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2474" w:type="dxa"/>
        <w:jc w:val="center"/>
        <w:tblLayout w:type="fixed"/>
        <w:tblLook w:val="0000" w:firstRow="0" w:lastRow="0" w:firstColumn="0" w:lastColumn="0" w:noHBand="0" w:noVBand="0"/>
      </w:tblPr>
      <w:tblGrid>
        <w:gridCol w:w="4525"/>
        <w:gridCol w:w="7949"/>
      </w:tblGrid>
      <w:tr w:rsidR="00D85076" w:rsidRPr="00CA691D" w14:paraId="19E7DB92" w14:textId="77777777" w:rsidTr="00A3338D">
        <w:trPr>
          <w:trHeight w:val="303"/>
          <w:jc w:val="center"/>
        </w:trPr>
        <w:tc>
          <w:tcPr>
            <w:tcW w:w="4525" w:type="dxa"/>
          </w:tcPr>
          <w:p w14:paraId="1C5F573F" w14:textId="53ADC883" w:rsidR="00D85076" w:rsidRPr="00ED6A85" w:rsidRDefault="00D85076" w:rsidP="00ED6A85">
            <w:pPr>
              <w:pStyle w:val="Heading3"/>
            </w:pPr>
            <w:r w:rsidRPr="00ED6A85">
              <w:t>BỘ XÂY DỰNG</w:t>
            </w:r>
          </w:p>
          <w:p w14:paraId="10A2C37D" w14:textId="77777777" w:rsidR="00D85076" w:rsidRPr="00CA691D" w:rsidRDefault="00D85076" w:rsidP="00A3338D">
            <w:pPr>
              <w:jc w:val="center"/>
              <w:rPr>
                <w:rFonts w:ascii="Times New Roman" w:hAnsi="Times New Roman"/>
                <w:sz w:val="24"/>
                <w:rPrChange w:id="1" w:author="Administrator" w:date="2025-10-28T17:49:00Z" w16du:dateUtc="2025-10-28T10:49:00Z">
                  <w:rPr/>
                </w:rPrChange>
              </w:rPr>
            </w:pPr>
            <w:r w:rsidRPr="00CA691D">
              <w:rPr>
                <w:rFonts w:ascii="Times New Roman" w:hAnsi="Times New Roman"/>
                <w:b/>
                <w:bCs/>
                <w:sz w:val="24"/>
                <w:rPrChange w:id="2" w:author="Administrator" w:date="2025-10-28T17:49:00Z" w16du:dateUtc="2025-10-28T10:49:00Z">
                  <w:rPr>
                    <w:rFonts w:ascii="Times New Roman" w:hAnsi="Times New Roman"/>
                    <w:b/>
                    <w:bCs/>
                    <w:sz w:val="26"/>
                    <w:szCs w:val="26"/>
                  </w:rPr>
                </w:rPrChange>
              </w:rPr>
              <w:t>CỤC HÀNG HẢI VÀ ĐƯỜNG THỦY VIỆT NAM</w:t>
            </w:r>
          </w:p>
        </w:tc>
        <w:tc>
          <w:tcPr>
            <w:tcW w:w="7949" w:type="dxa"/>
          </w:tcPr>
          <w:p w14:paraId="4F323D58" w14:textId="77777777" w:rsidR="00D85076" w:rsidRPr="00CA691D" w:rsidRDefault="00D85076" w:rsidP="00A3338D">
            <w:pPr>
              <w:jc w:val="center"/>
              <w:rPr>
                <w:rFonts w:ascii="Times New Roman" w:hAnsi="Times New Roman"/>
                <w:b/>
                <w:bCs/>
                <w:sz w:val="24"/>
                <w:rPrChange w:id="3" w:author="Administrator" w:date="2025-10-28T17:49:00Z" w16du:dateUtc="2025-10-28T10:49:00Z">
                  <w:rPr>
                    <w:rFonts w:ascii="Times New Roman" w:hAnsi="Times New Roman"/>
                    <w:b/>
                    <w:bCs/>
                    <w:sz w:val="26"/>
                    <w:szCs w:val="28"/>
                  </w:rPr>
                </w:rPrChange>
              </w:rPr>
            </w:pPr>
            <w:r w:rsidRPr="00CA691D">
              <w:rPr>
                <w:rFonts w:ascii="Times New Roman" w:hAnsi="Times New Roman"/>
                <w:b/>
                <w:bCs/>
                <w:sz w:val="24"/>
                <w:rPrChange w:id="4" w:author="Administrator" w:date="2025-10-28T17:49:00Z" w16du:dateUtc="2025-10-28T10:49:00Z">
                  <w:rPr>
                    <w:rFonts w:ascii="Times New Roman" w:hAnsi="Times New Roman"/>
                    <w:b/>
                    <w:bCs/>
                    <w:sz w:val="26"/>
                    <w:szCs w:val="28"/>
                  </w:rPr>
                </w:rPrChange>
              </w:rPr>
              <w:t>CỘNG HOÀ XÃ HỘI CHỦ NGHĨA VIỆT NAM</w:t>
            </w:r>
          </w:p>
          <w:p w14:paraId="556835E1" w14:textId="77777777" w:rsidR="00D85076" w:rsidRPr="00CA691D" w:rsidRDefault="00D85076" w:rsidP="00A3338D">
            <w:pPr>
              <w:jc w:val="center"/>
              <w:rPr>
                <w:rFonts w:ascii="Times New Roman" w:hAnsi="Times New Roman"/>
                <w:b/>
                <w:bCs/>
                <w:sz w:val="24"/>
                <w:rPrChange w:id="5" w:author="Administrator" w:date="2025-10-28T17:49:00Z" w16du:dateUtc="2025-10-28T10:49:00Z">
                  <w:rPr>
                    <w:rFonts w:ascii="Times New Roman" w:hAnsi="Times New Roman"/>
                    <w:b/>
                    <w:bCs/>
                    <w:sz w:val="26"/>
                    <w:szCs w:val="28"/>
                  </w:rPr>
                </w:rPrChange>
              </w:rPr>
            </w:pPr>
            <w:r w:rsidRPr="00CA691D">
              <w:rPr>
                <w:rFonts w:ascii="Times New Roman" w:hAnsi="Times New Roman"/>
                <w:b/>
                <w:bCs/>
                <w:noProof/>
                <w:sz w:val="24"/>
                <w:rPrChange w:id="6" w:author="Administrator" w:date="2025-10-28T17:49:00Z" w16du:dateUtc="2025-10-28T10:49:00Z">
                  <w:rPr>
                    <w:rFonts w:ascii="Times New Roman" w:hAnsi="Times New Roman"/>
                    <w:b/>
                    <w:bCs/>
                    <w:noProof/>
                    <w:szCs w:val="28"/>
                  </w:rPr>
                </w:rPrChange>
              </w:rPr>
              <mc:AlternateContent>
                <mc:Choice Requires="wps">
                  <w:drawing>
                    <wp:anchor distT="0" distB="0" distL="114300" distR="114300" simplePos="0" relativeHeight="251660288" behindDoc="0" locked="0" layoutInCell="1" allowOverlap="1" wp14:anchorId="5F8BA42F" wp14:editId="0B2682A8">
                      <wp:simplePos x="0" y="0"/>
                      <wp:positionH relativeFrom="column">
                        <wp:posOffset>1591310</wp:posOffset>
                      </wp:positionH>
                      <wp:positionV relativeFrom="paragraph">
                        <wp:posOffset>238125</wp:posOffset>
                      </wp:positionV>
                      <wp:extent cx="1797050" cy="0"/>
                      <wp:effectExtent l="0" t="0" r="12700" b="19050"/>
                      <wp:wrapNone/>
                      <wp:docPr id="4" name="Straight Connector 4"/>
                      <wp:cNvGraphicFramePr/>
                      <a:graphic xmlns:a="http://schemas.openxmlformats.org/drawingml/2006/main">
                        <a:graphicData uri="http://schemas.microsoft.com/office/word/2010/wordprocessingShape">
                          <wps:wsp>
                            <wps:cNvCnPr/>
                            <wps:spPr>
                              <a:xfrm>
                                <a:off x="0" y="0"/>
                                <a:ext cx="1797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85FAEA"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3pt,18.75pt" to="266.8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" strokecolor="black [3200]" strokeweight=".5pt">
                      <v:stroke joinstyle="miter"/>
                    </v:line>
                  </w:pict>
                </mc:Fallback>
              </mc:AlternateContent>
            </w:r>
            <w:r w:rsidRPr="00CA691D">
              <w:rPr>
                <w:rFonts w:ascii="Times New Roman" w:hAnsi="Times New Roman"/>
                <w:b/>
                <w:bCs/>
                <w:sz w:val="24"/>
                <w:rPrChange w:id="7" w:author="Administrator" w:date="2025-10-28T17:49:00Z" w16du:dateUtc="2025-10-28T10:49:00Z">
                  <w:rPr>
                    <w:rFonts w:ascii="Times New Roman" w:hAnsi="Times New Roman"/>
                    <w:b/>
                    <w:bCs/>
                    <w:sz w:val="26"/>
                    <w:szCs w:val="28"/>
                  </w:rPr>
                </w:rPrChange>
              </w:rPr>
              <w:t>Độc lập - Tự do - Hạnh phúc</w:t>
            </w:r>
          </w:p>
        </w:tc>
      </w:tr>
      <w:tr w:rsidR="00D85076" w:rsidRPr="00CA691D" w14:paraId="7FF990E5" w14:textId="77777777" w:rsidTr="00A3338D">
        <w:trPr>
          <w:trHeight w:val="277"/>
          <w:jc w:val="center"/>
        </w:trPr>
        <w:tc>
          <w:tcPr>
            <w:tcW w:w="4525" w:type="dxa"/>
          </w:tcPr>
          <w:p w14:paraId="6EDF39EA" w14:textId="77777777" w:rsidR="00D85076" w:rsidRPr="00CA691D" w:rsidRDefault="00D85076" w:rsidP="00A3338D">
            <w:pPr>
              <w:jc w:val="center"/>
              <w:rPr>
                <w:rFonts w:ascii="Times New Roman" w:hAnsi="Times New Roman"/>
                <w:b/>
                <w:bCs/>
                <w:sz w:val="24"/>
              </w:rPr>
            </w:pPr>
            <w:r w:rsidRPr="00CA691D">
              <w:rPr>
                <w:rFonts w:ascii="Times New Roman" w:hAnsi="Times New Roman"/>
                <w:b/>
                <w:bCs/>
                <w:noProof/>
                <w:sz w:val="24"/>
                <w14:ligatures w14:val="standardContextual"/>
              </w:rPr>
              <mc:AlternateContent>
                <mc:Choice Requires="wps">
                  <w:drawing>
                    <wp:anchor distT="0" distB="0" distL="114300" distR="114300" simplePos="0" relativeHeight="251661312" behindDoc="0" locked="0" layoutInCell="1" allowOverlap="1" wp14:anchorId="5F6F29DE" wp14:editId="46A60463">
                      <wp:simplePos x="0" y="0"/>
                      <wp:positionH relativeFrom="column">
                        <wp:posOffset>912767</wp:posOffset>
                      </wp:positionH>
                      <wp:positionV relativeFrom="paragraph">
                        <wp:posOffset>42603</wp:posOffset>
                      </wp:positionV>
                      <wp:extent cx="831273" cy="0"/>
                      <wp:effectExtent l="0" t="0" r="0" b="0"/>
                      <wp:wrapNone/>
                      <wp:docPr id="1506876521" name="Straight Connector 1"/>
                      <wp:cNvGraphicFramePr/>
                      <a:graphic xmlns:a="http://schemas.openxmlformats.org/drawingml/2006/main">
                        <a:graphicData uri="http://schemas.microsoft.com/office/word/2010/wordprocessingShape">
                          <wps:wsp>
                            <wps:cNvCnPr/>
                            <wps:spPr>
                              <a:xfrm>
                                <a:off x="0" y="0"/>
                                <a:ext cx="8312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6F083A"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1.85pt,3.35pt" to="137.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" strokecolor="black [3200]" strokeweight=".5pt">
                      <v:stroke joinstyle="miter"/>
                    </v:line>
                  </w:pict>
                </mc:Fallback>
              </mc:AlternateContent>
            </w:r>
          </w:p>
        </w:tc>
        <w:tc>
          <w:tcPr>
            <w:tcW w:w="7949" w:type="dxa"/>
          </w:tcPr>
          <w:p w14:paraId="04BDC9F6" w14:textId="77777777" w:rsidR="00D85076" w:rsidRPr="00CA691D" w:rsidRDefault="00D85076" w:rsidP="00A3338D">
            <w:pPr>
              <w:jc w:val="center"/>
              <w:rPr>
                <w:rFonts w:ascii="Times New Roman" w:hAnsi="Times New Roman"/>
                <w:b/>
                <w:bCs/>
                <w:sz w:val="24"/>
                <w:rPrChange w:id="8" w:author="Administrator" w:date="2025-10-28T17:49:00Z" w16du:dateUtc="2025-10-28T10:49:00Z">
                  <w:rPr>
                    <w:rFonts w:ascii="Times New Roman" w:hAnsi="Times New Roman"/>
                    <w:b/>
                    <w:bCs/>
                    <w:szCs w:val="28"/>
                  </w:rPr>
                </w:rPrChange>
              </w:rPr>
            </w:pPr>
          </w:p>
        </w:tc>
      </w:tr>
      <w:tr w:rsidR="00D85076" w:rsidRPr="00CA691D" w14:paraId="1A793B70" w14:textId="77777777" w:rsidTr="00A3338D">
        <w:trPr>
          <w:trHeight w:val="445"/>
          <w:jc w:val="center"/>
        </w:trPr>
        <w:tc>
          <w:tcPr>
            <w:tcW w:w="4525" w:type="dxa"/>
          </w:tcPr>
          <w:p w14:paraId="243899AE" w14:textId="77777777" w:rsidR="00D85076" w:rsidRPr="00CA691D" w:rsidRDefault="00D85076" w:rsidP="00A3338D">
            <w:pPr>
              <w:pStyle w:val="BodyText"/>
              <w:rPr>
                <w:rFonts w:ascii="Times New Roman" w:hAnsi="Times New Roman"/>
                <w:b/>
                <w:bCs/>
                <w:sz w:val="24"/>
                <w:rPrChange w:id="9" w:author="Administrator" w:date="2025-10-28T17:49:00Z" w16du:dateUtc="2025-10-28T10:49:00Z">
                  <w:rPr>
                    <w:rFonts w:ascii="Times New Roman" w:hAnsi="Times New Roman"/>
                    <w:b/>
                    <w:bCs/>
                    <w:szCs w:val="28"/>
                  </w:rPr>
                </w:rPrChange>
              </w:rPr>
            </w:pPr>
          </w:p>
        </w:tc>
        <w:tc>
          <w:tcPr>
            <w:tcW w:w="7949" w:type="dxa"/>
          </w:tcPr>
          <w:p w14:paraId="2A6C5EAF" w14:textId="77777777" w:rsidR="00D85076" w:rsidRPr="00CA691D" w:rsidRDefault="00D85076" w:rsidP="00A3338D">
            <w:pPr>
              <w:jc w:val="center"/>
              <w:rPr>
                <w:rFonts w:ascii="Times New Roman" w:hAnsi="Times New Roman"/>
                <w:b/>
                <w:bCs/>
                <w:sz w:val="24"/>
                <w:rPrChange w:id="10" w:author="Administrator" w:date="2025-10-28T17:49:00Z" w16du:dateUtc="2025-10-28T10:49:00Z">
                  <w:rPr>
                    <w:rFonts w:ascii="Times New Roman" w:hAnsi="Times New Roman"/>
                    <w:b/>
                    <w:bCs/>
                    <w:szCs w:val="28"/>
                  </w:rPr>
                </w:rPrChange>
              </w:rPr>
            </w:pPr>
            <w:r w:rsidRPr="00CA691D">
              <w:rPr>
                <w:rFonts w:ascii="Times New Roman" w:hAnsi="Times New Roman"/>
                <w:i/>
                <w:iCs/>
                <w:sz w:val="24"/>
                <w:rPrChange w:id="11" w:author="Administrator" w:date="2025-10-28T17:49:00Z" w16du:dateUtc="2025-10-28T10:49:00Z">
                  <w:rPr>
                    <w:rFonts w:ascii="Times New Roman" w:hAnsi="Times New Roman"/>
                    <w:i/>
                    <w:iCs/>
                    <w:szCs w:val="28"/>
                  </w:rPr>
                </w:rPrChange>
              </w:rPr>
              <w:t xml:space="preserve">     Hà Nội, ngày  20 tháng 10 năm 2025         </w:t>
            </w:r>
          </w:p>
        </w:tc>
      </w:tr>
    </w:tbl>
    <w:p w14:paraId="37EA05B0" w14:textId="77777777" w:rsidR="00D85076" w:rsidRPr="00CA691D" w:rsidRDefault="00D85076" w:rsidP="00D85076">
      <w:pPr>
        <w:jc w:val="center"/>
        <w:rPr>
          <w:rFonts w:ascii="Times New Roman" w:hAnsi="Times New Roman"/>
          <w:b/>
          <w:sz w:val="24"/>
          <w:lang w:val="fr-FR"/>
          <w:rPrChange w:id="12" w:author="Administrator" w:date="2025-10-28T17:49:00Z" w16du:dateUtc="2025-10-28T10:49:00Z">
            <w:rPr>
              <w:rFonts w:ascii="Times New Roman" w:hAnsi="Times New Roman"/>
              <w:b/>
              <w:szCs w:val="28"/>
              <w:lang w:val="fr-FR"/>
            </w:rPr>
          </w:rPrChange>
        </w:rPr>
      </w:pPr>
    </w:p>
    <w:p w14:paraId="27E90E26" w14:textId="77777777" w:rsidR="00D85076" w:rsidRPr="00CA691D" w:rsidRDefault="00D85076" w:rsidP="00D85076">
      <w:pPr>
        <w:spacing w:after="60" w:line="360" w:lineRule="exact"/>
        <w:jc w:val="center"/>
        <w:rPr>
          <w:rFonts w:ascii="Times New Roman" w:hAnsi="Times New Roman"/>
          <w:b/>
          <w:sz w:val="24"/>
          <w:lang w:val="fr-FR"/>
          <w:rPrChange w:id="13" w:author="Administrator" w:date="2025-10-28T17:49:00Z" w16du:dateUtc="2025-10-28T10:49:00Z">
            <w:rPr>
              <w:rFonts w:ascii="Times New Roman" w:hAnsi="Times New Roman"/>
              <w:b/>
              <w:szCs w:val="28"/>
              <w:lang w:val="fr-FR"/>
            </w:rPr>
          </w:rPrChange>
        </w:rPr>
      </w:pPr>
      <w:r w:rsidRPr="00CA691D">
        <w:rPr>
          <w:rFonts w:ascii="Times New Roman" w:hAnsi="Times New Roman"/>
          <w:b/>
          <w:sz w:val="24"/>
          <w:lang w:val="fr-FR"/>
          <w:rPrChange w:id="14" w:author="Administrator" w:date="2025-10-28T17:49:00Z" w16du:dateUtc="2025-10-28T10:49:00Z">
            <w:rPr>
              <w:rFonts w:ascii="Times New Roman" w:hAnsi="Times New Roman"/>
              <w:b/>
              <w:szCs w:val="28"/>
              <w:lang w:val="fr-FR"/>
            </w:rPr>
          </w:rPrChange>
        </w:rPr>
        <w:t>BÁO CÁO</w:t>
      </w:r>
    </w:p>
    <w:p w14:paraId="32D0A025" w14:textId="77777777" w:rsidR="00D85076" w:rsidRPr="00CA691D" w:rsidRDefault="00D85076" w:rsidP="00D85076">
      <w:pPr>
        <w:spacing w:after="60" w:line="360" w:lineRule="exact"/>
        <w:jc w:val="center"/>
        <w:rPr>
          <w:rFonts w:ascii="Times New Roman" w:hAnsi="Times New Roman"/>
          <w:b/>
          <w:sz w:val="24"/>
          <w:lang w:val="fr-FR"/>
          <w:rPrChange w:id="15" w:author="Administrator" w:date="2025-10-28T17:49:00Z" w16du:dateUtc="2025-10-28T10:49:00Z">
            <w:rPr>
              <w:rFonts w:ascii="Times New Roman" w:hAnsi="Times New Roman"/>
              <w:b/>
              <w:sz w:val="26"/>
              <w:szCs w:val="26"/>
              <w:lang w:val="fr-FR"/>
            </w:rPr>
          </w:rPrChange>
        </w:rPr>
      </w:pPr>
      <w:r w:rsidRPr="00CA691D">
        <w:rPr>
          <w:rFonts w:ascii="Times New Roman" w:hAnsi="Times New Roman"/>
          <w:b/>
          <w:sz w:val="24"/>
          <w:lang w:val="fr-FR"/>
          <w:rPrChange w:id="16" w:author="Administrator" w:date="2025-10-28T17:49:00Z" w16du:dateUtc="2025-10-28T10:49:00Z">
            <w:rPr>
              <w:rFonts w:ascii="Times New Roman" w:hAnsi="Times New Roman"/>
              <w:b/>
              <w:sz w:val="26"/>
              <w:szCs w:val="26"/>
              <w:lang w:val="fr-FR"/>
            </w:rPr>
          </w:rPrChange>
        </w:rPr>
        <w:t>V/v tổng hợp, tiếp thu, giải trình ý kiến góp ý dự thảo Thông tư quy định về quản lý nhà nước chuyên ngành tại cảng, bến thủy nội địa, khu neo đậu và quản lý hoạt động hoa tiêu đường thủy nội địa</w:t>
      </w:r>
    </w:p>
    <w:p w14:paraId="089C8B34" w14:textId="77777777" w:rsidR="00D85076" w:rsidRPr="00CA691D" w:rsidRDefault="00D85076" w:rsidP="00D85076">
      <w:pPr>
        <w:pStyle w:val="BodyText"/>
        <w:spacing w:after="60" w:line="360" w:lineRule="exact"/>
        <w:rPr>
          <w:rFonts w:ascii="Times New Roman" w:hAnsi="Times New Roman"/>
          <w:sz w:val="24"/>
          <w:lang w:val="fr-FR"/>
          <w:rPrChange w:id="17" w:author="Administrator" w:date="2025-10-28T17:49:00Z" w16du:dateUtc="2025-10-28T10:49:00Z">
            <w:rPr>
              <w:rFonts w:ascii="Times New Roman" w:hAnsi="Times New Roman"/>
              <w:szCs w:val="28"/>
              <w:lang w:val="fr-FR"/>
            </w:rPr>
          </w:rPrChange>
        </w:rPr>
      </w:pPr>
      <w:r w:rsidRPr="00CA691D">
        <w:rPr>
          <w:rFonts w:ascii="Times New Roman" w:hAnsi="Times New Roman"/>
          <w:b/>
          <w:noProof/>
          <w:sz w:val="24"/>
          <w:rPrChange w:id="18" w:author="Administrator" w:date="2025-10-28T17:49:00Z" w16du:dateUtc="2025-10-28T10:49:00Z">
            <w:rPr>
              <w:rFonts w:ascii="Times New Roman" w:hAnsi="Times New Roman"/>
              <w:b/>
              <w:noProof/>
              <w:szCs w:val="28"/>
            </w:rPr>
          </w:rPrChange>
        </w:rPr>
        <mc:AlternateContent>
          <mc:Choice Requires="wps">
            <w:drawing>
              <wp:anchor distT="4294967294" distB="4294967294" distL="114300" distR="114300" simplePos="0" relativeHeight="251659264" behindDoc="0" locked="0" layoutInCell="1" allowOverlap="1" wp14:anchorId="6A032287" wp14:editId="155089B6">
                <wp:simplePos x="0" y="0"/>
                <wp:positionH relativeFrom="column">
                  <wp:posOffset>3909060</wp:posOffset>
                </wp:positionH>
                <wp:positionV relativeFrom="paragraph">
                  <wp:posOffset>35560</wp:posOffset>
                </wp:positionV>
                <wp:extent cx="1710690" cy="0"/>
                <wp:effectExtent l="0" t="0" r="22860" b="19050"/>
                <wp:wrapNone/>
                <wp:docPr id="2" name="Lin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106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02F8F34" id="Line 44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7.8pt,2.8pt" to="442.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">
                <o:lock v:ext="edit" shapetype="f"/>
              </v:line>
            </w:pict>
          </mc:Fallback>
        </mc:AlternateContent>
      </w:r>
    </w:p>
    <w:p w14:paraId="7895029C" w14:textId="5F44A9CC" w:rsidR="00D85076" w:rsidRPr="00CA691D" w:rsidRDefault="00D85076" w:rsidP="00D85076">
      <w:pPr>
        <w:pStyle w:val="BodyText"/>
        <w:spacing w:after="60" w:line="360" w:lineRule="exact"/>
        <w:jc w:val="both"/>
        <w:rPr>
          <w:rFonts w:ascii="Times New Roman" w:hAnsi="Times New Roman"/>
          <w:sz w:val="24"/>
          <w:lang w:val="fr-FR"/>
          <w:rPrChange w:id="19" w:author="Administrator" w:date="2025-10-28T17:49:00Z" w16du:dateUtc="2025-10-28T10:49:00Z">
            <w:rPr>
              <w:rFonts w:ascii="Times New Roman" w:hAnsi="Times New Roman"/>
              <w:szCs w:val="28"/>
              <w:lang w:val="fr-FR"/>
            </w:rPr>
          </w:rPrChange>
        </w:rPr>
      </w:pPr>
      <w:r w:rsidRPr="00CA691D">
        <w:rPr>
          <w:rFonts w:ascii="Times New Roman" w:hAnsi="Times New Roman"/>
          <w:sz w:val="24"/>
          <w:lang w:val="fr-FR"/>
          <w:rPrChange w:id="20" w:author="Administrator" w:date="2025-10-28T17:49:00Z" w16du:dateUtc="2025-10-28T10:49:00Z">
            <w:rPr>
              <w:rFonts w:ascii="Times New Roman" w:hAnsi="Times New Roman"/>
              <w:szCs w:val="28"/>
              <w:lang w:val="fr-FR"/>
            </w:rPr>
          </w:rPrChange>
        </w:rPr>
        <w:tab/>
        <w:t xml:space="preserve">Tổng số văn bản góp ý: </w:t>
      </w:r>
      <w:del w:id="21" w:author="Administrator" w:date="2025-10-28T17:38:00Z" w16du:dateUtc="2025-10-28T10:38:00Z">
        <w:r w:rsidRPr="00CA691D" w:rsidDel="002F2D40">
          <w:rPr>
            <w:rFonts w:ascii="Times New Roman" w:hAnsi="Times New Roman"/>
            <w:sz w:val="24"/>
            <w:lang w:val="fr-FR"/>
            <w:rPrChange w:id="22" w:author="Administrator" w:date="2025-10-28T17:49:00Z" w16du:dateUtc="2025-10-28T10:49:00Z">
              <w:rPr>
                <w:rFonts w:ascii="Times New Roman" w:hAnsi="Times New Roman"/>
                <w:szCs w:val="28"/>
                <w:lang w:val="fr-FR"/>
              </w:rPr>
            </w:rPrChange>
          </w:rPr>
          <w:delText xml:space="preserve">38 </w:delText>
        </w:r>
      </w:del>
      <w:ins w:id="23" w:author="Administrator" w:date="2025-10-28T17:38:00Z" w16du:dateUtc="2025-10-28T10:38:00Z">
        <w:r w:rsidR="002F2D40" w:rsidRPr="00CA691D">
          <w:rPr>
            <w:rFonts w:ascii="Times New Roman" w:hAnsi="Times New Roman"/>
            <w:sz w:val="24"/>
            <w:lang w:val="fr-FR"/>
            <w:rPrChange w:id="24" w:author="Administrator" w:date="2025-10-28T17:49:00Z" w16du:dateUtc="2025-10-28T10:49:00Z">
              <w:rPr>
                <w:rFonts w:ascii="Times New Roman" w:hAnsi="Times New Roman"/>
                <w:szCs w:val="28"/>
                <w:lang w:val="fr-FR"/>
              </w:rPr>
            </w:rPrChange>
          </w:rPr>
          <w:t>5</w:t>
        </w:r>
      </w:ins>
      <w:ins w:id="25" w:author="Administrator" w:date="2025-10-28T17:48:00Z" w16du:dateUtc="2025-10-28T10:48:00Z">
        <w:r w:rsidR="00CA691D" w:rsidRPr="00CA691D">
          <w:rPr>
            <w:rFonts w:ascii="Times New Roman" w:hAnsi="Times New Roman"/>
            <w:sz w:val="24"/>
            <w:lang w:val="fr-FR"/>
            <w:rPrChange w:id="26" w:author="Administrator" w:date="2025-10-28T17:49:00Z" w16du:dateUtc="2025-10-28T10:49:00Z">
              <w:rPr>
                <w:rFonts w:ascii="Times New Roman" w:hAnsi="Times New Roman"/>
                <w:szCs w:val="28"/>
                <w:lang w:val="fr-FR"/>
              </w:rPr>
            </w:rPrChange>
          </w:rPr>
          <w:t>0</w:t>
        </w:r>
      </w:ins>
      <w:ins w:id="27" w:author="Administrator" w:date="2025-10-28T17:38:00Z" w16du:dateUtc="2025-10-28T10:38:00Z">
        <w:r w:rsidR="002F2D40" w:rsidRPr="00CA691D">
          <w:rPr>
            <w:rFonts w:ascii="Times New Roman" w:hAnsi="Times New Roman"/>
            <w:sz w:val="24"/>
            <w:lang w:val="fr-FR"/>
            <w:rPrChange w:id="28" w:author="Administrator" w:date="2025-10-28T17:49:00Z" w16du:dateUtc="2025-10-28T10:49:00Z">
              <w:rPr>
                <w:rFonts w:ascii="Times New Roman" w:hAnsi="Times New Roman"/>
                <w:szCs w:val="28"/>
                <w:lang w:val="fr-FR"/>
              </w:rPr>
            </w:rPrChange>
          </w:rPr>
          <w:t xml:space="preserve"> </w:t>
        </w:r>
      </w:ins>
      <w:r w:rsidRPr="00CA691D">
        <w:rPr>
          <w:rFonts w:ascii="Times New Roman" w:hAnsi="Times New Roman"/>
          <w:sz w:val="24"/>
          <w:lang w:val="fr-FR"/>
          <w:rPrChange w:id="29" w:author="Administrator" w:date="2025-10-28T17:49:00Z" w16du:dateUtc="2025-10-28T10:49:00Z">
            <w:rPr>
              <w:rFonts w:ascii="Times New Roman" w:hAnsi="Times New Roman"/>
              <w:szCs w:val="28"/>
              <w:lang w:val="fr-FR"/>
            </w:rPr>
          </w:rPrChange>
        </w:rPr>
        <w:t>văn bản, trong đó,</w:t>
      </w:r>
    </w:p>
    <w:p w14:paraId="079207C5" w14:textId="7284F096" w:rsidR="00D85076" w:rsidRPr="00CA691D" w:rsidRDefault="00D85076" w:rsidP="00D85076">
      <w:pPr>
        <w:pStyle w:val="BodyText"/>
        <w:spacing w:after="60" w:line="360" w:lineRule="exact"/>
        <w:jc w:val="both"/>
        <w:rPr>
          <w:rFonts w:ascii="Times New Roman" w:hAnsi="Times New Roman"/>
          <w:sz w:val="24"/>
          <w:lang w:val="fr-FR"/>
          <w:rPrChange w:id="30" w:author="Administrator" w:date="2025-10-28T17:49:00Z" w16du:dateUtc="2025-10-28T10:49:00Z">
            <w:rPr>
              <w:rFonts w:ascii="Times New Roman" w:hAnsi="Times New Roman"/>
              <w:szCs w:val="28"/>
              <w:lang w:val="fr-FR"/>
            </w:rPr>
          </w:rPrChange>
        </w:rPr>
      </w:pPr>
      <w:r w:rsidRPr="00CA691D">
        <w:rPr>
          <w:rFonts w:ascii="Times New Roman" w:hAnsi="Times New Roman"/>
          <w:sz w:val="24"/>
          <w:lang w:val="fr-FR"/>
          <w:rPrChange w:id="31" w:author="Administrator" w:date="2025-10-28T17:49:00Z" w16du:dateUtc="2025-10-28T10:49:00Z">
            <w:rPr>
              <w:rFonts w:ascii="Times New Roman" w:hAnsi="Times New Roman"/>
              <w:szCs w:val="28"/>
              <w:lang w:val="fr-FR"/>
            </w:rPr>
          </w:rPrChange>
        </w:rPr>
        <w:tab/>
        <w:t xml:space="preserve">- Số văn bản thống nhất với nội dung dự thảo: </w:t>
      </w:r>
      <w:del w:id="32" w:author="Administrator" w:date="2025-10-28T17:38:00Z" w16du:dateUtc="2025-10-28T10:38:00Z">
        <w:r w:rsidRPr="00CA691D" w:rsidDel="002F2D40">
          <w:rPr>
            <w:rFonts w:ascii="Times New Roman" w:hAnsi="Times New Roman"/>
            <w:sz w:val="24"/>
            <w:lang w:val="fr-FR"/>
            <w:rPrChange w:id="33" w:author="Administrator" w:date="2025-10-28T17:49:00Z" w16du:dateUtc="2025-10-28T10:49:00Z">
              <w:rPr>
                <w:rFonts w:ascii="Times New Roman" w:hAnsi="Times New Roman"/>
                <w:szCs w:val="28"/>
                <w:lang w:val="fr-FR"/>
              </w:rPr>
            </w:rPrChange>
          </w:rPr>
          <w:delText xml:space="preserve">18 </w:delText>
        </w:r>
      </w:del>
      <w:ins w:id="34" w:author="Administrator" w:date="2025-10-28T17:38:00Z" w16du:dateUtc="2025-10-28T10:38:00Z">
        <w:r w:rsidR="002F2D40" w:rsidRPr="00CA691D">
          <w:rPr>
            <w:rFonts w:ascii="Times New Roman" w:hAnsi="Times New Roman"/>
            <w:sz w:val="24"/>
            <w:lang w:val="fr-FR"/>
            <w:rPrChange w:id="35" w:author="Administrator" w:date="2025-10-28T17:49:00Z" w16du:dateUtc="2025-10-28T10:49:00Z">
              <w:rPr>
                <w:rFonts w:ascii="Times New Roman" w:hAnsi="Times New Roman"/>
                <w:szCs w:val="28"/>
                <w:lang w:val="fr-FR"/>
              </w:rPr>
            </w:rPrChange>
          </w:rPr>
          <w:t xml:space="preserve">26 </w:t>
        </w:r>
      </w:ins>
      <w:r w:rsidRPr="00CA691D">
        <w:rPr>
          <w:rFonts w:ascii="Times New Roman" w:hAnsi="Times New Roman"/>
          <w:sz w:val="24"/>
          <w:lang w:val="fr-FR"/>
          <w:rPrChange w:id="36" w:author="Administrator" w:date="2025-10-28T17:49:00Z" w16du:dateUtc="2025-10-28T10:49:00Z">
            <w:rPr>
              <w:rFonts w:ascii="Times New Roman" w:hAnsi="Times New Roman"/>
              <w:szCs w:val="28"/>
              <w:lang w:val="fr-FR"/>
            </w:rPr>
          </w:rPrChange>
        </w:rPr>
        <w:t xml:space="preserve">văn bản, gồm: </w:t>
      </w:r>
      <w:del w:id="37" w:author="Administrator" w:date="2025-10-28T17:32:00Z" w16du:dateUtc="2025-10-28T10:32:00Z">
        <w:r w:rsidRPr="00CA691D" w:rsidDel="00755FCB">
          <w:rPr>
            <w:rFonts w:ascii="Times New Roman" w:hAnsi="Times New Roman"/>
            <w:sz w:val="24"/>
            <w:lang w:val="fr-FR"/>
            <w:rPrChange w:id="38" w:author="Administrator" w:date="2025-10-28T17:49:00Z" w16du:dateUtc="2025-10-28T10:49:00Z">
              <w:rPr>
                <w:rFonts w:ascii="Times New Roman" w:hAnsi="Times New Roman"/>
                <w:szCs w:val="28"/>
                <w:lang w:val="fr-FR"/>
              </w:rPr>
            </w:rPrChange>
          </w:rPr>
          <w:delText xml:space="preserve">13 </w:delText>
        </w:r>
      </w:del>
      <w:ins w:id="39" w:author="Administrator" w:date="2025-10-28T17:32:00Z" w16du:dateUtc="2025-10-28T10:32:00Z">
        <w:r w:rsidR="00755FCB" w:rsidRPr="00CA691D">
          <w:rPr>
            <w:rFonts w:ascii="Times New Roman" w:hAnsi="Times New Roman"/>
            <w:sz w:val="24"/>
            <w:lang w:val="fr-FR"/>
            <w:rPrChange w:id="40" w:author="Administrator" w:date="2025-10-28T17:49:00Z" w16du:dateUtc="2025-10-28T10:49:00Z">
              <w:rPr>
                <w:rFonts w:ascii="Times New Roman" w:hAnsi="Times New Roman"/>
                <w:szCs w:val="28"/>
                <w:lang w:val="fr-FR"/>
              </w:rPr>
            </w:rPrChange>
          </w:rPr>
          <w:t xml:space="preserve">19 </w:t>
        </w:r>
      </w:ins>
      <w:r w:rsidRPr="00CA691D">
        <w:rPr>
          <w:rFonts w:ascii="Times New Roman" w:hAnsi="Times New Roman"/>
          <w:sz w:val="24"/>
          <w:lang w:val="fr-FR"/>
          <w:rPrChange w:id="41" w:author="Administrator" w:date="2025-10-28T17:49:00Z" w16du:dateUtc="2025-10-28T10:49:00Z">
            <w:rPr>
              <w:rFonts w:ascii="Times New Roman" w:hAnsi="Times New Roman"/>
              <w:szCs w:val="28"/>
              <w:lang w:val="fr-FR"/>
            </w:rPr>
          </w:rPrChange>
        </w:rPr>
        <w:t>Sở Xây dựng các tỉnh: Cà Mau, Gia Lai, Hà Tĩnh, Hưng Yên, Lai Châu, Lạng Sơn, Phú Thọ, Thái Nguyên, Vĩnh Long, Quảng Ngãi, Quảng Trị, Đăk Lăk, Tuyên Quang</w:t>
      </w:r>
      <w:ins w:id="42" w:author="Administrator" w:date="2025-10-28T17:30:00Z" w16du:dateUtc="2025-10-28T10:30:00Z">
        <w:r w:rsidR="00755FCB" w:rsidRPr="00CA691D">
          <w:rPr>
            <w:rFonts w:ascii="Times New Roman" w:hAnsi="Times New Roman"/>
            <w:sz w:val="24"/>
            <w:lang w:val="fr-FR"/>
            <w:rPrChange w:id="43" w:author="Administrator" w:date="2025-10-28T17:49:00Z" w16du:dateUtc="2025-10-28T10:49:00Z">
              <w:rPr>
                <w:rFonts w:ascii="Times New Roman" w:hAnsi="Times New Roman"/>
                <w:szCs w:val="28"/>
                <w:lang w:val="fr-FR"/>
              </w:rPr>
            </w:rPrChange>
          </w:rPr>
          <w:t xml:space="preserve">, </w:t>
        </w:r>
      </w:ins>
      <w:ins w:id="44" w:author="Administrator" w:date="2025-10-28T17:31:00Z" w16du:dateUtc="2025-10-28T10:31:00Z">
        <w:r w:rsidR="00755FCB" w:rsidRPr="00CA691D">
          <w:rPr>
            <w:rFonts w:ascii="Times New Roman" w:hAnsi="Times New Roman"/>
            <w:sz w:val="24"/>
            <w:lang w:val="fr-FR"/>
            <w:rPrChange w:id="45" w:author="Administrator" w:date="2025-10-28T17:49:00Z" w16du:dateUtc="2025-10-28T10:49:00Z">
              <w:rPr>
                <w:rFonts w:ascii="Times New Roman" w:hAnsi="Times New Roman"/>
                <w:szCs w:val="28"/>
                <w:lang w:val="fr-FR"/>
              </w:rPr>
            </w:rPrChange>
          </w:rPr>
          <w:t xml:space="preserve">Tây Ninh, Đồng Nai, Nghệ An, </w:t>
        </w:r>
      </w:ins>
      <w:ins w:id="46" w:author="Administrator" w:date="2025-10-28T17:32:00Z" w16du:dateUtc="2025-10-28T10:32:00Z">
        <w:r w:rsidR="00755FCB" w:rsidRPr="00CA691D">
          <w:rPr>
            <w:rFonts w:ascii="Times New Roman" w:hAnsi="Times New Roman"/>
            <w:sz w:val="24"/>
            <w:lang w:val="fr-FR"/>
            <w:rPrChange w:id="47" w:author="Administrator" w:date="2025-10-28T17:49:00Z" w16du:dateUtc="2025-10-28T10:49:00Z">
              <w:rPr>
                <w:rFonts w:ascii="Times New Roman" w:hAnsi="Times New Roman"/>
                <w:szCs w:val="28"/>
                <w:lang w:val="fr-FR"/>
              </w:rPr>
            </w:rPrChange>
          </w:rPr>
          <w:t>Thanh Hóa, Đà Nẵng, Điện Biên</w:t>
        </w:r>
      </w:ins>
      <w:r w:rsidRPr="00CA691D">
        <w:rPr>
          <w:rFonts w:ascii="Times New Roman" w:hAnsi="Times New Roman"/>
          <w:sz w:val="24"/>
          <w:lang w:val="fr-FR"/>
          <w:rPrChange w:id="48" w:author="Administrator" w:date="2025-10-28T17:49:00Z" w16du:dateUtc="2025-10-28T10:49:00Z">
            <w:rPr>
              <w:rFonts w:ascii="Times New Roman" w:hAnsi="Times New Roman"/>
              <w:szCs w:val="28"/>
              <w:lang w:val="fr-FR"/>
            </w:rPr>
          </w:rPrChange>
        </w:rPr>
        <w:t xml:space="preserve">; </w:t>
      </w:r>
      <w:ins w:id="49" w:author="Administrator" w:date="2025-10-28T17:34:00Z" w16du:dateUtc="2025-10-28T10:34:00Z">
        <w:r w:rsidR="00755FCB" w:rsidRPr="00CA691D">
          <w:rPr>
            <w:rFonts w:ascii="Times New Roman" w:hAnsi="Times New Roman"/>
            <w:sz w:val="24"/>
            <w:lang w:val="fr-FR"/>
            <w:rPrChange w:id="50" w:author="Administrator" w:date="2025-10-28T17:49:00Z" w16du:dateUtc="2025-10-28T10:49:00Z">
              <w:rPr>
                <w:rFonts w:ascii="Times New Roman" w:hAnsi="Times New Roman"/>
                <w:szCs w:val="28"/>
                <w:lang w:val="fr-FR"/>
              </w:rPr>
            </w:rPrChange>
          </w:rPr>
          <w:t xml:space="preserve">02 Bộ </w:t>
        </w:r>
      </w:ins>
      <w:ins w:id="51" w:author="Administrator" w:date="2025-10-28T17:36:00Z" w16du:dateUtc="2025-10-28T10:36:00Z">
        <w:r w:rsidR="002F2D40" w:rsidRPr="00CA691D">
          <w:rPr>
            <w:rFonts w:ascii="Times New Roman" w:hAnsi="Times New Roman"/>
            <w:sz w:val="24"/>
            <w:lang w:val="fr-FR"/>
            <w:rPrChange w:id="52" w:author="Administrator" w:date="2025-10-28T17:49:00Z" w16du:dateUtc="2025-10-28T10:49:00Z">
              <w:rPr>
                <w:rFonts w:ascii="Times New Roman" w:hAnsi="Times New Roman"/>
                <w:szCs w:val="28"/>
                <w:lang w:val="fr-FR"/>
              </w:rPr>
            </w:rPrChange>
          </w:rPr>
          <w:t xml:space="preserve">gồm: Bộ Công thương, Bộ Văn hóa - Thể thao &amp; Du lịch; </w:t>
        </w:r>
      </w:ins>
      <w:r w:rsidRPr="00CA691D">
        <w:rPr>
          <w:rFonts w:ascii="Times New Roman" w:hAnsi="Times New Roman"/>
          <w:sz w:val="24"/>
          <w:lang w:val="fr-FR"/>
          <w:rPrChange w:id="53" w:author="Administrator" w:date="2025-10-28T17:49:00Z" w16du:dateUtc="2025-10-28T10:49:00Z">
            <w:rPr>
              <w:rFonts w:ascii="Times New Roman" w:hAnsi="Times New Roman"/>
              <w:szCs w:val="28"/>
              <w:lang w:val="fr-FR"/>
            </w:rPr>
          </w:rPrChange>
        </w:rPr>
        <w:t>05 đơn vị thuộc Cục: CVHH Thanh Hóa (834/CVHHTH-QLKCHT ngày 06/10/2025); CVHH Cần Thơ (906/CVHHCT-QLKCHT ngày 06/10/2025); CVHH Hà Tĩnh (1168/CVHHCT-QLKCHT ngày 06/10/2025); CV ĐTNĐ KV IV (1691/CVĐTNĐIV-AT ngày 06/10/2025); Chi cục HHĐT phía Nam (1159/CCHHĐTPN-NV ngày 06/10/2025)</w:t>
      </w:r>
      <w:ins w:id="54" w:author="Administrator" w:date="2025-10-28T17:30:00Z" w16du:dateUtc="2025-10-28T10:30:00Z">
        <w:r w:rsidR="00755FCB" w:rsidRPr="00CA691D">
          <w:rPr>
            <w:rFonts w:ascii="Times New Roman" w:hAnsi="Times New Roman"/>
            <w:sz w:val="24"/>
            <w:lang w:val="fr-FR"/>
            <w:rPrChange w:id="55" w:author="Administrator" w:date="2025-10-28T17:49:00Z" w16du:dateUtc="2025-10-28T10:49:00Z">
              <w:rPr>
                <w:rFonts w:ascii="Times New Roman" w:hAnsi="Times New Roman"/>
                <w:szCs w:val="28"/>
                <w:lang w:val="fr-FR"/>
              </w:rPr>
            </w:rPrChange>
          </w:rPr>
          <w:t xml:space="preserve">; </w:t>
        </w:r>
      </w:ins>
      <w:r w:rsidRPr="00CA691D">
        <w:rPr>
          <w:rFonts w:ascii="Times New Roman" w:hAnsi="Times New Roman"/>
          <w:sz w:val="24"/>
          <w:lang w:val="fr-FR"/>
          <w:rPrChange w:id="56" w:author="Administrator" w:date="2025-10-28T17:49:00Z" w16du:dateUtc="2025-10-28T10:49:00Z">
            <w:rPr>
              <w:rFonts w:ascii="Times New Roman" w:hAnsi="Times New Roman"/>
              <w:szCs w:val="28"/>
              <w:lang w:val="fr-FR"/>
            </w:rPr>
          </w:rPrChange>
        </w:rPr>
        <w:t>.</w:t>
      </w:r>
    </w:p>
    <w:p w14:paraId="0840D607" w14:textId="401DCF33" w:rsidR="00D85076" w:rsidRPr="00CA691D" w:rsidRDefault="00D85076" w:rsidP="00D85076">
      <w:pPr>
        <w:pStyle w:val="BodyText"/>
        <w:spacing w:after="60" w:line="360" w:lineRule="exact"/>
        <w:jc w:val="both"/>
        <w:rPr>
          <w:rFonts w:ascii="Times New Roman" w:hAnsi="Times New Roman"/>
          <w:sz w:val="24"/>
          <w:lang w:val="fr-FR"/>
          <w:rPrChange w:id="57" w:author="Administrator" w:date="2025-10-28T17:49:00Z" w16du:dateUtc="2025-10-28T10:49:00Z">
            <w:rPr>
              <w:rFonts w:ascii="Times New Roman" w:hAnsi="Times New Roman"/>
              <w:szCs w:val="28"/>
              <w:lang w:val="fr-FR"/>
            </w:rPr>
          </w:rPrChange>
        </w:rPr>
      </w:pPr>
      <w:r w:rsidRPr="00CA691D">
        <w:rPr>
          <w:rFonts w:ascii="Times New Roman" w:hAnsi="Times New Roman"/>
          <w:sz w:val="24"/>
          <w:lang w:val="fr-FR"/>
          <w:rPrChange w:id="58" w:author="Administrator" w:date="2025-10-28T17:49:00Z" w16du:dateUtc="2025-10-28T10:49:00Z">
            <w:rPr>
              <w:rFonts w:ascii="Times New Roman" w:hAnsi="Times New Roman"/>
              <w:szCs w:val="28"/>
              <w:lang w:val="fr-FR"/>
            </w:rPr>
          </w:rPrChange>
        </w:rPr>
        <w:tab/>
        <w:t xml:space="preserve">- Số văn bản có ý kiến: </w:t>
      </w:r>
      <w:del w:id="59" w:author="Administrator" w:date="2025-10-28T17:38:00Z" w16du:dateUtc="2025-10-28T10:38:00Z">
        <w:r w:rsidRPr="00CA691D" w:rsidDel="002F2D40">
          <w:rPr>
            <w:rFonts w:ascii="Times New Roman" w:hAnsi="Times New Roman"/>
            <w:sz w:val="24"/>
            <w:lang w:val="fr-FR"/>
            <w:rPrChange w:id="60" w:author="Administrator" w:date="2025-10-28T17:49:00Z" w16du:dateUtc="2025-10-28T10:49:00Z">
              <w:rPr>
                <w:rFonts w:ascii="Times New Roman" w:hAnsi="Times New Roman"/>
                <w:szCs w:val="28"/>
                <w:lang w:val="fr-FR"/>
              </w:rPr>
            </w:rPrChange>
          </w:rPr>
          <w:delText xml:space="preserve">20 </w:delText>
        </w:r>
      </w:del>
      <w:ins w:id="61" w:author="Administrator" w:date="2025-10-28T17:38:00Z" w16du:dateUtc="2025-10-28T10:38:00Z">
        <w:r w:rsidR="002F2D40" w:rsidRPr="00CA691D">
          <w:rPr>
            <w:rFonts w:ascii="Times New Roman" w:hAnsi="Times New Roman"/>
            <w:sz w:val="24"/>
            <w:lang w:val="fr-FR"/>
            <w:rPrChange w:id="62" w:author="Administrator" w:date="2025-10-28T17:49:00Z" w16du:dateUtc="2025-10-28T10:49:00Z">
              <w:rPr>
                <w:rFonts w:ascii="Times New Roman" w:hAnsi="Times New Roman"/>
                <w:szCs w:val="28"/>
                <w:lang w:val="fr-FR"/>
              </w:rPr>
            </w:rPrChange>
          </w:rPr>
          <w:t>2</w:t>
        </w:r>
      </w:ins>
      <w:ins w:id="63" w:author="Administrator" w:date="2025-10-28T17:48:00Z" w16du:dateUtc="2025-10-28T10:48:00Z">
        <w:r w:rsidR="00CA691D" w:rsidRPr="00CA691D">
          <w:rPr>
            <w:rFonts w:ascii="Times New Roman" w:hAnsi="Times New Roman"/>
            <w:sz w:val="24"/>
            <w:lang w:val="fr-FR"/>
            <w:rPrChange w:id="64" w:author="Administrator" w:date="2025-10-28T17:49:00Z" w16du:dateUtc="2025-10-28T10:49:00Z">
              <w:rPr>
                <w:rFonts w:ascii="Times New Roman" w:hAnsi="Times New Roman"/>
                <w:szCs w:val="28"/>
                <w:lang w:val="fr-FR"/>
              </w:rPr>
            </w:rPrChange>
          </w:rPr>
          <w:t>4</w:t>
        </w:r>
      </w:ins>
      <w:ins w:id="65" w:author="Administrator" w:date="2025-10-28T17:38:00Z" w16du:dateUtc="2025-10-28T10:38:00Z">
        <w:r w:rsidR="002F2D40" w:rsidRPr="00CA691D">
          <w:rPr>
            <w:rFonts w:ascii="Times New Roman" w:hAnsi="Times New Roman"/>
            <w:sz w:val="24"/>
            <w:lang w:val="fr-FR"/>
            <w:rPrChange w:id="66" w:author="Administrator" w:date="2025-10-28T17:49:00Z" w16du:dateUtc="2025-10-28T10:49:00Z">
              <w:rPr>
                <w:rFonts w:ascii="Times New Roman" w:hAnsi="Times New Roman"/>
                <w:szCs w:val="28"/>
                <w:lang w:val="fr-FR"/>
              </w:rPr>
            </w:rPrChange>
          </w:rPr>
          <w:t xml:space="preserve"> </w:t>
        </w:r>
      </w:ins>
      <w:r w:rsidRPr="00CA691D">
        <w:rPr>
          <w:rFonts w:ascii="Times New Roman" w:hAnsi="Times New Roman"/>
          <w:sz w:val="24"/>
          <w:lang w:val="fr-FR"/>
          <w:rPrChange w:id="67" w:author="Administrator" w:date="2025-10-28T17:49:00Z" w16du:dateUtc="2025-10-28T10:49:00Z">
            <w:rPr>
              <w:rFonts w:ascii="Times New Roman" w:hAnsi="Times New Roman"/>
              <w:szCs w:val="28"/>
              <w:lang w:val="fr-FR"/>
            </w:rPr>
          </w:rPrChange>
        </w:rPr>
        <w:t>văn bản.</w:t>
      </w:r>
    </w:p>
    <w:p w14:paraId="3A5F8CA1" w14:textId="77777777" w:rsidR="00D85076" w:rsidRPr="00CA691D" w:rsidRDefault="00D85076" w:rsidP="00D85076">
      <w:pPr>
        <w:pStyle w:val="BodyText"/>
        <w:spacing w:after="60" w:line="360" w:lineRule="exact"/>
        <w:jc w:val="both"/>
        <w:rPr>
          <w:rFonts w:ascii="Times New Roman" w:hAnsi="Times New Roman"/>
          <w:sz w:val="24"/>
          <w:lang w:val="fr-FR"/>
          <w:rPrChange w:id="68" w:author="Administrator" w:date="2025-10-28T17:49:00Z" w16du:dateUtc="2025-10-28T10:49:00Z">
            <w:rPr>
              <w:rFonts w:ascii="Times New Roman" w:hAnsi="Times New Roman"/>
              <w:szCs w:val="28"/>
              <w:lang w:val="fr-FR"/>
            </w:rPr>
          </w:rPrChange>
        </w:rPr>
      </w:pPr>
    </w:p>
    <w:tbl>
      <w:tblPr>
        <w:tblStyle w:val="TableGrid"/>
        <w:tblW w:w="14454" w:type="dxa"/>
        <w:tblLayout w:type="fixed"/>
        <w:tblLook w:val="04A0" w:firstRow="1" w:lastRow="0" w:firstColumn="1" w:lastColumn="0" w:noHBand="0" w:noVBand="1"/>
      </w:tblPr>
      <w:tblGrid>
        <w:gridCol w:w="708"/>
        <w:gridCol w:w="2122"/>
        <w:gridCol w:w="6521"/>
        <w:gridCol w:w="5103"/>
      </w:tblGrid>
      <w:tr w:rsidR="00D85076" w:rsidRPr="00CA691D" w14:paraId="1A9A4264" w14:textId="77777777" w:rsidTr="00A3338D">
        <w:tc>
          <w:tcPr>
            <w:tcW w:w="708" w:type="dxa"/>
          </w:tcPr>
          <w:p w14:paraId="7EA2DE44" w14:textId="77777777" w:rsidR="00D85076" w:rsidRPr="00CA691D" w:rsidRDefault="00D85076" w:rsidP="00A3338D">
            <w:pPr>
              <w:autoSpaceDE w:val="0"/>
              <w:autoSpaceDN w:val="0"/>
              <w:adjustRightInd w:val="0"/>
              <w:jc w:val="center"/>
              <w:rPr>
                <w:rFonts w:ascii="Times New Roman" w:hAnsi="Times New Roman"/>
                <w:b/>
                <w:bCs/>
                <w:sz w:val="24"/>
              </w:rPr>
            </w:pPr>
            <w:r w:rsidRPr="00CA691D">
              <w:rPr>
                <w:rFonts w:ascii="Times New Roman" w:hAnsi="Times New Roman"/>
                <w:b/>
                <w:bCs/>
                <w:sz w:val="24"/>
              </w:rPr>
              <w:t>STT</w:t>
            </w:r>
          </w:p>
        </w:tc>
        <w:tc>
          <w:tcPr>
            <w:tcW w:w="2122" w:type="dxa"/>
          </w:tcPr>
          <w:p w14:paraId="4935D87B" w14:textId="77777777" w:rsidR="00D85076" w:rsidRPr="00CA691D" w:rsidRDefault="00D85076" w:rsidP="00A3338D">
            <w:pPr>
              <w:autoSpaceDE w:val="0"/>
              <w:autoSpaceDN w:val="0"/>
              <w:adjustRightInd w:val="0"/>
              <w:jc w:val="center"/>
              <w:rPr>
                <w:rFonts w:ascii="Times New Roman" w:hAnsi="Times New Roman"/>
                <w:b/>
                <w:bCs/>
                <w:sz w:val="24"/>
              </w:rPr>
            </w:pPr>
            <w:r w:rsidRPr="00CA691D">
              <w:rPr>
                <w:rFonts w:ascii="Times New Roman" w:hAnsi="Times New Roman"/>
                <w:b/>
                <w:bCs/>
                <w:sz w:val="24"/>
              </w:rPr>
              <w:t>Cơ quan, đơn vị có ý kiến</w:t>
            </w:r>
          </w:p>
        </w:tc>
        <w:tc>
          <w:tcPr>
            <w:tcW w:w="6521" w:type="dxa"/>
          </w:tcPr>
          <w:p w14:paraId="31BEB13D" w14:textId="77777777" w:rsidR="00D85076" w:rsidRPr="00CA691D" w:rsidRDefault="00D85076" w:rsidP="00A3338D">
            <w:pPr>
              <w:autoSpaceDE w:val="0"/>
              <w:autoSpaceDN w:val="0"/>
              <w:adjustRightInd w:val="0"/>
              <w:jc w:val="center"/>
              <w:rPr>
                <w:rFonts w:ascii="Times New Roman" w:hAnsi="Times New Roman"/>
                <w:b/>
                <w:bCs/>
                <w:sz w:val="24"/>
              </w:rPr>
            </w:pPr>
            <w:r w:rsidRPr="00CA691D">
              <w:rPr>
                <w:rFonts w:ascii="Times New Roman" w:hAnsi="Times New Roman"/>
                <w:b/>
                <w:bCs/>
                <w:sz w:val="24"/>
              </w:rPr>
              <w:t>Nội dung ý kiến</w:t>
            </w:r>
          </w:p>
        </w:tc>
        <w:tc>
          <w:tcPr>
            <w:tcW w:w="5103" w:type="dxa"/>
          </w:tcPr>
          <w:p w14:paraId="7BA240BB" w14:textId="77777777" w:rsidR="00D85076" w:rsidRPr="00CA691D" w:rsidRDefault="00D85076" w:rsidP="00A3338D">
            <w:pPr>
              <w:autoSpaceDE w:val="0"/>
              <w:autoSpaceDN w:val="0"/>
              <w:adjustRightInd w:val="0"/>
              <w:jc w:val="center"/>
              <w:rPr>
                <w:rFonts w:ascii="Times New Roman" w:hAnsi="Times New Roman"/>
                <w:b/>
                <w:bCs/>
                <w:sz w:val="24"/>
              </w:rPr>
            </w:pPr>
            <w:r w:rsidRPr="00CA691D">
              <w:rPr>
                <w:rFonts w:ascii="Times New Roman" w:hAnsi="Times New Roman"/>
                <w:b/>
                <w:bCs/>
                <w:sz w:val="24"/>
              </w:rPr>
              <w:t>Nội dung tiếp thu, giải trình</w:t>
            </w:r>
          </w:p>
        </w:tc>
      </w:tr>
      <w:tr w:rsidR="00D85076" w:rsidRPr="00CA691D" w14:paraId="3B225D74" w14:textId="77777777" w:rsidTr="00A3338D">
        <w:tc>
          <w:tcPr>
            <w:tcW w:w="708" w:type="dxa"/>
            <w:vMerge w:val="restart"/>
          </w:tcPr>
          <w:p w14:paraId="2AF1C4EE"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1</w:t>
            </w:r>
          </w:p>
        </w:tc>
        <w:tc>
          <w:tcPr>
            <w:tcW w:w="2122" w:type="dxa"/>
            <w:vMerge w:val="restart"/>
          </w:tcPr>
          <w:p w14:paraId="181CA6B2"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CVHH Kiên Giang (758/CVHHKG-QLKCHT ngày 04/10/2025)</w:t>
            </w:r>
          </w:p>
        </w:tc>
        <w:tc>
          <w:tcPr>
            <w:tcW w:w="6521" w:type="dxa"/>
          </w:tcPr>
          <w:p w14:paraId="1E33B20A"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1. Tại tên Chương II và Mục I đề nghị sửa lại như sau: "Chương II. </w:t>
            </w:r>
            <w:bookmarkStart w:id="69" w:name="_Hlk210917485"/>
            <w:r w:rsidRPr="00CA691D">
              <w:rPr>
                <w:rFonts w:ascii="Times New Roman" w:hAnsi="Times New Roman"/>
                <w:sz w:val="24"/>
              </w:rPr>
              <w:t>QUẢN LÝ HOẠT ĐỘNG CHO PHƯƠNG TIỆN, TÀU BIỂN, PHƯƠNG TIỆN THUỶ NƯỚC NGOÀI VÀO, RỜI CẢNG, BẾN THỦY NỘI ĐỊA, KHU NEO ĐẬU</w:t>
            </w:r>
            <w:bookmarkEnd w:id="69"/>
            <w:r w:rsidRPr="00CA691D">
              <w:rPr>
                <w:rFonts w:ascii="Times New Roman" w:hAnsi="Times New Roman"/>
                <w:sz w:val="24"/>
              </w:rPr>
              <w:t xml:space="preserve">" và "Mục 1. QUY ĐỊNH CHUNG VỀ THỦ TỤC CHO PHƯƠNG TIỆN, TÀU BIỂN, PHƯƠNG TIỆN THUỶ NƯỚC NGOÀI VÀO, RỜI CẢNG, BẾN </w:t>
            </w:r>
            <w:r w:rsidRPr="00CA691D">
              <w:rPr>
                <w:rFonts w:ascii="Times New Roman" w:hAnsi="Times New Roman"/>
                <w:sz w:val="24"/>
              </w:rPr>
              <w:lastRenderedPageBreak/>
              <w:t>THỦY NỘI ĐỊA, KHU NEO ĐẬU" Lý do: phù hợp với Phạm vi điều chỉnh và đối tượng áp dụng tại Điều 1 và Điều 2</w:t>
            </w:r>
          </w:p>
        </w:tc>
        <w:tc>
          <w:tcPr>
            <w:tcW w:w="5103" w:type="dxa"/>
          </w:tcPr>
          <w:p w14:paraId="4041E60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Tiếp thu, chỉnh sửa tại dự thảo Thông tư</w:t>
            </w:r>
          </w:p>
        </w:tc>
      </w:tr>
      <w:tr w:rsidR="00D85076" w:rsidRPr="00CA691D" w14:paraId="48A7C692" w14:textId="77777777" w:rsidTr="00A3338D">
        <w:tc>
          <w:tcPr>
            <w:tcW w:w="708" w:type="dxa"/>
            <w:vMerge/>
          </w:tcPr>
          <w:p w14:paraId="30680CD9" w14:textId="77777777" w:rsidR="00D85076" w:rsidRPr="00CA691D" w:rsidRDefault="00D85076" w:rsidP="00A3338D">
            <w:pPr>
              <w:autoSpaceDE w:val="0"/>
              <w:autoSpaceDN w:val="0"/>
              <w:adjustRightInd w:val="0"/>
              <w:jc w:val="both"/>
              <w:rPr>
                <w:rFonts w:ascii="Times New Roman" w:hAnsi="Times New Roman"/>
                <w:sz w:val="24"/>
              </w:rPr>
            </w:pPr>
          </w:p>
        </w:tc>
        <w:tc>
          <w:tcPr>
            <w:tcW w:w="2122" w:type="dxa"/>
            <w:vMerge/>
          </w:tcPr>
          <w:p w14:paraId="22C1B547"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7C543377"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2. Tại Điều 11: </w:t>
            </w:r>
          </w:p>
          <w:p w14:paraId="454751C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Tại khoản 1: Đề xuất sửa đổi, bổ sung như sau: "1</w:t>
            </w:r>
            <w:r w:rsidRPr="00CA691D">
              <w:rPr>
                <w:rFonts w:ascii="Times New Roman" w:hAnsi="Times New Roman"/>
                <w:i/>
                <w:iCs/>
                <w:sz w:val="24"/>
              </w:rPr>
              <w:t>. Phương tiện, tàu biển, phương tiện thủy nước ngoài vào, rời cảng, bến thủy nội địa để tiếp nhận nhiên liệu, lương thực, thực phẩm</w:t>
            </w:r>
            <w:bookmarkStart w:id="70" w:name="_Hlk210917861"/>
            <w:r w:rsidRPr="00CA691D">
              <w:rPr>
                <w:rFonts w:ascii="Times New Roman" w:hAnsi="Times New Roman"/>
                <w:b/>
                <w:bCs/>
                <w:i/>
                <w:iCs/>
                <w:sz w:val="24"/>
              </w:rPr>
              <w:t>, cấp cứu người bệnh, thực hiện tình huống khẩn cấp</w:t>
            </w:r>
            <w:r w:rsidRPr="00CA691D">
              <w:rPr>
                <w:rFonts w:ascii="Times New Roman" w:hAnsi="Times New Roman"/>
                <w:i/>
                <w:iCs/>
                <w:sz w:val="24"/>
              </w:rPr>
              <w:t xml:space="preserve"> </w:t>
            </w:r>
            <w:bookmarkEnd w:id="70"/>
            <w:r w:rsidRPr="00CA691D">
              <w:rPr>
                <w:rFonts w:ascii="Times New Roman" w:hAnsi="Times New Roman"/>
                <w:i/>
                <w:iCs/>
                <w:sz w:val="24"/>
              </w:rPr>
              <w:t>do cơ quan thẩm quyền yêu cầu được miễn làm thủ tục vào, rời cảng, bến thủy nội địa, khu neo đậu</w:t>
            </w:r>
            <w:r w:rsidRPr="00CA691D">
              <w:rPr>
                <w:rFonts w:ascii="Times New Roman" w:hAnsi="Times New Roman"/>
                <w:sz w:val="24"/>
              </w:rPr>
              <w:t xml:space="preserve">." </w:t>
            </w:r>
          </w:p>
          <w:p w14:paraId="5C19B26F"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Lý do: bổ sung thêm trường hợp miễn giảm thủ tục cho phù hợp với thực tiễn quản lý.</w:t>
            </w:r>
          </w:p>
          <w:p w14:paraId="60DF366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Tại điểm a Khoản 4, đề nghị sửa đổi, bổ sung như sau: "</w:t>
            </w:r>
            <w:r w:rsidRPr="00CA691D">
              <w:rPr>
                <w:rFonts w:ascii="Times New Roman" w:hAnsi="Times New Roman"/>
                <w:i/>
                <w:iCs/>
                <w:sz w:val="24"/>
              </w:rPr>
              <w:t>a) Phương tiện vận tải hành khách đã đăng ký</w:t>
            </w:r>
            <w:r w:rsidRPr="00CA691D">
              <w:rPr>
                <w:rFonts w:ascii="Times New Roman" w:hAnsi="Times New Roman"/>
                <w:sz w:val="24"/>
              </w:rPr>
              <w:t xml:space="preserve"> </w:t>
            </w:r>
            <w:r w:rsidRPr="00CA691D">
              <w:rPr>
                <w:rFonts w:ascii="Times New Roman" w:hAnsi="Times New Roman"/>
                <w:i/>
                <w:iCs/>
                <w:sz w:val="24"/>
              </w:rPr>
              <w:t xml:space="preserve">hoạt động trên tuyến cố định, phương tiện vận tải hành khách du lịch hoạt động trên tuyến có nhiều cảng, bến thủy nội địa đón, trả hành khách, nếu không thay đổi thuyền viên, người lái phương tiện </w:t>
            </w:r>
            <w:bookmarkStart w:id="71" w:name="_Hlk210917946"/>
            <w:r w:rsidRPr="00CA691D">
              <w:rPr>
                <w:rFonts w:ascii="Times New Roman" w:hAnsi="Times New Roman"/>
                <w:b/>
                <w:bCs/>
                <w:i/>
                <w:iCs/>
                <w:sz w:val="24"/>
              </w:rPr>
              <w:t>và hành khách</w:t>
            </w:r>
            <w:bookmarkEnd w:id="71"/>
            <w:r w:rsidRPr="00CA691D">
              <w:rPr>
                <w:rFonts w:ascii="Times New Roman" w:hAnsi="Times New Roman"/>
                <w:i/>
                <w:iCs/>
                <w:sz w:val="24"/>
              </w:rPr>
              <w:t xml:space="preserve"> thì chỉ làm thủ tục vào, rời cảng, bến thủy nội địa đầu tiên và cảng, bến thủy nội địa cuối cùng</w:t>
            </w:r>
            <w:r w:rsidRPr="00CA691D">
              <w:rPr>
                <w:rFonts w:ascii="Times New Roman" w:hAnsi="Times New Roman"/>
                <w:sz w:val="24"/>
              </w:rPr>
              <w:t xml:space="preserve">" </w:t>
            </w:r>
          </w:p>
          <w:p w14:paraId="6E37AED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Lý do: các tàu hoạt động vận tải hành khách trên tuyến cố định có nhiều cảng, bến dừng đón trả khách, tàu không thay đổi thuyền viên và người lái phương tiện, nhưng thay đổi hành khách, trong trường hợp đó, nếu chỉ làm thủ tục tại bến đầu và bến cuối, sẽ không kiểm soát được hành khách lên, xuống tại các bến dừng đón trả khách trên tuyến, từ đó tiềm ẩn nguy cơ chở khách quá tải trọng, gây khó khăn cho công tác quản lý nhà nước. Do đó ngoài điều kiện không thay đổi thuyền viên, người lái phương tiện, đề nghị bổ sung thêm điều kiện "không thay đổi hành khách" thì mới được miễn giảm thủ tục.</w:t>
            </w:r>
          </w:p>
        </w:tc>
        <w:tc>
          <w:tcPr>
            <w:tcW w:w="5103" w:type="dxa"/>
          </w:tcPr>
          <w:p w14:paraId="693C481F"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 tại dự thảo Thông tư</w:t>
            </w:r>
          </w:p>
        </w:tc>
      </w:tr>
      <w:tr w:rsidR="00D85076" w:rsidRPr="00CA691D" w14:paraId="34BA84C8" w14:textId="77777777" w:rsidTr="00A3338D">
        <w:tc>
          <w:tcPr>
            <w:tcW w:w="708" w:type="dxa"/>
            <w:vMerge w:val="restart"/>
          </w:tcPr>
          <w:p w14:paraId="6779ABCC" w14:textId="77777777" w:rsidR="00D85076" w:rsidRPr="00CA691D" w:rsidRDefault="00D85076" w:rsidP="00A3338D">
            <w:pPr>
              <w:autoSpaceDE w:val="0"/>
              <w:autoSpaceDN w:val="0"/>
              <w:adjustRightInd w:val="0"/>
              <w:jc w:val="both"/>
              <w:rPr>
                <w:rFonts w:ascii="Times New Roman" w:hAnsi="Times New Roman"/>
                <w:sz w:val="24"/>
              </w:rPr>
            </w:pPr>
          </w:p>
        </w:tc>
        <w:tc>
          <w:tcPr>
            <w:tcW w:w="2122" w:type="dxa"/>
            <w:vMerge w:val="restart"/>
          </w:tcPr>
          <w:p w14:paraId="41C0AC5E"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17A1644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3. Đề nghị rà soát, sử dụng đồng bộ cụm từ: phương tiện, tàu biển, phương thuỷ nước ngoài trong Thông tư cho phù hợp, một số điều khoản chỉ quy định phương tiện và thiếu các đối tượng điều chỉnh còn lại.</w:t>
            </w:r>
          </w:p>
        </w:tc>
        <w:tc>
          <w:tcPr>
            <w:tcW w:w="5103" w:type="dxa"/>
          </w:tcPr>
          <w:p w14:paraId="259087E8"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Tiếp thu, rà soát, chỉnh sửa tại dự thảo Thông tư nếu cần do dự thảo Thông tư đang quy định các loại phương tiện tương ứng với từng trường hợp. </w:t>
            </w:r>
          </w:p>
        </w:tc>
      </w:tr>
      <w:tr w:rsidR="00D85076" w:rsidRPr="00CA691D" w14:paraId="6AB28914" w14:textId="77777777" w:rsidTr="00A3338D">
        <w:tc>
          <w:tcPr>
            <w:tcW w:w="708" w:type="dxa"/>
            <w:vMerge/>
          </w:tcPr>
          <w:p w14:paraId="7284BAA7" w14:textId="77777777" w:rsidR="00D85076" w:rsidRPr="00CA691D" w:rsidRDefault="00D85076" w:rsidP="00A3338D">
            <w:pPr>
              <w:autoSpaceDE w:val="0"/>
              <w:autoSpaceDN w:val="0"/>
              <w:adjustRightInd w:val="0"/>
              <w:jc w:val="both"/>
              <w:rPr>
                <w:rFonts w:ascii="Times New Roman" w:hAnsi="Times New Roman"/>
                <w:sz w:val="24"/>
              </w:rPr>
            </w:pPr>
          </w:p>
        </w:tc>
        <w:tc>
          <w:tcPr>
            <w:tcW w:w="2122" w:type="dxa"/>
            <w:vMerge/>
          </w:tcPr>
          <w:p w14:paraId="68F99C3D"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4AEBCED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4. Đối với trình tự, thủ tục, trách nhiệm của doanh nghiệp cảng thủy nội địa trong việc thực hiện thủ tục đánh giá an ninh cảng thủy nội địa đề nghị xây dựng tương đồng với trình tự, thủ tục, trách nhiệm của doanh nghiệp cảng biển trong việc thực hiện thủ tục đánh giá an ninh cảng biển được nêu tại Thông tư 27/2011/TT-BGTVT ngày 14/4/2011.</w:t>
            </w:r>
          </w:p>
        </w:tc>
        <w:tc>
          <w:tcPr>
            <w:tcW w:w="5103" w:type="dxa"/>
          </w:tcPr>
          <w:p w14:paraId="536BD40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Nội dung này đề nghị giữ nguyên như dự thảo do kế thừa các quy định tại Nghị định số 08/2021/NĐ-CP, đang được thực hiện hiệu quả, ổn định. </w:t>
            </w:r>
          </w:p>
        </w:tc>
      </w:tr>
      <w:tr w:rsidR="00D85076" w:rsidRPr="00CA691D" w14:paraId="503D32D3" w14:textId="77777777" w:rsidTr="00A3338D">
        <w:tc>
          <w:tcPr>
            <w:tcW w:w="708" w:type="dxa"/>
          </w:tcPr>
          <w:p w14:paraId="5E41B15C"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2</w:t>
            </w:r>
          </w:p>
        </w:tc>
        <w:tc>
          <w:tcPr>
            <w:tcW w:w="2122" w:type="dxa"/>
          </w:tcPr>
          <w:p w14:paraId="193E023F"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CV ĐTNĐ KVII</w:t>
            </w:r>
            <w:r w:rsidRPr="00CA691D">
              <w:rPr>
                <w:rFonts w:ascii="Times New Roman" w:hAnsi="Times New Roman"/>
                <w:i/>
                <w:iCs/>
                <w:sz w:val="24"/>
              </w:rPr>
              <w:t xml:space="preserve"> (1074/CVII-QLKCHT ngày 03/10/2025)</w:t>
            </w:r>
          </w:p>
        </w:tc>
        <w:tc>
          <w:tcPr>
            <w:tcW w:w="6521" w:type="dxa"/>
          </w:tcPr>
          <w:p w14:paraId="7AE8ECF8"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1. Đề nghị sửa đổi điểm b khoản 3 Điều 5 về trách nhiệm kiểm tra phương tiện vận tải hành khách trước khi rời cảng, bến thủy nội địa, khu neo đậu để tránh mâu thuẫn với quy định tại khoản 2 Điều 13 dự thảo như sau</w:t>
            </w:r>
            <w:r w:rsidRPr="00CA691D">
              <w:rPr>
                <w:rFonts w:ascii="Times New Roman" w:hAnsi="Times New Roman"/>
                <w:i/>
                <w:iCs/>
                <w:sz w:val="24"/>
              </w:rPr>
              <w:t>:</w:t>
            </w:r>
          </w:p>
          <w:p w14:paraId="54D7EE3D"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w:t>
            </w:r>
            <w:bookmarkStart w:id="72" w:name="_Hlk210918306"/>
            <w:r w:rsidRPr="00CA691D">
              <w:rPr>
                <w:rFonts w:ascii="Times New Roman" w:hAnsi="Times New Roman"/>
                <w:i/>
                <w:iCs/>
                <w:sz w:val="24"/>
              </w:rPr>
              <w:t>Chủ cảng, bến thủy nội địa có trách nhiệm kiểm tra, xác nhận số lượng hành khách trước khi phương tiện rời cảng, bến. Cơ quan quản lý nhà nước chuyên ngành (Cảng vụ) thực hiện kiểm tra ngẫu nhiên, đột xuất hoặc kiểm tra khi có dấu hiệu vi phạm để xác định tính chính xác.</w:t>
            </w:r>
            <w:bookmarkEnd w:id="72"/>
            <w:r w:rsidRPr="00CA691D">
              <w:rPr>
                <w:rFonts w:ascii="Times New Roman" w:hAnsi="Times New Roman"/>
                <w:i/>
                <w:iCs/>
                <w:sz w:val="24"/>
              </w:rPr>
              <w:t>".</w:t>
            </w:r>
          </w:p>
        </w:tc>
        <w:tc>
          <w:tcPr>
            <w:tcW w:w="5103" w:type="dxa"/>
          </w:tcPr>
          <w:p w14:paraId="7ADB75A5"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 trong dự thảo Thông tư nội dung về trách nhiệm của chủ cảng, bến, khu neo đậu, đối với nội dung về trách nhiệm của cơ quan quản lý nhà nước, thực hiện theo quy định tại khoản 2 Điều 13 dự thảo.</w:t>
            </w:r>
          </w:p>
        </w:tc>
      </w:tr>
      <w:tr w:rsidR="00D85076" w:rsidRPr="00CA691D" w14:paraId="09098B23" w14:textId="77777777" w:rsidTr="00A3338D">
        <w:tc>
          <w:tcPr>
            <w:tcW w:w="708" w:type="dxa"/>
            <w:vMerge w:val="restart"/>
          </w:tcPr>
          <w:p w14:paraId="56D3BA78"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val="restart"/>
          </w:tcPr>
          <w:p w14:paraId="13A56410" w14:textId="77777777" w:rsidR="00D85076" w:rsidRPr="00CA691D" w:rsidRDefault="00D85076" w:rsidP="00A3338D">
            <w:pPr>
              <w:autoSpaceDE w:val="0"/>
              <w:autoSpaceDN w:val="0"/>
              <w:adjustRightInd w:val="0"/>
              <w:jc w:val="both"/>
              <w:rPr>
                <w:rFonts w:ascii="Times New Roman" w:hAnsi="Times New Roman"/>
                <w:i/>
                <w:iCs/>
                <w:sz w:val="24"/>
              </w:rPr>
            </w:pPr>
          </w:p>
        </w:tc>
        <w:tc>
          <w:tcPr>
            <w:tcW w:w="6521" w:type="dxa"/>
          </w:tcPr>
          <w:p w14:paraId="4AFC84D1"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2. Đề nghị bổ sung tại khoản 3 Điều 11 dự thảo:</w:t>
            </w:r>
          </w:p>
          <w:p w14:paraId="548018F2"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Mẫu Kế hoạch điều động;</w:t>
            </w:r>
          </w:p>
          <w:p w14:paraId="5149DFA5"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 xml:space="preserve">- Trách nhiệm của chủ cảng, bến trong việc tự kiểm tra </w:t>
            </w:r>
            <w:bookmarkStart w:id="73" w:name="_Hlk210919827"/>
            <w:r w:rsidRPr="00CA691D">
              <w:rPr>
                <w:rFonts w:ascii="Times New Roman" w:hAnsi="Times New Roman"/>
                <w:sz w:val="24"/>
              </w:rPr>
              <w:t>các điều kiện an toàn của phương tiện trước khi phương tiện rời bến và lưu trữ thông tin này nhằm phục vụ công tác hậu kiểm hồ sơ của Cảng vụ.</w:t>
            </w:r>
            <w:bookmarkEnd w:id="73"/>
          </w:p>
        </w:tc>
        <w:tc>
          <w:tcPr>
            <w:tcW w:w="5103" w:type="dxa"/>
          </w:tcPr>
          <w:p w14:paraId="1A158DB7"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Tiếp thu, bổ sung các yêu càu cần thiết đối với Kế hoạch điểu động.</w:t>
            </w:r>
          </w:p>
          <w:p w14:paraId="47EA77FA"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 Quy định về trách nhiệm của chủ cảng, bến, khu neo đậu được tiếp thu, quy định tại Điều 24 dự thảo Thông tư.</w:t>
            </w:r>
          </w:p>
        </w:tc>
      </w:tr>
      <w:tr w:rsidR="00D85076" w:rsidRPr="00CA691D" w14:paraId="18D767FD" w14:textId="77777777" w:rsidTr="00A3338D">
        <w:tc>
          <w:tcPr>
            <w:tcW w:w="708" w:type="dxa"/>
            <w:vMerge/>
          </w:tcPr>
          <w:p w14:paraId="4E2B84F9"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76991454" w14:textId="77777777" w:rsidR="00D85076" w:rsidRPr="00CA691D" w:rsidRDefault="00D85076" w:rsidP="00A3338D">
            <w:pPr>
              <w:autoSpaceDE w:val="0"/>
              <w:autoSpaceDN w:val="0"/>
              <w:adjustRightInd w:val="0"/>
              <w:jc w:val="both"/>
              <w:rPr>
                <w:rFonts w:ascii="Times New Roman" w:hAnsi="Times New Roman"/>
                <w:i/>
                <w:iCs/>
                <w:sz w:val="24"/>
              </w:rPr>
            </w:pPr>
          </w:p>
        </w:tc>
        <w:tc>
          <w:tcPr>
            <w:tcW w:w="6521" w:type="dxa"/>
          </w:tcPr>
          <w:p w14:paraId="69ADCC7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3. Đề nghị bỏ quy đinh tại khoản 3 Điều 13 do mâu thuẫn với quy định tại khoản 2 Điều 13.</w:t>
            </w:r>
          </w:p>
        </w:tc>
        <w:tc>
          <w:tcPr>
            <w:tcW w:w="5103" w:type="dxa"/>
          </w:tcPr>
          <w:p w14:paraId="4B8A6F29"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 tại dự thảo Thông tư</w:t>
            </w:r>
          </w:p>
        </w:tc>
      </w:tr>
      <w:tr w:rsidR="00D85076" w:rsidRPr="00CA691D" w14:paraId="1AD4CF82" w14:textId="77777777" w:rsidTr="00A3338D">
        <w:tc>
          <w:tcPr>
            <w:tcW w:w="708" w:type="dxa"/>
            <w:vMerge/>
          </w:tcPr>
          <w:p w14:paraId="1ABD2490"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65305F02" w14:textId="77777777" w:rsidR="00D85076" w:rsidRPr="00CA691D" w:rsidRDefault="00D85076" w:rsidP="00A3338D">
            <w:pPr>
              <w:autoSpaceDE w:val="0"/>
              <w:autoSpaceDN w:val="0"/>
              <w:adjustRightInd w:val="0"/>
              <w:jc w:val="both"/>
              <w:rPr>
                <w:rFonts w:ascii="Times New Roman" w:hAnsi="Times New Roman"/>
                <w:i/>
                <w:iCs/>
                <w:sz w:val="24"/>
              </w:rPr>
            </w:pPr>
          </w:p>
        </w:tc>
        <w:tc>
          <w:tcPr>
            <w:tcW w:w="6521" w:type="dxa"/>
          </w:tcPr>
          <w:p w14:paraId="0BB9C07F"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4. Đề nghị điều chỉnh quy định thời gian và cơ chế gửi kế hoạch điều độ quy định tại khoản 16 Điều 24, lý do:</w:t>
            </w:r>
          </w:p>
          <w:p w14:paraId="701A89C5"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Việc quy định thời gian nộp trước 16 giờ hàng ngày là chưa phù hợp với tính linh hoạt của vận tải thủy nội địa (không VR-SB) và khối lượng lớn cảng, bến nhỏ lẻ. Do đó, đề xuất chỉ yêu cầu chủ cảng, bến tiếp nhận phương tiện VR-SB, tàu biển, tàu nước ngoài phải gửi Kế hoạch điều độ trước 16 giờ hàng ngày. Các cảng, bến còn lại chỉ cập nhật Nhật ký khai thác điện tử và cung cấp khi Cảng vụ yêu cầu hậu kiểm.</w:t>
            </w:r>
          </w:p>
          <w:p w14:paraId="45244F44"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 xml:space="preserve">- Hình thức nộp: Bắt buộc phải </w:t>
            </w:r>
            <w:bookmarkStart w:id="74" w:name="_Hlk210920102"/>
            <w:r w:rsidRPr="00CA691D">
              <w:rPr>
                <w:rFonts w:ascii="Times New Roman" w:hAnsi="Times New Roman"/>
                <w:sz w:val="24"/>
              </w:rPr>
              <w:t>thực hiện qua Hệ thống điện tử (hoặc Cổng Dịch vụ công) để đảm bảo Cảng vụ có thể tiếp nhận và xử lý hiệu quả.</w:t>
            </w:r>
            <w:bookmarkEnd w:id="74"/>
          </w:p>
        </w:tc>
        <w:tc>
          <w:tcPr>
            <w:tcW w:w="5103" w:type="dxa"/>
          </w:tcPr>
          <w:p w14:paraId="1D01B18E"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Tiếp thu, bổ sung quy định về hình thức gửi Kế hoạch điều độ và không quy định cứng thời gian phải nộp kế hoạch trước 16h hàng ngày</w:t>
            </w:r>
          </w:p>
          <w:p w14:paraId="650563DC" w14:textId="77777777" w:rsidR="00D85076" w:rsidRPr="00CA691D" w:rsidRDefault="00D85076" w:rsidP="00A3338D">
            <w:pPr>
              <w:autoSpaceDE w:val="0"/>
              <w:autoSpaceDN w:val="0"/>
              <w:adjustRightInd w:val="0"/>
              <w:jc w:val="both"/>
              <w:rPr>
                <w:rFonts w:ascii="Times New Roman" w:hAnsi="Times New Roman"/>
                <w:sz w:val="24"/>
              </w:rPr>
            </w:pPr>
          </w:p>
        </w:tc>
      </w:tr>
      <w:tr w:rsidR="00D85076" w:rsidRPr="00CA691D" w14:paraId="3DFC74DA" w14:textId="77777777" w:rsidTr="00A3338D">
        <w:tc>
          <w:tcPr>
            <w:tcW w:w="708" w:type="dxa"/>
            <w:vMerge/>
          </w:tcPr>
          <w:p w14:paraId="712966DF"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5C5C5F23" w14:textId="77777777" w:rsidR="00D85076" w:rsidRPr="00CA691D" w:rsidRDefault="00D85076" w:rsidP="00A3338D">
            <w:pPr>
              <w:autoSpaceDE w:val="0"/>
              <w:autoSpaceDN w:val="0"/>
              <w:adjustRightInd w:val="0"/>
              <w:jc w:val="both"/>
              <w:rPr>
                <w:rFonts w:ascii="Times New Roman" w:hAnsi="Times New Roman"/>
                <w:i/>
                <w:iCs/>
                <w:sz w:val="24"/>
              </w:rPr>
            </w:pPr>
          </w:p>
        </w:tc>
        <w:tc>
          <w:tcPr>
            <w:tcW w:w="6521" w:type="dxa"/>
          </w:tcPr>
          <w:p w14:paraId="5EBAB1B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5. Cần làm  rõ một số nội dung sau:</w:t>
            </w:r>
          </w:p>
          <w:p w14:paraId="3B4141FA"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Quy định chi tiết trách nhiệm của chủ cảng, bến trong việc tự kiểm tra các điều kiện an toàn của phương tiện trước khi phương tiện rời bến.  Cơ quan quản lý nhà nước chuyên ngành thực hiện kiểm tra ngẫu nhiên, đột xuất hoặc kiểm tra khi có dấu hiệu vi phạm để xác định tính chính xác.</w:t>
            </w:r>
          </w:p>
          <w:p w14:paraId="518CF500"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 Phải có sự đầu tư đồng bộ và bắt buộc áp dụng hệ thống điện tử để thu thập thông tin khai thác (Kế hoạch điều độ, nhật ký) theo khoản 16 Điều 24, nếu không, việc quản lý một lượng lớn phương tiện được miễn thủ tục (theo khoản 3 Điều 11) sẽ không hiệu quả cà gây rủi ro về án toàn giao thông.</w:t>
            </w:r>
          </w:p>
        </w:tc>
        <w:tc>
          <w:tcPr>
            <w:tcW w:w="5103" w:type="dxa"/>
          </w:tcPr>
          <w:p w14:paraId="279FF165"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 xml:space="preserve">Tiếp thu, rà soát, đảm bảo tính khả thi, hiệu quả của các quy định khi được ban hành. </w:t>
            </w:r>
          </w:p>
        </w:tc>
      </w:tr>
      <w:tr w:rsidR="00D85076" w:rsidRPr="00CA691D" w14:paraId="7D31FEC8" w14:textId="77777777" w:rsidTr="00A3338D">
        <w:tc>
          <w:tcPr>
            <w:tcW w:w="708" w:type="dxa"/>
            <w:vMerge w:val="restart"/>
          </w:tcPr>
          <w:p w14:paraId="191B9BC6"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3</w:t>
            </w:r>
          </w:p>
        </w:tc>
        <w:tc>
          <w:tcPr>
            <w:tcW w:w="2122" w:type="dxa"/>
            <w:vMerge w:val="restart"/>
          </w:tcPr>
          <w:p w14:paraId="5333C6D5"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Chi cục HHĐT phía Bắc</w:t>
            </w:r>
            <w:r w:rsidRPr="00CA691D">
              <w:rPr>
                <w:rFonts w:ascii="Times New Roman" w:hAnsi="Times New Roman"/>
                <w:i/>
                <w:iCs/>
                <w:sz w:val="24"/>
              </w:rPr>
              <w:t xml:space="preserve"> (886/HHĐTPB-NV ngày 06/10/2025)</w:t>
            </w:r>
          </w:p>
        </w:tc>
        <w:tc>
          <w:tcPr>
            <w:tcW w:w="6521" w:type="dxa"/>
          </w:tcPr>
          <w:p w14:paraId="045FB34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1. Điều 4 Dự thảo Thông tư </w:t>
            </w:r>
          </w:p>
          <w:p w14:paraId="666E1CE2"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Khoản 1 Điều 4 Dự thảo Thông tư quy định đối tượng “thủy phi cơ” phải thực hiện thủ tục và nộp phí, lệ phí khi vào, rời cảng, bến thủy nội địa, khu neo đậu. Để bảo đảm tính thống nhất giữa tên điều và nội dung quy định, đề nghị xem xét bổ sung đối tượng “thủy phi cơ” vào tên Điều 4. </w:t>
            </w:r>
          </w:p>
          <w:p w14:paraId="295705BC"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 Khoản 2 Điều 4 Dự thảo Thông tư quy định “Thủ tục vào, rời, nhập cảnh, xuất cảnh, quá cảnh tại cảng, bến thủy nội địa cho các trường hợp quy định tại khoản 1 Điều này thực hiện theo quy định của pháp luật hàng hải đối với tàu thuyền vào, rời, nhập cảnh, xuất cảnh, quá cảnh tại cảng biển và Thông tư này”. Tuy nhiên, khoản 1 Điều 4 có quy định các trường hợp phải làm thủ tục tại “khu neo đậu”, vì vậy đề nghị xem xét bổ sung quy định về thủ tục đối với các trường hợp thực hiện tại “khu neo đậu” để bảo đảm đầy đủ và thống nhất.</w:t>
            </w:r>
          </w:p>
        </w:tc>
        <w:tc>
          <w:tcPr>
            <w:tcW w:w="5103" w:type="dxa"/>
          </w:tcPr>
          <w:p w14:paraId="0A83CBE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 tại dự thảo Thông tư.</w:t>
            </w:r>
          </w:p>
        </w:tc>
      </w:tr>
      <w:tr w:rsidR="00D85076" w:rsidRPr="00CA691D" w14:paraId="6344ABFE" w14:textId="77777777" w:rsidTr="00A3338D">
        <w:tc>
          <w:tcPr>
            <w:tcW w:w="708" w:type="dxa"/>
            <w:vMerge/>
          </w:tcPr>
          <w:p w14:paraId="020842C2"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11F5C8F2"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1D2AB5C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2. Điều 5 Dự thảo Thông tư Đề nghị xem xét bổ sung đối tượng “thủy phi cơ” vào tên điều và nội dung quy định tại điều này để bảo đảm thống nhất với phạm vi điều chinh và đối tượng quản lý tại Điều 4 Dự thảo Thông tư.</w:t>
            </w:r>
          </w:p>
        </w:tc>
        <w:tc>
          <w:tcPr>
            <w:tcW w:w="5103" w:type="dxa"/>
          </w:tcPr>
          <w:p w14:paraId="0A8D2157"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Tiếp thu, chỉnh sửa tại dự thảo Thông tư.</w:t>
            </w:r>
          </w:p>
        </w:tc>
      </w:tr>
      <w:tr w:rsidR="00D85076" w:rsidRPr="00CA691D" w14:paraId="60D08409" w14:textId="77777777" w:rsidTr="00A3338D">
        <w:tc>
          <w:tcPr>
            <w:tcW w:w="708" w:type="dxa"/>
          </w:tcPr>
          <w:p w14:paraId="5C87219D"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val="restart"/>
          </w:tcPr>
          <w:p w14:paraId="472164EB"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67295FE3"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3. Điều 24 Dự thảo Thông tư Đề nghị xem xét bổ sung quy định trách nhiệm của chủ cảng, bến, khu neo đậu, người quản lý khai thác cảng, bến thủy nội địa, khu neo đậu trong công tác triển khai thực hiện Kế hoạch điều động phương tiện của Cảng vụ nhằm bảo đảm hiệu quả công tác quản lý nhà nước.</w:t>
            </w:r>
          </w:p>
        </w:tc>
        <w:tc>
          <w:tcPr>
            <w:tcW w:w="5103" w:type="dxa"/>
          </w:tcPr>
          <w:p w14:paraId="39508379"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Tiếp thu, chỉnh sửa theo hướng quy định trách nhiệm của</w:t>
            </w:r>
            <w:r w:rsidRPr="00CA691D">
              <w:rPr>
                <w:rFonts w:ascii="Times New Roman" w:hAnsi="Times New Roman"/>
                <w:i/>
                <w:iCs/>
                <w:sz w:val="24"/>
              </w:rPr>
              <w:t xml:space="preserve"> </w:t>
            </w:r>
            <w:r w:rsidRPr="00CA691D">
              <w:rPr>
                <w:rFonts w:ascii="Times New Roman" w:hAnsi="Times New Roman"/>
                <w:sz w:val="24"/>
              </w:rPr>
              <w:t>chủ cảng, bến, khu neo đậu, người quản lý khai thác cảng, bến thủy nội địa, khu neo đậu trong lập, thực hiện Kế hoạch điều độ phương tiện.</w:t>
            </w:r>
          </w:p>
        </w:tc>
      </w:tr>
      <w:tr w:rsidR="00D85076" w:rsidRPr="00CA691D" w14:paraId="063B0F2B" w14:textId="77777777" w:rsidTr="00A3338D">
        <w:tc>
          <w:tcPr>
            <w:tcW w:w="708" w:type="dxa"/>
          </w:tcPr>
          <w:p w14:paraId="3A662742"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7BFCEE95"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3159C1A4"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Ngoài ra, đề nghị Ban soạn thảo rà soát, chỉnh sửa lỗi kỹ thuật soạn thảo trong toàn bộ Dự thảo thông tư (ví dụ: thống nhất sử dụng dấu “" và "" sau khoản, điểm; khoản 1, khoản 3 Điều 28...).</w:t>
            </w:r>
          </w:p>
        </w:tc>
        <w:tc>
          <w:tcPr>
            <w:tcW w:w="5103" w:type="dxa"/>
          </w:tcPr>
          <w:p w14:paraId="5B667FA0"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rà soát, chỉnh sửa tại dự thảo Thông tư.</w:t>
            </w:r>
          </w:p>
        </w:tc>
      </w:tr>
      <w:tr w:rsidR="00D85076" w:rsidRPr="00CA691D" w14:paraId="5B3B4653" w14:textId="77777777" w:rsidTr="00A3338D">
        <w:tc>
          <w:tcPr>
            <w:tcW w:w="708" w:type="dxa"/>
            <w:vMerge w:val="restart"/>
          </w:tcPr>
          <w:p w14:paraId="22C1A9A2"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4</w:t>
            </w:r>
          </w:p>
        </w:tc>
        <w:tc>
          <w:tcPr>
            <w:tcW w:w="2122" w:type="dxa"/>
            <w:vMerge w:val="restart"/>
          </w:tcPr>
          <w:p w14:paraId="7A956A7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CVHH Đà Nẵng</w:t>
            </w:r>
            <w:r w:rsidRPr="00CA691D">
              <w:rPr>
                <w:rFonts w:ascii="Times New Roman" w:hAnsi="Times New Roman"/>
                <w:i/>
                <w:iCs/>
                <w:sz w:val="24"/>
              </w:rPr>
              <w:t xml:space="preserve"> (244/CVHHĐN-ĐDHA ngày 06/10/2025)</w:t>
            </w:r>
          </w:p>
        </w:tc>
        <w:tc>
          <w:tcPr>
            <w:tcW w:w="6521" w:type="dxa"/>
          </w:tcPr>
          <w:p w14:paraId="512337E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1. Tại khoản 3 Điều 13 Nội dung của khoản này trùng lặp với nội dung tại điểm b khoản 3 Điều 5. Đề nghị điều chỉnh cho phù hợp.</w:t>
            </w:r>
          </w:p>
        </w:tc>
        <w:tc>
          <w:tcPr>
            <w:tcW w:w="5103" w:type="dxa"/>
          </w:tcPr>
          <w:p w14:paraId="4F250B9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 tại dự thảo Thông tư theo hướng bỏ quy định tại khoản 3 Điều 13.</w:t>
            </w:r>
          </w:p>
        </w:tc>
      </w:tr>
      <w:tr w:rsidR="00D85076" w:rsidRPr="00CA691D" w14:paraId="07C51849" w14:textId="77777777" w:rsidTr="00A3338D">
        <w:tc>
          <w:tcPr>
            <w:tcW w:w="708" w:type="dxa"/>
            <w:vMerge/>
          </w:tcPr>
          <w:p w14:paraId="0C05B227"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51902708"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223645D5"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2. Tại Điều 24 Đề nghị sắp xếp lại thứ tự các khoản trong điều này cho phù hợp.</w:t>
            </w:r>
          </w:p>
        </w:tc>
        <w:tc>
          <w:tcPr>
            <w:tcW w:w="5103" w:type="dxa"/>
          </w:tcPr>
          <w:p w14:paraId="1721D3C0"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Tiếp thu rà soát, chỉnh sửa tại dự thảo Thông tư.</w:t>
            </w:r>
          </w:p>
        </w:tc>
      </w:tr>
      <w:tr w:rsidR="00D85076" w:rsidRPr="00CA691D" w14:paraId="799F6E5B" w14:textId="77777777" w:rsidTr="00A3338D">
        <w:tc>
          <w:tcPr>
            <w:tcW w:w="708" w:type="dxa"/>
            <w:vMerge/>
          </w:tcPr>
          <w:p w14:paraId="2F417074"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7C83D400"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6868F73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3. Tại khoản 1 Điều 28 Đề nghị điều chỉnh cụm từ “Nghị định ” thành cụm từ “Thông tư”.</w:t>
            </w:r>
          </w:p>
        </w:tc>
        <w:tc>
          <w:tcPr>
            <w:tcW w:w="5103" w:type="dxa"/>
          </w:tcPr>
          <w:p w14:paraId="1DE1C717"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Tiếp thu rà soát, chỉnh sửa tại dự thảo Thông tư.</w:t>
            </w:r>
          </w:p>
        </w:tc>
      </w:tr>
      <w:tr w:rsidR="00D85076" w:rsidRPr="00CA691D" w14:paraId="6EFDF060" w14:textId="77777777" w:rsidTr="00A3338D">
        <w:tc>
          <w:tcPr>
            <w:tcW w:w="708" w:type="dxa"/>
            <w:vMerge w:val="restart"/>
          </w:tcPr>
          <w:p w14:paraId="74599151"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5</w:t>
            </w:r>
          </w:p>
        </w:tc>
        <w:tc>
          <w:tcPr>
            <w:tcW w:w="2122" w:type="dxa"/>
            <w:vMerge w:val="restart"/>
          </w:tcPr>
          <w:p w14:paraId="2B28BEC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CVHH Bình Thuận</w:t>
            </w:r>
            <w:r w:rsidRPr="00CA691D">
              <w:rPr>
                <w:rFonts w:ascii="Times New Roman" w:hAnsi="Times New Roman"/>
                <w:i/>
                <w:iCs/>
                <w:sz w:val="24"/>
              </w:rPr>
              <w:t xml:space="preserve"> (1018/CVHHBT-QLKCHT-ATANHH ngày 06/10/2025</w:t>
            </w:r>
          </w:p>
        </w:tc>
        <w:tc>
          <w:tcPr>
            <w:tcW w:w="6521" w:type="dxa"/>
          </w:tcPr>
          <w:p w14:paraId="552C6103"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1. Bổ sung Điểm c vào Khoản 3 Điều 5 như sau: “c) Khi tiếp nhận nhiên liệu không được tiến hành đón, trả hành khách.” Lý do: nhằm đảm bảo an toàn cho phương tiện vận tải hành khách và hành khách trong về phòng chống cháy, nổ.</w:t>
            </w:r>
          </w:p>
        </w:tc>
        <w:tc>
          <w:tcPr>
            <w:tcW w:w="5103" w:type="dxa"/>
          </w:tcPr>
          <w:p w14:paraId="2292A62E"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các phương tiện khi đưa vào sử dụng phải đảm bảo các điều kiện về an toàn kỹ thuật, việc quy định như đề xuất sẽ phát sinh thêm các điều kiện trong hoạt động vận tải, cần được nghiên cứu, đánh giá kỹ lưỡng.</w:t>
            </w:r>
          </w:p>
        </w:tc>
      </w:tr>
      <w:tr w:rsidR="00D85076" w:rsidRPr="00CA691D" w14:paraId="35017B20" w14:textId="77777777" w:rsidTr="00A3338D">
        <w:tc>
          <w:tcPr>
            <w:tcW w:w="708" w:type="dxa"/>
            <w:vMerge/>
          </w:tcPr>
          <w:p w14:paraId="1EFB7F86"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3157F9D8"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171895D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2. Tại Khoản 3 Điều 6 đề nghị sửa đổi, bổ sung như sau: “3. Khi hoạt động trong vùng nước cảng biển, luồng hàng hải, đường thủy nội địa thuộc khu vực quản lý của cơ quan quản lý nhà nước chuyên ngành tại cảng biển, cảng, bến thủy nội địa, khu neo đậu, phương tiện, tàu biển, phương tiện thủy nước ngoài phải thực hiện đầy đủ các định về giao thông hàng hải, đường thủy nội địa và các quy định sau:... ’’. Lý do: Bổ sung căn cứ cho công tác quản lý sau khi bãi bỏ TTHC.</w:t>
            </w:r>
          </w:p>
        </w:tc>
        <w:tc>
          <w:tcPr>
            <w:tcW w:w="5103" w:type="dxa"/>
          </w:tcPr>
          <w:p w14:paraId="2539C9DA"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Đề nghị giữ nguyên như dự thảo do trách nhiệm của các chủ thể liên quan khi bãi bỏ thủ tục đã được rà soát, quy định đầy đủ.</w:t>
            </w:r>
          </w:p>
        </w:tc>
      </w:tr>
      <w:tr w:rsidR="00D85076" w:rsidRPr="00CA691D" w14:paraId="4EAC7476" w14:textId="77777777" w:rsidTr="00A3338D">
        <w:tc>
          <w:tcPr>
            <w:tcW w:w="708" w:type="dxa"/>
          </w:tcPr>
          <w:p w14:paraId="14DD46AE"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07ED42B4"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34249D6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3. Tại Khoản 9 Điều 18 đề nghị bổ sung như sau: “Công chức, viên chức của cơ quan quản lý chuyên ngành, nhân viên của doanh nghiệp cảng thủy nội địa làm công tác bảo đảm an ninh cảng thủy nội địa phải hoàn thành khóa đào tạo, huấn luyện về an ninh cảng thủy nội địa tại cơ sở đào tạo có chuyên ngành đào tạo về an ninh theo chương trình đào tạo an ninh cảng thủy nội địa đã được Bộ Xây dựng phê duyệt và được cấp giấy chứng nhận hoàn thành khóa </w:t>
            </w:r>
            <w:r w:rsidRPr="00CA691D">
              <w:rPr>
                <w:rFonts w:ascii="Times New Roman" w:hAnsi="Times New Roman"/>
                <w:sz w:val="24"/>
              </w:rPr>
              <w:lastRenderedPageBreak/>
              <w:t xml:space="preserve">đào tạo. Ít nhất 05 năm một lần, bố trí nhân viên của doanh nghiệp cảng thủy nội địa làm công tác bảo đảm an ninh cảng thủy nội địa được tham gia khóa huấn luyện cập nhật kiến thức cho cán bộ an ninh cảng thủy nội địa do các Cơ sở đào tạo tổ chức”. </w:t>
            </w:r>
          </w:p>
          <w:p w14:paraId="7BB8349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Lý do: Bổ sung cho đầy đủ để phù hợp với quy định tại Thông tư số 03/2024/TTBGTVT ngày 21/02/2024 sửa đổi và bổ sung một số điểu của Thông tư số 27/2011/TTBGTVT ngày 14/04/2011.</w:t>
            </w:r>
          </w:p>
        </w:tc>
        <w:tc>
          <w:tcPr>
            <w:tcW w:w="5103" w:type="dxa"/>
          </w:tcPr>
          <w:p w14:paraId="64C758F4"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Cs/>
                <w:sz w:val="24"/>
              </w:rPr>
              <w:lastRenderedPageBreak/>
              <w:t>Nội dung này tiếp thu, sửa đổi như sau:</w:t>
            </w:r>
            <w:r w:rsidRPr="00CA691D">
              <w:rPr>
                <w:rFonts w:ascii="Times New Roman" w:hAnsi="Times New Roman"/>
                <w:i/>
                <w:iCs/>
                <w:sz w:val="24"/>
              </w:rPr>
              <w:t xml:space="preserve"> “Cán bộ an ninh </w:t>
            </w:r>
            <w:r w:rsidRPr="00CA691D">
              <w:rPr>
                <w:rFonts w:ascii="Times New Roman" w:hAnsi="Times New Roman"/>
                <w:i/>
                <w:sz w:val="24"/>
              </w:rPr>
              <w:t>cảng thủy nội địa phải được huấn luyện phù hợp với ch</w:t>
            </w:r>
            <w:r w:rsidRPr="00CA691D">
              <w:rPr>
                <w:rFonts w:ascii="Times New Roman" w:hAnsi="Times New Roman" w:hint="eastAsia"/>
                <w:i/>
                <w:sz w:val="24"/>
              </w:rPr>
              <w:t>ươ</w:t>
            </w:r>
            <w:r w:rsidRPr="00CA691D">
              <w:rPr>
                <w:rFonts w:ascii="Times New Roman" w:hAnsi="Times New Roman"/>
                <w:i/>
                <w:sz w:val="24"/>
              </w:rPr>
              <w:t>ng trình chuẩn của chương trình đào tạo an ninh cảng thủy nội địa đã được Bộ Xây dựng phê duyệt và được cấp Giấy chứng nhận huấn luyện nghiệp vụ Cán bộ an ninh cảng thủy nội địa. Ít nhất 05 n</w:t>
            </w:r>
            <w:r w:rsidRPr="00CA691D">
              <w:rPr>
                <w:rFonts w:ascii="Times New Roman" w:hAnsi="Times New Roman" w:hint="eastAsia"/>
                <w:i/>
                <w:sz w:val="24"/>
              </w:rPr>
              <w:t>ă</w:t>
            </w:r>
            <w:r w:rsidRPr="00CA691D">
              <w:rPr>
                <w:rFonts w:ascii="Times New Roman" w:hAnsi="Times New Roman"/>
                <w:i/>
                <w:sz w:val="24"/>
              </w:rPr>
              <w:t xml:space="preserve">m một lần, bố trí cán bộ an ninh cảng thủy nội </w:t>
            </w:r>
            <w:r w:rsidRPr="00CA691D">
              <w:rPr>
                <w:rFonts w:ascii="Times New Roman" w:hAnsi="Times New Roman"/>
                <w:i/>
                <w:sz w:val="24"/>
              </w:rPr>
              <w:lastRenderedPageBreak/>
              <w:t xml:space="preserve">địa </w:t>
            </w:r>
            <w:r w:rsidRPr="00CA691D">
              <w:rPr>
                <w:rFonts w:ascii="Times New Roman" w:hAnsi="Times New Roman" w:hint="eastAsia"/>
                <w:i/>
                <w:sz w:val="24"/>
              </w:rPr>
              <w:t>đư</w:t>
            </w:r>
            <w:r w:rsidRPr="00CA691D">
              <w:rPr>
                <w:rFonts w:ascii="Times New Roman" w:hAnsi="Times New Roman"/>
                <w:i/>
                <w:sz w:val="24"/>
              </w:rPr>
              <w:t>ợc tham gia khóa huấn luyện cập nhật kiến thức cho cán bộ an ninh cảng biển do các C</w:t>
            </w:r>
            <w:r w:rsidRPr="00CA691D">
              <w:rPr>
                <w:rFonts w:ascii="Times New Roman" w:hAnsi="Times New Roman" w:hint="eastAsia"/>
                <w:i/>
                <w:sz w:val="24"/>
              </w:rPr>
              <w:t>ơ</w:t>
            </w:r>
            <w:r w:rsidRPr="00CA691D">
              <w:rPr>
                <w:rFonts w:ascii="Times New Roman" w:hAnsi="Times New Roman"/>
                <w:i/>
                <w:sz w:val="24"/>
              </w:rPr>
              <w:t xml:space="preserve"> sở </w:t>
            </w:r>
            <w:r w:rsidRPr="00CA691D">
              <w:rPr>
                <w:rFonts w:ascii="Times New Roman" w:hAnsi="Times New Roman" w:hint="eastAsia"/>
                <w:i/>
                <w:sz w:val="24"/>
              </w:rPr>
              <w:t>đà</w:t>
            </w:r>
            <w:r w:rsidRPr="00CA691D">
              <w:rPr>
                <w:rFonts w:ascii="Times New Roman" w:hAnsi="Times New Roman"/>
                <w:i/>
                <w:sz w:val="24"/>
              </w:rPr>
              <w:t>o tạo tổ chức”</w:t>
            </w:r>
          </w:p>
        </w:tc>
      </w:tr>
      <w:tr w:rsidR="00D85076" w:rsidRPr="00CA691D" w14:paraId="7C07BB53" w14:textId="77777777" w:rsidTr="00A3338D">
        <w:tc>
          <w:tcPr>
            <w:tcW w:w="708" w:type="dxa"/>
          </w:tcPr>
          <w:p w14:paraId="48FCBB51"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lastRenderedPageBreak/>
              <w:t>6</w:t>
            </w:r>
          </w:p>
        </w:tc>
        <w:tc>
          <w:tcPr>
            <w:tcW w:w="2122" w:type="dxa"/>
            <w:vMerge w:val="restart"/>
          </w:tcPr>
          <w:p w14:paraId="22AAF43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CVHHTPHCM </w:t>
            </w:r>
            <w:r w:rsidRPr="00CA691D">
              <w:rPr>
                <w:rFonts w:ascii="Times New Roman" w:hAnsi="Times New Roman"/>
                <w:i/>
                <w:iCs/>
                <w:sz w:val="24"/>
              </w:rPr>
              <w:t>(1640/CVHHTPHCM-ATANHH ngày 06/10/2025)</w:t>
            </w:r>
          </w:p>
        </w:tc>
        <w:tc>
          <w:tcPr>
            <w:tcW w:w="6521" w:type="dxa"/>
          </w:tcPr>
          <w:p w14:paraId="136770A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Đề nghị sửa đổi nội dung dự thảo tại điểm a, khoản 3, Điều 5, từ: “Thuyền viên, người lái phương tiện phải lập danh sách hành khách của chuyến đi ...”, thành: “Thuyền trưởng phải lập danh sách hành khách của chuyến đi …” </w:t>
            </w:r>
          </w:p>
          <w:p w14:paraId="025A1AAE"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Lí do: Thuyền trưởng là người chịu trách nhiệm cao nhất trên phương tiện. </w:t>
            </w:r>
          </w:p>
        </w:tc>
        <w:tc>
          <w:tcPr>
            <w:tcW w:w="5103" w:type="dxa"/>
          </w:tcPr>
          <w:p w14:paraId="55BE2E6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để đảm bảo phù hợp với quy định tại Thông tư số 39/2019/TT-BGTVT.</w:t>
            </w:r>
          </w:p>
        </w:tc>
      </w:tr>
      <w:tr w:rsidR="00D85076" w:rsidRPr="00CA691D" w14:paraId="4BE8AD06" w14:textId="77777777" w:rsidTr="00A3338D">
        <w:tc>
          <w:tcPr>
            <w:tcW w:w="708" w:type="dxa"/>
          </w:tcPr>
          <w:p w14:paraId="4FAA6B0B"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57D963A1"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49D00123"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Đề nghị sửa đổi nội dung dự thảo tại điểm c, khoản 3, Điều 6, từ: “nhân viên điều hành hệ thống VTS”, thành: “Điều hành viên VTS”. </w:t>
            </w:r>
          </w:p>
          <w:p w14:paraId="4BC879E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Lí do: theo đúng chức danh, vị trí việc làm tại Cảng vụ Hàng hải Thành phố Hồ Chí Minh (Quyết định số 1889/QĐ-CHHĐTVN ngày 22/9/2025 của Cục Hàng hải và Đường thủy Việt Nam). </w:t>
            </w:r>
          </w:p>
        </w:tc>
        <w:tc>
          <w:tcPr>
            <w:tcW w:w="5103" w:type="dxa"/>
          </w:tcPr>
          <w:p w14:paraId="64F952C1"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Quyết định số 1889/QĐ-CHHĐTVN ngày 22/9/2025 không quy định vị trí việc làm "điều hành viên VTS" mà mô tả hoạt động của chuyên viên về an ninh, an toàn hàng hải, đường thủy nội địa, trong đó có những nhiệm vụ về giám sát, điều hành hệ thống VTS, do vậy, việc quy định như dự thảo nhằm đảm bảo không bỏ sót đối tượng điều chỉnh và thống nhất áp dụng chung trong phạm vi cả nước.</w:t>
            </w:r>
          </w:p>
        </w:tc>
      </w:tr>
      <w:tr w:rsidR="00D85076" w:rsidRPr="00CA691D" w14:paraId="4FB69301" w14:textId="77777777" w:rsidTr="00A3338D">
        <w:tc>
          <w:tcPr>
            <w:tcW w:w="708" w:type="dxa"/>
          </w:tcPr>
          <w:p w14:paraId="3842A323"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F793507"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17F43A0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Đề nghị điều chỉnh, sửa đổi nội dung dự thảo tại điểm d, khoản 3, Điều 6, từ: “Chấp hành đầy đủ các quy định về dấu hiệu cảnh báo, chế độ cảnh giới và các quy định khác”, thành: “</w:t>
            </w:r>
            <w:bookmarkStart w:id="75" w:name="_Hlk211616954"/>
            <w:r w:rsidRPr="00CA691D">
              <w:rPr>
                <w:rFonts w:ascii="Times New Roman" w:hAnsi="Times New Roman"/>
                <w:sz w:val="24"/>
              </w:rPr>
              <w:t>Chấp hành nghiêm chỉnh quy tắc quốc tế phòng ngừa đâm va tàu thuyền trên biển và các quy định an toàn hàng hải, an toàn đường thủy nội địa liên quan khác</w:t>
            </w:r>
            <w:bookmarkEnd w:id="75"/>
            <w:r w:rsidRPr="00CA691D">
              <w:rPr>
                <w:rFonts w:ascii="Times New Roman" w:hAnsi="Times New Roman"/>
                <w:sz w:val="24"/>
              </w:rPr>
              <w:t>”.</w:t>
            </w:r>
          </w:p>
          <w:p w14:paraId="0F636C13"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Lí do: cho chặt chẽ và phù hợp hơn. </w:t>
            </w:r>
          </w:p>
        </w:tc>
        <w:tc>
          <w:tcPr>
            <w:tcW w:w="5103" w:type="dxa"/>
          </w:tcPr>
          <w:p w14:paraId="7435D197"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rà soát, chỉnh sửa tại dự thảo Thông tư.</w:t>
            </w:r>
          </w:p>
        </w:tc>
      </w:tr>
      <w:tr w:rsidR="00D85076" w:rsidRPr="00CA691D" w14:paraId="47E09416" w14:textId="77777777" w:rsidTr="00A3338D">
        <w:tc>
          <w:tcPr>
            <w:tcW w:w="708" w:type="dxa"/>
          </w:tcPr>
          <w:p w14:paraId="2A325EAA"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966564E"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1609D12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Đề nghị xem xét lại nội dung dự thảo tại khoản 3 Điều 13: “Các cơ quan quản lý nhà nước chuyên ngành về giao thông vận tải đường thủy nội địa tại cảng, bến thủy nội địa, khu neo đậu thực hiện kiểm soát số lượng người trên phương tiện đối với tất cả các phương tiện vận tải hành khách trước khi rời cảng, bến thủy nội </w:t>
            </w:r>
            <w:r w:rsidRPr="00CA691D">
              <w:rPr>
                <w:rFonts w:ascii="Times New Roman" w:hAnsi="Times New Roman"/>
                <w:sz w:val="24"/>
              </w:rPr>
              <w:lastRenderedPageBreak/>
              <w:t xml:space="preserve">địa, khu neo đậu” theo hướng làm rõ khái niệm “kiểm soát” và quy định rõ hơn “cơ quan quản lý nhà nước chuyên ngành về giao thông vận tải đường thủy nội địa” là Cảng vụ hay cơ quan chuyên môn thuộc Sở Xây dựng hoặc dự thảo quy định giao cho cơ quan xem xét, giải quyết cho phương tiện rời cảng, bến sẽ chịu trách nhiệm “kiểm soát số lượng người trên phương tiện vận tải hành khách” nhằm tránh chồng chéo trong hoạt động kiểm tra, kiểm soát. </w:t>
            </w:r>
          </w:p>
        </w:tc>
        <w:tc>
          <w:tcPr>
            <w:tcW w:w="5103" w:type="dxa"/>
          </w:tcPr>
          <w:p w14:paraId="11AA2881"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Nội dung quy định này đã được bãi bỏ tại dự thảo Thông tư</w:t>
            </w:r>
          </w:p>
        </w:tc>
      </w:tr>
      <w:tr w:rsidR="00D85076" w:rsidRPr="00CA691D" w14:paraId="5DD52C3F" w14:textId="77777777" w:rsidTr="00A3338D">
        <w:tc>
          <w:tcPr>
            <w:tcW w:w="708" w:type="dxa"/>
          </w:tcPr>
          <w:p w14:paraId="0D9DE4D0"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7D5FCAB6"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5EF0AF70"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Đề nghị điều chỉnh từ ngữ “dẫn đường” tại Điều 21 thành “dẫn tàu”.</w:t>
            </w:r>
          </w:p>
          <w:p w14:paraId="52873753"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Lí do: cho phù hợp với Bộ luật hàng hải về hoa tiêu hàng hải.</w:t>
            </w:r>
          </w:p>
        </w:tc>
        <w:tc>
          <w:tcPr>
            <w:tcW w:w="5103" w:type="dxa"/>
          </w:tcPr>
          <w:p w14:paraId="28624A9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để đảm bảo phù hợp với quy định tại khoản 1 Điều 73 Luật GT ĐTNĐ.</w:t>
            </w:r>
          </w:p>
        </w:tc>
      </w:tr>
      <w:tr w:rsidR="00D85076" w:rsidRPr="00CA691D" w14:paraId="7ED4E623" w14:textId="77777777" w:rsidTr="00A3338D">
        <w:tc>
          <w:tcPr>
            <w:tcW w:w="708" w:type="dxa"/>
            <w:vMerge w:val="restart"/>
          </w:tcPr>
          <w:p w14:paraId="560F441A"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7</w:t>
            </w:r>
          </w:p>
        </w:tc>
        <w:tc>
          <w:tcPr>
            <w:tcW w:w="2122" w:type="dxa"/>
            <w:vMerge w:val="restart"/>
          </w:tcPr>
          <w:p w14:paraId="22B483C5"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CVHH Quảng Ngãi</w:t>
            </w:r>
            <w:r w:rsidRPr="00CA691D">
              <w:rPr>
                <w:rFonts w:ascii="Times New Roman" w:hAnsi="Times New Roman"/>
                <w:i/>
                <w:iCs/>
                <w:sz w:val="24"/>
              </w:rPr>
              <w:t xml:space="preserve"> (732/CVHHQNg-QLKCHT ngày 06/10/2025)</w:t>
            </w:r>
          </w:p>
        </w:tc>
        <w:tc>
          <w:tcPr>
            <w:tcW w:w="6521" w:type="dxa"/>
          </w:tcPr>
          <w:p w14:paraId="022FECBE"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Tại khoản 1 Điều 5 (trang 3) dự thảo: Đề nghị kiểm tra, chỉnh lại lại lỗi chính tả: “bảo vệ môi trưởng”. </w:t>
            </w:r>
          </w:p>
          <w:p w14:paraId="0399F624"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Tại Điều 8 (trang 5) dự thảo: </w:t>
            </w:r>
          </w:p>
          <w:p w14:paraId="448470A3"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Tại khoản 1: Đề nghị xem xét, thay thế cụm từ “...,chủ phương tiện hoặc thuyền viên hoặc người lái phương tiện thông báo cho cơ quan quản lý... thành cụm từ “người làm thủ tục”, để phù hợp, thống nhất với quy định tại khoản 3 Điều 3 của dự thảo; </w:t>
            </w:r>
          </w:p>
          <w:p w14:paraId="27E1F878"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Tại khoản 2: Đề nghị bổ sung thêm hình thức thông báo cho phương tiện, tàu biển, phương tiện thủy nước ngoài vào, rời cảng, bến thủy nội địa, khu neo đậu, bằng “phương thức điện tử”, để phù hợp với quy định tại Điều 10 của dự thảo. </w:t>
            </w:r>
          </w:p>
          <w:p w14:paraId="2305E74A"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Tại Điều 14 (trang 9) dự thảo: Đề nghị kiểm tra, chỉnh sửa lại số thứ tự các khoản của Điều này cho phù hợp (khoản 2 được lặp lại 2 lần). </w:t>
            </w:r>
          </w:p>
          <w:p w14:paraId="3486D79A"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Tại khoản 5 Điều 19 (trang 18) dự thảo: Đề nghị kiểm tra, chỉnh sửa lại lỗi chính tả: “04 ngày làm việc”. </w:t>
            </w:r>
          </w:p>
        </w:tc>
        <w:tc>
          <w:tcPr>
            <w:tcW w:w="5103" w:type="dxa"/>
          </w:tcPr>
          <w:p w14:paraId="340A00FE"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Tiếp thu, chỉnh sửa trong dự thảo Thông tư.</w:t>
            </w:r>
          </w:p>
        </w:tc>
      </w:tr>
      <w:tr w:rsidR="00D85076" w:rsidRPr="00CA691D" w14:paraId="273C7404" w14:textId="77777777" w:rsidTr="00A3338D">
        <w:tc>
          <w:tcPr>
            <w:tcW w:w="708" w:type="dxa"/>
            <w:vMerge/>
          </w:tcPr>
          <w:p w14:paraId="488DD310"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03E6DA84"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4A59BB4A"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Tại khoản 4 Điều 23 (trang 20) dự thảo: Đề nghị xem xét, chỉnh sửa nội dung sau cho phù hợp: “Thực hiện đăng tải công khai Kế hoạch điều động phương tiện được đăng tải trên Trang thông tin của Cảng vụ” (bổ sung thêm cụm từ đăng tải).</w:t>
            </w:r>
          </w:p>
        </w:tc>
        <w:tc>
          <w:tcPr>
            <w:tcW w:w="5103" w:type="dxa"/>
          </w:tcPr>
          <w:p w14:paraId="6F72EEB4"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Thông tư để đảm bảo tính khoa học, dễ hiểu trong diễn đạt.</w:t>
            </w:r>
          </w:p>
        </w:tc>
      </w:tr>
      <w:tr w:rsidR="00D85076" w:rsidRPr="00CA691D" w14:paraId="4065FEF1" w14:textId="77777777" w:rsidTr="00A3338D">
        <w:tc>
          <w:tcPr>
            <w:tcW w:w="708" w:type="dxa"/>
            <w:vMerge/>
          </w:tcPr>
          <w:p w14:paraId="553B8469"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67538A82"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0AF57951"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 Đề nghị xem xét, bổ sung thêm vào dự thảo Thông tư quy định về “lai dắt tàu thuyền” cho phương tiện, tàu biển, phương tiện thủy </w:t>
            </w:r>
            <w:r w:rsidRPr="00CA691D">
              <w:rPr>
                <w:rFonts w:ascii="Times New Roman" w:hAnsi="Times New Roman"/>
                <w:sz w:val="24"/>
              </w:rPr>
              <w:lastRenderedPageBreak/>
              <w:t>nước ngoài vào, rời cảng, bến thủy nội địa theo hướng thực hiện theo quy định về lai dắt tàu thuyền của pháp luật hàng hải.</w:t>
            </w:r>
          </w:p>
        </w:tc>
        <w:tc>
          <w:tcPr>
            <w:tcW w:w="5103" w:type="dxa"/>
          </w:tcPr>
          <w:p w14:paraId="063BD4F9"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lastRenderedPageBreak/>
              <w:t xml:space="preserve">Đề nghị giữ nguyên như dự thảo Thông tư do đây là nội dung ngoài phạm vi điều chỉnh của dự thảo </w:t>
            </w:r>
            <w:r w:rsidRPr="00CA691D">
              <w:rPr>
                <w:rFonts w:ascii="Times New Roman" w:hAnsi="Times New Roman"/>
                <w:sz w:val="24"/>
              </w:rPr>
              <w:lastRenderedPageBreak/>
              <w:t>Thông tư, cần nghiên cứu, đánh giá và đề xuất khi đủ cơ sở.</w:t>
            </w:r>
          </w:p>
        </w:tc>
      </w:tr>
      <w:tr w:rsidR="00D85076" w:rsidRPr="00CA691D" w14:paraId="0D277480" w14:textId="77777777" w:rsidTr="00A3338D">
        <w:tc>
          <w:tcPr>
            <w:tcW w:w="708" w:type="dxa"/>
          </w:tcPr>
          <w:p w14:paraId="23F23D04"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lastRenderedPageBreak/>
              <w:t>8</w:t>
            </w:r>
          </w:p>
        </w:tc>
        <w:tc>
          <w:tcPr>
            <w:tcW w:w="2122" w:type="dxa"/>
            <w:vMerge w:val="restart"/>
          </w:tcPr>
          <w:p w14:paraId="1F1B97A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CVHH Quảng Trị</w:t>
            </w:r>
            <w:r w:rsidRPr="00CA691D">
              <w:rPr>
                <w:rFonts w:ascii="Times New Roman" w:hAnsi="Times New Roman"/>
                <w:i/>
                <w:iCs/>
                <w:sz w:val="24"/>
              </w:rPr>
              <w:t xml:space="preserve"> (107/CVHHQT-QLKCHT ngày 06/10/2025)</w:t>
            </w:r>
          </w:p>
        </w:tc>
        <w:tc>
          <w:tcPr>
            <w:tcW w:w="6521" w:type="dxa"/>
          </w:tcPr>
          <w:p w14:paraId="009582F1"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1. Tại Chương VI, Điều 28, Điều khoản thi hành: đang ghi “Nghị định này có hiệu lực…” đề nghị chỉnh sửa lại “Thông tư này có hiệu lực…” cho phù hợp với dự thảo thông tư. </w:t>
            </w:r>
          </w:p>
        </w:tc>
        <w:tc>
          <w:tcPr>
            <w:tcW w:w="5103" w:type="dxa"/>
          </w:tcPr>
          <w:p w14:paraId="02CCFD8B"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Tiếp thu, chỉnh sửa trong dự thảo Thông tư.</w:t>
            </w:r>
          </w:p>
        </w:tc>
      </w:tr>
      <w:tr w:rsidR="00D85076" w:rsidRPr="00CA691D" w14:paraId="166861CF" w14:textId="77777777" w:rsidTr="00A3338D">
        <w:tc>
          <w:tcPr>
            <w:tcW w:w="708" w:type="dxa"/>
          </w:tcPr>
          <w:p w14:paraId="3DACF78D"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2FA1AB65"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683913E3"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2. Tại Khoản 2, Điều 24 bổ sung "quy trình kiểm soát tải trọng", nhằm tránh bỏ sót trách nhiệm, trên cơ sở đó cảng vụ có căn cứ thực hiện nhiệm vụ kiểm soát tải trọng tại cảng, bến. </w:t>
            </w:r>
          </w:p>
        </w:tc>
        <w:tc>
          <w:tcPr>
            <w:tcW w:w="5103" w:type="dxa"/>
          </w:tcPr>
          <w:p w14:paraId="70BCCF44"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Đề nghị giữ nguyên như dự thảo Thông tư do đây là nội dung thuộc lĩnh vực quản lý khác.</w:t>
            </w:r>
          </w:p>
        </w:tc>
      </w:tr>
      <w:tr w:rsidR="00D85076" w:rsidRPr="00CA691D" w14:paraId="30806FC7" w14:textId="77777777" w:rsidTr="00A3338D">
        <w:tc>
          <w:tcPr>
            <w:tcW w:w="708" w:type="dxa"/>
          </w:tcPr>
          <w:p w14:paraId="3D7D10A6"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01F490F7"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1E6A1359"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3. Tại khoản 2, Điều 9 để nghị xem xét chỉnh sửa “2. Địa điểm làm thủ tục: Tại trụ sở chính hoặc Văn phòng đại diện của cơ quan quản lý nhà nước chuyên ngành tại cảng, bến thủy nội địa, khu neo đậu…” thành “2. Địa điểm làm thủ tục: Trụ sở chính hoặc Văn phòng đại diện của Cảng vụ….”. Lý do: Việc các cơ quan quản lý nhà nước chuyên ngành phối hợp, bố trí cán bộ đến trực tiếp trụ sở hoặc điểm làm việc của Cảng vụ khu vực để thực hiện thủ tục cho phương tiện, bảo đảm tập trung, đồng bộ và giảm thời gian, chi phí đi lại cho doanh nghiệp phù hợp với chủ trương cải cách thủ tục hành chính, cơ chế một cửa và định hướng chuyển đổi số trong lĩnh vực đường thủy nội địa của Bộ Xây dựng.</w:t>
            </w:r>
          </w:p>
        </w:tc>
        <w:tc>
          <w:tcPr>
            <w:tcW w:w="5103" w:type="dxa"/>
          </w:tcPr>
          <w:p w14:paraId="6674F8FA"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Thông tư để đảm bảo đầy đủ các đối tượng.</w:t>
            </w:r>
          </w:p>
        </w:tc>
      </w:tr>
      <w:tr w:rsidR="00D85076" w:rsidRPr="00CA691D" w14:paraId="75E6F66C" w14:textId="77777777" w:rsidTr="00A3338D">
        <w:tc>
          <w:tcPr>
            <w:tcW w:w="708" w:type="dxa"/>
          </w:tcPr>
          <w:p w14:paraId="4A4D00C8"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9</w:t>
            </w:r>
          </w:p>
        </w:tc>
        <w:tc>
          <w:tcPr>
            <w:tcW w:w="2122" w:type="dxa"/>
          </w:tcPr>
          <w:p w14:paraId="0723CA2F"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CVHH Thừa Thiên Huế</w:t>
            </w:r>
            <w:r w:rsidRPr="00CA691D">
              <w:rPr>
                <w:rFonts w:ascii="Times New Roman" w:hAnsi="Times New Roman"/>
                <w:i/>
                <w:iCs/>
                <w:sz w:val="24"/>
              </w:rPr>
              <w:t xml:space="preserve"> (847/CVHHTTH-QLKCHT ngày 06/10/2025)</w:t>
            </w:r>
          </w:p>
        </w:tc>
        <w:tc>
          <w:tcPr>
            <w:tcW w:w="6521" w:type="dxa"/>
          </w:tcPr>
          <w:p w14:paraId="0310122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1. Tại Điểm a Khoản 3 Điều 5 đề nghị bổ sung như sau: "</w:t>
            </w:r>
            <w:r w:rsidRPr="00CA691D">
              <w:rPr>
                <w:rFonts w:ascii="Times New Roman" w:hAnsi="Times New Roman"/>
                <w:i/>
                <w:iCs/>
                <w:sz w:val="24"/>
              </w:rPr>
              <w:t>a) Thuyền viên, người lái phương tiện phải lập danh sách hành khách của chuyến đi (bao gồm họ tên, năm sinh, số căn cước công dân hộ chiếu/giấy tờ tùy thân khác) và phải kiểm tra điều kiện an toàn đối với người và phương tiện theo quy định trước khi khởi hành</w:t>
            </w:r>
            <w:r w:rsidRPr="00CA691D">
              <w:rPr>
                <w:rFonts w:ascii="Times New Roman" w:hAnsi="Times New Roman"/>
                <w:sz w:val="24"/>
              </w:rPr>
              <w:t xml:space="preserve">." </w:t>
            </w:r>
          </w:p>
          <w:p w14:paraId="1A95ABBA" w14:textId="77777777" w:rsidR="00D85076" w:rsidRPr="00CA691D" w:rsidRDefault="00D85076" w:rsidP="00A3338D">
            <w:pPr>
              <w:autoSpaceDE w:val="0"/>
              <w:autoSpaceDN w:val="0"/>
              <w:adjustRightInd w:val="0"/>
              <w:jc w:val="both"/>
              <w:rPr>
                <w:rFonts w:ascii="Times New Roman" w:hAnsi="Times New Roman"/>
                <w:spacing w:val="-4"/>
                <w:sz w:val="24"/>
              </w:rPr>
            </w:pPr>
            <w:r w:rsidRPr="00CA691D">
              <w:rPr>
                <w:rFonts w:ascii="Times New Roman" w:hAnsi="Times New Roman"/>
                <w:spacing w:val="-4"/>
                <w:sz w:val="24"/>
              </w:rPr>
              <w:t xml:space="preserve">Lý do: Đảm bảo công tác quản lý; giúp cho hoạt động an ninh, an toàn và cứu hộ, cứu nạn dễ dàng, hoạt động kiểm soát của cơ quan chuyên ngành tại cảng/bến theo Điểm b Khoản 3 Điều 5 được đồng bộ. </w:t>
            </w:r>
          </w:p>
        </w:tc>
        <w:tc>
          <w:tcPr>
            <w:tcW w:w="5103" w:type="dxa"/>
          </w:tcPr>
          <w:p w14:paraId="7AE9C993" w14:textId="77777777" w:rsidR="00D85076" w:rsidRPr="00CA691D" w:rsidRDefault="00D85076" w:rsidP="00A3338D">
            <w:pPr>
              <w:autoSpaceDE w:val="0"/>
              <w:autoSpaceDN w:val="0"/>
              <w:adjustRightInd w:val="0"/>
              <w:jc w:val="both"/>
              <w:rPr>
                <w:rFonts w:ascii="Times New Roman" w:hAnsi="Times New Roman"/>
                <w:spacing w:val="-4"/>
                <w:sz w:val="24"/>
              </w:rPr>
            </w:pPr>
            <w:r w:rsidRPr="00CA691D">
              <w:rPr>
                <w:rFonts w:ascii="Times New Roman" w:hAnsi="Times New Roman"/>
                <w:spacing w:val="-4"/>
                <w:sz w:val="24"/>
              </w:rPr>
              <w:t>Tiếp thu, chỉnh sửa mẫu Danh sách hành khách quy định tại Phụ lục IV Thông tư số  </w:t>
            </w:r>
            <w:r w:rsidRPr="00CA691D">
              <w:rPr>
                <w:rFonts w:ascii="Times New Roman" w:hAnsi="Times New Roman"/>
                <w:sz w:val="24"/>
                <w:rPrChange w:id="76" w:author="Administrator" w:date="2025-10-28T17:49:00Z" w16du:dateUtc="2025-10-28T10:49:00Z">
                  <w:rPr/>
                </w:rPrChange>
              </w:rPr>
              <w:fldChar w:fldCharType="begin"/>
            </w:r>
            <w:r w:rsidRPr="00CA691D">
              <w:rPr>
                <w:rFonts w:ascii="Times New Roman" w:hAnsi="Times New Roman"/>
                <w:sz w:val="24"/>
                <w:rPrChange w:id="77" w:author="Administrator" w:date="2025-10-28T17:49:00Z" w16du:dateUtc="2025-10-28T10:49:00Z">
                  <w:rPr/>
                </w:rPrChange>
              </w:rPr>
              <w:instrText>HYPERLINK "https://thuvienphapluat.vn/van-ban/giao-thong-van-tai/thong-tu-80-2014-tt-bgtvt-van-tai-hanh-khach-hanh-ly-bao-gui-tren-duong-thuy-noi-dia-264060.aspx" \t "_blank" \o "Thông t</w:instrText>
            </w:r>
            <w:r w:rsidRPr="00CA691D">
              <w:rPr>
                <w:rFonts w:ascii="Times New Roman" w:hAnsi="Times New Roman" w:hint="eastAsia"/>
                <w:sz w:val="24"/>
                <w:rPrChange w:id="78" w:author="Administrator" w:date="2025-10-28T17:49:00Z" w16du:dateUtc="2025-10-28T10:49:00Z">
                  <w:rPr>
                    <w:rFonts w:hint="eastAsia"/>
                  </w:rPr>
                </w:rPrChange>
              </w:rPr>
              <w:instrText>ư</w:instrText>
            </w:r>
            <w:r w:rsidRPr="00CA691D">
              <w:rPr>
                <w:rFonts w:ascii="Times New Roman" w:hAnsi="Times New Roman"/>
                <w:sz w:val="24"/>
                <w:rPrChange w:id="79" w:author="Administrator" w:date="2025-10-28T17:49:00Z" w16du:dateUtc="2025-10-28T10:49:00Z">
                  <w:rPr/>
                </w:rPrChange>
              </w:rPr>
              <w:instrText xml:space="preserve"> 80/2014/TT-BGTVT"</w:instrText>
            </w:r>
            <w:r w:rsidRPr="00ED6A85">
              <w:rPr>
                <w:rFonts w:ascii="Times New Roman" w:hAnsi="Times New Roman"/>
                <w:sz w:val="24"/>
              </w:rPr>
            </w:r>
            <w:r w:rsidRPr="00CA691D">
              <w:rPr>
                <w:rFonts w:ascii="Times New Roman" w:hAnsi="Times New Roman"/>
                <w:sz w:val="24"/>
                <w:rPrChange w:id="80" w:author="Administrator" w:date="2025-10-28T17:49:00Z" w16du:dateUtc="2025-10-28T10:49:00Z">
                  <w:rPr>
                    <w:rFonts w:ascii="Times New Roman" w:hAnsi="Times New Roman"/>
                    <w:spacing w:val="-4"/>
                    <w:sz w:val="24"/>
                  </w:rPr>
                </w:rPrChange>
              </w:rPr>
              <w:fldChar w:fldCharType="separate"/>
            </w:r>
            <w:r w:rsidRPr="00CA691D">
              <w:rPr>
                <w:rFonts w:ascii="Times New Roman" w:hAnsi="Times New Roman"/>
                <w:spacing w:val="-4"/>
                <w:sz w:val="24"/>
              </w:rPr>
              <w:t>80/2014/TT-BGTVT</w:t>
            </w:r>
            <w:r w:rsidRPr="00CA691D">
              <w:rPr>
                <w:rFonts w:ascii="Times New Roman" w:hAnsi="Times New Roman"/>
                <w:spacing w:val="-4"/>
                <w:sz w:val="24"/>
              </w:rPr>
              <w:fldChar w:fldCharType="end"/>
            </w:r>
            <w:r w:rsidRPr="00CA691D">
              <w:rPr>
                <w:rFonts w:ascii="Times New Roman" w:hAnsi="Times New Roman"/>
                <w:spacing w:val="-4"/>
                <w:sz w:val="24"/>
              </w:rPr>
              <w:t xml:space="preserve"> ngày 30/12/2014 của Bộ trưởng Bộ Giao thông vận tải (đã được sửa đổi, bổ sung bởi Thông tư số </w:t>
            </w:r>
            <w:r w:rsidRPr="00CA691D">
              <w:rPr>
                <w:rFonts w:ascii="Times New Roman" w:hAnsi="Times New Roman"/>
                <w:sz w:val="24"/>
                <w:rPrChange w:id="81" w:author="Administrator" w:date="2025-10-28T17:49:00Z" w16du:dateUtc="2025-10-28T10:49:00Z">
                  <w:rPr/>
                </w:rPrChange>
              </w:rPr>
              <w:fldChar w:fldCharType="begin"/>
            </w:r>
            <w:r w:rsidRPr="00CA691D">
              <w:rPr>
                <w:rFonts w:ascii="Times New Roman" w:hAnsi="Times New Roman"/>
                <w:sz w:val="24"/>
                <w:rPrChange w:id="82" w:author="Administrator" w:date="2025-10-28T17:49:00Z" w16du:dateUtc="2025-10-28T10:49:00Z">
                  <w:rPr/>
                </w:rPrChange>
              </w:rPr>
              <w:instrText>HYPERLINK "https://thuvienphapluat.vn/van-ban/giao-thong-van-tai/thong-tu-34-2019-tt-bgtvt-sua-doi-cac-thong-tu-quy-dinh-van-tai-duong-thuy-noi-dia-423609.aspx" \t "_blank" \o "Thông t</w:instrText>
            </w:r>
            <w:r w:rsidRPr="00CA691D">
              <w:rPr>
                <w:rFonts w:ascii="Times New Roman" w:hAnsi="Times New Roman" w:hint="eastAsia"/>
                <w:sz w:val="24"/>
                <w:rPrChange w:id="83" w:author="Administrator" w:date="2025-10-28T17:49:00Z" w16du:dateUtc="2025-10-28T10:49:00Z">
                  <w:rPr>
                    <w:rFonts w:hint="eastAsia"/>
                  </w:rPr>
                </w:rPrChange>
              </w:rPr>
              <w:instrText>ư</w:instrText>
            </w:r>
            <w:r w:rsidRPr="00CA691D">
              <w:rPr>
                <w:rFonts w:ascii="Times New Roman" w:hAnsi="Times New Roman"/>
                <w:sz w:val="24"/>
                <w:rPrChange w:id="84" w:author="Administrator" w:date="2025-10-28T17:49:00Z" w16du:dateUtc="2025-10-28T10:49:00Z">
                  <w:rPr/>
                </w:rPrChange>
              </w:rPr>
              <w:instrText xml:space="preserve"> 34/2019/TT-BGTVT"</w:instrText>
            </w:r>
            <w:r w:rsidRPr="00ED6A85">
              <w:rPr>
                <w:rFonts w:ascii="Times New Roman" w:hAnsi="Times New Roman"/>
                <w:sz w:val="24"/>
              </w:rPr>
            </w:r>
            <w:r w:rsidRPr="00CA691D">
              <w:rPr>
                <w:rFonts w:ascii="Times New Roman" w:hAnsi="Times New Roman"/>
                <w:sz w:val="24"/>
                <w:rPrChange w:id="85" w:author="Administrator" w:date="2025-10-28T17:49:00Z" w16du:dateUtc="2025-10-28T10:49:00Z">
                  <w:rPr>
                    <w:rFonts w:ascii="Times New Roman" w:hAnsi="Times New Roman"/>
                    <w:spacing w:val="-4"/>
                    <w:sz w:val="24"/>
                  </w:rPr>
                </w:rPrChange>
              </w:rPr>
              <w:fldChar w:fldCharType="separate"/>
            </w:r>
            <w:r w:rsidRPr="00CA691D">
              <w:rPr>
                <w:rFonts w:ascii="Times New Roman" w:hAnsi="Times New Roman"/>
                <w:spacing w:val="-4"/>
                <w:sz w:val="24"/>
              </w:rPr>
              <w:t>34/2019/TT-BGTVT</w:t>
            </w:r>
            <w:r w:rsidRPr="00CA691D">
              <w:rPr>
                <w:rFonts w:ascii="Times New Roman" w:hAnsi="Times New Roman"/>
                <w:spacing w:val="-4"/>
                <w:sz w:val="24"/>
              </w:rPr>
              <w:fldChar w:fldCharType="end"/>
            </w:r>
            <w:r w:rsidRPr="00CA691D">
              <w:rPr>
                <w:rFonts w:ascii="Times New Roman" w:hAnsi="Times New Roman"/>
                <w:spacing w:val="-4"/>
                <w:sz w:val="24"/>
              </w:rPr>
              <w:t> ngày 6/09/2019 của Bộ trưởng Bộ Giao thông vận tải).</w:t>
            </w:r>
          </w:p>
        </w:tc>
      </w:tr>
      <w:tr w:rsidR="00D85076" w:rsidRPr="00CA691D" w14:paraId="5AE986D5" w14:textId="77777777" w:rsidTr="00A3338D">
        <w:tc>
          <w:tcPr>
            <w:tcW w:w="708" w:type="dxa"/>
          </w:tcPr>
          <w:p w14:paraId="38888E56"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9C951E1"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6B57205E"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2. Tại Khoản 3 Điều 6 đề nghị sửa đổi, bổ sung như sau: "</w:t>
            </w:r>
            <w:r w:rsidRPr="00CA691D">
              <w:rPr>
                <w:rFonts w:ascii="Times New Roman" w:hAnsi="Times New Roman"/>
                <w:i/>
                <w:iCs/>
                <w:sz w:val="24"/>
              </w:rPr>
              <w:t xml:space="preserve">3. Khi hoạt động trong vùng nước cảng biển, luồng hàng hải, đường thủy nội địa thuộc khu vực quản lý của cơ quan quản lý nhà nước chuyên ngành tại cảng biển, cảng, bến thủy nội địa, khu neo đậu. phương tiện, tàu biển, phương tiện thủy nước ngoài phải thực hiện </w:t>
            </w:r>
            <w:r w:rsidRPr="00CA691D">
              <w:rPr>
                <w:rFonts w:ascii="Times New Roman" w:hAnsi="Times New Roman"/>
                <w:i/>
                <w:iCs/>
                <w:sz w:val="24"/>
              </w:rPr>
              <w:lastRenderedPageBreak/>
              <w:t>đầy đủ các định về giao thông hàng hải, đường thủy nội địa và các quy định sau:...</w:t>
            </w:r>
            <w:r w:rsidRPr="00CA691D">
              <w:rPr>
                <w:rFonts w:ascii="Times New Roman" w:hAnsi="Times New Roman"/>
                <w:sz w:val="24"/>
              </w:rPr>
              <w:t xml:space="preserve">" </w:t>
            </w:r>
          </w:p>
          <w:p w14:paraId="0881AB1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xml:space="preserve">Lý do: Bổ sung đầy đủ căn cứ để thuận tiện cho công tác quản lý sau khi bãi bỏ TTHС. </w:t>
            </w:r>
          </w:p>
        </w:tc>
        <w:tc>
          <w:tcPr>
            <w:tcW w:w="5103" w:type="dxa"/>
          </w:tcPr>
          <w:p w14:paraId="718E3FD7"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lastRenderedPageBreak/>
              <w:t>Trùng với ý kiến của CVHH Bình Thuận.</w:t>
            </w:r>
          </w:p>
          <w:p w14:paraId="7933FFCE"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Đề nghị giữ nguyên như dự thảo do trách nhiệm của các chủ thể liên quan khi bãi bỏ thủ tục đã được rà soát, quy định đầy đủ.</w:t>
            </w:r>
            <w:r w:rsidRPr="00CA691D">
              <w:rPr>
                <w:rFonts w:ascii="Times New Roman" w:hAnsi="Times New Roman"/>
                <w:i/>
                <w:iCs/>
                <w:sz w:val="24"/>
              </w:rPr>
              <w:t xml:space="preserve"> </w:t>
            </w:r>
          </w:p>
        </w:tc>
      </w:tr>
      <w:tr w:rsidR="00D85076" w:rsidRPr="00CA691D" w14:paraId="3C38E976" w14:textId="77777777" w:rsidTr="00A3338D">
        <w:tc>
          <w:tcPr>
            <w:tcW w:w="708" w:type="dxa"/>
          </w:tcPr>
          <w:p w14:paraId="4BE6831A"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5406199" w14:textId="77777777" w:rsidR="00D85076" w:rsidRPr="00CA691D" w:rsidRDefault="00D85076" w:rsidP="00A3338D">
            <w:pPr>
              <w:autoSpaceDE w:val="0"/>
              <w:autoSpaceDN w:val="0"/>
              <w:adjustRightInd w:val="0"/>
              <w:jc w:val="both"/>
              <w:rPr>
                <w:rFonts w:ascii="Times New Roman" w:hAnsi="Times New Roman"/>
                <w:sz w:val="24"/>
              </w:rPr>
            </w:pPr>
          </w:p>
        </w:tc>
        <w:tc>
          <w:tcPr>
            <w:tcW w:w="6521" w:type="dxa"/>
          </w:tcPr>
          <w:p w14:paraId="71ED0CA9"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3. Bổ sung Điểm c vào Khoản 3 Điều 5 như sau: “</w:t>
            </w:r>
            <w:r w:rsidRPr="00CA691D">
              <w:rPr>
                <w:rFonts w:ascii="Times New Roman" w:hAnsi="Times New Roman"/>
                <w:i/>
                <w:iCs/>
                <w:sz w:val="24"/>
              </w:rPr>
              <w:t>c) Khi tiếp nhận nhiên liệu không được tiến hành đón, trả hành khách</w:t>
            </w:r>
            <w:r w:rsidRPr="00CA691D">
              <w:rPr>
                <w:rFonts w:ascii="Times New Roman" w:hAnsi="Times New Roman"/>
                <w:sz w:val="24"/>
              </w:rPr>
              <w:t>.”.</w:t>
            </w:r>
          </w:p>
          <w:p w14:paraId="2E0BA6AF"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Lý do: nhằm đảm bảo an toàn cho phương tiện vận tải hành khách và hành khách trong phòng chống cháy, nổ.</w:t>
            </w:r>
          </w:p>
        </w:tc>
        <w:tc>
          <w:tcPr>
            <w:tcW w:w="5103" w:type="dxa"/>
          </w:tcPr>
          <w:p w14:paraId="100641A6"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Trùng với ý kiến của CVHH Bình Thuận.</w:t>
            </w:r>
          </w:p>
          <w:p w14:paraId="5B112803"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Đề nghị giữ nguyên như dự thảo do các phương tiện khi đưa vào sử dụng phải đảm bảo các điều kiện về an toàn kỹ thuật, việc quy định như đề xuất sẽ phát sinh thêm các điều kiện trong hoạt động vận tải, cần được nghiên cứu, đánh giá kỹ lưỡng.</w:t>
            </w:r>
          </w:p>
        </w:tc>
      </w:tr>
      <w:tr w:rsidR="00D85076" w:rsidRPr="00CA691D" w14:paraId="3693E8DC" w14:textId="77777777" w:rsidTr="00A3338D">
        <w:tc>
          <w:tcPr>
            <w:tcW w:w="708" w:type="dxa"/>
          </w:tcPr>
          <w:p w14:paraId="6E611CB2"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10</w:t>
            </w:r>
          </w:p>
        </w:tc>
        <w:tc>
          <w:tcPr>
            <w:tcW w:w="2122" w:type="dxa"/>
          </w:tcPr>
          <w:p w14:paraId="1E96C7C9"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CVĐTNĐ KV III</w:t>
            </w:r>
            <w:r w:rsidRPr="00CA691D">
              <w:rPr>
                <w:rFonts w:ascii="Times New Roman" w:hAnsi="Times New Roman" w:cs="Times New Roman"/>
                <w:i/>
                <w:iCs/>
                <w:sz w:val="24"/>
                <w:szCs w:val="24"/>
              </w:rPr>
              <w:t xml:space="preserve"> (992/CVĐTNĐIII-AT ngày 06/10/2025)</w:t>
            </w:r>
          </w:p>
        </w:tc>
        <w:tc>
          <w:tcPr>
            <w:tcW w:w="6521" w:type="dxa"/>
          </w:tcPr>
          <w:p w14:paraId="197B2BE2"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1. Về cơ bản thống nhất với thể thức, bố cục và nội dung Dự thảo. Tuy nhiên đề nghị xem xét điều chỉnh, bổ sung một số nội dung.</w:t>
            </w:r>
          </w:p>
          <w:p w14:paraId="254F49FB"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 xml:space="preserve">2. Tại Điều 4, khoản 1, điểm a: đề nghị bỏ chữ </w:t>
            </w:r>
            <w:r w:rsidRPr="00CA691D">
              <w:rPr>
                <w:rFonts w:ascii="Times New Roman" w:hAnsi="Times New Roman" w:cs="Times New Roman"/>
                <w:i/>
                <w:sz w:val="24"/>
                <w:szCs w:val="24"/>
              </w:rPr>
              <w:t>“thủy nội địa”</w:t>
            </w:r>
          </w:p>
          <w:p w14:paraId="6DD5E398"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Lý do: tại Điều 1, khoản 1, điểm a đã quy định, nên đề nghị viết cho thống nhất.</w:t>
            </w:r>
          </w:p>
          <w:p w14:paraId="41892E03"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pacing w:val="-4"/>
                <w:sz w:val="24"/>
                <w:szCs w:val="24"/>
              </w:rPr>
            </w:pPr>
            <w:r w:rsidRPr="00CA691D">
              <w:rPr>
                <w:rFonts w:ascii="Times New Roman" w:hAnsi="Times New Roman" w:cs="Times New Roman"/>
                <w:spacing w:val="-4"/>
                <w:sz w:val="24"/>
                <w:szCs w:val="24"/>
              </w:rPr>
              <w:t xml:space="preserve">3. Đề nghị xem lại khoản 1 Điều 4 và khoản 2 Điều 9, lý do: tại Điều 4, khoản 1 quy định </w:t>
            </w:r>
            <w:r w:rsidRPr="00CA691D">
              <w:rPr>
                <w:rFonts w:ascii="Times New Roman" w:hAnsi="Times New Roman" w:cs="Times New Roman"/>
                <w:iCs/>
                <w:spacing w:val="-4"/>
                <w:sz w:val="24"/>
                <w:szCs w:val="24"/>
              </w:rPr>
              <w:t xml:space="preserve">Phương tiện, tàu biển, phương tiện thủy nước ngoài vào, rời cảng, bến thủy nội địa, khu neo đậu phải làm thủ tục </w:t>
            </w:r>
            <w:r w:rsidRPr="00CA691D">
              <w:rPr>
                <w:rFonts w:ascii="Times New Roman" w:hAnsi="Times New Roman" w:cs="Times New Roman"/>
                <w:spacing w:val="-4"/>
                <w:sz w:val="24"/>
                <w:szCs w:val="24"/>
              </w:rPr>
              <w:t xml:space="preserve">và nộp phí, lệ phí </w:t>
            </w:r>
            <w:r w:rsidRPr="00CA691D">
              <w:rPr>
                <w:rFonts w:ascii="Times New Roman" w:hAnsi="Times New Roman" w:cs="Times New Roman"/>
                <w:i/>
                <w:iCs/>
                <w:spacing w:val="-4"/>
                <w:sz w:val="24"/>
                <w:szCs w:val="24"/>
              </w:rPr>
              <w:t xml:space="preserve">không có phương tiện chở khách. </w:t>
            </w:r>
          </w:p>
          <w:p w14:paraId="46B7033A" w14:textId="77777777" w:rsidR="00D85076" w:rsidRPr="00CA691D" w:rsidRDefault="00D85076" w:rsidP="00A3338D">
            <w:pPr>
              <w:jc w:val="both"/>
              <w:rPr>
                <w:rFonts w:ascii="Times New Roman" w:hAnsi="Times New Roman"/>
                <w:iCs/>
                <w:sz w:val="24"/>
              </w:rPr>
            </w:pPr>
            <w:r w:rsidRPr="00CA691D">
              <w:rPr>
                <w:rFonts w:ascii="Times New Roman" w:hAnsi="Times New Roman"/>
                <w:sz w:val="24"/>
              </w:rPr>
              <w:t>Tại Điều 9, khoản 2: “</w:t>
            </w:r>
            <w:r w:rsidRPr="00CA691D">
              <w:rPr>
                <w:rFonts w:ascii="Times New Roman" w:hAnsi="Times New Roman"/>
                <w:iCs/>
                <w:sz w:val="24"/>
              </w:rPr>
              <w:t xml:space="preserve">Địa điểm làm thủ tục: Tại trụ sở chính hoặc Văn phòng đại diện của cơ quan quản lý nhà nước chuyên ngành tại cảng, bến thủy nội địa, khu neo đậu hoặc trực tiếp tại phương tiện, tàu biển, phương tiện thủy nước ngoài lại quy định </w:t>
            </w:r>
            <w:r w:rsidRPr="00CA691D">
              <w:rPr>
                <w:rFonts w:ascii="Times New Roman" w:hAnsi="Times New Roman"/>
                <w:i/>
                <w:iCs/>
                <w:sz w:val="24"/>
              </w:rPr>
              <w:t>phương tiện chở khách.".</w:t>
            </w:r>
          </w:p>
          <w:p w14:paraId="7603B59D" w14:textId="77777777" w:rsidR="00D85076" w:rsidRPr="00CA691D" w:rsidRDefault="00D85076" w:rsidP="00A3338D">
            <w:pPr>
              <w:jc w:val="both"/>
              <w:rPr>
                <w:rFonts w:ascii="Times New Roman" w:hAnsi="Times New Roman"/>
                <w:iCs/>
                <w:sz w:val="24"/>
              </w:rPr>
            </w:pPr>
            <w:r w:rsidRPr="00CA691D">
              <w:rPr>
                <w:rFonts w:ascii="Times New Roman" w:hAnsi="Times New Roman"/>
                <w:sz w:val="24"/>
              </w:rPr>
              <w:t>7. Đề nghị bổ sung cụm từ “</w:t>
            </w:r>
            <w:r w:rsidRPr="00CA691D">
              <w:rPr>
                <w:rFonts w:ascii="Times New Roman" w:hAnsi="Times New Roman"/>
                <w:i/>
                <w:sz w:val="24"/>
              </w:rPr>
              <w:t>tiếp nhận phương tiện thủy nước ngoài”</w:t>
            </w:r>
            <w:r w:rsidRPr="00CA691D">
              <w:rPr>
                <w:rFonts w:ascii="Times New Roman" w:hAnsi="Times New Roman"/>
                <w:b/>
                <w:sz w:val="24"/>
              </w:rPr>
              <w:t xml:space="preserve"> </w:t>
            </w:r>
            <w:r w:rsidRPr="00CA691D">
              <w:rPr>
                <w:rFonts w:ascii="Times New Roman" w:hAnsi="Times New Roman"/>
                <w:sz w:val="24"/>
              </w:rPr>
              <w:t xml:space="preserve">tại Điều 20, khoản 1: viết cho thống nhất </w:t>
            </w:r>
          </w:p>
          <w:p w14:paraId="075B374F" w14:textId="77777777" w:rsidR="00D85076" w:rsidRPr="00CA691D" w:rsidRDefault="00D85076" w:rsidP="00A3338D">
            <w:pPr>
              <w:jc w:val="both"/>
              <w:rPr>
                <w:rFonts w:ascii="Times New Roman" w:hAnsi="Times New Roman"/>
                <w:sz w:val="24"/>
              </w:rPr>
            </w:pPr>
            <w:r w:rsidRPr="00CA691D">
              <w:rPr>
                <w:rFonts w:ascii="Times New Roman" w:hAnsi="Times New Roman"/>
                <w:sz w:val="24"/>
              </w:rPr>
              <w:t xml:space="preserve">“1. Cục Hàng hải và Đường thủy Việt Nam, Cảng vụ trực thuộc Cục Hàng hải và Đường thủy Việt Nam trong phạm vi chức năng, nhiệm vụ, quyền hạn được giao, tổ chức kiểm tra, giám sát và xử lý vi phạm việc thực hiện công tác an ninh tại cảng thủy nội địa </w:t>
            </w:r>
            <w:r w:rsidRPr="00CA691D">
              <w:rPr>
                <w:rFonts w:ascii="Times New Roman" w:hAnsi="Times New Roman"/>
                <w:i/>
                <w:sz w:val="24"/>
              </w:rPr>
              <w:t>tiếp nhận phương tiện thủy nước ngoài</w:t>
            </w:r>
            <w:r w:rsidRPr="00CA691D">
              <w:rPr>
                <w:rFonts w:ascii="Times New Roman" w:hAnsi="Times New Roman"/>
                <w:sz w:val="24"/>
              </w:rPr>
              <w:t xml:space="preserve">. Danh mục kiểm tra công tác an ninh tại các cảng thủy nội địa </w:t>
            </w:r>
            <w:r w:rsidRPr="00CA691D">
              <w:rPr>
                <w:rFonts w:ascii="Times New Roman" w:hAnsi="Times New Roman"/>
                <w:i/>
                <w:sz w:val="24"/>
              </w:rPr>
              <w:t>tiếp nhận phương tiện thủy nước ngoài</w:t>
            </w:r>
            <w:r w:rsidRPr="00CA691D">
              <w:rPr>
                <w:rFonts w:ascii="Times New Roman" w:hAnsi="Times New Roman"/>
                <w:sz w:val="24"/>
              </w:rPr>
              <w:t xml:space="preserve"> theo Mẫu số 10 tại Phụ lục ban hành kèm theo Thông tư này”.</w:t>
            </w:r>
          </w:p>
          <w:p w14:paraId="51657B22"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iCs/>
                <w:sz w:val="24"/>
                <w:szCs w:val="24"/>
              </w:rPr>
            </w:pPr>
            <w:r w:rsidRPr="00CA691D">
              <w:rPr>
                <w:rFonts w:ascii="Times New Roman" w:hAnsi="Times New Roman" w:cs="Times New Roman"/>
                <w:sz w:val="24"/>
                <w:szCs w:val="24"/>
              </w:rPr>
              <w:lastRenderedPageBreak/>
              <w:t>9. Đề nghị bổ sung cụm từ “</w:t>
            </w:r>
            <w:r w:rsidRPr="00CA691D">
              <w:rPr>
                <w:rFonts w:ascii="Times New Roman" w:hAnsi="Times New Roman" w:cs="Times New Roman"/>
                <w:i/>
                <w:sz w:val="24"/>
                <w:szCs w:val="24"/>
              </w:rPr>
              <w:t>bến”</w:t>
            </w:r>
            <w:r w:rsidRPr="00CA691D">
              <w:rPr>
                <w:rFonts w:ascii="Times New Roman" w:hAnsi="Times New Roman" w:cs="Times New Roman"/>
                <w:b/>
                <w:sz w:val="24"/>
                <w:szCs w:val="24"/>
              </w:rPr>
              <w:t xml:space="preserve"> </w:t>
            </w:r>
            <w:r w:rsidRPr="00CA691D">
              <w:rPr>
                <w:rFonts w:ascii="Times New Roman" w:hAnsi="Times New Roman" w:cs="Times New Roman"/>
                <w:sz w:val="24"/>
                <w:szCs w:val="24"/>
              </w:rPr>
              <w:t>tại Điều 25, khoản 10: viết cho thống nhất</w:t>
            </w:r>
            <w:r w:rsidRPr="00CA691D">
              <w:rPr>
                <w:rFonts w:ascii="Times New Roman" w:hAnsi="Times New Roman" w:cs="Times New Roman"/>
                <w:iCs/>
                <w:sz w:val="24"/>
                <w:szCs w:val="24"/>
              </w:rPr>
              <w:t xml:space="preserve"> thành “…</w:t>
            </w:r>
            <w:r w:rsidRPr="00CA691D">
              <w:rPr>
                <w:rFonts w:ascii="Times New Roman" w:hAnsi="Times New Roman" w:cs="Times New Roman"/>
                <w:sz w:val="24"/>
                <w:szCs w:val="24"/>
              </w:rPr>
              <w:t xml:space="preserve">cơ quan quản lý nhà nước chuyên ngành tại cảng, </w:t>
            </w:r>
            <w:r w:rsidRPr="00CA691D">
              <w:rPr>
                <w:rFonts w:ascii="Times New Roman" w:hAnsi="Times New Roman" w:cs="Times New Roman"/>
                <w:i/>
                <w:sz w:val="24"/>
                <w:szCs w:val="24"/>
              </w:rPr>
              <w:t>bến</w:t>
            </w:r>
            <w:r w:rsidRPr="00CA691D">
              <w:rPr>
                <w:rFonts w:ascii="Times New Roman" w:hAnsi="Times New Roman" w:cs="Times New Roman"/>
                <w:sz w:val="24"/>
                <w:szCs w:val="24"/>
              </w:rPr>
              <w:t xml:space="preserve"> thủy nội địa hoặc Công an, Ủy ban nhân dân cấp xã…”</w:t>
            </w:r>
          </w:p>
        </w:tc>
        <w:tc>
          <w:tcPr>
            <w:tcW w:w="5103" w:type="dxa"/>
          </w:tcPr>
          <w:p w14:paraId="3D31B25A"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lastRenderedPageBreak/>
              <w:t>Tiếp thu, chỉnh sửa trong dự thảo Thông tư.</w:t>
            </w:r>
          </w:p>
        </w:tc>
      </w:tr>
      <w:tr w:rsidR="00D85076" w:rsidRPr="00CA691D" w14:paraId="55880A78" w14:textId="77777777" w:rsidTr="00A3338D">
        <w:tc>
          <w:tcPr>
            <w:tcW w:w="708" w:type="dxa"/>
          </w:tcPr>
          <w:p w14:paraId="6359024E"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val="restart"/>
          </w:tcPr>
          <w:p w14:paraId="68BA67FD"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52344633"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i/>
                <w:sz w:val="24"/>
                <w:szCs w:val="24"/>
              </w:rPr>
            </w:pPr>
            <w:r w:rsidRPr="00CA691D">
              <w:rPr>
                <w:rFonts w:ascii="Times New Roman" w:hAnsi="Times New Roman" w:cs="Times New Roman"/>
                <w:sz w:val="24"/>
                <w:szCs w:val="24"/>
              </w:rPr>
              <w:t xml:space="preserve">5. Đề nghị làm rõ thêm tại Điều 13, khoản 2 là </w:t>
            </w:r>
            <w:r w:rsidRPr="00CA691D">
              <w:rPr>
                <w:rFonts w:ascii="Times New Roman" w:hAnsi="Times New Roman" w:cs="Times New Roman"/>
                <w:i/>
                <w:sz w:val="24"/>
                <w:szCs w:val="24"/>
              </w:rPr>
              <w:t>“giám sát”</w:t>
            </w:r>
            <w:r w:rsidRPr="00CA691D">
              <w:rPr>
                <w:rFonts w:ascii="Times New Roman" w:hAnsi="Times New Roman" w:cs="Times New Roman"/>
                <w:sz w:val="24"/>
                <w:szCs w:val="24"/>
              </w:rPr>
              <w:t xml:space="preserve"> hay </w:t>
            </w:r>
            <w:r w:rsidRPr="00CA691D">
              <w:rPr>
                <w:rFonts w:ascii="Times New Roman" w:hAnsi="Times New Roman" w:cs="Times New Roman"/>
                <w:i/>
                <w:sz w:val="24"/>
                <w:szCs w:val="24"/>
              </w:rPr>
              <w:t>“kiểm tra, giám sát”</w:t>
            </w:r>
          </w:p>
          <w:p w14:paraId="3A7604F2"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Lý do: Điều 13, khoản 1 đã quy định là “kiểm tra, giám sát”</w:t>
            </w:r>
          </w:p>
        </w:tc>
        <w:tc>
          <w:tcPr>
            <w:tcW w:w="5103" w:type="dxa"/>
          </w:tcPr>
          <w:p w14:paraId="5CA8796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w:t>
            </w:r>
          </w:p>
          <w:p w14:paraId="464634D1"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Khoản 1 đang quy định chung cho tất cả hoạt động tại cảng, bến, khu neo đậu, nên việc dùng cụm “kiểm tra, giám sát” là hợp lý, vì bao quát cả hành vi theo dõi định kỳ và kiểm tra khi phát hiện vi phạm.</w:t>
            </w:r>
          </w:p>
          <w:p w14:paraId="0E650BF2"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 Khoản 2 lại chỉ giới hạn việc giám sát trực tiếp trên phương tiện, tức là hành vi có tính quan sát, theo dõi — không mang tính “thanh tra”, “kiểm tra hành chính”.</w:t>
            </w:r>
          </w:p>
        </w:tc>
      </w:tr>
      <w:tr w:rsidR="00D85076" w:rsidRPr="00CA691D" w14:paraId="09FB615B" w14:textId="77777777" w:rsidTr="00A3338D">
        <w:tc>
          <w:tcPr>
            <w:tcW w:w="708" w:type="dxa"/>
          </w:tcPr>
          <w:p w14:paraId="5F068957"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18CFB017"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72A321E4"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6. Đề nghị sửa đổi, bổ sung Điều 18, khoản 5: viết cho thống nhất các quy định hiện nay</w:t>
            </w:r>
          </w:p>
          <w:p w14:paraId="7758293A"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i/>
                <w:sz w:val="24"/>
                <w:szCs w:val="24"/>
              </w:rPr>
            </w:pPr>
            <w:r w:rsidRPr="00CA691D">
              <w:rPr>
                <w:rFonts w:ascii="Times New Roman" w:hAnsi="Times New Roman" w:cs="Times New Roman"/>
                <w:sz w:val="24"/>
                <w:szCs w:val="24"/>
              </w:rPr>
              <w:t>Lý do: Điều 27, khoản 4 của Nghị định 140/2025/NĐ-CP ngày 12/6/2025 của Chính phủ quy định về phân định thẩm quyền của chính quyền địa phương 02 cấp trong lĩnh vực quản lý nhà nước của Bộ Xây dựng</w:t>
            </w:r>
            <w:r w:rsidRPr="00CA691D">
              <w:rPr>
                <w:rFonts w:ascii="Times New Roman" w:hAnsi="Times New Roman" w:cs="Times New Roman"/>
                <w:iCs/>
                <w:sz w:val="24"/>
                <w:szCs w:val="24"/>
              </w:rPr>
              <w:t xml:space="preserve"> quy định: </w:t>
            </w:r>
            <w:r w:rsidRPr="00CA691D">
              <w:rPr>
                <w:rFonts w:ascii="Times New Roman" w:hAnsi="Times New Roman" w:cs="Times New Roman"/>
                <w:i/>
                <w:iCs/>
                <w:sz w:val="24"/>
                <w:szCs w:val="24"/>
              </w:rPr>
              <w:t>“</w:t>
            </w:r>
            <w:bookmarkStart w:id="86" w:name="_Hlk211616795"/>
            <w:r w:rsidRPr="00CA691D">
              <w:rPr>
                <w:rFonts w:ascii="Times New Roman" w:hAnsi="Times New Roman" w:cs="Times New Roman"/>
                <w:i/>
                <w:iCs/>
                <w:sz w:val="24"/>
                <w:szCs w:val="24"/>
              </w:rPr>
              <w:t>Thành phần tham dự họp đánh giá an ninh cảng thủy nội địa tiếp nhận phương tiện thủy nước ngoài theo quy định … gồm các cơ quan quản lý tại khu vực cảng: Cảng vụ Hàng hải hoặc Cảng vụ đường thuỷ nội địa, Hải quan cửa khẩu, Biên phòng cửa khẩu, Kiểm dịch y tế, Kiểm dịch động vật, Kiểm dịch thực vật</w:t>
            </w:r>
            <w:bookmarkEnd w:id="86"/>
            <w:r w:rsidRPr="00CA691D">
              <w:rPr>
                <w:rFonts w:ascii="Times New Roman" w:hAnsi="Times New Roman" w:cs="Times New Roman"/>
                <w:i/>
                <w:iCs/>
                <w:sz w:val="24"/>
                <w:szCs w:val="24"/>
              </w:rPr>
              <w:t>”.</w:t>
            </w:r>
          </w:p>
        </w:tc>
        <w:tc>
          <w:tcPr>
            <w:tcW w:w="5103" w:type="dxa"/>
          </w:tcPr>
          <w:p w14:paraId="0C328A96"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Tiếp thu, chỉnh sửa trong dự thảo Thông tư.</w:t>
            </w:r>
          </w:p>
        </w:tc>
      </w:tr>
      <w:tr w:rsidR="00D85076" w:rsidRPr="00CA691D" w14:paraId="0CFD7B4D" w14:textId="77777777" w:rsidTr="00A3338D">
        <w:tc>
          <w:tcPr>
            <w:tcW w:w="708" w:type="dxa"/>
          </w:tcPr>
          <w:p w14:paraId="0BD290C4"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2808653A"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65203A7C"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 xml:space="preserve">4. Đề nghị xem lại khoản 1 Điều 4 và khoản 11 Điều 11. Lý do: tại Điều 4, khoản 1 quy định loại </w:t>
            </w:r>
            <w:r w:rsidRPr="00CA691D">
              <w:rPr>
                <w:rFonts w:ascii="Times New Roman" w:hAnsi="Times New Roman" w:cs="Times New Roman"/>
                <w:iCs/>
                <w:sz w:val="24"/>
                <w:szCs w:val="24"/>
              </w:rPr>
              <w:t xml:space="preserve">phương tiện, tàu biển, phương tiện thủy nước ngoài vào, rời cảng, bến thủy nội địa, khu neo đậu phải làm thủ tục </w:t>
            </w:r>
            <w:r w:rsidRPr="00CA691D">
              <w:rPr>
                <w:rFonts w:ascii="Times New Roman" w:hAnsi="Times New Roman" w:cs="Times New Roman"/>
                <w:sz w:val="24"/>
                <w:szCs w:val="24"/>
              </w:rPr>
              <w:t>và nộp phí, lệ phí</w:t>
            </w:r>
            <w:r w:rsidRPr="00CA691D">
              <w:rPr>
                <w:rFonts w:ascii="Times New Roman" w:hAnsi="Times New Roman" w:cs="Times New Roman"/>
                <w:i/>
                <w:iCs/>
                <w:sz w:val="24"/>
                <w:szCs w:val="24"/>
              </w:rPr>
              <w:t xml:space="preserve">. </w:t>
            </w:r>
          </w:p>
          <w:p w14:paraId="20708DC7"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 xml:space="preserve">Tại Điều 11, khoản 4 lại quy định giảm thủ tục </w:t>
            </w:r>
            <w:r w:rsidRPr="00CA691D">
              <w:rPr>
                <w:rFonts w:ascii="Times New Roman" w:hAnsi="Times New Roman" w:cs="Times New Roman"/>
                <w:iCs/>
                <w:sz w:val="24"/>
                <w:szCs w:val="24"/>
              </w:rPr>
              <w:t xml:space="preserve">vào, rời cảng, bến thủy nội địa, khu neo đậu đối với </w:t>
            </w:r>
            <w:r w:rsidRPr="00CA691D">
              <w:rPr>
                <w:rFonts w:ascii="Times New Roman" w:hAnsi="Times New Roman" w:cs="Times New Roman"/>
                <w:i/>
                <w:iCs/>
                <w:sz w:val="24"/>
                <w:szCs w:val="24"/>
              </w:rPr>
              <w:t xml:space="preserve">một số loại phương tiện mà theo quy định là không phải làm thủ tục </w:t>
            </w:r>
            <w:r w:rsidRPr="00CA691D">
              <w:rPr>
                <w:rFonts w:ascii="Times New Roman" w:hAnsi="Times New Roman" w:cs="Times New Roman"/>
                <w:i/>
                <w:sz w:val="24"/>
                <w:szCs w:val="24"/>
              </w:rPr>
              <w:t>và nộp phí, lệ phí</w:t>
            </w:r>
            <w:r w:rsidRPr="00CA691D">
              <w:rPr>
                <w:rFonts w:ascii="Times New Roman" w:hAnsi="Times New Roman" w:cs="Times New Roman"/>
                <w:i/>
                <w:iCs/>
                <w:sz w:val="24"/>
                <w:szCs w:val="24"/>
              </w:rPr>
              <w:t xml:space="preserve">. </w:t>
            </w:r>
          </w:p>
        </w:tc>
        <w:tc>
          <w:tcPr>
            <w:tcW w:w="5103" w:type="dxa"/>
          </w:tcPr>
          <w:p w14:paraId="18FBBFE5"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để đảm bảo quy định đầy đủ các đối tượng như phương tiện vận tải hành khách mang cấp VR-SB...</w:t>
            </w:r>
          </w:p>
        </w:tc>
      </w:tr>
      <w:tr w:rsidR="00D85076" w:rsidRPr="00CA691D" w14:paraId="6F2D109D" w14:textId="77777777" w:rsidTr="00A3338D">
        <w:tc>
          <w:tcPr>
            <w:tcW w:w="708" w:type="dxa"/>
          </w:tcPr>
          <w:p w14:paraId="736FFAE8"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vMerge/>
          </w:tcPr>
          <w:p w14:paraId="29F9907E"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6628EF23" w14:textId="77777777" w:rsidR="00D85076" w:rsidRPr="00CA691D" w:rsidRDefault="00D85076" w:rsidP="00A3338D">
            <w:pPr>
              <w:jc w:val="both"/>
              <w:rPr>
                <w:rFonts w:ascii="Times New Roman" w:hAnsi="Times New Roman"/>
                <w:spacing w:val="-4"/>
                <w:sz w:val="24"/>
              </w:rPr>
            </w:pPr>
            <w:r w:rsidRPr="00CA691D">
              <w:rPr>
                <w:rFonts w:ascii="Times New Roman" w:hAnsi="Times New Roman"/>
                <w:spacing w:val="-4"/>
                <w:sz w:val="24"/>
              </w:rPr>
              <w:t>8. Đề nghị bỏ từ “cảng biển” tại khoản 16 Điều 24.</w:t>
            </w:r>
          </w:p>
          <w:p w14:paraId="4B6B08DA" w14:textId="77777777" w:rsidR="00D85076" w:rsidRPr="00CA691D" w:rsidRDefault="00D85076" w:rsidP="00A3338D">
            <w:pPr>
              <w:jc w:val="both"/>
              <w:rPr>
                <w:rFonts w:ascii="Times New Roman" w:hAnsi="Times New Roman"/>
                <w:iCs/>
                <w:spacing w:val="-4"/>
                <w:sz w:val="24"/>
              </w:rPr>
            </w:pPr>
            <w:r w:rsidRPr="00CA691D">
              <w:rPr>
                <w:rFonts w:ascii="Times New Roman" w:hAnsi="Times New Roman"/>
                <w:spacing w:val="-4"/>
                <w:sz w:val="24"/>
              </w:rPr>
              <w:lastRenderedPageBreak/>
              <w:t>Lý do: Thông tư này</w:t>
            </w:r>
            <w:r w:rsidRPr="00CA691D">
              <w:rPr>
                <w:rFonts w:ascii="Times New Roman" w:hAnsi="Times New Roman"/>
                <w:iCs/>
                <w:spacing w:val="-4"/>
                <w:sz w:val="24"/>
              </w:rPr>
              <w:t xml:space="preserve"> quy định về quản lý nhà nước chuyên ngành tại cảng, bến thủy nội địa, khu neo đậu và quản lý hoạt động hoa tiêu đường thủy nội địa.</w:t>
            </w:r>
          </w:p>
        </w:tc>
        <w:tc>
          <w:tcPr>
            <w:tcW w:w="5103" w:type="dxa"/>
          </w:tcPr>
          <w:p w14:paraId="643F65B1"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lastRenderedPageBreak/>
              <w:t>Tiếp thu, chỉnh sửa trong dự thảo Thông tư.</w:t>
            </w:r>
          </w:p>
        </w:tc>
      </w:tr>
      <w:tr w:rsidR="00D85076" w:rsidRPr="00CA691D" w14:paraId="65ED6AEB" w14:textId="77777777" w:rsidTr="00A3338D">
        <w:tc>
          <w:tcPr>
            <w:tcW w:w="708" w:type="dxa"/>
          </w:tcPr>
          <w:p w14:paraId="2EE344A8"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5FCDB0FA"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710B5FC0"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i/>
                <w:sz w:val="24"/>
                <w:szCs w:val="24"/>
              </w:rPr>
            </w:pPr>
            <w:r w:rsidRPr="00CA691D">
              <w:rPr>
                <w:rFonts w:ascii="Times New Roman" w:hAnsi="Times New Roman" w:cs="Times New Roman"/>
                <w:sz w:val="24"/>
                <w:szCs w:val="24"/>
              </w:rPr>
              <w:t>10. Tại Điều 26, khoản 3: đề nghị bỏ từ “</w:t>
            </w:r>
            <w:r w:rsidRPr="00CA691D">
              <w:rPr>
                <w:rFonts w:ascii="Times New Roman" w:hAnsi="Times New Roman" w:cs="Times New Roman"/>
                <w:i/>
                <w:sz w:val="24"/>
                <w:szCs w:val="24"/>
              </w:rPr>
              <w:t>tiếp nhận phương tiện thủy nước ngoài”.</w:t>
            </w:r>
          </w:p>
          <w:p w14:paraId="5C654F65" w14:textId="77777777" w:rsidR="00D85076" w:rsidRPr="00CA691D" w:rsidRDefault="00D85076" w:rsidP="00A3338D">
            <w:pPr>
              <w:jc w:val="both"/>
              <w:rPr>
                <w:rFonts w:ascii="Times New Roman" w:hAnsi="Times New Roman"/>
                <w:spacing w:val="-4"/>
                <w:sz w:val="24"/>
              </w:rPr>
            </w:pPr>
            <w:r w:rsidRPr="00CA691D">
              <w:rPr>
                <w:rFonts w:ascii="Times New Roman" w:hAnsi="Times New Roman"/>
                <w:sz w:val="24"/>
              </w:rPr>
              <w:t xml:space="preserve">Lý do: chỉ nên quy định </w:t>
            </w:r>
            <w:r w:rsidRPr="00CA691D">
              <w:rPr>
                <w:rFonts w:ascii="Times New Roman" w:hAnsi="Times New Roman"/>
                <w:iCs/>
                <w:sz w:val="24"/>
              </w:rPr>
              <w:t>trách nhiệm phối hợp hoạt động quản lý tại cảng thủy nội địa nói chung. Cảng thủy nội địa tiếp nhận phương tiện thủy nước ngoài chỉ là một số nhỏ trong tổng thể các cảng đang hoạt động.</w:t>
            </w:r>
          </w:p>
        </w:tc>
        <w:tc>
          <w:tcPr>
            <w:tcW w:w="5103" w:type="dxa"/>
          </w:tcPr>
          <w:p w14:paraId="35A3BF44"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các quy định này chỉ áp dụng với các hoạt động quản lý có liên quan đến các cơ quan, đơn vị khác như Hải quan, kiểm dịch...</w:t>
            </w:r>
          </w:p>
        </w:tc>
      </w:tr>
      <w:tr w:rsidR="00D85076" w:rsidRPr="00CA691D" w14:paraId="6264657D" w14:textId="77777777" w:rsidTr="00A3338D">
        <w:tc>
          <w:tcPr>
            <w:tcW w:w="708" w:type="dxa"/>
          </w:tcPr>
          <w:p w14:paraId="602BA3B1"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11</w:t>
            </w:r>
          </w:p>
        </w:tc>
        <w:tc>
          <w:tcPr>
            <w:tcW w:w="2122" w:type="dxa"/>
          </w:tcPr>
          <w:p w14:paraId="0533B3D7"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CVHH Nha Trang (1361/CVHHNT-QLKCHT ngày 06/10/2025)</w:t>
            </w:r>
          </w:p>
        </w:tc>
        <w:tc>
          <w:tcPr>
            <w:tcW w:w="6521" w:type="dxa"/>
          </w:tcPr>
          <w:p w14:paraId="2B870038"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1.1 Các nội dung trong Điều 4 cần xem xét quy định cho phù hợp với tên “</w:t>
            </w:r>
            <w:r w:rsidRPr="00CA691D">
              <w:rPr>
                <w:rFonts w:ascii="Times New Roman" w:eastAsia="Times New Roman" w:hAnsi="Times New Roman" w:cs="Times New Roman"/>
                <w:i/>
                <w:kern w:val="0"/>
                <w:sz w:val="24"/>
                <w:szCs w:val="24"/>
                <w14:ligatures w14:val="none"/>
              </w:rPr>
              <w:t>Thủ tục cho phương tiện, tàu biển, phương tiện thủy nước ngoài vào, rời cảng, bến thủy nội địa, khu neo đậu</w:t>
            </w:r>
            <w:r w:rsidRPr="00CA691D">
              <w:rPr>
                <w:rFonts w:ascii="Times New Roman" w:eastAsia="Times New Roman" w:hAnsi="Times New Roman" w:cs="Times New Roman"/>
                <w:iCs/>
                <w:kern w:val="0"/>
                <w:sz w:val="24"/>
                <w:szCs w:val="24"/>
                <w14:ligatures w14:val="none"/>
              </w:rPr>
              <w:t xml:space="preserve">” vì các khoản về nội dung không quy định các thủ tục cụ thể mà chỉ liệt kê các đối tượng dẫn đến có sự trùng lặp với Điều 2. </w:t>
            </w:r>
          </w:p>
          <w:p w14:paraId="75203843"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Bên cạnh đó việc quy định tại khoản 2 Điều 4 “ </w:t>
            </w:r>
            <w:r w:rsidRPr="00CA691D">
              <w:rPr>
                <w:rFonts w:ascii="Times New Roman" w:eastAsia="Times New Roman" w:hAnsi="Times New Roman" w:cs="Times New Roman"/>
                <w:i/>
                <w:kern w:val="0"/>
                <w:sz w:val="24"/>
                <w:szCs w:val="24"/>
                <w14:ligatures w14:val="none"/>
              </w:rPr>
              <w:t>Thủ tục vào, rời, nhập cảnh, xuất cảnh, quá cảnh tại cảng, bến thủy nội địa cho các trường hợp quy định tại khoản 01 Điều này thực hiện theo quy định của pháp luật hàng hải đối với tàu thuyền vào, rời, nhập cảnh, xuất cảnh, quá cảnh tại cảng biển và Thông tư này</w:t>
            </w:r>
            <w:r w:rsidRPr="00CA691D">
              <w:rPr>
                <w:rFonts w:ascii="Times New Roman" w:eastAsia="Times New Roman" w:hAnsi="Times New Roman" w:cs="Times New Roman"/>
                <w:iCs/>
                <w:kern w:val="0"/>
                <w:sz w:val="24"/>
                <w:szCs w:val="24"/>
                <w14:ligatures w14:val="none"/>
              </w:rPr>
              <w:t xml:space="preserve">” không thuộc phạm vi điều chỉnh của dự thảo Thông tư này vì điểm a, khoản 1 Điều 1 chỉ áp dụng đối với phương tiện vào, rời cảng, bến thủy nội địa (các quy định pháp luật hàng hải đã có quy định cụ thể thủ tục đối với các đối tượng này) </w:t>
            </w:r>
          </w:p>
        </w:tc>
        <w:tc>
          <w:tcPr>
            <w:tcW w:w="5103" w:type="dxa"/>
          </w:tcPr>
          <w:p w14:paraId="701B4CF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Điều 4 dự thảo quy định các trường hợp phải làm thủ tục và dẫn chiếu các quy định về cách thức làm thủ tục cụ thể, theo đó, các đối tượng quy định tại dự thảo Thông tư sẽ được áp dụng thống nhất theo quy định của pháp luật hàng hải.</w:t>
            </w:r>
          </w:p>
        </w:tc>
      </w:tr>
      <w:tr w:rsidR="00D85076" w:rsidRPr="00CA691D" w14:paraId="59F0A104" w14:textId="77777777" w:rsidTr="00A3338D">
        <w:tc>
          <w:tcPr>
            <w:tcW w:w="708" w:type="dxa"/>
          </w:tcPr>
          <w:p w14:paraId="40964A72"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0B2CFAE"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highlight w:val="yellow"/>
              </w:rPr>
            </w:pPr>
          </w:p>
        </w:tc>
        <w:tc>
          <w:tcPr>
            <w:tcW w:w="6521" w:type="dxa"/>
          </w:tcPr>
          <w:p w14:paraId="46D61F0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1.2. Tại điểm b, khoản 3, Điều 5 “</w:t>
            </w:r>
            <w:r w:rsidRPr="00CA691D">
              <w:rPr>
                <w:rFonts w:ascii="Times New Roman" w:eastAsia="Times New Roman" w:hAnsi="Times New Roman" w:cs="Times New Roman"/>
                <w:i/>
                <w:kern w:val="0"/>
                <w:sz w:val="24"/>
                <w:szCs w:val="24"/>
                <w14:ligatures w14:val="none"/>
              </w:rPr>
              <w:t>Điều kiện phương tiện, tàu biển, phương tiện thủy nước ngoài rời cảng, bến thủy nội địa, khu neo đậu</w:t>
            </w:r>
            <w:r w:rsidRPr="00CA691D">
              <w:rPr>
                <w:rFonts w:ascii="Times New Roman" w:eastAsia="Times New Roman" w:hAnsi="Times New Roman" w:cs="Times New Roman"/>
                <w:iCs/>
                <w:kern w:val="0"/>
                <w:sz w:val="24"/>
                <w:szCs w:val="24"/>
                <w14:ligatures w14:val="none"/>
              </w:rPr>
              <w:t xml:space="preserve">” quy định: Phương tiện vận tải hành khách phải tuân thủ các quy định tại Điều 78 Luật Giao thông đường thủy nội địa và các quy định sau:…b) Phải được các cơ quan quản lý nhà nước chuyên ngành về giao thông vận tải đường thủy nội địa tại cảng, bến thủy nội địa, khu neo đậu kiểm soát số lượng người trên phương tiện trước khi rời cảng, bến thủy nội địa, khu neo đậu. </w:t>
            </w:r>
          </w:p>
          <w:p w14:paraId="1F70263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Đề nghị xem xét lại quy định này vì Điều 78 Luật Giao thông đường thủy nội địa chỉ quy định trách nhiệm của thuyền trưởng hoặc người lái phương tiện; không quy định trách nhiệm của các </w:t>
            </w:r>
            <w:r w:rsidRPr="00CA691D">
              <w:rPr>
                <w:rFonts w:ascii="Times New Roman" w:eastAsia="Times New Roman" w:hAnsi="Times New Roman" w:cs="Times New Roman"/>
                <w:iCs/>
                <w:kern w:val="0"/>
                <w:sz w:val="24"/>
                <w:szCs w:val="24"/>
                <w14:ligatures w14:val="none"/>
              </w:rPr>
              <w:lastRenderedPageBreak/>
              <w:t xml:space="preserve">cơ quan quản lý nhà nước chuyên ngành về giao thông vận tải. Bên cạnh đó việc quy định các cơ quan quản lý nhà nước chuyên ngành về giao thông vận tải đường thủy nội địa tại cảng, bến thủy nội địa, khu neo đậu phải kiểm soát số lượng người trên phương tiện đối với tất cả các phương tiện vận tải hành khách trước khi rời cảng, bến thủy nội địa, khu neo đậu dẫn đến phát sinh nhiều nhân lực trong công tác kiểm tra thực tế. </w:t>
            </w:r>
          </w:p>
        </w:tc>
        <w:tc>
          <w:tcPr>
            <w:tcW w:w="5103" w:type="dxa"/>
          </w:tcPr>
          <w:p w14:paraId="2C76859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Tiếp thu, nội dung quy định này đã được bãi bỏ.</w:t>
            </w:r>
          </w:p>
        </w:tc>
      </w:tr>
      <w:tr w:rsidR="00D85076" w:rsidRPr="00CA691D" w14:paraId="0830536F" w14:textId="77777777" w:rsidTr="00A3338D">
        <w:tc>
          <w:tcPr>
            <w:tcW w:w="708" w:type="dxa"/>
          </w:tcPr>
          <w:p w14:paraId="7F5DED24"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515F8459"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highlight w:val="yellow"/>
              </w:rPr>
            </w:pPr>
          </w:p>
        </w:tc>
        <w:tc>
          <w:tcPr>
            <w:tcW w:w="6521" w:type="dxa"/>
          </w:tcPr>
          <w:p w14:paraId="5865375A"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1.3. Tại khoản 2, Điều 6 cần xem xét tính khả thi trong thực tế khi giao chủ cảng biển, cảng, bến thủy nội địa, khu neo đậu hướng dẫn các phương tiện không thuộc trường hợp quy định tại Điều 4 Thông tư thực hiện neo đậu, di chuyển, cập cầu, cập mạn hoặc tiến hành các hoạt động khác trong vùng nước cảng biển, cảng, bến thủy nội địa, khu neo đậu vì liên quan đến công tác an toàn, an ninh, phòng ngừa ô nhiễm môi trường tại khu vực. Do đó đề nghị xem xét theo hướng quy định “các phương tiện hoặc chủ bến thực hiện thông báo, gửi kế hoạch của phương tiện đến hoạt động đến các cơ quan quản lý chuyên ngành” để có cơ sở kiểm tra, giám sát hoạt động của phương tiện trong vùng nước quản lý, bảo đảm an toàn, an ninh trong quá trình hoạt động. </w:t>
            </w:r>
          </w:p>
        </w:tc>
        <w:tc>
          <w:tcPr>
            <w:tcW w:w="5103" w:type="dxa"/>
          </w:tcPr>
          <w:p w14:paraId="3E095C8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 nội dung Thông tư, tuy nhiên việc thông báo và gửi kế hoạch của phương tiện đến cơ quan quản lý chuyên ngành giữ nguyên theo hướng giao trách nhiệm cho chủ cảng, bến.</w:t>
            </w:r>
          </w:p>
        </w:tc>
      </w:tr>
      <w:tr w:rsidR="00D85076" w:rsidRPr="00CA691D" w14:paraId="0212A555" w14:textId="77777777" w:rsidTr="00A3338D">
        <w:tc>
          <w:tcPr>
            <w:tcW w:w="708" w:type="dxa"/>
          </w:tcPr>
          <w:p w14:paraId="40FD845E"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58CBE915"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highlight w:val="yellow"/>
              </w:rPr>
            </w:pPr>
          </w:p>
        </w:tc>
        <w:tc>
          <w:tcPr>
            <w:tcW w:w="6521" w:type="dxa"/>
          </w:tcPr>
          <w:p w14:paraId="21B9A9CA"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1.4. Tại khoản 1 Điều 11 “1. Phương tiện, tàu biển, phương tiện thủy nước ngoài vào, rời cảng, bến thủy nội địa để tiếp nhận nhiên liệu, lương thực, thực phẩm được miễn làm thủ tục vào, rời cảng, bến thủy nội địa, khu neo đậu”. Đề nghị xem xét quy định miễn làm thủ tục đối với các trường hợp này. Lý do: có yếu tố phương tiện nước ngoài, phương tiện từ nơi khác đến để thực hiện hoạt động tiếp nhận nhiên liệu (xăng, dầu), thực phẩm; các hoạt động này liên quan đến an toàn, an ninh, phòng chống cháy nổ, phòng ngừa ô nhiễm môi trường; gian lận thương mại. Trường hợp miễn làm thủ tục thì cần quy định rõ các trường hợp này cần thực hiện thông báo, gửi kế hoạch đến cơ quan chức năng chuyên ngành để thực hiện kiểm tra, giám sát. </w:t>
            </w:r>
          </w:p>
        </w:tc>
        <w:tc>
          <w:tcPr>
            <w:tcW w:w="5103" w:type="dxa"/>
          </w:tcPr>
          <w:p w14:paraId="6AB37815"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iCs/>
                <w:sz w:val="24"/>
              </w:rPr>
              <w:t>Đề nghị giữ nguyên vì nội dung này kế thừa quy định của điểm k khoản 1 Điều 60 Nghị định số 08/2021/NĐ-CP</w:t>
            </w:r>
          </w:p>
        </w:tc>
      </w:tr>
      <w:tr w:rsidR="00D85076" w:rsidRPr="00CA691D" w14:paraId="6BB5A539" w14:textId="77777777" w:rsidTr="00A3338D">
        <w:tc>
          <w:tcPr>
            <w:tcW w:w="708" w:type="dxa"/>
          </w:tcPr>
          <w:p w14:paraId="205D7058"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3BAB97DE"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highlight w:val="yellow"/>
              </w:rPr>
            </w:pPr>
          </w:p>
        </w:tc>
        <w:tc>
          <w:tcPr>
            <w:tcW w:w="6521" w:type="dxa"/>
          </w:tcPr>
          <w:p w14:paraId="40EDFD7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1.5. Tại khoản 3, Điều 13: “3.Các cơ quan quản lý nhà nước chuyên ngành về giao thông vận tải đường thủy nội địa tại cảng, bến thủy nội địa, khu neo đậu thực hiện kiểm soát số lượng người </w:t>
            </w:r>
            <w:r w:rsidRPr="00CA691D">
              <w:rPr>
                <w:rFonts w:ascii="Times New Roman" w:eastAsia="Times New Roman" w:hAnsi="Times New Roman" w:cs="Times New Roman"/>
                <w:iCs/>
                <w:kern w:val="0"/>
                <w:sz w:val="24"/>
                <w:szCs w:val="24"/>
                <w14:ligatures w14:val="none"/>
              </w:rPr>
              <w:lastRenderedPageBreak/>
              <w:t xml:space="preserve">trên phương tiện đối với tất cả các phương tiện vận tải hành khách trước khi rời cảng, bến thủy nội địa, khu neo đậu”. Đề nghị chuyển nội dung này vào phần trách nhiệm của chủ cảng, chủ bến thủy nội địa, khu neo đậu, người quản lý khai thác cảng, bến thủy nội địa, khu neo đậu quy định tại Điều 24 của dự thảo Thông tư. Lý do: việc kiểm tra, giám sát của các cơ quan quản lý nhà nước chuyên ngành đã được nêu tại khoản 1, khoản 2 Điều 13, việc quy định phải kiểm soát số lượng người trên phương tiện đối với tất cả các phương tiện vận tải hành khách trước khi rời cảng, bến thủy nội địa, khu neo đậu sẽ phát sinh nhiều nhân lực trong quá trình thực hiện kiểm tra, giám sát thực tế. </w:t>
            </w:r>
          </w:p>
        </w:tc>
        <w:tc>
          <w:tcPr>
            <w:tcW w:w="5103" w:type="dxa"/>
          </w:tcPr>
          <w:p w14:paraId="05215B3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Tiếp thu, chỉnh sửa tại dự thảo Thông tư.</w:t>
            </w:r>
          </w:p>
        </w:tc>
      </w:tr>
      <w:tr w:rsidR="00D85076" w:rsidRPr="00CA691D" w14:paraId="6E7E54C9" w14:textId="77777777" w:rsidTr="00A3338D">
        <w:tc>
          <w:tcPr>
            <w:tcW w:w="708" w:type="dxa"/>
          </w:tcPr>
          <w:p w14:paraId="32905DCA"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76ADF61"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highlight w:val="yellow"/>
              </w:rPr>
            </w:pPr>
          </w:p>
        </w:tc>
        <w:tc>
          <w:tcPr>
            <w:tcW w:w="6521" w:type="dxa"/>
          </w:tcPr>
          <w:p w14:paraId="0A0873A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1.6. Đề nghị làm rõ Bến thủy nội địa có được tiếp nhận phương tiện thủy nước ngoài hay không, vì theo dự thảo Thông tư quy định Cảng thủy nội địa mới được làm thủ tục cho thuyền nước ngoài và thực hiện thủ tục đánh giá an ninh cảng thủy nội địa. Trong khi đó tại Điều 4 quy định “thủ tục đối với phương tiện, tàu biển, phương tiện thủy nước ngoài nhập cảnh, xuất cảnh, quá cảnh tại cảng, bến thủy nội địa, khu neo đậu”.</w:t>
            </w:r>
          </w:p>
        </w:tc>
        <w:tc>
          <w:tcPr>
            <w:tcW w:w="5103" w:type="dxa"/>
          </w:tcPr>
          <w:p w14:paraId="01492789" w14:textId="77777777" w:rsidR="00D85076" w:rsidRPr="00CA691D" w:rsidRDefault="00D85076" w:rsidP="00A3338D">
            <w:pPr>
              <w:autoSpaceDE w:val="0"/>
              <w:autoSpaceDN w:val="0"/>
              <w:adjustRightInd w:val="0"/>
              <w:jc w:val="both"/>
              <w:rPr>
                <w:rFonts w:ascii="Times New Roman" w:hAnsi="Times New Roman"/>
                <w:sz w:val="24"/>
              </w:rPr>
            </w:pPr>
          </w:p>
        </w:tc>
      </w:tr>
      <w:tr w:rsidR="00D85076" w:rsidRPr="00CA691D" w14:paraId="01B0F59A" w14:textId="77777777" w:rsidTr="00A3338D">
        <w:tc>
          <w:tcPr>
            <w:tcW w:w="708" w:type="dxa"/>
          </w:tcPr>
          <w:p w14:paraId="7F878EB0"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12</w:t>
            </w:r>
          </w:p>
        </w:tc>
        <w:tc>
          <w:tcPr>
            <w:tcW w:w="2122" w:type="dxa"/>
          </w:tcPr>
          <w:p w14:paraId="0E7A026E"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CVHH Hải Phòng (2390/CVHHHP-ATANHH ngày 06/10/2025)</w:t>
            </w:r>
          </w:p>
        </w:tc>
        <w:tc>
          <w:tcPr>
            <w:tcW w:w="6521" w:type="dxa"/>
          </w:tcPr>
          <w:p w14:paraId="79BBFF9D"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1. Tại khoản 1 Điều 4: Đề nghị bỏ khoản a: “Phương tiện thủy nội địa mang cấp VR-SB; thủy phi Lý do: Đây là nội dung về đối tượng không phải trường hợp áp dụng. </w:t>
            </w:r>
          </w:p>
        </w:tc>
        <w:tc>
          <w:tcPr>
            <w:tcW w:w="5103" w:type="dxa"/>
          </w:tcPr>
          <w:p w14:paraId="3C4A1914"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để chỉ nhóm các đối tượng vào từng trường hợp.</w:t>
            </w:r>
          </w:p>
        </w:tc>
      </w:tr>
      <w:tr w:rsidR="00D85076" w:rsidRPr="00CA691D" w14:paraId="14C15715" w14:textId="77777777" w:rsidTr="00A3338D">
        <w:tc>
          <w:tcPr>
            <w:tcW w:w="708" w:type="dxa"/>
          </w:tcPr>
          <w:p w14:paraId="7CCAC68B"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0A2FCC25"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66B76568"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2. Tại khoản 1 Điều 5: Đề nghị bổ sung cụm từ “định biên thuyền viên” vào sau nội dung “Phương tiện, tàu biển, phương tiện thủy nước ngoài thuộc trường hợp quy định tại Điều 4 Thông tư này chỉ được rời cảng, bến thủy nội địa, khu neo đậu khi bảo đảm các điều kiện an toàn kỹ thuật, bảo vệ môi trường" Lý do: Bổ sung quy định về định biên thuyền viên. </w:t>
            </w:r>
          </w:p>
        </w:tc>
        <w:tc>
          <w:tcPr>
            <w:tcW w:w="5103" w:type="dxa"/>
          </w:tcPr>
          <w:p w14:paraId="24BA28F0"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vì định biên là một trong các điều kiện về bảo đảm an toàn</w:t>
            </w:r>
          </w:p>
        </w:tc>
      </w:tr>
      <w:tr w:rsidR="00D85076" w:rsidRPr="00CA691D" w14:paraId="1F91E5EA" w14:textId="77777777" w:rsidTr="00A3338D">
        <w:tc>
          <w:tcPr>
            <w:tcW w:w="708" w:type="dxa"/>
          </w:tcPr>
          <w:p w14:paraId="58367693"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3C6FDD37"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2A864B77"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3. Tại điểm b khoản 3 Điều 5: Đề nghị sửa thành “Ban quản lý bến, chủ bến, chủ cảng có trách nhiệm phối hợp với các cơ quan quản lý nhà nước chuyên ngành về giao thông vận tải đường thủy nội địa tại cảng, bến thủy nội địa, khu neo đậu và các lực lượng liên quan khác (nếu có) kiểm soát số hành khách, thuyền viên của các phương tiện trước khi rời bến”.</w:t>
            </w:r>
          </w:p>
          <w:p w14:paraId="7D09EED1"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lastRenderedPageBreak/>
              <w:t xml:space="preserve">Lý do: Bổ sung quy định về trách nhiệm phối hợp trong kiểm soát số lượng thuyền viên, hành khách trên phương tiện đối với Ban quản lý bến, chủ bến, chủ cảng. </w:t>
            </w:r>
          </w:p>
        </w:tc>
        <w:tc>
          <w:tcPr>
            <w:tcW w:w="5103" w:type="dxa"/>
          </w:tcPr>
          <w:p w14:paraId="011BB8E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Nội dung này đã được tiếp thu, chỉnh sửa theo hướng giao chủ cảng, bến thủy nội địa, khu neo đậu chủ động thực hiện.</w:t>
            </w:r>
          </w:p>
        </w:tc>
      </w:tr>
      <w:tr w:rsidR="00D85076" w:rsidRPr="00CA691D" w14:paraId="773A502E" w14:textId="77777777" w:rsidTr="00A3338D">
        <w:tc>
          <w:tcPr>
            <w:tcW w:w="708" w:type="dxa"/>
          </w:tcPr>
          <w:p w14:paraId="3B2E13FB"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71C15E95"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22566CEC"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4. Tại khoản 1 Điều 8: Đề nghị bổ sung cụm từ “người làm thủ tục,” vào trước nội dung “chủ phương tiện hoặc thuyền viên hoặc người lái phương tiện phải thông báo cho cơ quan quản lý nhà nước chuyên ngành tại cảng, bến thủy nội địa, khu neo đậu" Lý do: Nhằm tạo thuận lợi, linh hoạt trong công tác thông báo. </w:t>
            </w:r>
          </w:p>
        </w:tc>
        <w:tc>
          <w:tcPr>
            <w:tcW w:w="5103" w:type="dxa"/>
          </w:tcPr>
          <w:p w14:paraId="689D57B3" w14:textId="77777777" w:rsidR="00D85076" w:rsidRPr="00CA691D" w:rsidRDefault="00D85076" w:rsidP="00A3338D">
            <w:pPr>
              <w:autoSpaceDE w:val="0"/>
              <w:autoSpaceDN w:val="0"/>
              <w:adjustRightInd w:val="0"/>
              <w:jc w:val="both"/>
              <w:rPr>
                <w:rFonts w:ascii="Times New Roman" w:hAnsi="Times New Roman"/>
                <w:b/>
                <w:bCs/>
                <w:i/>
                <w:iCs/>
                <w:sz w:val="24"/>
              </w:rPr>
            </w:pPr>
            <w:r w:rsidRPr="00CA691D">
              <w:rPr>
                <w:rFonts w:ascii="Times New Roman" w:hAnsi="Times New Roman"/>
                <w:iCs/>
                <w:sz w:val="24"/>
              </w:rPr>
              <w:t>Tiếp thu, chỉnh sửa tại dự thảo Thông tư.</w:t>
            </w:r>
          </w:p>
        </w:tc>
      </w:tr>
      <w:tr w:rsidR="00D85076" w:rsidRPr="00CA691D" w14:paraId="299ED859" w14:textId="77777777" w:rsidTr="00A3338D">
        <w:tc>
          <w:tcPr>
            <w:tcW w:w="708" w:type="dxa"/>
          </w:tcPr>
          <w:p w14:paraId="1322F2F8"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3ECFCA1E"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4489B95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5. Tại Điều 10: Đề nghị: Bổ sung nội dung về các thành phần hồ sơ, giấy tờ khi làm thủ tục. Lý do: Làm rõ về các hồ sơ, giấy tờ cần khai báo và xuất trình khi làm thủ tục </w:t>
            </w:r>
          </w:p>
        </w:tc>
        <w:tc>
          <w:tcPr>
            <w:tcW w:w="5103" w:type="dxa"/>
          </w:tcPr>
          <w:p w14:paraId="729718C9" w14:textId="77777777" w:rsidR="00D85076" w:rsidRPr="00CA691D" w:rsidRDefault="00D85076" w:rsidP="00A3338D">
            <w:pPr>
              <w:autoSpaceDE w:val="0"/>
              <w:autoSpaceDN w:val="0"/>
              <w:adjustRightInd w:val="0"/>
              <w:jc w:val="both"/>
              <w:rPr>
                <w:rFonts w:ascii="Times New Roman" w:hAnsi="Times New Roman"/>
                <w:b/>
                <w:bCs/>
                <w:i/>
                <w:iCs/>
                <w:sz w:val="24"/>
              </w:rPr>
            </w:pPr>
            <w:r w:rsidRPr="00CA691D">
              <w:rPr>
                <w:rFonts w:ascii="Times New Roman" w:hAnsi="Times New Roman"/>
                <w:iCs/>
                <w:sz w:val="24"/>
              </w:rPr>
              <w:t>Quy định về thành phần hồ sơ đã được thể hiện tại Điều 16, 17 dự thảo Thông tư và được dẫn chiếu về quy định pháp luật hàng hải tại khoản 2 Điều 4 dự thảo Thông tư.</w:t>
            </w:r>
          </w:p>
        </w:tc>
      </w:tr>
      <w:tr w:rsidR="00D85076" w:rsidRPr="00CA691D" w14:paraId="18778AFB" w14:textId="77777777" w:rsidTr="00A3338D">
        <w:tc>
          <w:tcPr>
            <w:tcW w:w="708" w:type="dxa"/>
          </w:tcPr>
          <w:p w14:paraId="4DDE9597"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F1D91BA"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5C6C7E89"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6. Tại khoản 2 Điều 6 và khoản 3 Điều 11: Hai quy định này chưa thống nhất về cách quản lý cùng một đối tượng. Cụ thể: Tại khoản 2 Điều 6 quy định: “Phương tiện không thuộc trường hợp quy định tại Điều 4 Thông tư này thực hiện neo đậu, di chuyển, cập cầu, cập mạn hoặc tiến hành các hoạt động khác trong vùng nước cảng biển, cảng, bến thủy nội địa, khu neo đậu theo hướng đẫn của chủ cảng biển, cảng, bến thủy nội địa, khu neo đậu." Trong khi đó, tại khoản 3 Điều 11 lại nêu: “Việc quản lý hoạt động của phương tiện thủy nội địa này thông qua việc lập và triển khai kế hoạch điều động phương tiện vào, rời cảng, bên thủy nội địa, khu neo đậu của cơ quan quản lý nhà nước chuyên ngành và đăng tải công khai thông tin kế hoạch điều động phương tiện trên Trang thông tin của cơ quan quản lý nhà nước chuyên ngành." Đề nghị: Rà soát, chỉnh sửa để đảm bảo thống nhất phương thức quản lý. </w:t>
            </w:r>
          </w:p>
        </w:tc>
        <w:tc>
          <w:tcPr>
            <w:tcW w:w="5103" w:type="dxa"/>
          </w:tcPr>
          <w:p w14:paraId="493F3240"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 thống nhất tại dự thảo Thông tư</w:t>
            </w:r>
          </w:p>
        </w:tc>
      </w:tr>
      <w:tr w:rsidR="00D85076" w:rsidRPr="00CA691D" w14:paraId="4CBB3C6A" w14:textId="77777777" w:rsidTr="00A3338D">
        <w:tc>
          <w:tcPr>
            <w:tcW w:w="708" w:type="dxa"/>
          </w:tcPr>
          <w:p w14:paraId="3D1B8ED5"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5435E70"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648ADF74"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7. Tại khoản 2 Điều 13: Đề nghị sửa đổi điểm a): “Có dấu hiệu rõ ràng vi phạm pháp luật" bằng: “Có bằng chứng rõ ràng về các khiếm khuyết ảnh hưởng đến an toàn kỹ thuật của phương tiện" Lý do: Quy định rõ ràng hơn về trường hợp phát hiện khiếm khuyết Đề nghị bổ sung điểm c): “Khi có yêu cầu của cơ quan khác trong việc phòng, chống gian lận thương mại và buôn lậu" Lý do: Bổ sung trường hợp đối việc phối hợp xử lý vi phạm liên quan đến buôn lậu.</w:t>
            </w:r>
          </w:p>
        </w:tc>
        <w:tc>
          <w:tcPr>
            <w:tcW w:w="5103" w:type="dxa"/>
          </w:tcPr>
          <w:p w14:paraId="3EAB4D24" w14:textId="77777777" w:rsidR="00D85076" w:rsidRPr="00CA691D" w:rsidRDefault="00D85076" w:rsidP="00A3338D">
            <w:pPr>
              <w:autoSpaceDE w:val="0"/>
              <w:autoSpaceDN w:val="0"/>
              <w:adjustRightInd w:val="0"/>
              <w:jc w:val="both"/>
              <w:rPr>
                <w:rFonts w:ascii="Times New Roman" w:hAnsi="Times New Roman"/>
                <w:b/>
                <w:bCs/>
                <w:i/>
                <w:iCs/>
                <w:sz w:val="24"/>
              </w:rPr>
            </w:pPr>
            <w:r w:rsidRPr="00CA691D">
              <w:rPr>
                <w:rFonts w:ascii="Times New Roman" w:hAnsi="Times New Roman"/>
                <w:sz w:val="24"/>
              </w:rPr>
              <w:t>Tiếp thu, chỉnh sửa trong dự thảo Thông tư.</w:t>
            </w:r>
          </w:p>
        </w:tc>
      </w:tr>
      <w:tr w:rsidR="00D85076" w:rsidRPr="00CA691D" w14:paraId="0870FC07" w14:textId="77777777" w:rsidTr="00A3338D">
        <w:tc>
          <w:tcPr>
            <w:tcW w:w="708" w:type="dxa"/>
          </w:tcPr>
          <w:p w14:paraId="46097C49"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74F1C4D3"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7A18B75A"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8. Tại khoản 4 Điều 25: Bổ sung dấu phẩy “,” vào sau “Trường hợp phát hiện trên phương tiện có người, động vật mắc bệnh truyền nhiễm hoặc thực vật có khả năng gây bệnh phải báo ngay cho Cảng vụ hoặc chính quyền địa phương nơi có cảng, bến thủy nội địa, khu neo đậu Lý do: Để câu văn rõ nghĩa và dễ hiểu hơn.</w:t>
            </w:r>
          </w:p>
        </w:tc>
        <w:tc>
          <w:tcPr>
            <w:tcW w:w="5103" w:type="dxa"/>
          </w:tcPr>
          <w:p w14:paraId="213EFCB2"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 tại dự thảo Thông tư.</w:t>
            </w:r>
          </w:p>
        </w:tc>
      </w:tr>
      <w:tr w:rsidR="00D85076" w:rsidRPr="00CA691D" w14:paraId="22BED464" w14:textId="77777777" w:rsidTr="00A3338D">
        <w:tc>
          <w:tcPr>
            <w:tcW w:w="708" w:type="dxa"/>
          </w:tcPr>
          <w:p w14:paraId="71815755"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13</w:t>
            </w:r>
          </w:p>
        </w:tc>
        <w:tc>
          <w:tcPr>
            <w:tcW w:w="2122" w:type="dxa"/>
          </w:tcPr>
          <w:p w14:paraId="0A0039F7"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CVHH Thái Bình (493/CVHHTB-QLKCHTATANHH ngày 07/10/2025)</w:t>
            </w:r>
          </w:p>
        </w:tc>
        <w:tc>
          <w:tcPr>
            <w:tcW w:w="6521" w:type="dxa"/>
          </w:tcPr>
          <w:p w14:paraId="45BC635D"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1. Tại Điều 6 Đề nghị Ban soạn thảo xem xét lại quy định đối với các phương tiện thủy không quy định tại Điều 4 hoạt động tại các cảng, bến nằm trong vùng nước cảng biển. Vì hiện nay các phương tiện thực hiện nạo vét, chở bùn đất tiến hành hoạt động trong vùng nước cảng biển mà không chịu sự quản lý, điều động hoặc chấp thuận của cơ quan quản lý nhà nước chuyên ngành tại cảng biển thì sẽ không đảm bảo các phương tiện này chấp hành các quy định của pháp luật về an toàn hàng hải và phòng ngừa ô nhiễm môi trường. Vì vậy, đề nghị bỏ cụm từ “vùng nước cảng biển” tại các khoản 1, 2 và cụm từ “vùng nước cảng biển, luồng hàng hải” tại khoản 3. </w:t>
            </w:r>
          </w:p>
        </w:tc>
        <w:tc>
          <w:tcPr>
            <w:tcW w:w="5103" w:type="dxa"/>
          </w:tcPr>
          <w:p w14:paraId="673CCE2F"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vì có phương tiện hoạt động trong vùng nước cảng biển; có cảng, bến thủy nội địa trong vùng nước cảng biển</w:t>
            </w:r>
          </w:p>
        </w:tc>
      </w:tr>
      <w:tr w:rsidR="00D85076" w:rsidRPr="00CA691D" w14:paraId="360FB3E7" w14:textId="77777777" w:rsidTr="00A3338D">
        <w:tc>
          <w:tcPr>
            <w:tcW w:w="708" w:type="dxa"/>
          </w:tcPr>
          <w:p w14:paraId="0DE6C8B6"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9AEB36C"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6E26371C"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2. Tại Điều 21 Đề nghị bổ sung thêm quy định cụ thể về sử dụng tàu lai dắt đối với các phương tiện thủy nội địa có chiều dài trên 90m; vì hiện nay có rất nhiều phương tiện thủy nội địa có chiều dài trên 90 mét di chuyển, hành trình trên luồng, cập cầu, rời cầu cảng, bến không có tàu lai hỗ trợ tiềm ẩn nguy cơ tai nạn cao.</w:t>
            </w:r>
          </w:p>
        </w:tc>
        <w:tc>
          <w:tcPr>
            <w:tcW w:w="5103" w:type="dxa"/>
          </w:tcPr>
          <w:p w14:paraId="4B1D1732"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Đề nghị giữ nguyên như dự thảo Thông tư do đây là nội dung ngoài phạm vi điều chỉnh của dự thảo Thông tư, cần nghiên cứu, đánh giá và đề xuất khi đủ cơ sở.</w:t>
            </w:r>
          </w:p>
        </w:tc>
      </w:tr>
      <w:tr w:rsidR="00D85076" w:rsidRPr="00CA691D" w14:paraId="3F29E9DF" w14:textId="77777777" w:rsidTr="00A3338D">
        <w:tc>
          <w:tcPr>
            <w:tcW w:w="708" w:type="dxa"/>
          </w:tcPr>
          <w:p w14:paraId="13757D7C"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14</w:t>
            </w:r>
          </w:p>
        </w:tc>
        <w:tc>
          <w:tcPr>
            <w:tcW w:w="2122" w:type="dxa"/>
          </w:tcPr>
          <w:p w14:paraId="1D5BCC59"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CV ĐTNĐ KVI (659/CVI-QLKCHT ngày 06/10/2025)</w:t>
            </w:r>
          </w:p>
        </w:tc>
        <w:tc>
          <w:tcPr>
            <w:tcW w:w="6521" w:type="dxa"/>
          </w:tcPr>
          <w:p w14:paraId="65BB450D"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1. </w:t>
            </w:r>
            <w:bookmarkStart w:id="87" w:name="_Hlk212813690"/>
            <w:r w:rsidRPr="00CA691D">
              <w:rPr>
                <w:rFonts w:ascii="Times New Roman" w:eastAsia="Times New Roman" w:hAnsi="Times New Roman" w:cs="Times New Roman"/>
                <w:iCs/>
                <w:kern w:val="0"/>
                <w:sz w:val="24"/>
                <w:szCs w:val="24"/>
                <w14:ligatures w14:val="none"/>
              </w:rPr>
              <w:t xml:space="preserve">Đối với việc bãi bỏ TTHC đối với phương tiện vào, rời cảng, bến thuỷ nội địa, khu neo đậu. Từ thực tiễn quản lý, việc bãi bỏ thủ tục cấp phép phương tiện thủy nội địa vào cảng, bến thủy nội địa (trừ các phương tiện mang cấp VR-SB, phương tiện xuất nhập cảnh, quá cảnh...) nhằm giảm chi phí, tạo thuận lợi cho doanh nghiệp, người dân, tuy nhiên việc bãi bỏ thủ tục “rời cảng, bến TNĐ, khu neo đậu” cần đánh giá các tác động như sau: </w:t>
            </w:r>
          </w:p>
          <w:p w14:paraId="5C54F1F1"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 Thủ tục cấp phép rời cảng giúp cơ quan quản lý kiểm tra, xác nhận điều kiện an toàn kỹ thuật, chấp hành quy định về trọng tải, bảo vệ môi trường trước khi phương tiện rời cảng; </w:t>
            </w:r>
          </w:p>
          <w:p w14:paraId="41D28BCF"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 Hiện nay phương tiện thuỷ nội địa ngày càng có tải trọng, kích thước lớn, phạm vi hoạt động liên tục, trong tình huống khẩn cấp, thiên tai, sự cố giao thông đường thủy, thủ tục rời cảng cho phép </w:t>
            </w:r>
            <w:r w:rsidRPr="00CA691D">
              <w:rPr>
                <w:rFonts w:ascii="Times New Roman" w:eastAsia="Times New Roman" w:hAnsi="Times New Roman" w:cs="Times New Roman"/>
                <w:iCs/>
                <w:kern w:val="0"/>
                <w:sz w:val="24"/>
                <w:szCs w:val="24"/>
                <w14:ligatures w14:val="none"/>
              </w:rPr>
              <w:lastRenderedPageBreak/>
              <w:t xml:space="preserve">quản lý, hạn chế, dừng không cho phương tiện rời cảng, bến vào thời điểm nguy hiểm. Nếu bỏ thủ tục này, nguy cơ phương tiện xuất phát vào thời gian bất lợi gây mất an toàn giao thông, ảnh hưởng đến kết cấu hạ tầng giao thông trên tuyến (đâm va vào các công trình vượt sông: cầu, đường dây diện...): </w:t>
            </w:r>
          </w:p>
          <w:p w14:paraId="454A5532"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 Gây khó khăn trong công tác quản lý luồng, điều tiết phương tiện, phân luồng giao thông đặt biệt là ở các khu vực cảng bến tập trung, luồng hẹp, có mật độ phương tiện hành trình, vào/rời cảng cao; </w:t>
            </w:r>
          </w:p>
          <w:p w14:paraId="4FB34691"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 Tạo khoảng trống pháp lý phương tiện sẽ lợi dụng vi phạm (giả mạo giấy tờ, hồ sơ, khai sai thông tin về hàng hoá, trọng tải, hành khách...) dẫn đến việc phát hiện vi phạm không kịp thời, xử lý khó khăn, gây tâm lý “nhiều phương tiện không sợ bị kiểm tra"; Từ những đánh giá nêu trên đề xuất “Tiếp tục nghiên cứu hoặc thí điểm đánh giá đối với việc bãi bỏ thủ tục rời cảng, bến, TNĐ khu neo đậu đối với phương tiện thuỷ nội địa”. </w:t>
            </w:r>
            <w:bookmarkEnd w:id="87"/>
          </w:p>
        </w:tc>
        <w:tc>
          <w:tcPr>
            <w:tcW w:w="5103" w:type="dxa"/>
          </w:tcPr>
          <w:p w14:paraId="2BA6F5A1"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Cs/>
                <w:sz w:val="24"/>
              </w:rPr>
              <w:lastRenderedPageBreak/>
              <w:t xml:space="preserve">Nội dung này nhằm cụ thể hóa Phương án  cắt giảm, đơn giản hóa thủ tục hành chính liên quan đến hoạt động sản xuất, kinh doanh thuộc phạm vi quản lý của Bộ Xây dựng đã được Thủ tướng Chính phủ phê duyệt tại Quyết định số 1757/2025/QĐ-TTg ngày 18/8/2025, đồng thời, tiếp tục đánh giá, báo cáo cụ thể tại hồ sơ Đề án </w:t>
            </w:r>
            <w:r w:rsidRPr="00CA691D">
              <w:rPr>
                <w:rFonts w:ascii="Times New Roman" w:hAnsi="Times New Roman"/>
                <w:sz w:val="24"/>
              </w:rPr>
              <w:t>nâng cao giải pháp QLNN thay thế TTHC cấp phép; miễn, giảm phí, lệ phí đối với phương tiện TNĐ vào, rời cảng biển, cảng, bến thủy nội địa, khu neo đậu.</w:t>
            </w:r>
          </w:p>
        </w:tc>
      </w:tr>
      <w:tr w:rsidR="00D85076" w:rsidRPr="00CA691D" w14:paraId="2D738804" w14:textId="77777777" w:rsidTr="00A3338D">
        <w:tc>
          <w:tcPr>
            <w:tcW w:w="708" w:type="dxa"/>
          </w:tcPr>
          <w:p w14:paraId="45FDD552"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35ED854E"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741FC4FE"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2. Điều 13 Dự thảo Thông tư quy định về “Kiểm tra, giám sát chuyên ngành tại cảng, bến thủy nội địa, khu neo đậu” </w:t>
            </w:r>
          </w:p>
          <w:p w14:paraId="01D5454E"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 Theo quy định tại khoản 1 Điều 13 Dụ thảo Thông tư việc kiểm tra, giám sát đối với phương tiện, hàng hóa, hành khách, thuyền viên, kết cấu hạ tầng cảng, bến thủy nội địa, khu neo đậu và những đối tượng khác khi hoạt động tại cảng, bến thủy nội địa, khu neo đậu vẫn chưa rõ ràng, chưa hướng dẫn chi tiết, cụ thể công tác kiểm tra hoạt động cụ thể về: tiêu chí, căn cứ, phương pháp kiểm tra, yêu cầu trong khi thực hiện kiểm tra, nội dung chi tiết kiểm tra, biên bản kiểm tra..; </w:t>
            </w:r>
          </w:p>
          <w:p w14:paraId="6DD06CB8"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 Đề xuất sửa đổi Khoản 2 Điều 13, Dự thảo Thông tư như sau: “2. Việc kiểm tra giám sát trực tiếp trên phương tiện của cơ quan quản lý nhà nước chuyên ngành được thực hiện như sau: a) Trực tiếp phát hiện hoặc thông qua phương tiện, thiết bị kỹ thuật nghiệp vụ, phát hiện, ghi nhận các dấu hiệu vi phạm pháp luật; b) Thực hiện theo định kỳ hàng tháng, quý hoặc theo chỉ đạo, kế hoạch của cơ quan quản lý để hoạt động các phương tiện, thuyền viên, kết cấu hạ tầng cảng, bến, khu neo đậu. Lý do: Nhằm tăng cường công tác </w:t>
            </w:r>
            <w:r w:rsidRPr="00CA691D">
              <w:rPr>
                <w:rFonts w:ascii="Times New Roman" w:eastAsia="Times New Roman" w:hAnsi="Times New Roman" w:cs="Times New Roman"/>
                <w:iCs/>
                <w:kern w:val="0"/>
                <w:sz w:val="24"/>
                <w:szCs w:val="24"/>
                <w14:ligatures w14:val="none"/>
              </w:rPr>
              <w:lastRenderedPageBreak/>
              <w:t>kiểm tra các hành vi vi phạm, phát hiện sớm các hư hỏng, kiếm khuyết của trang thiết bị an toàn, công tác thực tập, ứng phó sự cố, tình huống khẩn nguy...đảm bảo phương tiện hoạt động ở trạng thái tốt nhất, giảm thiểu tối đa sự cố tai nạn...</w:t>
            </w:r>
          </w:p>
        </w:tc>
        <w:tc>
          <w:tcPr>
            <w:tcW w:w="5103" w:type="dxa"/>
          </w:tcPr>
          <w:p w14:paraId="6FE7AF34"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Tiếp thu, chỉnh sửa như sau:</w:t>
            </w:r>
          </w:p>
          <w:p w14:paraId="26393F13"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“2. Việc giám sát trực tiếp trên ph</w:t>
            </w:r>
            <w:r w:rsidRPr="00CA691D">
              <w:rPr>
                <w:rFonts w:ascii="Times New Roman" w:hAnsi="Times New Roman" w:hint="eastAsia"/>
                <w:i/>
                <w:iCs/>
                <w:sz w:val="24"/>
              </w:rPr>
              <w:t>ươ</w:t>
            </w:r>
            <w:r w:rsidRPr="00CA691D">
              <w:rPr>
                <w:rFonts w:ascii="Times New Roman" w:hAnsi="Times New Roman"/>
                <w:i/>
                <w:iCs/>
                <w:sz w:val="24"/>
              </w:rPr>
              <w:t>ng tiện của c</w:t>
            </w:r>
            <w:r w:rsidRPr="00CA691D">
              <w:rPr>
                <w:rFonts w:ascii="Times New Roman" w:hAnsi="Times New Roman" w:hint="eastAsia"/>
                <w:i/>
                <w:iCs/>
                <w:sz w:val="24"/>
              </w:rPr>
              <w:t>ơ</w:t>
            </w:r>
            <w:r w:rsidRPr="00CA691D">
              <w:rPr>
                <w:rFonts w:ascii="Times New Roman" w:hAnsi="Times New Roman"/>
                <w:i/>
                <w:iCs/>
                <w:sz w:val="24"/>
              </w:rPr>
              <w:t xml:space="preserve"> quan quản lý nhà n</w:t>
            </w:r>
            <w:r w:rsidRPr="00CA691D">
              <w:rPr>
                <w:rFonts w:ascii="Times New Roman" w:hAnsi="Times New Roman" w:hint="eastAsia"/>
                <w:i/>
                <w:iCs/>
                <w:sz w:val="24"/>
              </w:rPr>
              <w:t>ư</w:t>
            </w:r>
            <w:r w:rsidRPr="00CA691D">
              <w:rPr>
                <w:rFonts w:ascii="Times New Roman" w:hAnsi="Times New Roman"/>
                <w:i/>
                <w:iCs/>
                <w:sz w:val="24"/>
              </w:rPr>
              <w:t xml:space="preserve">ớc chuyên ngành </w:t>
            </w:r>
            <w:r w:rsidRPr="00CA691D">
              <w:rPr>
                <w:rFonts w:ascii="Times New Roman" w:hAnsi="Times New Roman" w:hint="eastAsia"/>
                <w:i/>
                <w:iCs/>
                <w:sz w:val="24"/>
              </w:rPr>
              <w:t>đư</w:t>
            </w:r>
            <w:r w:rsidRPr="00CA691D">
              <w:rPr>
                <w:rFonts w:ascii="Times New Roman" w:hAnsi="Times New Roman"/>
                <w:i/>
                <w:iCs/>
                <w:sz w:val="24"/>
              </w:rPr>
              <w:t>ợc thực hiện trong các tr</w:t>
            </w:r>
            <w:r w:rsidRPr="00CA691D">
              <w:rPr>
                <w:rFonts w:ascii="Times New Roman" w:hAnsi="Times New Roman" w:hint="eastAsia"/>
                <w:i/>
                <w:iCs/>
                <w:sz w:val="24"/>
              </w:rPr>
              <w:t>ư</w:t>
            </w:r>
            <w:r w:rsidRPr="00CA691D">
              <w:rPr>
                <w:rFonts w:ascii="Times New Roman" w:hAnsi="Times New Roman"/>
                <w:i/>
                <w:iCs/>
                <w:sz w:val="24"/>
              </w:rPr>
              <w:t xml:space="preserve">ờng hợp sau </w:t>
            </w:r>
            <w:r w:rsidRPr="00CA691D">
              <w:rPr>
                <w:rFonts w:ascii="Times New Roman" w:hAnsi="Times New Roman" w:hint="eastAsia"/>
                <w:i/>
                <w:iCs/>
                <w:sz w:val="24"/>
              </w:rPr>
              <w:t>đâ</w:t>
            </w:r>
            <w:r w:rsidRPr="00CA691D">
              <w:rPr>
                <w:rFonts w:ascii="Times New Roman" w:hAnsi="Times New Roman"/>
                <w:i/>
                <w:iCs/>
                <w:sz w:val="24"/>
              </w:rPr>
              <w:t>y:</w:t>
            </w:r>
          </w:p>
          <w:p w14:paraId="7D358601"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a) Khi trực tiếp phát hiện hoặc thông qua thiết bị kỹ thuật, nghiệp vụ phát hiện</w:t>
            </w:r>
            <w:r w:rsidRPr="00CA691D">
              <w:rPr>
                <w:rFonts w:ascii="Times New Roman" w:hAnsi="Times New Roman"/>
                <w:iCs/>
                <w:sz w:val="24"/>
              </w:rPr>
              <w:t xml:space="preserve"> bằng chứng rõ ràng về các khiếm khuyết ảnh hưởng đến an toàn kỹ thuật của phương tiện</w:t>
            </w:r>
            <w:r w:rsidRPr="00CA691D">
              <w:rPr>
                <w:rFonts w:ascii="Times New Roman" w:hAnsi="Times New Roman"/>
                <w:i/>
                <w:iCs/>
                <w:sz w:val="24"/>
              </w:rPr>
              <w:t>;</w:t>
            </w:r>
          </w:p>
          <w:p w14:paraId="0962C6DB"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 xml:space="preserve">b) Khi cần thiết </w:t>
            </w:r>
            <w:r w:rsidRPr="00CA691D">
              <w:rPr>
                <w:rFonts w:ascii="Times New Roman" w:hAnsi="Times New Roman" w:hint="eastAsia"/>
                <w:i/>
                <w:iCs/>
                <w:sz w:val="24"/>
              </w:rPr>
              <w:t>đ</w:t>
            </w:r>
            <w:r w:rsidRPr="00CA691D">
              <w:rPr>
                <w:rFonts w:ascii="Times New Roman" w:hAnsi="Times New Roman"/>
                <w:i/>
                <w:iCs/>
                <w:sz w:val="24"/>
              </w:rPr>
              <w:t xml:space="preserve">ể bảo </w:t>
            </w:r>
            <w:r w:rsidRPr="00CA691D">
              <w:rPr>
                <w:rFonts w:ascii="Times New Roman" w:hAnsi="Times New Roman" w:hint="eastAsia"/>
                <w:i/>
                <w:iCs/>
                <w:sz w:val="24"/>
              </w:rPr>
              <w:t>đ</w:t>
            </w:r>
            <w:r w:rsidRPr="00CA691D">
              <w:rPr>
                <w:rFonts w:ascii="Times New Roman" w:hAnsi="Times New Roman"/>
                <w:i/>
                <w:iCs/>
                <w:sz w:val="24"/>
              </w:rPr>
              <w:t>ảm an toàn giao thông, phòng ngừa sự cố, bảo vệ môi tr</w:t>
            </w:r>
            <w:r w:rsidRPr="00CA691D">
              <w:rPr>
                <w:rFonts w:ascii="Times New Roman" w:hAnsi="Times New Roman" w:hint="eastAsia"/>
                <w:i/>
                <w:iCs/>
                <w:sz w:val="24"/>
              </w:rPr>
              <w:t>ư</w:t>
            </w:r>
            <w:r w:rsidRPr="00CA691D">
              <w:rPr>
                <w:rFonts w:ascii="Times New Roman" w:hAnsi="Times New Roman"/>
                <w:i/>
                <w:iCs/>
                <w:sz w:val="24"/>
              </w:rPr>
              <w:t xml:space="preserve">ờng, quốc phòng, an ninh hoặc theo yêu cầu, kế hoạch chuyên </w:t>
            </w:r>
            <w:r w:rsidRPr="00CA691D">
              <w:rPr>
                <w:rFonts w:ascii="Times New Roman" w:hAnsi="Times New Roman" w:hint="eastAsia"/>
                <w:i/>
                <w:iCs/>
                <w:sz w:val="24"/>
              </w:rPr>
              <w:t>đ</w:t>
            </w:r>
            <w:r w:rsidRPr="00CA691D">
              <w:rPr>
                <w:rFonts w:ascii="Times New Roman" w:hAnsi="Times New Roman"/>
                <w:i/>
                <w:iCs/>
                <w:sz w:val="24"/>
              </w:rPr>
              <w:t>ề của c</w:t>
            </w:r>
            <w:r w:rsidRPr="00CA691D">
              <w:rPr>
                <w:rFonts w:ascii="Times New Roman" w:hAnsi="Times New Roman" w:hint="eastAsia"/>
                <w:i/>
                <w:iCs/>
                <w:sz w:val="24"/>
              </w:rPr>
              <w:t>ơ</w:t>
            </w:r>
            <w:r w:rsidRPr="00CA691D">
              <w:rPr>
                <w:rFonts w:ascii="Times New Roman" w:hAnsi="Times New Roman"/>
                <w:i/>
                <w:iCs/>
                <w:sz w:val="24"/>
              </w:rPr>
              <w:t xml:space="preserve"> quan có thẩm quyền.”</w:t>
            </w:r>
          </w:p>
        </w:tc>
      </w:tr>
      <w:tr w:rsidR="00D85076" w:rsidRPr="00CA691D" w14:paraId="62AF3E23" w14:textId="77777777" w:rsidTr="00A3338D">
        <w:tc>
          <w:tcPr>
            <w:tcW w:w="708" w:type="dxa"/>
          </w:tcPr>
          <w:p w14:paraId="4435CDBB"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15</w:t>
            </w:r>
          </w:p>
        </w:tc>
        <w:tc>
          <w:tcPr>
            <w:tcW w:w="2122" w:type="dxa"/>
          </w:tcPr>
          <w:p w14:paraId="5F225553"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TT phối hợp tìm kiếm cứu nạn hàng hải VN (1034/TKCN-HCTH ngày 06/10/2025)</w:t>
            </w:r>
          </w:p>
        </w:tc>
        <w:tc>
          <w:tcPr>
            <w:tcW w:w="6521" w:type="dxa"/>
          </w:tcPr>
          <w:p w14:paraId="43303B8D"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Bổ sung thêm nội dung tại Chương I, Điều 1, Khoản 2 như sau: Thông tư này không áp dụng đối với </w:t>
            </w:r>
            <w:bookmarkStart w:id="88" w:name="_Hlk211616440"/>
            <w:r w:rsidRPr="00CA691D">
              <w:rPr>
                <w:rFonts w:ascii="Times New Roman" w:eastAsia="Times New Roman" w:hAnsi="Times New Roman" w:cs="Times New Roman"/>
                <w:iCs/>
                <w:kern w:val="0"/>
                <w:sz w:val="24"/>
                <w:szCs w:val="24"/>
                <w14:ligatures w14:val="none"/>
              </w:rPr>
              <w:t>các hoạt động tại cảng, bến thuỷ nội địa, khu neo đậu tàu tìm kiếm cứu nạn hàng hải.</w:t>
            </w:r>
            <w:bookmarkEnd w:id="88"/>
          </w:p>
        </w:tc>
        <w:tc>
          <w:tcPr>
            <w:tcW w:w="5103" w:type="dxa"/>
          </w:tcPr>
          <w:p w14:paraId="2C69675E"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sz w:val="24"/>
              </w:rPr>
              <w:t>Tiếp thu, chỉnh sửa tại dự thảo Thông tư.</w:t>
            </w:r>
          </w:p>
        </w:tc>
      </w:tr>
      <w:tr w:rsidR="00D85076" w:rsidRPr="00CA691D" w14:paraId="3053A7C4" w14:textId="77777777" w:rsidTr="00A3338D">
        <w:tc>
          <w:tcPr>
            <w:tcW w:w="708" w:type="dxa"/>
          </w:tcPr>
          <w:p w14:paraId="77EFBF5F"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16</w:t>
            </w:r>
          </w:p>
        </w:tc>
        <w:tc>
          <w:tcPr>
            <w:tcW w:w="2122" w:type="dxa"/>
          </w:tcPr>
          <w:p w14:paraId="438D869D"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CVHH Nghệ An (978/CVHHNA-QLKCHT ngày 06/10/2025)</w:t>
            </w:r>
          </w:p>
        </w:tc>
        <w:tc>
          <w:tcPr>
            <w:tcW w:w="6521" w:type="dxa"/>
          </w:tcPr>
          <w:p w14:paraId="27720C7A"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1. Đề xuất sửa đổi điểm b, khoản 3, Điều 5. Người quản lý, khai thác cảng, bến thủy nội địa có trách nhiệm kiểm tra, xác nhận số lượng hành khách trước khi phương tiện rời cảng, bến. Cơ quan quản lý nhà nước chuyên ngành về giao thông vận tải đường thủy nội địa tại cảng, bến thủy nội địa, khu neo đậu kiểm tra ngẫu nhiên, đột xuất hoặc kiểm tra khi có dấu hiệu vi phạm. </w:t>
            </w:r>
          </w:p>
          <w:p w14:paraId="5D557D2F"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 xml:space="preserve">2. Đề xuất bổ sung Điều 11. Điểm d khoản 4: Phương tiện vận chuyển nguyên liệu, nông sản, thủy sản từ nơi sản xuất, nuôi trổng đến cảng, bến của nhà máy chế biến, vận chuyển vật liệu từ mở khai thác khoáng sản đến cảng, bến của mỏ mà khi rời cảng, bến này không vận chuyển hàng hóa, không thay đổi thuyền viên, người lái phương tiện thì không phải làm thủ tục rời cảng, bến; </w:t>
            </w:r>
          </w:p>
          <w:p w14:paraId="33B05E4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Cs/>
                <w:kern w:val="0"/>
                <w:sz w:val="24"/>
                <w:szCs w:val="24"/>
                <w14:ligatures w14:val="none"/>
              </w:rPr>
            </w:pPr>
            <w:r w:rsidRPr="00CA691D">
              <w:rPr>
                <w:rFonts w:ascii="Times New Roman" w:eastAsia="Times New Roman" w:hAnsi="Times New Roman" w:cs="Times New Roman"/>
                <w:iCs/>
                <w:kern w:val="0"/>
                <w:sz w:val="24"/>
                <w:szCs w:val="24"/>
                <w14:ligatures w14:val="none"/>
              </w:rPr>
              <w:t>3. Quy định trách nhiệm pháp lý cụ thể của Chủ cảng, bến thủy nội địa trong việc kiểm tra điều kiện an toàn của phương tiện thủy khi vào, rời cảng, bến và lưu trữ thông tin này để phục vụ công tác hậu kiểm của cơ quan quản lý nhà nước chuyên ngành về giao thông vận tải đường thủy nội địa tại cảng, bến.</w:t>
            </w:r>
          </w:p>
        </w:tc>
        <w:tc>
          <w:tcPr>
            <w:tcW w:w="5103" w:type="dxa"/>
          </w:tcPr>
          <w:p w14:paraId="101C7F7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nội dung này đã được chỉnh sửa tại dự thảo Thông tư.</w:t>
            </w:r>
          </w:p>
        </w:tc>
      </w:tr>
      <w:tr w:rsidR="00D85076" w:rsidRPr="00CA691D" w14:paraId="4CDDEEB9" w14:textId="77777777" w:rsidTr="00A3338D">
        <w:tc>
          <w:tcPr>
            <w:tcW w:w="708" w:type="dxa"/>
          </w:tcPr>
          <w:p w14:paraId="1457DD60"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17</w:t>
            </w:r>
          </w:p>
        </w:tc>
        <w:tc>
          <w:tcPr>
            <w:tcW w:w="2122" w:type="dxa"/>
          </w:tcPr>
          <w:p w14:paraId="09D4772E"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CVHH Quảng Ninh (1057/CVHHQN-QLKCHT ngày 13/10/2025)</w:t>
            </w:r>
          </w:p>
        </w:tc>
        <w:tc>
          <w:tcPr>
            <w:tcW w:w="6521" w:type="dxa"/>
          </w:tcPr>
          <w:p w14:paraId="36ECE83E"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 Về tên của Thông tư</w:t>
            </w:r>
          </w:p>
          <w:p w14:paraId="399665C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Căn cứ vào:</w:t>
            </w:r>
          </w:p>
          <w:p w14:paraId="59CB08D6"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Điều 71, 72 Luật Giao thông đường thủy nội địa;</w:t>
            </w:r>
          </w:p>
          <w:p w14:paraId="5D1EE483"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Điều 255 Bộ luật hàng hải Việt Nam;</w:t>
            </w:r>
          </w:p>
          <w:p w14:paraId="05316F94"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Điều 61, 62, 63, 64 và 65 Nghị định số 08/2021/NĐ-CP;</w:t>
            </w:r>
          </w:p>
          <w:p w14:paraId="54922927"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sửa tên Thông tư thành:</w:t>
            </w:r>
          </w:p>
          <w:p w14:paraId="06419357"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 xml:space="preserve">Thông tư quy định về quản lý nhà nước chuyên ngành tại cảng, </w:t>
            </w:r>
            <w:r w:rsidRPr="00CA691D">
              <w:rPr>
                <w:rFonts w:ascii="Times New Roman" w:eastAsia="Times New Roman" w:hAnsi="Times New Roman" w:cs="Times New Roman"/>
                <w:b/>
                <w:bCs/>
                <w:kern w:val="0"/>
                <w:sz w:val="24"/>
                <w:szCs w:val="24"/>
                <w14:ligatures w14:val="none"/>
              </w:rPr>
              <w:lastRenderedPageBreak/>
              <w:t>bến thủy nội địa, khu neo đậu thuộc kết cấu hạ tầng giao thông đường thủy nội địa.</w:t>
            </w:r>
          </w:p>
          <w:p w14:paraId="1CBE1FBD"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i/>
                <w:iCs/>
                <w:kern w:val="0"/>
                <w:sz w:val="24"/>
                <w:szCs w:val="24"/>
                <w14:ligatures w14:val="none"/>
              </w:rPr>
              <w:t xml:space="preserve">Lý do: </w:t>
            </w:r>
            <w:r w:rsidRPr="00CA691D">
              <w:rPr>
                <w:rFonts w:ascii="Times New Roman" w:eastAsia="Times New Roman" w:hAnsi="Times New Roman" w:cs="Times New Roman"/>
                <w:kern w:val="0"/>
                <w:sz w:val="24"/>
                <w:szCs w:val="24"/>
                <w14:ligatures w14:val="none"/>
              </w:rPr>
              <w:t>Để phù hợp các quy định của pháp luật có liên quan. Tách nội dung quản lý hoạt động hoa tiêu đường thủy nội địa để quy định trong Thông tư khác (theo yêu cầu tại Điều 73 Luật Giao thông đường thủy nội địa). Mặt khác, việc đổi tên Thông tư như vậy sẽ tạo điều kiện để xây dựng bố cục, nội dung của Thông tư tập trung vào các quy định về quản lý nhà nước trong phạm vi cảng, bến thủy nội địa, khu neo đậu thuộc kết cấu hạ tầng giao thông đường thủy nội địa và thuận tiện cho việc áp dụng sau này.</w:t>
            </w:r>
          </w:p>
          <w:p w14:paraId="44D452CD"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2. Về bố cục của Thông tư</w:t>
            </w:r>
          </w:p>
          <w:p w14:paraId="207964B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Căn cứ vào tên của Thông tư, phạm vi điều chỉnh của Thông tư, đề nghị bố cục Thông tư gồm 05 chương, cụ thể như sau:</w:t>
            </w:r>
          </w:p>
          <w:p w14:paraId="6C192C3F"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Chương I: Quy định chung;</w:t>
            </w:r>
          </w:p>
          <w:p w14:paraId="1CC36B71"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Chương II: Quản lý nhà nước chuyên ngành tại cảng, bến thủy nội địa, khu neo đậu thuộc kết cấu hạ tầng giao thông đường thủy nội địa;</w:t>
            </w:r>
          </w:p>
          <w:p w14:paraId="0FFD9FF3"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Chương III: Đảm bảo an ninh tại cảng, bến thủy nội địa, khu neo đậu thuộc kết cấu hạ tầng giao thông đường thủy nội địa tiếp nhận tàu thuyền nước ngoài;</w:t>
            </w:r>
          </w:p>
          <w:p w14:paraId="0FEDF536"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Chương IV: Trách nhiệm tổ chức quản lý nhà nước chuyên ngành tại cảng, bến thủy nội địa, khu neo đậu thuộc kết cấu hạ tầng giao thông đường thủy nội địa;</w:t>
            </w:r>
          </w:p>
          <w:p w14:paraId="36E4DA7B"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Chương V: Điều khoản thi hành. Căn cứ tiêu đề của từng chương, sắp xếp, bố trí các Mục, Điều trong Thông tư cho phù hợp.</w:t>
            </w:r>
          </w:p>
        </w:tc>
        <w:tc>
          <w:tcPr>
            <w:tcW w:w="5103" w:type="dxa"/>
          </w:tcPr>
          <w:p w14:paraId="049E6D90"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Đề nghị giữ nguyên như dự thảo nhằm đảm bảo tính kế thừa, khoa học trong xây dựng VB QPPL.</w:t>
            </w:r>
          </w:p>
        </w:tc>
      </w:tr>
      <w:tr w:rsidR="00D85076" w:rsidRPr="00CA691D" w14:paraId="2458537F" w14:textId="77777777" w:rsidTr="00A3338D">
        <w:tc>
          <w:tcPr>
            <w:tcW w:w="708" w:type="dxa"/>
          </w:tcPr>
          <w:p w14:paraId="791C1EFF"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46DE1D23"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5210B556"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 Tại điểm a khoản 1 Điều 1, Điều 2</w:t>
            </w:r>
          </w:p>
          <w:p w14:paraId="6609741D"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bổ sung thêm “</w:t>
            </w:r>
            <w:r w:rsidRPr="00CA691D">
              <w:rPr>
                <w:rFonts w:ascii="Times New Roman" w:eastAsia="Times New Roman" w:hAnsi="Times New Roman" w:cs="Times New Roman"/>
                <w:b/>
                <w:bCs/>
                <w:i/>
                <w:iCs/>
                <w:kern w:val="0"/>
                <w:sz w:val="24"/>
                <w:szCs w:val="24"/>
                <w14:ligatures w14:val="none"/>
              </w:rPr>
              <w:t>tàu biển nước ngoài</w:t>
            </w:r>
            <w:r w:rsidRPr="00CA691D">
              <w:rPr>
                <w:rFonts w:ascii="Times New Roman" w:eastAsia="Times New Roman" w:hAnsi="Times New Roman" w:cs="Times New Roman"/>
                <w:kern w:val="0"/>
                <w:sz w:val="24"/>
                <w:szCs w:val="24"/>
                <w14:ligatures w14:val="none"/>
              </w:rPr>
              <w:t>”.</w:t>
            </w:r>
          </w:p>
          <w:p w14:paraId="13B86E81"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Hiện nay, trên cả nước có 20 cảng thủy nội địa đón tàu biển, phương tiện thủy nước ngoài, do đó cần bổ sung để bao quát phạm vi điều chỉnh, phù hợp với tình hình thực tế.</w:t>
            </w:r>
          </w:p>
          <w:p w14:paraId="257408E8"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2. Tại Điều 3</w:t>
            </w:r>
          </w:p>
          <w:p w14:paraId="6F866F0A"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Bổ sung thêm các khái niệm: “</w:t>
            </w:r>
            <w:r w:rsidRPr="00CA691D">
              <w:rPr>
                <w:rFonts w:ascii="Times New Roman" w:eastAsia="Times New Roman" w:hAnsi="Times New Roman" w:cs="Times New Roman"/>
                <w:b/>
                <w:bCs/>
                <w:i/>
                <w:iCs/>
                <w:kern w:val="0"/>
                <w:sz w:val="24"/>
                <w:szCs w:val="24"/>
                <w14:ligatures w14:val="none"/>
              </w:rPr>
              <w:t>Khu neo đậu</w:t>
            </w:r>
            <w:r w:rsidRPr="00CA691D">
              <w:rPr>
                <w:rFonts w:ascii="Times New Roman" w:eastAsia="Times New Roman" w:hAnsi="Times New Roman" w:cs="Times New Roman"/>
                <w:kern w:val="0"/>
                <w:sz w:val="24"/>
                <w:szCs w:val="24"/>
                <w14:ligatures w14:val="none"/>
              </w:rPr>
              <w:t>”; “</w:t>
            </w:r>
            <w:r w:rsidRPr="00CA691D">
              <w:rPr>
                <w:rFonts w:ascii="Times New Roman" w:eastAsia="Times New Roman" w:hAnsi="Times New Roman" w:cs="Times New Roman"/>
                <w:b/>
                <w:bCs/>
                <w:i/>
                <w:iCs/>
                <w:kern w:val="0"/>
                <w:sz w:val="24"/>
                <w:szCs w:val="24"/>
                <w14:ligatures w14:val="none"/>
              </w:rPr>
              <w:t>Khu nước</w:t>
            </w:r>
            <w:r w:rsidRPr="00CA691D">
              <w:rPr>
                <w:rFonts w:ascii="Times New Roman" w:eastAsia="Times New Roman" w:hAnsi="Times New Roman" w:cs="Times New Roman"/>
                <w:kern w:val="0"/>
                <w:sz w:val="24"/>
                <w:szCs w:val="24"/>
                <w14:ligatures w14:val="none"/>
              </w:rPr>
              <w:t>”; “</w:t>
            </w:r>
            <w:r w:rsidRPr="00CA691D">
              <w:rPr>
                <w:rFonts w:ascii="Times New Roman" w:eastAsia="Times New Roman" w:hAnsi="Times New Roman" w:cs="Times New Roman"/>
                <w:b/>
                <w:bCs/>
                <w:i/>
                <w:iCs/>
                <w:kern w:val="0"/>
                <w:sz w:val="24"/>
                <w:szCs w:val="24"/>
                <w14:ligatures w14:val="none"/>
              </w:rPr>
              <w:t>Người có thẩm quyền ký giấy vào, rời, lệnh điều động</w:t>
            </w:r>
            <w:r w:rsidRPr="00CA691D">
              <w:rPr>
                <w:rFonts w:ascii="Times New Roman" w:eastAsia="Times New Roman" w:hAnsi="Times New Roman" w:cs="Times New Roman"/>
                <w:kern w:val="0"/>
                <w:sz w:val="24"/>
                <w:szCs w:val="24"/>
                <w14:ligatures w14:val="none"/>
              </w:rPr>
              <w:t>”.</w:t>
            </w:r>
          </w:p>
          <w:p w14:paraId="135ECCC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xml:space="preserve">: để đầy đủ quy định và thẩm quyền triển khai thực hiện </w:t>
            </w:r>
            <w:r w:rsidRPr="00CA691D">
              <w:rPr>
                <w:rFonts w:ascii="Times New Roman" w:eastAsia="Times New Roman" w:hAnsi="Times New Roman" w:cs="Times New Roman"/>
                <w:kern w:val="0"/>
                <w:sz w:val="24"/>
                <w:szCs w:val="24"/>
                <w14:ligatures w14:val="none"/>
              </w:rPr>
              <w:lastRenderedPageBreak/>
              <w:t>nhiệm vụ của tổ chức, cá nhân liên quan.</w:t>
            </w:r>
          </w:p>
        </w:tc>
        <w:tc>
          <w:tcPr>
            <w:tcW w:w="5103" w:type="dxa"/>
          </w:tcPr>
          <w:p w14:paraId="36E2580A"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Tiếp thu, chỉnh sửa tại dự thảo Thông tư</w:t>
            </w:r>
          </w:p>
        </w:tc>
      </w:tr>
      <w:tr w:rsidR="00D85076" w:rsidRPr="00CA691D" w14:paraId="1E7A7042" w14:textId="77777777" w:rsidTr="00A3338D">
        <w:tc>
          <w:tcPr>
            <w:tcW w:w="708" w:type="dxa"/>
          </w:tcPr>
          <w:p w14:paraId="6B87FD22"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5B0704ED"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3754D07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3. Tại khoản 5 Điều 3</w:t>
            </w:r>
          </w:p>
          <w:p w14:paraId="4BCD3872"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nghiên cứu bổ sung thêm các cơ quan quản lý nhà nước về chuyên ngành như Cảnh sát Giao thông,...</w:t>
            </w:r>
          </w:p>
          <w:p w14:paraId="1AFB4C8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để đầy đủ.</w:t>
            </w:r>
          </w:p>
        </w:tc>
        <w:tc>
          <w:tcPr>
            <w:tcW w:w="5103" w:type="dxa"/>
          </w:tcPr>
          <w:p w14:paraId="35B2913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nội dung đề xuất vượt quả thẩm quyền quy định của dự thảo.</w:t>
            </w:r>
          </w:p>
        </w:tc>
      </w:tr>
      <w:tr w:rsidR="00D85076" w:rsidRPr="00CA691D" w14:paraId="34023F5C" w14:textId="77777777" w:rsidTr="00A3338D">
        <w:tc>
          <w:tcPr>
            <w:tcW w:w="708" w:type="dxa"/>
          </w:tcPr>
          <w:p w14:paraId="5A315610"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31BF8598"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1B74F3A2"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4. Tại khoản 3 Điều 5</w:t>
            </w:r>
          </w:p>
          <w:p w14:paraId="70B35867"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Có một số ý kiến như sau:</w:t>
            </w:r>
          </w:p>
          <w:p w14:paraId="2B535D5B"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Điểm a: Đề nghị quy định cụ thể điều kiện an toàn đối với người khi tham gia giao thông đường thủy nội địa gồm những gì? Đặc biệt, đối với hành khách trên các tàu du lịch có phục vụ ăn uống, lưu trú,… nhằm không hạn chế sự phát triển du lịch biển, đường thủy nội địa.</w:t>
            </w:r>
          </w:p>
          <w:p w14:paraId="3831424D"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Điểm b: Đối với các phương tiện vận tải hành khách hoạt động liên tục, thường xuyên dừng, đỗ để đón, trả khách tại các điểm du lịch trên biển, đường thủy nội địa hoặc phục vụ thăm quan sẽ không đủ nguồn nhân lực để thực hiện việc kiểm soát mỗi lần phương tiện rời cảng, bến. Bên cạnh đó nội dung quy định</w:t>
            </w:r>
            <w:r w:rsidRPr="00CA691D">
              <w:rPr>
                <w:rFonts w:ascii="Times New Roman" w:eastAsia="Times New Roman" w:hAnsi="Times New Roman" w:cs="Times New Roman"/>
                <w:kern w:val="0"/>
                <w:sz w:val="24"/>
                <w:szCs w:val="24"/>
                <w14:ligatures w14:val="none"/>
              </w:rPr>
              <w:br/>
              <w:t>này đang mâu thuẫn với quy định tại điểm c khoản 4 Điều 11 Dự thảo.</w:t>
            </w:r>
          </w:p>
          <w:p w14:paraId="54C9606F"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kern w:val="0"/>
                <w:sz w:val="24"/>
                <w:szCs w:val="24"/>
                <w14:ligatures w14:val="none"/>
              </w:rPr>
              <w:t>- Đề nghị quy định rõ thời gian cơ quan quản lý chuyên ngành thực hiện việc kiểm soát số lượng người trên phương tiện là bao nhiêu; đồng thời, thời gian kiểm soát này có thuộc phạm vi thời gian làm thủ tục cho phương tiên được quy định tại Điều 9 của Dự thảo này hay không?.</w:t>
            </w:r>
          </w:p>
        </w:tc>
        <w:tc>
          <w:tcPr>
            <w:tcW w:w="5103" w:type="dxa"/>
          </w:tcPr>
          <w:p w14:paraId="4C8561B5"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Quy định này đã được tiếp thu, bãi bỏ tại dự thảo.</w:t>
            </w:r>
          </w:p>
        </w:tc>
      </w:tr>
      <w:tr w:rsidR="00D85076" w:rsidRPr="00CA691D" w14:paraId="49D9AF29" w14:textId="77777777" w:rsidTr="00A3338D">
        <w:tc>
          <w:tcPr>
            <w:tcW w:w="708" w:type="dxa"/>
          </w:tcPr>
          <w:p w14:paraId="554587C2"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776076C"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3607B44B"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5. Tại khoản 2 Điều 6</w:t>
            </w:r>
          </w:p>
          <w:p w14:paraId="609C76F6"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kern w:val="0"/>
                <w:sz w:val="24"/>
                <w:szCs w:val="24"/>
                <w14:ligatures w14:val="none"/>
              </w:rPr>
              <w:t>Đề nghị xem xét bổ sung trách nhiệm thẩm quyền chủ cảng biển, cảng, bến thủy nội địa, khu neo đậu trong trường hợp phương tiện không đảm bảo an toàn hàng hải, an toàn đường thủy nội địa hoặc không đủ điều kiện hoạt động theo Điều 24 Luật Giao thông đường thủy nội địa nhưng chủ cảng, bến thủy nội địa vẫn yêu cầu di chuyển, neo đậu, cập cầu, cập mạn hoặc tiến hành các hoạt động khác. Bên cạnh đó nội dung quy định này đang mâu thuẫn với quy định tại điểm c khoản 3 Điều này; khoản 1, 6,… Điều 25 Dự thảo.</w:t>
            </w:r>
          </w:p>
        </w:tc>
        <w:tc>
          <w:tcPr>
            <w:tcW w:w="5103" w:type="dxa"/>
          </w:tcPr>
          <w:p w14:paraId="6D8CB3C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vì trường hợp phương tiện không bảo đảm an toàn không được rời cảng theo quy định tại khoản 1 Điều 5 dự thảo Thông tư</w:t>
            </w:r>
          </w:p>
        </w:tc>
      </w:tr>
      <w:tr w:rsidR="00D85076" w:rsidRPr="00CA691D" w14:paraId="7ECEE35E" w14:textId="77777777" w:rsidTr="00A3338D">
        <w:tc>
          <w:tcPr>
            <w:tcW w:w="708" w:type="dxa"/>
          </w:tcPr>
          <w:p w14:paraId="3F219807"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06D2201C"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4626844D"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6. Tại điểm c khoản 3 Điều 6</w:t>
            </w:r>
          </w:p>
          <w:p w14:paraId="4EAE454E"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rà soát nội dung quy định tại điểm này với khoản 2 Điều 6 Dự thảo.</w:t>
            </w:r>
          </w:p>
          <w:p w14:paraId="0EA5982E"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Cụ thể, khoản 2 Điều 6 quy định một số phương tiên hoạt động theo hướng dẫn chủ cảng, bến, khu neo đậu, trong khi Điều này lại yều cầu thuyền viên, người lái phương tiện phải chấp hành chỉ dẫn của nhân viên điều hành VTS. Việc này dẫn đến tình trạng có hai chủ thể cùng đưa ra mệnh lệnh, gây mâu thuẫn trong thẩm quyền.</w:t>
            </w:r>
          </w:p>
          <w:p w14:paraId="01CBE432"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 xml:space="preserve">Lý do: </w:t>
            </w:r>
            <w:r w:rsidRPr="00CA691D">
              <w:rPr>
                <w:rFonts w:ascii="Times New Roman" w:eastAsia="Times New Roman" w:hAnsi="Times New Roman" w:cs="Times New Roman"/>
                <w:kern w:val="0"/>
                <w:sz w:val="24"/>
                <w:szCs w:val="24"/>
                <w14:ligatures w14:val="none"/>
              </w:rPr>
              <w:t>để thống nhất.</w:t>
            </w:r>
          </w:p>
        </w:tc>
        <w:tc>
          <w:tcPr>
            <w:tcW w:w="5103" w:type="dxa"/>
          </w:tcPr>
          <w:p w14:paraId="05FE1095"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đối tượng điều chỉnh tại khoản 2 và khoản 3 Điều 6 khác nhau.</w:t>
            </w:r>
          </w:p>
        </w:tc>
      </w:tr>
      <w:tr w:rsidR="00D85076" w:rsidRPr="00CA691D" w14:paraId="34CFB086" w14:textId="77777777" w:rsidTr="00A3338D">
        <w:tc>
          <w:tcPr>
            <w:tcW w:w="708" w:type="dxa"/>
          </w:tcPr>
          <w:p w14:paraId="61F589AB"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23AF51D8"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17E39474"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7. Tại điểm a khoản 2 Điều 7</w:t>
            </w:r>
          </w:p>
          <w:p w14:paraId="10C2D679"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xem xét tính hiệu lực, hiệu quả của các quy định liên quan đến cơ quan quản lý nhà nước ngoài Bộ Xây dựng được quy định tại dự thảo Thông tư này.</w:t>
            </w:r>
          </w:p>
        </w:tc>
        <w:tc>
          <w:tcPr>
            <w:tcW w:w="5103" w:type="dxa"/>
          </w:tcPr>
          <w:p w14:paraId="1DAA9981"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các quy định về cơ quan quản lý chuyên ngành mang tính kế thừa, phù hợp với chuyên ngành quản lý.</w:t>
            </w:r>
          </w:p>
        </w:tc>
      </w:tr>
      <w:tr w:rsidR="00D85076" w:rsidRPr="00CA691D" w14:paraId="6AB2DADB" w14:textId="77777777" w:rsidTr="00A3338D">
        <w:tc>
          <w:tcPr>
            <w:tcW w:w="708" w:type="dxa"/>
          </w:tcPr>
          <w:p w14:paraId="1EB3C32C"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71533531"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202C7A36"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8. Tại Điều 8, Điều 9</w:t>
            </w:r>
          </w:p>
          <w:p w14:paraId="6559223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rà soát, chỉnh sửa lại Điều 8 và Điều 9 với quy định tại khoản 2 Điều 4 của Dự thảo.</w:t>
            </w:r>
          </w:p>
          <w:p w14:paraId="27816A99"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Khoản 2 Điều 4 đã quy định các thủ tục đối với phương tiện, tàu biển và phương tiện thủy nước ngoài vào, rời cảng, bến thủy nội địa, khu neo đậu thực hiện theo pháp luật hàng hải. Tuy nhiên, nội dung tại Điều 8 và Điều 9 (nội dung thông báo, thời gian thông báo, thời hạn giải quyết, địa điểm làm thủ tục) không nhất quán với một số quy định pháp luật về hàng hải.</w:t>
            </w:r>
          </w:p>
        </w:tc>
        <w:tc>
          <w:tcPr>
            <w:tcW w:w="5103" w:type="dxa"/>
          </w:tcPr>
          <w:p w14:paraId="2AE33D49"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ý kiến, bãi bỏ quy định tại Điều 8 và Điều 9 tại dự thảo Thông tư xin ý kiến</w:t>
            </w:r>
          </w:p>
        </w:tc>
      </w:tr>
      <w:tr w:rsidR="00D85076" w:rsidRPr="00CA691D" w14:paraId="5CB485F8" w14:textId="77777777" w:rsidTr="00A3338D">
        <w:tc>
          <w:tcPr>
            <w:tcW w:w="708" w:type="dxa"/>
          </w:tcPr>
          <w:p w14:paraId="6A82EC62"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3BB349DD"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68256A17"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9. Tại khoản 1 Điều 11</w:t>
            </w:r>
          </w:p>
          <w:p w14:paraId="7E63E724"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các phương tiện, tàu biển, phương tiện thủy nước ngoài vào, rời cảng, bến thủy nội địa để tiếp nhận nhiên liệu, lương thực, thực phẩm vẫn phải làm thủ tục vào, rời cảng, bến thủy nội địa, khu neo đậu.</w:t>
            </w:r>
          </w:p>
          <w:p w14:paraId="59A75AC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 xml:space="preserve">Lý do: </w:t>
            </w:r>
            <w:r w:rsidRPr="00CA691D">
              <w:rPr>
                <w:rFonts w:ascii="Times New Roman" w:eastAsia="Times New Roman" w:hAnsi="Times New Roman" w:cs="Times New Roman"/>
                <w:kern w:val="0"/>
                <w:sz w:val="24"/>
                <w:szCs w:val="24"/>
                <w14:ligatures w14:val="none"/>
              </w:rPr>
              <w:t>Để đảm bảo an toàn, an ninh, phòng cháy chữa cháy và phòng ngừa ô nhiễm môi trường.</w:t>
            </w:r>
          </w:p>
        </w:tc>
        <w:tc>
          <w:tcPr>
            <w:tcW w:w="5103" w:type="dxa"/>
          </w:tcPr>
          <w:p w14:paraId="045219CD"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quy định mang tính kế thừa, thực hiện ổn định, chưa phát sinh các tình huống mất an toàn.</w:t>
            </w:r>
          </w:p>
        </w:tc>
      </w:tr>
      <w:tr w:rsidR="00D85076" w:rsidRPr="00CA691D" w14:paraId="32240030" w14:textId="77777777" w:rsidTr="00A3338D">
        <w:tc>
          <w:tcPr>
            <w:tcW w:w="708" w:type="dxa"/>
          </w:tcPr>
          <w:p w14:paraId="1484534A"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337BE958"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33B395EF"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10. Tại khoản 3 Điều 11</w:t>
            </w:r>
          </w:p>
          <w:p w14:paraId="0B8BB7D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rà soát nội dung quy định tại khoản này.</w:t>
            </w:r>
          </w:p>
          <w:p w14:paraId="0A174CB4"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Để bảo đảm tính thống nhất về thẩm quyền điều phối hoạt động của tàu biển, phương tiện tại Điều này với khoản 2 và khoản 3 Điều 6 Dự thảo.</w:t>
            </w:r>
          </w:p>
        </w:tc>
        <w:tc>
          <w:tcPr>
            <w:tcW w:w="5103" w:type="dxa"/>
          </w:tcPr>
          <w:p w14:paraId="3AE65A53"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w:t>
            </w:r>
          </w:p>
        </w:tc>
      </w:tr>
      <w:tr w:rsidR="00D85076" w:rsidRPr="00CA691D" w14:paraId="2A150EF0" w14:textId="77777777" w:rsidTr="00A3338D">
        <w:tc>
          <w:tcPr>
            <w:tcW w:w="708" w:type="dxa"/>
          </w:tcPr>
          <w:p w14:paraId="2A2809B4"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5D09172E"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40CB22EB"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11. Tại Điều 13</w:t>
            </w:r>
          </w:p>
          <w:p w14:paraId="4C0757BA"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rà soát, chỉnh sửa các nội dung tại Điều này</w:t>
            </w:r>
          </w:p>
          <w:p w14:paraId="50BD69EA"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Để đảm bảo tính thống nhất, đồng bộ với các quy định có liên quan tại Nghị định số 217/2025/NĐ-CP ngày 05/8/2025 của Chính phủ về hoạt động kiểm tra chuyên ngành.</w:t>
            </w:r>
          </w:p>
        </w:tc>
        <w:tc>
          <w:tcPr>
            <w:tcW w:w="5103" w:type="dxa"/>
          </w:tcPr>
          <w:p w14:paraId="0D950CB4"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 (TTHHVN)</w:t>
            </w:r>
          </w:p>
        </w:tc>
      </w:tr>
      <w:tr w:rsidR="00D85076" w:rsidRPr="00CA691D" w14:paraId="085C2064" w14:textId="77777777" w:rsidTr="00A3338D">
        <w:tc>
          <w:tcPr>
            <w:tcW w:w="708" w:type="dxa"/>
          </w:tcPr>
          <w:p w14:paraId="04EAD3D9"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3FCDEA53"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59A3385C"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12. Tại Điều 21</w:t>
            </w:r>
          </w:p>
          <w:p w14:paraId="65B602D4"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xml:space="preserve">Đề nghị quy định chi tiết về chế độ sử dụng hoa tiêu, trong đó nêu rõ các trường hợp bắt buộc và các trường hợp không bắt buộc phải sử dụng dịch vụ hoa tiêu như theo quy định pháp luật hàng hải. </w:t>
            </w:r>
          </w:p>
          <w:p w14:paraId="12975DF4"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để phù hợp thực tế và đồng bộ quy định giữa lĩnh vực hàng hải và đường thủy nội địa nhằm tạo điều kiện hoạt động công bằng, minh bạch các chi phí cho các tổ chức, cá nhân liên quan.</w:t>
            </w:r>
          </w:p>
        </w:tc>
        <w:tc>
          <w:tcPr>
            <w:tcW w:w="5103" w:type="dxa"/>
          </w:tcPr>
          <w:p w14:paraId="53FC126F"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nội dung quy định tại dự thảo Thông tư</w:t>
            </w:r>
          </w:p>
        </w:tc>
      </w:tr>
      <w:tr w:rsidR="00D85076" w:rsidRPr="00CA691D" w14:paraId="4C1879D4" w14:textId="77777777" w:rsidTr="00A3338D">
        <w:tc>
          <w:tcPr>
            <w:tcW w:w="708" w:type="dxa"/>
          </w:tcPr>
          <w:p w14:paraId="51535DAA"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063D2B96"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73BDD163"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13. Tại khoản 3 Điều 24</w:t>
            </w:r>
          </w:p>
          <w:p w14:paraId="5416B022"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đánh giá tác động của việc lắp đặt camera giám sát của Chủ cảng, bến thủy nội địa, khu neo đậu có đường truyền kết nối, chia sẻ tín hiệu đến bộ phận trực điều động của cơ quan quản lý.</w:t>
            </w:r>
          </w:p>
          <w:p w14:paraId="056FFB38"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 xml:space="preserve">Lý do: </w:t>
            </w:r>
            <w:r w:rsidRPr="00CA691D">
              <w:rPr>
                <w:rFonts w:ascii="Times New Roman" w:eastAsia="Times New Roman" w:hAnsi="Times New Roman" w:cs="Times New Roman"/>
                <w:kern w:val="0"/>
                <w:sz w:val="24"/>
                <w:szCs w:val="24"/>
                <w14:ligatures w14:val="none"/>
              </w:rPr>
              <w:t>để đảm bảo tuân thủ quy định pháp luật trong quá trình xây dựng văn bản quy định pháp luật. Bên cạnh đó nội dung quy định này khó có tính khả thi đối với khu neo đậu; Đồng thời, cần xem xét nội dung này (điều kiện kinh doanh) được quy định tại Thông tư có phù hợp không? Trường hợp phù hợp quy định tại Thông tư đề nghị bổ sung trách nhiệm của tổ chức, cá nhân liên quan khi Chủ cảng, bến thủy nội địa, khu neo đậu chậm hoặc không triển khai thực hiện.</w:t>
            </w:r>
          </w:p>
        </w:tc>
        <w:tc>
          <w:tcPr>
            <w:tcW w:w="5103" w:type="dxa"/>
          </w:tcPr>
          <w:p w14:paraId="34055847"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Nội dung này đã được báo cáo tại Đề án cắt giảm TTHC cấp phép cho phương tiện, tuy nhiên, đến nay Đề án chưa được thông qua, do vậy, xin ý kiến tại cuộc họp.</w:t>
            </w:r>
          </w:p>
        </w:tc>
      </w:tr>
      <w:tr w:rsidR="00D85076" w:rsidRPr="00CA691D" w14:paraId="52ACA563" w14:textId="77777777" w:rsidTr="00A3338D">
        <w:tc>
          <w:tcPr>
            <w:tcW w:w="708" w:type="dxa"/>
          </w:tcPr>
          <w:p w14:paraId="62069248"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3126ACF3"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33C5A31F"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14. Tại khoản 16 Điều 24</w:t>
            </w:r>
          </w:p>
          <w:p w14:paraId="400FA29F"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rà soát lại nội dung quy định tại khoản này với khoản 3 Điều 11, khoản 3 Điều 6 Dự thảo.</w:t>
            </w:r>
          </w:p>
          <w:p w14:paraId="32DE76BE"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 xml:space="preserve">Lý do: </w:t>
            </w:r>
            <w:r w:rsidRPr="00CA691D">
              <w:rPr>
                <w:rFonts w:ascii="Times New Roman" w:eastAsia="Times New Roman" w:hAnsi="Times New Roman" w:cs="Times New Roman"/>
                <w:kern w:val="0"/>
                <w:sz w:val="24"/>
                <w:szCs w:val="24"/>
                <w14:ligatures w14:val="none"/>
              </w:rPr>
              <w:t>Tránh mâu thuẫn về chủ thể chịu trách nhiệm lập Kế hoạch điều động tàu. Cụ thể, tại khoản 3 Điều 11, … trách nhiệm lập và triển khai Kế hoạch điều động thuộc thuộc cơ quan quản lý nhà nước chuyên ngành. Trong khi đó tại khoản 16 Điều 24, chủ, người quản lý khai thác cảng, bến, khu neo đậu lại là người xây dựng Kế hoạch điều động phương tiện.</w:t>
            </w:r>
          </w:p>
        </w:tc>
        <w:tc>
          <w:tcPr>
            <w:tcW w:w="5103" w:type="dxa"/>
          </w:tcPr>
          <w:p w14:paraId="1B7E2DB8"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w:t>
            </w:r>
          </w:p>
        </w:tc>
      </w:tr>
      <w:tr w:rsidR="00D85076" w:rsidRPr="00CA691D" w14:paraId="723C23C6" w14:textId="77777777" w:rsidTr="00A3338D">
        <w:tc>
          <w:tcPr>
            <w:tcW w:w="708" w:type="dxa"/>
          </w:tcPr>
          <w:p w14:paraId="4451B3FC"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0D72AF67"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03BFC8A1"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15. Tại Điều 23, 24, 25</w:t>
            </w:r>
          </w:p>
          <w:p w14:paraId="6F808387"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phân định rõ trách nhiệm của tổ chức, cá nhân liên quan đối với hai trường hợp: phương tiện, tàu biển làm thủ tục và phương tiện, tàu biển không phải làm thủ tục.</w:t>
            </w:r>
          </w:p>
          <w:p w14:paraId="3042D757"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 xml:space="preserve">Lý do: </w:t>
            </w:r>
            <w:r w:rsidRPr="00CA691D">
              <w:rPr>
                <w:rFonts w:ascii="Times New Roman" w:eastAsia="Times New Roman" w:hAnsi="Times New Roman" w:cs="Times New Roman"/>
                <w:kern w:val="0"/>
                <w:sz w:val="24"/>
                <w:szCs w:val="24"/>
                <w14:ligatures w14:val="none"/>
              </w:rPr>
              <w:t>để đầy đủ minh bạch trách nhiệm của tổ chức, cá nhân.</w:t>
            </w:r>
          </w:p>
        </w:tc>
        <w:tc>
          <w:tcPr>
            <w:tcW w:w="5103" w:type="dxa"/>
          </w:tcPr>
          <w:p w14:paraId="0F4C03D8"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nội dung quy định đã được rà soát, đảm bảo mọi trường hợp đều có trách nhiệm thực hiện.</w:t>
            </w:r>
          </w:p>
        </w:tc>
      </w:tr>
      <w:tr w:rsidR="00D85076" w:rsidRPr="00CA691D" w14:paraId="11AEDE79" w14:textId="77777777" w:rsidTr="00A3338D">
        <w:tc>
          <w:tcPr>
            <w:tcW w:w="708" w:type="dxa"/>
          </w:tcPr>
          <w:p w14:paraId="08354683"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7EDED27F"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453E5A3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b/>
                <w:bCs/>
                <w:kern w:val="0"/>
                <w:sz w:val="24"/>
                <w:szCs w:val="24"/>
                <w14:ligatures w14:val="none"/>
              </w:rPr>
              <w:t>16. Tại Điều 25</w:t>
            </w:r>
          </w:p>
          <w:p w14:paraId="041777B4"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rà soát lại quy định về thẩm quyền cho phương tiện rời cảng, bến thủy nội địa, khu neo đậu quy định tại điều này với các điều khoản khác trong Dự thảo.</w:t>
            </w:r>
          </w:p>
          <w:p w14:paraId="1357DCB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Đang có sự mâu thuẫn, chồng chéo giữa các điều khoản trong Dự thảo. Cụ thể, tại điều này, thuyền trưởng là người quyết định cho phương tiện rời cảng, trong khi tại các quy định khác lại giao cho Cảng vụ hoặc chủ cảng.</w:t>
            </w:r>
          </w:p>
        </w:tc>
        <w:tc>
          <w:tcPr>
            <w:tcW w:w="5103" w:type="dxa"/>
          </w:tcPr>
          <w:p w14:paraId="2CBAB497"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w:t>
            </w:r>
          </w:p>
        </w:tc>
      </w:tr>
      <w:tr w:rsidR="00D85076" w:rsidRPr="00CA691D" w14:paraId="4B1407FA" w14:textId="77777777" w:rsidTr="00A3338D">
        <w:tc>
          <w:tcPr>
            <w:tcW w:w="708" w:type="dxa"/>
          </w:tcPr>
          <w:p w14:paraId="7C9984B8"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288592F6"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2763B49F"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17. Tại Điều 27</w:t>
            </w:r>
          </w:p>
          <w:p w14:paraId="3714F5A7"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quy định đối tượng chuyển, báo số liệu về hoạt động tại các cảng, bến thủy nội địa, khu neo đậu đến Cảng vụ để Cảng vụ có căn cứ báo cáo Cục Hàng hải và Đường thủy Việt Nam.</w:t>
            </w:r>
          </w:p>
          <w:p w14:paraId="3A20E2DB"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để đầy đủ đối tượng thực hiện.</w:t>
            </w:r>
          </w:p>
        </w:tc>
        <w:tc>
          <w:tcPr>
            <w:tcW w:w="5103" w:type="dxa"/>
          </w:tcPr>
          <w:p w14:paraId="1AABC793"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Tại dự thảo đã quy định đối tượng báo cáo là cơ quan quản lý nhà nước chuyên ngành về giao thông vận tải đường thủy nội địa tại cảng, bến thủy nội địa, khu neo đậu</w:t>
            </w:r>
          </w:p>
        </w:tc>
      </w:tr>
      <w:tr w:rsidR="00D85076" w:rsidRPr="00CA691D" w14:paraId="5FA1C173" w14:textId="77777777" w:rsidTr="00A3338D">
        <w:tc>
          <w:tcPr>
            <w:tcW w:w="708" w:type="dxa"/>
          </w:tcPr>
          <w:p w14:paraId="5A82D6CA"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876DC78"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32F4E6AC"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18. Tại Điều 26</w:t>
            </w:r>
          </w:p>
          <w:p w14:paraId="784230B8"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Đề nghị quy định rõ trách nhiệm cấp phép vào, rời cảng, bến thủy nội địa, khu neo đậu đối với phương tiện, tàu biển phải thực hiện và trách nhiệm quản lý đối với phương tiện không phải thực hiện cấp phép vào, rời cảng, bến thủy nội địa, khu neo đậu đối với cảng, bến thủy nội địa, khu neo đậu thuộc Bộ Quốc Phòng, Bộ Công an có hoạt động kết hợp giữa dân sự và quân sự, an ninh.</w:t>
            </w:r>
          </w:p>
          <w:p w14:paraId="1E53F3B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i/>
                <w:iCs/>
                <w:kern w:val="0"/>
                <w:sz w:val="24"/>
                <w:szCs w:val="24"/>
                <w14:ligatures w14:val="none"/>
              </w:rPr>
              <w:t>Lý do</w:t>
            </w:r>
            <w:r w:rsidRPr="00CA691D">
              <w:rPr>
                <w:rFonts w:ascii="Times New Roman" w:eastAsia="Times New Roman" w:hAnsi="Times New Roman" w:cs="Times New Roman"/>
                <w:kern w:val="0"/>
                <w:sz w:val="24"/>
                <w:szCs w:val="24"/>
                <w14:ligatures w14:val="none"/>
              </w:rPr>
              <w:t>: để tổ chức, cá nhân không bị xử phạt vi phạm hành chính khi không có giấy phép rời tại cảng, bến thủy nội địa đến,… Đồng thời, cũng để cơ quan quản lý nhà nước khác có đủ điều kiện thực hiện kiểm tra, giám sát, điều tra theo chức năng, nhiệm vụ chuyên ngành theo quy định.</w:t>
            </w:r>
          </w:p>
        </w:tc>
        <w:tc>
          <w:tcPr>
            <w:tcW w:w="5103" w:type="dxa"/>
          </w:tcPr>
          <w:p w14:paraId="15B86FB2"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đã được loại trừ khỏi phạm vi điều chỉnh tại Điều 1.</w:t>
            </w:r>
          </w:p>
        </w:tc>
      </w:tr>
      <w:tr w:rsidR="00D85076" w:rsidRPr="00CA691D" w14:paraId="68A08E27" w14:textId="77777777" w:rsidTr="00A3338D">
        <w:tc>
          <w:tcPr>
            <w:tcW w:w="708" w:type="dxa"/>
          </w:tcPr>
          <w:p w14:paraId="5B87450C"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6F70C941"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54E5B208"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b/>
                <w:bCs/>
                <w:kern w:val="0"/>
                <w:sz w:val="24"/>
                <w:szCs w:val="24"/>
                <w14:ligatures w14:val="none"/>
              </w:rPr>
              <w:t>19. Tại Điều 28</w:t>
            </w:r>
          </w:p>
          <w:p w14:paraId="0AEBBAA5"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kern w:val="0"/>
                <w:sz w:val="24"/>
                <w:szCs w:val="24"/>
                <w14:ligatures w14:val="none"/>
              </w:rPr>
              <w:t>Đề nghị xem xét chỉnh sửa cụm từ “Nghị định” thành “Thông tư”.</w:t>
            </w:r>
          </w:p>
        </w:tc>
        <w:tc>
          <w:tcPr>
            <w:tcW w:w="5103" w:type="dxa"/>
          </w:tcPr>
          <w:p w14:paraId="10640856"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w:t>
            </w:r>
          </w:p>
        </w:tc>
      </w:tr>
      <w:tr w:rsidR="00D85076" w:rsidRPr="00CA691D" w14:paraId="20A0A61E" w14:textId="77777777" w:rsidTr="00A3338D">
        <w:tc>
          <w:tcPr>
            <w:tcW w:w="708" w:type="dxa"/>
          </w:tcPr>
          <w:p w14:paraId="727A4FDF"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18</w:t>
            </w:r>
          </w:p>
        </w:tc>
        <w:tc>
          <w:tcPr>
            <w:tcW w:w="2122" w:type="dxa"/>
          </w:tcPr>
          <w:p w14:paraId="595718D1"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Sở XD Hải Phòng (8236/SXD-</w:t>
            </w:r>
            <w:r w:rsidRPr="00CA691D">
              <w:rPr>
                <w:rFonts w:ascii="Times New Roman" w:hAnsi="Times New Roman" w:cs="Times New Roman"/>
                <w:sz w:val="24"/>
                <w:szCs w:val="24"/>
              </w:rPr>
              <w:lastRenderedPageBreak/>
              <w:t>CVĐTNĐ ngày 15/10/2025)</w:t>
            </w:r>
          </w:p>
        </w:tc>
        <w:tc>
          <w:tcPr>
            <w:tcW w:w="6521" w:type="dxa"/>
          </w:tcPr>
          <w:p w14:paraId="7D5FFF09"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b/>
                <w:bCs/>
                <w:kern w:val="0"/>
                <w:sz w:val="24"/>
                <w:szCs w:val="24"/>
                <w14:ligatures w14:val="none"/>
              </w:rPr>
            </w:pPr>
            <w:r w:rsidRPr="00CA691D">
              <w:rPr>
                <w:rFonts w:ascii="Times New Roman" w:eastAsia="Times New Roman" w:hAnsi="Times New Roman" w:cs="Times New Roman"/>
                <w:kern w:val="0"/>
                <w:sz w:val="24"/>
                <w:szCs w:val="24"/>
                <w14:ligatures w14:val="none"/>
              </w:rPr>
              <w:lastRenderedPageBreak/>
              <w:t>1. Về căn cứ ban hành: đề nghị bổ sung “</w:t>
            </w:r>
            <w:r w:rsidRPr="00CA691D">
              <w:rPr>
                <w:rFonts w:ascii="Times New Roman" w:eastAsia="Times New Roman" w:hAnsi="Times New Roman" w:cs="Times New Roman"/>
                <w:i/>
                <w:iCs/>
                <w:kern w:val="0"/>
                <w:sz w:val="24"/>
                <w:szCs w:val="24"/>
                <w14:ligatures w14:val="none"/>
              </w:rPr>
              <w:t xml:space="preserve">Nghị định số 08/2021/NĐ-CP ngày 28 tháng 01 năm 2021 của Chính phủ quy </w:t>
            </w:r>
            <w:r w:rsidRPr="00CA691D">
              <w:rPr>
                <w:rFonts w:ascii="Times New Roman" w:eastAsia="Times New Roman" w:hAnsi="Times New Roman" w:cs="Times New Roman"/>
                <w:i/>
                <w:iCs/>
                <w:kern w:val="0"/>
                <w:sz w:val="24"/>
                <w:szCs w:val="24"/>
                <w14:ligatures w14:val="none"/>
              </w:rPr>
              <w:lastRenderedPageBreak/>
              <w:t>định về quản lý hoạt động đường thủy nội địa được sửa đổi, bổ sung bởi Nghị định số 54/2022/NĐ-CP ngày 22 tháng 8 năm 2022 của Chính phủ và Nghị định số 06/2024/NĐ-CP ngày 25 tháng 01 năm 2024 của Chính phủ”.</w:t>
            </w:r>
          </w:p>
        </w:tc>
        <w:tc>
          <w:tcPr>
            <w:tcW w:w="5103" w:type="dxa"/>
          </w:tcPr>
          <w:p w14:paraId="66C7F8C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 xml:space="preserve">Đề nghị giữ nguyên như dự thảo do các quy định tại Nghị định số 08/2021/NĐ-CP ngày 28 tháng 01 </w:t>
            </w:r>
            <w:r w:rsidRPr="00CA691D">
              <w:rPr>
                <w:rFonts w:ascii="Times New Roman" w:hAnsi="Times New Roman"/>
                <w:sz w:val="24"/>
              </w:rPr>
              <w:lastRenderedPageBreak/>
              <w:t>năm 2021 và các sửa đổi, bổ sung dự kiến sẽ được đề xuất bãi bỏ khi dự thảo Thông tư được ban hành.</w:t>
            </w:r>
          </w:p>
        </w:tc>
      </w:tr>
      <w:tr w:rsidR="00D85076" w:rsidRPr="00CA691D" w14:paraId="4B2DBE4E" w14:textId="77777777" w:rsidTr="00A3338D">
        <w:tc>
          <w:tcPr>
            <w:tcW w:w="708" w:type="dxa"/>
          </w:tcPr>
          <w:p w14:paraId="4E1197FA"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14002BD0"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659D83CE"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xml:space="preserve">2. Đề nghị điều chỉnh nội dung “Cơ quan quản lý nhà nước chuyên ngành về giao thông vận tải đường thủy nội địa tại cảng, bến thủy nội địa, khu neo đậu” tại khoản 5 Điều 3 dự thảo Thông tư thành </w:t>
            </w:r>
            <w:r w:rsidRPr="00CA691D">
              <w:rPr>
                <w:rFonts w:ascii="Times New Roman" w:eastAsia="Times New Roman" w:hAnsi="Times New Roman" w:cs="Times New Roman"/>
                <w:i/>
                <w:iCs/>
                <w:kern w:val="0"/>
                <w:sz w:val="24"/>
                <w:szCs w:val="24"/>
                <w14:ligatures w14:val="none"/>
              </w:rPr>
              <w:t xml:space="preserve">“Cơ quan quản lý nhà nước chuyên ngành về đường thủy nội địa đối với cảng, bến thủy nội địa, khu neo đậu” </w:t>
            </w:r>
            <w:r w:rsidRPr="00CA691D">
              <w:rPr>
                <w:rFonts w:ascii="Times New Roman" w:eastAsia="Times New Roman" w:hAnsi="Times New Roman" w:cs="Times New Roman"/>
                <w:kern w:val="0"/>
                <w:sz w:val="24"/>
                <w:szCs w:val="24"/>
                <w14:ligatures w14:val="none"/>
              </w:rPr>
              <w:t>để thống nhất với quy định tại Thông tư số 18/2025/TT-BXD ngày 30/6/2025 của Bộ trưởng Bộ Xây dựng.</w:t>
            </w:r>
          </w:p>
        </w:tc>
        <w:tc>
          <w:tcPr>
            <w:tcW w:w="5103" w:type="dxa"/>
          </w:tcPr>
          <w:p w14:paraId="66D66D58"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các cơ quan có thể bao gồm Cảng vụ Hàng hải.</w:t>
            </w:r>
          </w:p>
        </w:tc>
      </w:tr>
      <w:tr w:rsidR="00D85076" w:rsidRPr="00CA691D" w14:paraId="7C779D4D" w14:textId="77777777" w:rsidTr="00A3338D">
        <w:tc>
          <w:tcPr>
            <w:tcW w:w="708" w:type="dxa"/>
          </w:tcPr>
          <w:p w14:paraId="34EAA169"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283F0247"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14471C1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xml:space="preserve">3. Đề nghị điều chỉnh nội dung “Phương tiện thủy nội địa mang cấp VR-SB” tại điểm a khoản 1 Điều 4 dự thảo Thông tư thành </w:t>
            </w:r>
            <w:r w:rsidRPr="00CA691D">
              <w:rPr>
                <w:rFonts w:ascii="Times New Roman" w:eastAsia="Times New Roman" w:hAnsi="Times New Roman" w:cs="Times New Roman"/>
                <w:i/>
                <w:iCs/>
                <w:kern w:val="0"/>
                <w:sz w:val="24"/>
                <w:szCs w:val="24"/>
                <w14:ligatures w14:val="none"/>
              </w:rPr>
              <w:t xml:space="preserve">“Phương tiện mang cấp VRSB” </w:t>
            </w:r>
            <w:r w:rsidRPr="00CA691D">
              <w:rPr>
                <w:rFonts w:ascii="Times New Roman" w:eastAsia="Times New Roman" w:hAnsi="Times New Roman" w:cs="Times New Roman"/>
                <w:kern w:val="0"/>
                <w:sz w:val="24"/>
                <w:szCs w:val="24"/>
                <w14:ligatures w14:val="none"/>
              </w:rPr>
              <w:t>do phương tiện thủy nội địa đã được thống nhất gọi tắt là phương tiện theo quy định tại điểm a khoản 1 Điều 1 dự thảo Thông tư.</w:t>
            </w:r>
          </w:p>
        </w:tc>
        <w:tc>
          <w:tcPr>
            <w:tcW w:w="5103" w:type="dxa"/>
          </w:tcPr>
          <w:p w14:paraId="070C431E"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chỉnh sửa</w:t>
            </w:r>
          </w:p>
        </w:tc>
      </w:tr>
      <w:tr w:rsidR="00D85076" w:rsidRPr="00CA691D" w14:paraId="5A6A27FE" w14:textId="77777777" w:rsidTr="00A3338D">
        <w:tc>
          <w:tcPr>
            <w:tcW w:w="708" w:type="dxa"/>
          </w:tcPr>
          <w:p w14:paraId="13DA9726"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43E5502A"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4F414069"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xml:space="preserve">4. Đề nghị điều chỉnh nội dung “Biên phòng cửa khẩu” tại điểm b khoản 2 Điều 7 dự thảo Thông tư thành </w:t>
            </w:r>
            <w:r w:rsidRPr="00CA691D">
              <w:rPr>
                <w:rFonts w:ascii="Times New Roman" w:eastAsia="Times New Roman" w:hAnsi="Times New Roman" w:cs="Times New Roman"/>
                <w:i/>
                <w:iCs/>
                <w:kern w:val="0"/>
                <w:sz w:val="24"/>
                <w:szCs w:val="24"/>
                <w14:ligatures w14:val="none"/>
              </w:rPr>
              <w:t>“Bộ đội biên phòng”</w:t>
            </w:r>
            <w:r w:rsidRPr="00CA691D">
              <w:rPr>
                <w:rFonts w:ascii="Times New Roman" w:eastAsia="Times New Roman" w:hAnsi="Times New Roman" w:cs="Times New Roman"/>
                <w:kern w:val="0"/>
                <w:sz w:val="24"/>
                <w:szCs w:val="24"/>
                <w14:ligatures w14:val="none"/>
              </w:rPr>
              <w:t>.</w:t>
            </w:r>
          </w:p>
        </w:tc>
        <w:tc>
          <w:tcPr>
            <w:tcW w:w="5103" w:type="dxa"/>
          </w:tcPr>
          <w:p w14:paraId="1550DE3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giưa nguyên như dự thảo để đảm bảo phù hợp với NĐ 140/2025/NĐ-CP ngày 12/6/2025.</w:t>
            </w:r>
          </w:p>
        </w:tc>
      </w:tr>
      <w:tr w:rsidR="00D85076" w:rsidRPr="00CA691D" w14:paraId="280E98D6" w14:textId="77777777" w:rsidTr="00A3338D">
        <w:tc>
          <w:tcPr>
            <w:tcW w:w="708" w:type="dxa"/>
          </w:tcPr>
          <w:p w14:paraId="358D1BB5"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016CBFD5"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4407F006"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5. Tại Điều 13 dự thảo Thông tư quy định nội dung về kiểm tra, giám sát chuyên ngành tại cảng, bến thủy nội địa, khu neo đậu, tuy nhiên dự thảo chưa quy định cụ thể nội dung kiểm tra, giám sát và quy trình kiểm tra, giám sát để các cơ quan quản lý nhà nước và đối tượng được kiểm tra, giám sát thực hiện thống nhất trên toàn quốc.</w:t>
            </w:r>
          </w:p>
        </w:tc>
        <w:tc>
          <w:tcPr>
            <w:tcW w:w="5103" w:type="dxa"/>
          </w:tcPr>
          <w:p w14:paraId="7F8FDF02"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Đề nghị giữ nguyên như dự thảo do hoạt động tự kiểm tra, giám sát do tổ chức, cá nhân tự thực hiện.</w:t>
            </w:r>
          </w:p>
          <w:p w14:paraId="4D6B4A4F"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Hoạt động của cơ quan nhà nước phải tuân thủ quy định tại NĐ 217/2025/NĐ-CP.</w:t>
            </w:r>
          </w:p>
        </w:tc>
      </w:tr>
      <w:tr w:rsidR="00D85076" w:rsidRPr="00CA691D" w14:paraId="0BD0EAE8" w14:textId="77777777" w:rsidTr="00A3338D">
        <w:tc>
          <w:tcPr>
            <w:tcW w:w="708" w:type="dxa"/>
          </w:tcPr>
          <w:p w14:paraId="5309FEF1"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41863C0B"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55BA3954"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6. Phạm vi quản lý của các Cảng vụ đã được quy định tại Điều 4 của Thông tư số 18/2025/TT-BXD ngày 30/6/2025 của Bộ trưởng Bộ Xây dựng, do đó đề nghị cơ quan soạn thảo lược bỏ khoản 2, khoản 3 Điều 23 dự thảo Thông tư.</w:t>
            </w:r>
          </w:p>
        </w:tc>
        <w:tc>
          <w:tcPr>
            <w:tcW w:w="5103" w:type="dxa"/>
          </w:tcPr>
          <w:p w14:paraId="6436225B"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ý kiến góp ý, chỉnh sửa tại dự thảo Thông tư</w:t>
            </w:r>
          </w:p>
        </w:tc>
      </w:tr>
      <w:tr w:rsidR="00D85076" w:rsidRPr="00CA691D" w14:paraId="247F97F5" w14:textId="77777777" w:rsidTr="00A3338D">
        <w:tc>
          <w:tcPr>
            <w:tcW w:w="708" w:type="dxa"/>
          </w:tcPr>
          <w:p w14:paraId="68D084B2"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19</w:t>
            </w:r>
          </w:p>
        </w:tc>
        <w:tc>
          <w:tcPr>
            <w:tcW w:w="2122" w:type="dxa"/>
          </w:tcPr>
          <w:p w14:paraId="227F8645"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Cục Kết cấu hạ tầng xây dựng (1250/KCHT-GT ngàu 13/10/2025)</w:t>
            </w:r>
          </w:p>
        </w:tc>
        <w:tc>
          <w:tcPr>
            <w:tcW w:w="6521" w:type="dxa"/>
          </w:tcPr>
          <w:p w14:paraId="114EC43C"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1. Đề nghị rà soát các nội dung tại Báo cáo thẩm định số 320/BCTĐ-BTP ngày 18/7/2025 của Bộ Tư pháp để xem xét, chỉnh sửa, hoàn thiện các nội dung liên quan tại dự thảo Thông tư.</w:t>
            </w:r>
          </w:p>
        </w:tc>
        <w:tc>
          <w:tcPr>
            <w:tcW w:w="5103" w:type="dxa"/>
          </w:tcPr>
          <w:p w14:paraId="15CAE9FF"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Tiếp thu, rà soát, chỉnh sửa</w:t>
            </w:r>
          </w:p>
        </w:tc>
      </w:tr>
      <w:tr w:rsidR="00D85076" w:rsidRPr="00CA691D" w14:paraId="566595D0" w14:textId="77777777" w:rsidTr="00A3338D">
        <w:tc>
          <w:tcPr>
            <w:tcW w:w="708" w:type="dxa"/>
          </w:tcPr>
          <w:p w14:paraId="4DF54DF2"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56BC22BE"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0A8DA719"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xml:space="preserve">2. Đề nghị rà soát, xem xét biên tập bổ sung quy định về bảo vệ môi trường đối với phương tiện, tàu biển, thủy phi cơ, phương tiện </w:t>
            </w:r>
            <w:r w:rsidRPr="00CA691D">
              <w:rPr>
                <w:rFonts w:ascii="Times New Roman" w:eastAsia="Times New Roman" w:hAnsi="Times New Roman" w:cs="Times New Roman"/>
                <w:kern w:val="0"/>
                <w:sz w:val="24"/>
                <w:szCs w:val="24"/>
                <w14:ligatures w14:val="none"/>
              </w:rPr>
              <w:lastRenderedPageBreak/>
              <w:t>thủy nước ngoài hoạt động trên đường thủy nội địa theo quy định tại Điều 49 Nghị định số 08/2021/NĐ-CP ngày 28/01/2021 của Chính phủ.</w:t>
            </w:r>
          </w:p>
        </w:tc>
        <w:tc>
          <w:tcPr>
            <w:tcW w:w="5103" w:type="dxa"/>
          </w:tcPr>
          <w:p w14:paraId="775015E9"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Nội dung ngoài phạm vi điều chỉnh của dự thảo Thông tư.</w:t>
            </w:r>
          </w:p>
        </w:tc>
      </w:tr>
      <w:tr w:rsidR="00D85076" w:rsidRPr="00CA691D" w14:paraId="2FB0A275" w14:textId="77777777" w:rsidTr="00A3338D">
        <w:tc>
          <w:tcPr>
            <w:tcW w:w="708" w:type="dxa"/>
          </w:tcPr>
          <w:p w14:paraId="1231244F" w14:textId="77777777" w:rsidR="00D85076" w:rsidRPr="00CA691D" w:rsidRDefault="00D85076" w:rsidP="00A3338D">
            <w:pPr>
              <w:autoSpaceDE w:val="0"/>
              <w:autoSpaceDN w:val="0"/>
              <w:adjustRightInd w:val="0"/>
              <w:jc w:val="both"/>
              <w:rPr>
                <w:rFonts w:ascii="Times New Roman" w:hAnsi="Times New Roman"/>
                <w:i/>
                <w:iCs/>
                <w:sz w:val="24"/>
              </w:rPr>
            </w:pPr>
          </w:p>
        </w:tc>
        <w:tc>
          <w:tcPr>
            <w:tcW w:w="2122" w:type="dxa"/>
          </w:tcPr>
          <w:p w14:paraId="024A92B7"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p>
        </w:tc>
        <w:tc>
          <w:tcPr>
            <w:tcW w:w="6521" w:type="dxa"/>
          </w:tcPr>
          <w:p w14:paraId="01EB29CF"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xml:space="preserve">3. </w:t>
            </w:r>
            <w:bookmarkStart w:id="89" w:name="_Hlk212813516"/>
            <w:r w:rsidRPr="00CA691D">
              <w:rPr>
                <w:rFonts w:ascii="Times New Roman" w:eastAsia="Times New Roman" w:hAnsi="Times New Roman" w:cs="Times New Roman"/>
                <w:kern w:val="0"/>
                <w:sz w:val="24"/>
                <w:szCs w:val="24"/>
                <w14:ligatures w14:val="none"/>
              </w:rPr>
              <w:t>Việc bãi bỏ thủ tục hành chính cấp phép phương tiện thủy nội địa vào, rời cảng biển, cảng, bến thủy nội địa, khu neo đậu tác động đến hoạt động kiểm tra phương tiện thủy; phí, lệ; bộ máy, nhân sự đang được giao thực hiện trực tiếp thủ tục hành chính liên quan đến thủ tục hành chính nêu trên (21 Cảng vụ Đường thủy nội địa, gồm: 04 Cảng vụ ĐTNĐ thuộc Cục Hàng hải và Đường thủy Việt Nam, 17 Cảng vụ ĐTNĐ địa phương)</w:t>
            </w:r>
            <w:bookmarkEnd w:id="89"/>
            <w:r w:rsidRPr="00CA691D">
              <w:rPr>
                <w:rFonts w:ascii="Times New Roman" w:eastAsia="Times New Roman" w:hAnsi="Times New Roman" w:cs="Times New Roman"/>
                <w:kern w:val="0"/>
                <w:sz w:val="24"/>
                <w:szCs w:val="24"/>
                <w14:ligatures w14:val="none"/>
              </w:rPr>
              <w:t>. Đề nghị cơ quan chủ trì có đánh giá tác động và đề xuất giải pháp, lộ trình thực hiện</w:t>
            </w:r>
          </w:p>
        </w:tc>
        <w:tc>
          <w:tcPr>
            <w:tcW w:w="5103" w:type="dxa"/>
          </w:tcPr>
          <w:p w14:paraId="35AFADF0"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t>Dự thảo Thông tư quy định nội dung thực thi phương án cắt giảm thủ tục hành chính đã được Chính phủ phê duyệt</w:t>
            </w:r>
          </w:p>
        </w:tc>
      </w:tr>
      <w:tr w:rsidR="00D85076" w:rsidRPr="00CA691D" w14:paraId="4EE154F8" w14:textId="77777777" w:rsidTr="00A3338D">
        <w:tc>
          <w:tcPr>
            <w:tcW w:w="708" w:type="dxa"/>
          </w:tcPr>
          <w:p w14:paraId="26551F46" w14:textId="77777777"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20</w:t>
            </w:r>
          </w:p>
        </w:tc>
        <w:tc>
          <w:tcPr>
            <w:tcW w:w="2122" w:type="dxa"/>
          </w:tcPr>
          <w:p w14:paraId="2A9D7FD2" w14:textId="77777777" w:rsidR="00D85076"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r w:rsidRPr="00CA691D">
              <w:rPr>
                <w:rFonts w:ascii="Times New Roman" w:hAnsi="Times New Roman" w:cs="Times New Roman"/>
                <w:sz w:val="24"/>
                <w:szCs w:val="24"/>
              </w:rPr>
              <w:t>Sở XD Ninh Bình (4264/SXD-CVĐTNĐ ngày 15/10/2025)</w:t>
            </w:r>
          </w:p>
        </w:tc>
        <w:tc>
          <w:tcPr>
            <w:tcW w:w="6521" w:type="dxa"/>
          </w:tcPr>
          <w:p w14:paraId="773D6863"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Tại Khoản 4 Điều 23 Dự thảo Thông tư quy định:</w:t>
            </w:r>
          </w:p>
          <w:p w14:paraId="09DA9AA6"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
                <w:iCs/>
                <w:kern w:val="0"/>
                <w:sz w:val="24"/>
                <w:szCs w:val="24"/>
                <w14:ligatures w14:val="none"/>
              </w:rPr>
            </w:pPr>
            <w:r w:rsidRPr="00CA691D">
              <w:rPr>
                <w:rFonts w:ascii="Times New Roman" w:eastAsia="Times New Roman" w:hAnsi="Times New Roman" w:cs="Times New Roman"/>
                <w:i/>
                <w:iCs/>
                <w:kern w:val="0"/>
                <w:sz w:val="24"/>
                <w:szCs w:val="24"/>
                <w14:ligatures w14:val="none"/>
              </w:rPr>
              <w:t>“</w:t>
            </w:r>
            <w:r w:rsidRPr="00CA691D">
              <w:rPr>
                <w:rFonts w:ascii="Times New Roman" w:eastAsia="Times New Roman" w:hAnsi="Times New Roman" w:cs="Times New Roman"/>
                <w:b/>
                <w:bCs/>
                <w:i/>
                <w:iCs/>
                <w:kern w:val="0"/>
                <w:sz w:val="24"/>
                <w:szCs w:val="24"/>
                <w14:ligatures w14:val="none"/>
              </w:rPr>
              <w:t xml:space="preserve">Điều 23. </w:t>
            </w:r>
            <w:r w:rsidRPr="00CA691D">
              <w:rPr>
                <w:rFonts w:ascii="Times New Roman" w:eastAsia="Times New Roman" w:hAnsi="Times New Roman" w:cs="Times New Roman"/>
                <w:i/>
                <w:iCs/>
                <w:kern w:val="0"/>
                <w:sz w:val="24"/>
                <w:szCs w:val="24"/>
                <w14:ligatures w14:val="none"/>
              </w:rPr>
              <w:t>Quản lý nhà nước chuyên ngành tại cảng, bến thủy nội địa, khu neo đậu</w:t>
            </w:r>
          </w:p>
          <w:p w14:paraId="226B8F6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
                <w:iCs/>
                <w:kern w:val="0"/>
                <w:sz w:val="24"/>
                <w:szCs w:val="24"/>
                <w14:ligatures w14:val="none"/>
              </w:rPr>
            </w:pPr>
            <w:r w:rsidRPr="00CA691D">
              <w:rPr>
                <w:rFonts w:ascii="Times New Roman" w:eastAsia="Times New Roman" w:hAnsi="Times New Roman" w:cs="Times New Roman"/>
                <w:i/>
                <w:iCs/>
                <w:kern w:val="0"/>
                <w:sz w:val="24"/>
                <w:szCs w:val="24"/>
                <w14:ligatures w14:val="none"/>
              </w:rPr>
              <w:t xml:space="preserve">4. </w:t>
            </w:r>
            <w:r w:rsidRPr="00CA691D">
              <w:rPr>
                <w:rFonts w:ascii="Times New Roman" w:eastAsia="Times New Roman" w:hAnsi="Times New Roman" w:cs="Times New Roman"/>
                <w:b/>
                <w:bCs/>
                <w:i/>
                <w:iCs/>
                <w:kern w:val="0"/>
                <w:sz w:val="24"/>
                <w:szCs w:val="24"/>
                <w14:ligatures w14:val="none"/>
              </w:rPr>
              <w:t xml:space="preserve">Lập và triển khai </w:t>
            </w:r>
            <w:r w:rsidRPr="00CA691D">
              <w:rPr>
                <w:rFonts w:ascii="Times New Roman" w:eastAsia="Times New Roman" w:hAnsi="Times New Roman" w:cs="Times New Roman"/>
                <w:i/>
                <w:iCs/>
                <w:kern w:val="0"/>
                <w:sz w:val="24"/>
                <w:szCs w:val="24"/>
                <w14:ligatures w14:val="none"/>
              </w:rPr>
              <w:t>Kế hoạch điều động phương tiện vào, rời cảng biển, cảng, bến thủy nội địa trên cơ sở tiếp nhận thông báo thông tin về phương tiện hoạt động từ Chủ cảng biển, cảng, bến, khu neo đậu. Thực hiện đăng tải công khai Kế hoạch điều động phương tiện được trên Trang thông tin của Cảng vụ.”</w:t>
            </w:r>
          </w:p>
          <w:p w14:paraId="13680AC7"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kern w:val="0"/>
                <w:sz w:val="24"/>
                <w:szCs w:val="24"/>
                <w14:ligatures w14:val="none"/>
              </w:rPr>
            </w:pPr>
            <w:r w:rsidRPr="00CA691D">
              <w:rPr>
                <w:rFonts w:ascii="Times New Roman" w:eastAsia="Times New Roman" w:hAnsi="Times New Roman" w:cs="Times New Roman"/>
                <w:kern w:val="0"/>
                <w:sz w:val="24"/>
                <w:szCs w:val="24"/>
                <w14:ligatures w14:val="none"/>
              </w:rPr>
              <w:t>- Tại Khoản 16 Điều 24 Dự thảo Thông tư quy định:</w:t>
            </w:r>
          </w:p>
          <w:p w14:paraId="197230EA"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
                <w:iCs/>
                <w:kern w:val="0"/>
                <w:sz w:val="24"/>
                <w:szCs w:val="24"/>
                <w14:ligatures w14:val="none"/>
              </w:rPr>
            </w:pPr>
            <w:r w:rsidRPr="00CA691D">
              <w:rPr>
                <w:rFonts w:ascii="Times New Roman" w:eastAsia="Times New Roman" w:hAnsi="Times New Roman" w:cs="Times New Roman"/>
                <w:b/>
                <w:bCs/>
                <w:i/>
                <w:iCs/>
                <w:kern w:val="0"/>
                <w:sz w:val="24"/>
                <w:szCs w:val="24"/>
                <w14:ligatures w14:val="none"/>
              </w:rPr>
              <w:t xml:space="preserve">“Điều 24. </w:t>
            </w:r>
            <w:r w:rsidRPr="00CA691D">
              <w:rPr>
                <w:rFonts w:ascii="Times New Roman" w:eastAsia="Times New Roman" w:hAnsi="Times New Roman" w:cs="Times New Roman"/>
                <w:i/>
                <w:iCs/>
                <w:kern w:val="0"/>
                <w:sz w:val="24"/>
                <w:szCs w:val="24"/>
                <w14:ligatures w14:val="none"/>
              </w:rPr>
              <w:t>Trách nhiệm của chủ cảng, bến, khu neo đậu, người quản lý khai thác cảng, bến thủy nội địa, khu neo đậu Chủ cảng, bến thủy nội địa, khu neo đậu, người quản lý khai thác cảng, bến, khu neo đậu có trách nhiệm thực hiện những quy định sau đây:</w:t>
            </w:r>
          </w:p>
          <w:p w14:paraId="4CCB3276"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
                <w:iCs/>
                <w:kern w:val="0"/>
                <w:sz w:val="24"/>
                <w:szCs w:val="24"/>
                <w14:ligatures w14:val="none"/>
              </w:rPr>
            </w:pPr>
            <w:r w:rsidRPr="00CA691D">
              <w:rPr>
                <w:rFonts w:ascii="Times New Roman" w:eastAsia="Times New Roman" w:hAnsi="Times New Roman" w:cs="Times New Roman"/>
                <w:i/>
                <w:iCs/>
                <w:kern w:val="0"/>
                <w:sz w:val="24"/>
                <w:szCs w:val="24"/>
                <w14:ligatures w14:val="none"/>
              </w:rPr>
              <w:t xml:space="preserve">16. </w:t>
            </w:r>
            <w:r w:rsidRPr="00CA691D">
              <w:rPr>
                <w:rFonts w:ascii="Times New Roman" w:eastAsia="Times New Roman" w:hAnsi="Times New Roman" w:cs="Times New Roman"/>
                <w:b/>
                <w:bCs/>
                <w:i/>
                <w:iCs/>
                <w:kern w:val="0"/>
                <w:sz w:val="24"/>
                <w:szCs w:val="24"/>
                <w14:ligatures w14:val="none"/>
              </w:rPr>
              <w:t xml:space="preserve">Xây dựng và thực hiện </w:t>
            </w:r>
            <w:r w:rsidRPr="00CA691D">
              <w:rPr>
                <w:rFonts w:ascii="Times New Roman" w:eastAsia="Times New Roman" w:hAnsi="Times New Roman" w:cs="Times New Roman"/>
                <w:i/>
                <w:iCs/>
                <w:kern w:val="0"/>
                <w:sz w:val="24"/>
                <w:szCs w:val="24"/>
                <w14:ligatures w14:val="none"/>
              </w:rPr>
              <w:t xml:space="preserve">đúng kế hoạch điều động phương tiện vào, rời cảng biển, cảng, bến thủy nội địa, khu neo đậu; gửi kế hoạch điều động phương tiện vào, rời cảng biển, cảng, bến thủy nội địa, khu neo đậu đến Cảng vụ quản lý trước 16 giờ hàng ngày, trường hợp có thay đổi phải thông báo ngay cho Cảng vụ biết để điều chỉnh kế hoạch điều động phương tiện trong ngày.” </w:t>
            </w:r>
          </w:p>
          <w:p w14:paraId="2A5BAE36"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
                <w:iCs/>
                <w:kern w:val="0"/>
                <w:sz w:val="24"/>
                <w:szCs w:val="24"/>
                <w14:ligatures w14:val="none"/>
              </w:rPr>
            </w:pPr>
            <w:r w:rsidRPr="00CA691D">
              <w:rPr>
                <w:rFonts w:ascii="Times New Roman" w:eastAsia="Times New Roman" w:hAnsi="Times New Roman" w:cs="Times New Roman"/>
                <w:kern w:val="0"/>
                <w:sz w:val="24"/>
                <w:szCs w:val="24"/>
                <w14:ligatures w14:val="none"/>
              </w:rPr>
              <w:t>Để đảm bảo tính thống nhất và thuận lợi trong việc triển khai thực hiện đề nghị sửa lại nội dung tại Khoản 4 Điều 23 Dự thảo Thông tư như sau:</w:t>
            </w:r>
          </w:p>
          <w:p w14:paraId="1A372330" w14:textId="77777777" w:rsidR="00D85076" w:rsidRPr="00CA691D" w:rsidRDefault="00D85076" w:rsidP="00A3338D">
            <w:pPr>
              <w:pStyle w:val="Vnbnnidung0"/>
              <w:tabs>
                <w:tab w:val="left" w:pos="1996"/>
              </w:tabs>
              <w:spacing w:after="0" w:line="240" w:lineRule="auto"/>
              <w:ind w:firstLine="0"/>
              <w:jc w:val="both"/>
              <w:rPr>
                <w:rFonts w:ascii="Times New Roman" w:eastAsia="Times New Roman" w:hAnsi="Times New Roman" w:cs="Times New Roman"/>
                <w:i/>
                <w:iCs/>
                <w:kern w:val="0"/>
                <w:sz w:val="24"/>
                <w:szCs w:val="24"/>
                <w14:ligatures w14:val="none"/>
              </w:rPr>
            </w:pPr>
            <w:r w:rsidRPr="00CA691D">
              <w:rPr>
                <w:rFonts w:ascii="Times New Roman" w:eastAsia="Times New Roman" w:hAnsi="Times New Roman" w:cs="Times New Roman"/>
                <w:b/>
                <w:bCs/>
                <w:i/>
                <w:iCs/>
                <w:kern w:val="0"/>
                <w:sz w:val="24"/>
                <w:szCs w:val="24"/>
                <w14:ligatures w14:val="none"/>
              </w:rPr>
              <w:t xml:space="preserve">“Chấp thuận, điều chỉnh (nếu có) và triển khai </w:t>
            </w:r>
            <w:r w:rsidRPr="00CA691D">
              <w:rPr>
                <w:rFonts w:ascii="Times New Roman" w:eastAsia="Times New Roman" w:hAnsi="Times New Roman" w:cs="Times New Roman"/>
                <w:i/>
                <w:iCs/>
                <w:kern w:val="0"/>
                <w:sz w:val="24"/>
                <w:szCs w:val="24"/>
                <w14:ligatures w14:val="none"/>
              </w:rPr>
              <w:t xml:space="preserve">Kế hoạch điều </w:t>
            </w:r>
            <w:r w:rsidRPr="00CA691D">
              <w:rPr>
                <w:rFonts w:ascii="Times New Roman" w:eastAsia="Times New Roman" w:hAnsi="Times New Roman" w:cs="Times New Roman"/>
                <w:i/>
                <w:iCs/>
                <w:kern w:val="0"/>
                <w:sz w:val="24"/>
                <w:szCs w:val="24"/>
                <w14:ligatures w14:val="none"/>
              </w:rPr>
              <w:lastRenderedPageBreak/>
              <w:t xml:space="preserve">động phương tiện vào, rời cảng biển, cảng, bến thủy nội địa, khu neo đậu, gửi kế hoạch điều động phương tiện vào, rời cảng biển, cảng, bến thủy nội địa, khu neo đậu </w:t>
            </w:r>
            <w:r w:rsidRPr="00CA691D">
              <w:rPr>
                <w:rFonts w:ascii="Times New Roman" w:eastAsia="Times New Roman" w:hAnsi="Times New Roman" w:cs="Times New Roman"/>
                <w:b/>
                <w:bCs/>
                <w:i/>
                <w:iCs/>
                <w:kern w:val="0"/>
                <w:sz w:val="24"/>
                <w:szCs w:val="24"/>
                <w14:ligatures w14:val="none"/>
              </w:rPr>
              <w:t xml:space="preserve">cho Chủ cảng, bến thủy nội địa, khu neo đậu, người quản lý khai thác cảng, bến, khu neo đậu. </w:t>
            </w:r>
            <w:r w:rsidRPr="00CA691D">
              <w:rPr>
                <w:rFonts w:ascii="Times New Roman" w:eastAsia="Times New Roman" w:hAnsi="Times New Roman" w:cs="Times New Roman"/>
                <w:i/>
                <w:iCs/>
                <w:kern w:val="0"/>
                <w:sz w:val="24"/>
                <w:szCs w:val="24"/>
                <w14:ligatures w14:val="none"/>
              </w:rPr>
              <w:t>Đồng thời thực hiện đăng tải công khai Kế hoạch điều động phương tiện được trên Trang thông tin của Cảng vụ.”</w:t>
            </w:r>
          </w:p>
        </w:tc>
        <w:tc>
          <w:tcPr>
            <w:tcW w:w="5103" w:type="dxa"/>
          </w:tcPr>
          <w:p w14:paraId="504DAC8C" w14:textId="77777777" w:rsidR="00D85076" w:rsidRPr="00CA691D" w:rsidRDefault="00D85076" w:rsidP="00A3338D">
            <w:pPr>
              <w:autoSpaceDE w:val="0"/>
              <w:autoSpaceDN w:val="0"/>
              <w:adjustRightInd w:val="0"/>
              <w:jc w:val="both"/>
              <w:rPr>
                <w:rFonts w:ascii="Times New Roman" w:hAnsi="Times New Roman"/>
                <w:sz w:val="24"/>
              </w:rPr>
            </w:pPr>
            <w:r w:rsidRPr="00CA691D">
              <w:rPr>
                <w:rFonts w:ascii="Times New Roman" w:hAnsi="Times New Roman"/>
                <w:sz w:val="24"/>
              </w:rPr>
              <w:lastRenderedPageBreak/>
              <w:t>Nội dung đã được chỉnh sửa cho phù hợp.</w:t>
            </w:r>
          </w:p>
        </w:tc>
      </w:tr>
      <w:tr w:rsidR="00D85076" w:rsidRPr="00CA691D" w14:paraId="63649E5E" w14:textId="77777777" w:rsidTr="00A3338D">
        <w:tc>
          <w:tcPr>
            <w:tcW w:w="708" w:type="dxa"/>
          </w:tcPr>
          <w:p w14:paraId="66853DE0" w14:textId="2CC766C9" w:rsidR="00D85076" w:rsidRPr="00CA691D" w:rsidRDefault="00D85076" w:rsidP="00A3338D">
            <w:pPr>
              <w:autoSpaceDE w:val="0"/>
              <w:autoSpaceDN w:val="0"/>
              <w:adjustRightInd w:val="0"/>
              <w:jc w:val="both"/>
              <w:rPr>
                <w:rFonts w:ascii="Times New Roman" w:hAnsi="Times New Roman"/>
                <w:i/>
                <w:iCs/>
                <w:sz w:val="24"/>
              </w:rPr>
            </w:pPr>
            <w:r w:rsidRPr="00CA691D">
              <w:rPr>
                <w:rFonts w:ascii="Times New Roman" w:hAnsi="Times New Roman"/>
                <w:i/>
                <w:iCs/>
                <w:sz w:val="24"/>
              </w:rPr>
              <w:t>21</w:t>
            </w:r>
          </w:p>
        </w:tc>
        <w:tc>
          <w:tcPr>
            <w:tcW w:w="2122" w:type="dxa"/>
          </w:tcPr>
          <w:p w14:paraId="20A39C3C" w14:textId="7398F7B5" w:rsidR="002F2D40" w:rsidRPr="00CA691D" w:rsidRDefault="00D85076" w:rsidP="00A3338D">
            <w:pPr>
              <w:pStyle w:val="Vnbnnidung0"/>
              <w:tabs>
                <w:tab w:val="left" w:pos="1996"/>
              </w:tabs>
              <w:spacing w:after="0" w:line="240" w:lineRule="auto"/>
              <w:ind w:firstLine="0"/>
              <w:jc w:val="both"/>
              <w:rPr>
                <w:rFonts w:ascii="Times New Roman" w:hAnsi="Times New Roman" w:cs="Times New Roman"/>
                <w:sz w:val="24"/>
                <w:szCs w:val="24"/>
              </w:rPr>
            </w:pPr>
            <w:del w:id="90" w:author="Administrator" w:date="2025-10-28T17:40:00Z" w16du:dateUtc="2025-10-28T10:40:00Z">
              <w:r w:rsidRPr="00CA691D" w:rsidDel="00D91701">
                <w:rPr>
                  <w:rFonts w:ascii="Times New Roman" w:hAnsi="Times New Roman" w:cs="Times New Roman"/>
                  <w:sz w:val="24"/>
                  <w:szCs w:val="24"/>
                </w:rPr>
                <w:delText>Sở XD Quảng Ninh</w:delText>
              </w:r>
            </w:del>
            <w:ins w:id="91" w:author="Administrator" w:date="2025-10-28T17:40:00Z" w16du:dateUtc="2025-10-28T10:40:00Z">
              <w:r w:rsidR="00D91701" w:rsidRPr="00CA691D">
                <w:rPr>
                  <w:rFonts w:ascii="Times New Roman" w:hAnsi="Times New Roman" w:cs="Times New Roman"/>
                  <w:sz w:val="24"/>
                  <w:szCs w:val="24"/>
                </w:rPr>
                <w:t xml:space="preserve">Văn phòng </w:t>
              </w:r>
            </w:ins>
            <w:ins w:id="92" w:author="Administrator" w:date="2025-10-28T17:41:00Z" w16du:dateUtc="2025-10-28T10:41:00Z">
              <w:r w:rsidR="00D91701" w:rsidRPr="00CA691D">
                <w:rPr>
                  <w:rFonts w:ascii="Times New Roman" w:hAnsi="Times New Roman" w:cs="Times New Roman"/>
                  <w:sz w:val="24"/>
                  <w:szCs w:val="24"/>
                </w:rPr>
                <w:t>Bộ Xây dựng</w:t>
              </w:r>
            </w:ins>
            <w:ins w:id="93" w:author="Administrator" w:date="2025-10-28T17:38:00Z" w16du:dateUtc="2025-10-28T10:38:00Z">
              <w:r w:rsidR="002F2D40" w:rsidRPr="00CA691D">
                <w:rPr>
                  <w:rFonts w:ascii="Times New Roman" w:hAnsi="Times New Roman" w:cs="Times New Roman"/>
                  <w:sz w:val="24"/>
                  <w:szCs w:val="24"/>
                </w:rPr>
                <w:t xml:space="preserve"> </w:t>
              </w:r>
            </w:ins>
          </w:p>
        </w:tc>
        <w:tc>
          <w:tcPr>
            <w:tcW w:w="6521" w:type="dxa"/>
          </w:tcPr>
          <w:p w14:paraId="72AADD0B" w14:textId="77777777" w:rsidR="00CA691D" w:rsidRDefault="00D91701" w:rsidP="00A3338D">
            <w:pPr>
              <w:pStyle w:val="Vnbnnidung0"/>
              <w:tabs>
                <w:tab w:val="left" w:pos="1996"/>
              </w:tabs>
              <w:spacing w:after="0" w:line="240" w:lineRule="auto"/>
              <w:ind w:firstLine="0"/>
              <w:jc w:val="both"/>
              <w:rPr>
                <w:ins w:id="94" w:author="Administrator" w:date="2025-10-28T17:49:00Z" w16du:dateUtc="2025-10-28T10:49:00Z"/>
              </w:rPr>
            </w:pPr>
            <w:ins w:id="95" w:author="Administrator" w:date="2025-10-28T17:41:00Z" w16du:dateUtc="2025-10-28T10:41:00Z">
              <w:r w:rsidRPr="00CA691D">
                <w:rPr>
                  <w:rStyle w:val="fontstyle01"/>
                  <w:rFonts w:ascii="Times New Roman" w:hAnsi="Times New Roman" w:cs="Times New Roman"/>
                  <w:sz w:val="24"/>
                  <w:szCs w:val="24"/>
                  <w:rPrChange w:id="96" w:author="Administrator" w:date="2025-10-28T17:49:00Z" w16du:dateUtc="2025-10-28T10:49:00Z">
                    <w:rPr>
                      <w:rStyle w:val="fontstyle01"/>
                    </w:rPr>
                  </w:rPrChange>
                </w:rPr>
                <w:t xml:space="preserve">1. </w:t>
              </w:r>
              <w:r w:rsidRPr="00CA691D">
                <w:rPr>
                  <w:rStyle w:val="fontstyle01"/>
                  <w:rFonts w:ascii="Times New Roman" w:hAnsi="Times New Roman" w:cs="Times New Roman"/>
                  <w:sz w:val="24"/>
                  <w:szCs w:val="24"/>
                  <w:rPrChange w:id="97" w:author="Administrator" w:date="2025-10-28T17:49:00Z" w16du:dateUtc="2025-10-28T10:49:00Z">
                    <w:rPr>
                      <w:rStyle w:val="fontstyle01"/>
                      <w:rFonts w:ascii="Calibri" w:hAnsi="Calibri" w:cs="Calibri"/>
                    </w:rPr>
                  </w:rPrChange>
                </w:rPr>
                <w:t>Đề</w:t>
              </w:r>
              <w:r w:rsidRPr="00CA691D">
                <w:rPr>
                  <w:rStyle w:val="fontstyle01"/>
                  <w:rFonts w:ascii="Times New Roman" w:hAnsi="Times New Roman" w:cs="Times New Roman"/>
                  <w:sz w:val="24"/>
                  <w:szCs w:val="24"/>
                  <w:rPrChange w:id="98" w:author="Administrator" w:date="2025-10-28T17:49:00Z" w16du:dateUtc="2025-10-28T10:49:00Z">
                    <w:rPr>
                      <w:rStyle w:val="fontstyle01"/>
                    </w:rPr>
                  </w:rPrChange>
                </w:rPr>
                <w:t xml:space="preserve"> ngh</w:t>
              </w:r>
              <w:r w:rsidRPr="00CA691D">
                <w:rPr>
                  <w:rStyle w:val="fontstyle01"/>
                  <w:rFonts w:ascii="Times New Roman" w:hAnsi="Times New Roman" w:cs="Times New Roman"/>
                  <w:sz w:val="24"/>
                  <w:szCs w:val="24"/>
                  <w:rPrChange w:id="99" w:author="Administrator" w:date="2025-10-28T17:49:00Z" w16du:dateUtc="2025-10-28T10:49:00Z">
                    <w:rPr>
                      <w:rStyle w:val="fontstyle01"/>
                      <w:rFonts w:ascii="Calibri" w:hAnsi="Calibri" w:cs="Calibri"/>
                    </w:rPr>
                  </w:rPrChange>
                </w:rPr>
                <w:t>ị</w:t>
              </w:r>
              <w:r w:rsidRPr="00CA691D">
                <w:rPr>
                  <w:rStyle w:val="fontstyle01"/>
                  <w:rFonts w:ascii="Times New Roman" w:hAnsi="Times New Roman" w:cs="Times New Roman"/>
                  <w:sz w:val="24"/>
                  <w:szCs w:val="24"/>
                  <w:rPrChange w:id="100" w:author="Administrator" w:date="2025-10-28T17:49:00Z" w16du:dateUtc="2025-10-28T10:49:00Z">
                    <w:rPr>
                      <w:rStyle w:val="fontstyle01"/>
                    </w:rPr>
                  </w:rPrChange>
                </w:rPr>
                <w:t xml:space="preserve"> nghi</w:t>
              </w:r>
              <w:r w:rsidRPr="00CA691D">
                <w:rPr>
                  <w:rStyle w:val="fontstyle01"/>
                  <w:rFonts w:ascii="Times New Roman" w:hAnsi="Times New Roman" w:cs="Times New Roman"/>
                  <w:sz w:val="24"/>
                  <w:szCs w:val="24"/>
                  <w:rPrChange w:id="101" w:author="Administrator" w:date="2025-10-28T17:49:00Z" w16du:dateUtc="2025-10-28T10:49:00Z">
                    <w:rPr>
                      <w:rStyle w:val="fontstyle01"/>
                      <w:rFonts w:ascii=".VnTime" w:hAnsi=".VnTime" w:cs=".VnTime"/>
                    </w:rPr>
                  </w:rPrChange>
                </w:rPr>
                <w:t>ê</w:t>
              </w:r>
              <w:r w:rsidRPr="00CA691D">
                <w:rPr>
                  <w:rStyle w:val="fontstyle01"/>
                  <w:rFonts w:ascii="Times New Roman" w:hAnsi="Times New Roman" w:cs="Times New Roman"/>
                  <w:sz w:val="24"/>
                  <w:szCs w:val="24"/>
                  <w:rPrChange w:id="102" w:author="Administrator" w:date="2025-10-28T17:49:00Z" w16du:dateUtc="2025-10-28T10:49:00Z">
                    <w:rPr>
                      <w:rStyle w:val="fontstyle01"/>
                    </w:rPr>
                  </w:rPrChange>
                </w:rPr>
                <w:t>n c</w:t>
              </w:r>
              <w:r w:rsidRPr="00CA691D">
                <w:rPr>
                  <w:rStyle w:val="fontstyle01"/>
                  <w:rFonts w:ascii="Times New Roman" w:hAnsi="Times New Roman" w:cs="Times New Roman"/>
                  <w:sz w:val="24"/>
                  <w:szCs w:val="24"/>
                  <w:rPrChange w:id="103" w:author="Administrator" w:date="2025-10-28T17:49:00Z" w16du:dateUtc="2025-10-28T10:49:00Z">
                    <w:rPr>
                      <w:rStyle w:val="fontstyle01"/>
                      <w:rFonts w:ascii="Calibri" w:hAnsi="Calibri" w:cs="Calibri"/>
                    </w:rPr>
                  </w:rPrChange>
                </w:rPr>
                <w:t>ứ</w:t>
              </w:r>
              <w:r w:rsidRPr="00CA691D">
                <w:rPr>
                  <w:rStyle w:val="fontstyle01"/>
                  <w:rFonts w:ascii="Times New Roman" w:hAnsi="Times New Roman" w:cs="Times New Roman"/>
                  <w:sz w:val="24"/>
                  <w:szCs w:val="24"/>
                  <w:rPrChange w:id="104" w:author="Administrator" w:date="2025-10-28T17:49:00Z" w16du:dateUtc="2025-10-28T10:49:00Z">
                    <w:rPr>
                      <w:rStyle w:val="fontstyle01"/>
                    </w:rPr>
                  </w:rPrChange>
                </w:rPr>
                <w:t>u, s</w:t>
              </w:r>
              <w:r w:rsidRPr="00CA691D">
                <w:rPr>
                  <w:rStyle w:val="fontstyle01"/>
                  <w:rFonts w:ascii="Times New Roman" w:hAnsi="Times New Roman" w:cs="Times New Roman"/>
                  <w:sz w:val="24"/>
                  <w:szCs w:val="24"/>
                  <w:rPrChange w:id="105" w:author="Administrator" w:date="2025-10-28T17:49:00Z" w16du:dateUtc="2025-10-28T10:49:00Z">
                    <w:rPr>
                      <w:rStyle w:val="fontstyle01"/>
                      <w:rFonts w:ascii="Calibri" w:hAnsi="Calibri" w:cs="Calibri"/>
                    </w:rPr>
                  </w:rPrChange>
                </w:rPr>
                <w:t>ử</w:t>
              </w:r>
              <w:r w:rsidRPr="00CA691D">
                <w:rPr>
                  <w:rStyle w:val="fontstyle01"/>
                  <w:rFonts w:ascii="Times New Roman" w:hAnsi="Times New Roman" w:cs="Times New Roman"/>
                  <w:sz w:val="24"/>
                  <w:szCs w:val="24"/>
                  <w:rPrChange w:id="106" w:author="Administrator" w:date="2025-10-28T17:49:00Z" w16du:dateUtc="2025-10-28T10:49:00Z">
                    <w:rPr>
                      <w:rStyle w:val="fontstyle01"/>
                    </w:rPr>
                  </w:rPrChange>
                </w:rPr>
                <w:t xml:space="preserve">a </w:t>
              </w:r>
              <w:r w:rsidRPr="00CA691D">
                <w:rPr>
                  <w:rStyle w:val="fontstyle01"/>
                  <w:rFonts w:ascii="Times New Roman" w:hAnsi="Times New Roman" w:cs="Times New Roman"/>
                  <w:sz w:val="24"/>
                  <w:szCs w:val="24"/>
                  <w:rPrChange w:id="107" w:author="Administrator" w:date="2025-10-28T17:49:00Z" w16du:dateUtc="2025-10-28T10:49:00Z">
                    <w:rPr>
                      <w:rStyle w:val="fontstyle01"/>
                      <w:rFonts w:ascii="Calibri" w:hAnsi="Calibri" w:cs="Calibri"/>
                    </w:rPr>
                  </w:rPrChange>
                </w:rPr>
                <w:t>đổ</w:t>
              </w:r>
              <w:r w:rsidRPr="00CA691D">
                <w:rPr>
                  <w:rStyle w:val="fontstyle01"/>
                  <w:rFonts w:ascii="Times New Roman" w:hAnsi="Times New Roman" w:cs="Times New Roman"/>
                  <w:sz w:val="24"/>
                  <w:szCs w:val="24"/>
                  <w:rPrChange w:id="108" w:author="Administrator" w:date="2025-10-28T17:49:00Z" w16du:dateUtc="2025-10-28T10:49:00Z">
                    <w:rPr>
                      <w:rStyle w:val="fontstyle01"/>
                    </w:rPr>
                  </w:rPrChange>
                </w:rPr>
                <w:t>i, b</w:t>
              </w:r>
              <w:r w:rsidRPr="00CA691D">
                <w:rPr>
                  <w:rStyle w:val="fontstyle01"/>
                  <w:rFonts w:ascii="Times New Roman" w:hAnsi="Times New Roman" w:cs="Times New Roman"/>
                  <w:sz w:val="24"/>
                  <w:szCs w:val="24"/>
                  <w:rPrChange w:id="109"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110" w:author="Administrator" w:date="2025-10-28T17:49:00Z" w16du:dateUtc="2025-10-28T10:49:00Z">
                    <w:rPr>
                      <w:rStyle w:val="fontstyle01"/>
                    </w:rPr>
                  </w:rPrChange>
                </w:rPr>
                <w:t xml:space="preserve"> sung quy </w:t>
              </w:r>
              <w:r w:rsidRPr="00CA691D">
                <w:rPr>
                  <w:rStyle w:val="fontstyle01"/>
                  <w:rFonts w:ascii="Times New Roman" w:hAnsi="Times New Roman" w:cs="Times New Roman"/>
                  <w:sz w:val="24"/>
                  <w:szCs w:val="24"/>
                  <w:rPrChange w:id="111" w:author="Administrator" w:date="2025-10-28T17:49:00Z" w16du:dateUtc="2025-10-28T10:49:00Z">
                    <w:rPr>
                      <w:rStyle w:val="fontstyle01"/>
                      <w:rFonts w:ascii="Calibri" w:hAnsi="Calibri" w:cs="Calibri"/>
                    </w:rPr>
                  </w:rPrChange>
                </w:rPr>
                <w:t>đị</w:t>
              </w:r>
              <w:r w:rsidRPr="00CA691D">
                <w:rPr>
                  <w:rStyle w:val="fontstyle01"/>
                  <w:rFonts w:ascii="Times New Roman" w:hAnsi="Times New Roman" w:cs="Times New Roman"/>
                  <w:sz w:val="24"/>
                  <w:szCs w:val="24"/>
                  <w:rPrChange w:id="112" w:author="Administrator" w:date="2025-10-28T17:49:00Z" w16du:dateUtc="2025-10-28T10:49:00Z">
                    <w:rPr>
                      <w:rStyle w:val="fontstyle01"/>
                    </w:rPr>
                  </w:rPrChange>
                </w:rPr>
                <w:t xml:space="preserve">nh </w:t>
              </w:r>
              <w:r w:rsidRPr="00CA691D">
                <w:rPr>
                  <w:rStyle w:val="fontstyle01"/>
                  <w:rFonts w:ascii="Times New Roman" w:hAnsi="Times New Roman" w:cs="Times New Roman"/>
                  <w:sz w:val="24"/>
                  <w:szCs w:val="24"/>
                  <w:rPrChange w:id="113" w:author="Administrator" w:date="2025-10-28T17:49:00Z" w16du:dateUtc="2025-10-28T10:49:00Z">
                    <w:rPr>
                      <w:rStyle w:val="fontstyle01"/>
                      <w:rFonts w:ascii="Calibri" w:hAnsi="Calibri" w:cs="Calibri"/>
                    </w:rPr>
                  </w:rPrChange>
                </w:rPr>
                <w:t>để</w:t>
              </w:r>
              <w:r w:rsidRPr="00CA691D">
                <w:rPr>
                  <w:rStyle w:val="fontstyle01"/>
                  <w:rFonts w:ascii="Times New Roman" w:hAnsi="Times New Roman" w:cs="Times New Roman"/>
                  <w:sz w:val="24"/>
                  <w:szCs w:val="24"/>
                  <w:rPrChange w:id="114" w:author="Administrator" w:date="2025-10-28T17:49:00Z" w16du:dateUtc="2025-10-28T10:49:00Z">
                    <w:rPr>
                      <w:rStyle w:val="fontstyle01"/>
                    </w:rPr>
                  </w:rPrChange>
                </w:rPr>
                <w:t xml:space="preserve"> c</w:t>
              </w:r>
              <w:r w:rsidRPr="00CA691D">
                <w:rPr>
                  <w:rStyle w:val="fontstyle01"/>
                  <w:rFonts w:ascii="Times New Roman" w:hAnsi="Times New Roman" w:cs="Times New Roman"/>
                  <w:sz w:val="24"/>
                  <w:szCs w:val="24"/>
                  <w:rPrChange w:id="115"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116" w:author="Administrator" w:date="2025-10-28T17:49:00Z" w16du:dateUtc="2025-10-28T10:49:00Z">
                    <w:rPr>
                      <w:rStyle w:val="fontstyle01"/>
                    </w:rPr>
                  </w:rPrChange>
                </w:rPr>
                <w:t xml:space="preserve"> th</w:t>
              </w:r>
              <w:r w:rsidRPr="00CA691D">
                <w:rPr>
                  <w:rStyle w:val="fontstyle01"/>
                  <w:rFonts w:ascii="Times New Roman" w:hAnsi="Times New Roman" w:cs="Times New Roman"/>
                  <w:sz w:val="24"/>
                  <w:szCs w:val="24"/>
                  <w:rPrChange w:id="117"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118" w:author="Administrator" w:date="2025-10-28T17:49:00Z" w16du:dateUtc="2025-10-28T10:49:00Z">
                    <w:rPr>
                      <w:rStyle w:val="fontstyle01"/>
                    </w:rPr>
                  </w:rPrChange>
                </w:rPr>
                <w:t xml:space="preserve"> h</w:t>
              </w:r>
              <w:r w:rsidRPr="00CA691D">
                <w:rPr>
                  <w:rStyle w:val="fontstyle01"/>
                  <w:rFonts w:ascii="Times New Roman" w:hAnsi="Times New Roman" w:cs="Times New Roman"/>
                  <w:sz w:val="24"/>
                  <w:szCs w:val="24"/>
                  <w:rPrChange w:id="119" w:author="Administrator" w:date="2025-10-28T17:49:00Z" w16du:dateUtc="2025-10-28T10:49:00Z">
                    <w:rPr>
                      <w:rStyle w:val="fontstyle01"/>
                      <w:rFonts w:ascii=".VnTime" w:hAnsi=".VnTime" w:cs=".VnTime"/>
                    </w:rPr>
                  </w:rPrChange>
                </w:rPr>
                <w:t>ó</w:t>
              </w:r>
              <w:r w:rsidRPr="00CA691D">
                <w:rPr>
                  <w:rStyle w:val="fontstyle01"/>
                  <w:rFonts w:ascii="Times New Roman" w:hAnsi="Times New Roman" w:cs="Times New Roman"/>
                  <w:sz w:val="24"/>
                  <w:szCs w:val="24"/>
                  <w:rPrChange w:id="120" w:author="Administrator" w:date="2025-10-28T17:49:00Z" w16du:dateUtc="2025-10-28T10:49:00Z">
                    <w:rPr>
                      <w:rStyle w:val="fontstyle01"/>
                    </w:rPr>
                  </w:rPrChange>
                </w:rPr>
                <w:t>a ch</w:t>
              </w:r>
              <w:r w:rsidRPr="00CA691D">
                <w:rPr>
                  <w:rStyle w:val="fontstyle01"/>
                  <w:rFonts w:ascii="Times New Roman" w:hAnsi="Times New Roman" w:cs="Times New Roman"/>
                  <w:sz w:val="24"/>
                  <w:szCs w:val="24"/>
                  <w:rPrChange w:id="121" w:author="Administrator" w:date="2025-10-28T17:49:00Z" w16du:dateUtc="2025-10-28T10:49:00Z">
                    <w:rPr>
                      <w:rStyle w:val="fontstyle01"/>
                      <w:rFonts w:ascii="Calibri" w:hAnsi="Calibri" w:cs="Calibri"/>
                    </w:rPr>
                  </w:rPrChange>
                </w:rPr>
                <w:t>ỉ</w:t>
              </w:r>
            </w:ins>
            <w:ins w:id="122" w:author="Administrator" w:date="2025-10-28T17:49:00Z" w16du:dateUtc="2025-10-28T10:49:00Z">
              <w:r w:rsidR="00CA691D">
                <w:rPr>
                  <w:rStyle w:val="fontstyle01"/>
                  <w:rFonts w:ascii="Times New Roman" w:hAnsi="Times New Roman" w:cs="Times New Roman"/>
                  <w:sz w:val="24"/>
                  <w:szCs w:val="24"/>
                </w:rPr>
                <w:t xml:space="preserve"> </w:t>
              </w:r>
            </w:ins>
            <w:ins w:id="123" w:author="Administrator" w:date="2025-10-28T17:41:00Z" w16du:dateUtc="2025-10-28T10:41:00Z">
              <w:r w:rsidRPr="00CA691D">
                <w:rPr>
                  <w:rStyle w:val="fontstyle01"/>
                  <w:rFonts w:ascii="Times New Roman" w:hAnsi="Times New Roman" w:cs="Times New Roman"/>
                  <w:sz w:val="24"/>
                  <w:szCs w:val="24"/>
                  <w:rPrChange w:id="124" w:author="Administrator" w:date="2025-10-28T17:49:00Z" w16du:dateUtc="2025-10-28T10:49:00Z">
                    <w:rPr>
                      <w:rStyle w:val="fontstyle01"/>
                      <w:rFonts w:ascii="Calibri" w:hAnsi="Calibri" w:cs="Calibri"/>
                    </w:rPr>
                  </w:rPrChange>
                </w:rPr>
                <w:t>đạ</w:t>
              </w:r>
              <w:r w:rsidRPr="00CA691D">
                <w:rPr>
                  <w:rStyle w:val="fontstyle01"/>
                  <w:rFonts w:ascii="Times New Roman" w:hAnsi="Times New Roman" w:cs="Times New Roman"/>
                  <w:sz w:val="24"/>
                  <w:szCs w:val="24"/>
                  <w:rPrChange w:id="125" w:author="Administrator" w:date="2025-10-28T17:49:00Z" w16du:dateUtc="2025-10-28T10:49:00Z">
                    <w:rPr>
                      <w:rStyle w:val="fontstyle01"/>
                    </w:rPr>
                  </w:rPrChange>
                </w:rPr>
                <w:t>o c</w:t>
              </w:r>
              <w:r w:rsidRPr="00CA691D">
                <w:rPr>
                  <w:rStyle w:val="fontstyle01"/>
                  <w:rFonts w:ascii="Times New Roman" w:hAnsi="Times New Roman" w:cs="Times New Roman"/>
                  <w:sz w:val="24"/>
                  <w:szCs w:val="24"/>
                  <w:rPrChange w:id="126"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27" w:author="Administrator" w:date="2025-10-28T17:49:00Z" w16du:dateUtc="2025-10-28T10:49:00Z">
                    <w:rPr>
                      <w:rStyle w:val="fontstyle01"/>
                    </w:rPr>
                  </w:rPrChange>
                </w:rPr>
                <w:t>a</w:t>
              </w:r>
            </w:ins>
            <w:ins w:id="128" w:author="Administrator" w:date="2025-10-28T17:49:00Z" w16du:dateUtc="2025-10-28T10:49:00Z">
              <w:r w:rsidR="00CA691D">
                <w:rPr>
                  <w:rFonts w:ascii="Times New Roman" w:hAnsi="Times New Roman" w:cs="Times New Roman"/>
                  <w:color w:val="000000"/>
                  <w:sz w:val="24"/>
                  <w:szCs w:val="24"/>
                </w:rPr>
                <w:t xml:space="preserve"> </w:t>
              </w:r>
            </w:ins>
            <w:ins w:id="129" w:author="Administrator" w:date="2025-10-28T17:41:00Z" w16du:dateUtc="2025-10-28T10:41:00Z">
              <w:r w:rsidRPr="00CA691D">
                <w:rPr>
                  <w:rStyle w:val="fontstyle01"/>
                  <w:rFonts w:ascii="Times New Roman" w:hAnsi="Times New Roman" w:cs="Times New Roman"/>
                  <w:sz w:val="24"/>
                  <w:szCs w:val="24"/>
                  <w:rPrChange w:id="130" w:author="Administrator" w:date="2025-10-28T17:49:00Z" w16du:dateUtc="2025-10-28T10:49:00Z">
                    <w:rPr>
                      <w:rStyle w:val="fontstyle01"/>
                    </w:rPr>
                  </w:rPrChange>
                </w:rPr>
                <w:t>Ban Ch</w:t>
              </w:r>
              <w:r w:rsidRPr="00CA691D">
                <w:rPr>
                  <w:rStyle w:val="fontstyle01"/>
                  <w:rFonts w:ascii="Times New Roman" w:hAnsi="Times New Roman" w:cs="Times New Roman"/>
                  <w:sz w:val="24"/>
                  <w:szCs w:val="24"/>
                  <w:rPrChange w:id="131" w:author="Administrator" w:date="2025-10-28T17:49:00Z" w16du:dateUtc="2025-10-28T10:49:00Z">
                    <w:rPr>
                      <w:rStyle w:val="fontstyle01"/>
                      <w:rFonts w:ascii="Calibri" w:hAnsi="Calibri" w:cs="Calibri"/>
                    </w:rPr>
                  </w:rPrChange>
                </w:rPr>
                <w:t>ỉ</w:t>
              </w:r>
              <w:r w:rsidRPr="00CA691D">
                <w:rPr>
                  <w:rStyle w:val="fontstyle01"/>
                  <w:rFonts w:ascii="Times New Roman" w:hAnsi="Times New Roman" w:cs="Times New Roman"/>
                  <w:sz w:val="24"/>
                  <w:szCs w:val="24"/>
                  <w:rPrChange w:id="132" w:author="Administrator" w:date="2025-10-28T17:49:00Z" w16du:dateUtc="2025-10-28T10:49:00Z">
                    <w:rPr>
                      <w:rStyle w:val="fontstyle01"/>
                    </w:rPr>
                  </w:rPrChange>
                </w:rPr>
                <w:t xml:space="preserve"> </w:t>
              </w:r>
              <w:r w:rsidRPr="00CA691D">
                <w:rPr>
                  <w:rStyle w:val="fontstyle01"/>
                  <w:rFonts w:ascii="Times New Roman" w:hAnsi="Times New Roman" w:cs="Times New Roman"/>
                  <w:sz w:val="24"/>
                  <w:szCs w:val="24"/>
                  <w:rPrChange w:id="133" w:author="Administrator" w:date="2025-10-28T17:49:00Z" w16du:dateUtc="2025-10-28T10:49:00Z">
                    <w:rPr>
                      <w:rStyle w:val="fontstyle01"/>
                      <w:rFonts w:ascii="Calibri" w:hAnsi="Calibri" w:cs="Calibri"/>
                    </w:rPr>
                  </w:rPrChange>
                </w:rPr>
                <w:t>đạ</w:t>
              </w:r>
              <w:r w:rsidRPr="00CA691D">
                <w:rPr>
                  <w:rStyle w:val="fontstyle01"/>
                  <w:rFonts w:ascii="Times New Roman" w:hAnsi="Times New Roman" w:cs="Times New Roman"/>
                  <w:sz w:val="24"/>
                  <w:szCs w:val="24"/>
                  <w:rPrChange w:id="134" w:author="Administrator" w:date="2025-10-28T17:49:00Z" w16du:dateUtc="2025-10-28T10:49:00Z">
                    <w:rPr>
                      <w:rStyle w:val="fontstyle01"/>
                    </w:rPr>
                  </w:rPrChange>
                </w:rPr>
                <w:t xml:space="preserve">o Trung </w:t>
              </w:r>
              <w:r w:rsidRPr="00CA691D">
                <w:rPr>
                  <w:rStyle w:val="fontstyle01"/>
                  <w:rFonts w:ascii="Times New Roman" w:hAnsi="Times New Roman" w:cs="Times New Roman"/>
                  <w:sz w:val="24"/>
                  <w:szCs w:val="24"/>
                  <w:rPrChange w:id="135" w:author="Administrator" w:date="2025-10-28T17:49:00Z" w16du:dateUtc="2025-10-28T10:49:00Z">
                    <w:rPr>
                      <w:rStyle w:val="fontstyle01"/>
                      <w:rFonts w:ascii="Calibri" w:hAnsi="Calibri" w:cs="Calibri"/>
                    </w:rPr>
                  </w:rPrChange>
                </w:rPr>
                <w:t>ươ</w:t>
              </w:r>
              <w:r w:rsidRPr="00CA691D">
                <w:rPr>
                  <w:rStyle w:val="fontstyle01"/>
                  <w:rFonts w:ascii="Times New Roman" w:hAnsi="Times New Roman" w:cs="Times New Roman"/>
                  <w:sz w:val="24"/>
                  <w:szCs w:val="24"/>
                  <w:rPrChange w:id="136" w:author="Administrator" w:date="2025-10-28T17:49:00Z" w16du:dateUtc="2025-10-28T10:49:00Z">
                    <w:rPr>
                      <w:rStyle w:val="fontstyle01"/>
                    </w:rPr>
                  </w:rPrChange>
                </w:rPr>
                <w:t>ng, Th</w:t>
              </w:r>
              <w:r w:rsidRPr="00CA691D">
                <w:rPr>
                  <w:rStyle w:val="fontstyle01"/>
                  <w:rFonts w:ascii="Times New Roman" w:hAnsi="Times New Roman" w:cs="Times New Roman"/>
                  <w:sz w:val="24"/>
                  <w:szCs w:val="24"/>
                  <w:rPrChange w:id="137"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38" w:author="Administrator" w:date="2025-10-28T17:49:00Z" w16du:dateUtc="2025-10-28T10:49:00Z">
                    <w:rPr>
                      <w:rStyle w:val="fontstyle01"/>
                    </w:rPr>
                  </w:rPrChange>
                </w:rPr>
                <w:t xml:space="preserve"> t</w:t>
              </w:r>
              <w:r w:rsidRPr="00CA691D">
                <w:rPr>
                  <w:rStyle w:val="fontstyle01"/>
                  <w:rFonts w:ascii="Times New Roman" w:hAnsi="Times New Roman" w:cs="Times New Roman"/>
                  <w:sz w:val="24"/>
                  <w:szCs w:val="24"/>
                  <w:rPrChange w:id="139" w:author="Administrator" w:date="2025-10-28T17:49:00Z" w16du:dateUtc="2025-10-28T10:49:00Z">
                    <w:rPr>
                      <w:rStyle w:val="fontstyle01"/>
                      <w:rFonts w:ascii="Calibri" w:hAnsi="Calibri" w:cs="Calibri"/>
                    </w:rPr>
                  </w:rPrChange>
                </w:rPr>
                <w:t>ướ</w:t>
              </w:r>
              <w:r w:rsidRPr="00CA691D">
                <w:rPr>
                  <w:rStyle w:val="fontstyle01"/>
                  <w:rFonts w:ascii="Times New Roman" w:hAnsi="Times New Roman" w:cs="Times New Roman"/>
                  <w:sz w:val="24"/>
                  <w:szCs w:val="24"/>
                  <w:rPrChange w:id="140" w:author="Administrator" w:date="2025-10-28T17:49:00Z" w16du:dateUtc="2025-10-28T10:49:00Z">
                    <w:rPr>
                      <w:rStyle w:val="fontstyle01"/>
                    </w:rPr>
                  </w:rPrChange>
                </w:rPr>
                <w:t>ng Ch</w:t>
              </w:r>
              <w:r w:rsidRPr="00CA691D">
                <w:rPr>
                  <w:rStyle w:val="fontstyle01"/>
                  <w:rFonts w:ascii="Times New Roman" w:hAnsi="Times New Roman" w:cs="Times New Roman"/>
                  <w:sz w:val="24"/>
                  <w:szCs w:val="24"/>
                  <w:rPrChange w:id="141" w:author="Administrator" w:date="2025-10-28T17:49:00Z" w16du:dateUtc="2025-10-28T10:49:00Z">
                    <w:rPr>
                      <w:rStyle w:val="fontstyle01"/>
                      <w:rFonts w:ascii=".VnTime" w:hAnsi=".VnTime" w:cs=".VnTime"/>
                    </w:rPr>
                  </w:rPrChange>
                </w:rPr>
                <w:t>í</w:t>
              </w:r>
              <w:r w:rsidRPr="00CA691D">
                <w:rPr>
                  <w:rStyle w:val="fontstyle01"/>
                  <w:rFonts w:ascii="Times New Roman" w:hAnsi="Times New Roman" w:cs="Times New Roman"/>
                  <w:sz w:val="24"/>
                  <w:szCs w:val="24"/>
                  <w:rPrChange w:id="142" w:author="Administrator" w:date="2025-10-28T17:49:00Z" w16du:dateUtc="2025-10-28T10:49:00Z">
                    <w:rPr>
                      <w:rStyle w:val="fontstyle01"/>
                    </w:rPr>
                  </w:rPrChange>
                </w:rPr>
                <w:t>nh ph</w:t>
              </w:r>
              <w:r w:rsidRPr="00CA691D">
                <w:rPr>
                  <w:rStyle w:val="fontstyle01"/>
                  <w:rFonts w:ascii="Times New Roman" w:hAnsi="Times New Roman" w:cs="Times New Roman"/>
                  <w:sz w:val="24"/>
                  <w:szCs w:val="24"/>
                  <w:rPrChange w:id="143"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44" w:author="Administrator" w:date="2025-10-28T17:49:00Z" w16du:dateUtc="2025-10-28T10:49:00Z">
                    <w:rPr>
                      <w:rStyle w:val="fontstyle01"/>
                    </w:rPr>
                  </w:rPrChange>
                </w:rPr>
                <w:t>:</w:t>
              </w:r>
            </w:ins>
          </w:p>
          <w:p w14:paraId="320D82D5" w14:textId="77777777" w:rsidR="00CA691D" w:rsidRDefault="00D91701" w:rsidP="00A3338D">
            <w:pPr>
              <w:pStyle w:val="Vnbnnidung0"/>
              <w:tabs>
                <w:tab w:val="left" w:pos="1996"/>
              </w:tabs>
              <w:spacing w:after="0" w:line="240" w:lineRule="auto"/>
              <w:ind w:firstLine="0"/>
              <w:jc w:val="both"/>
              <w:rPr>
                <w:ins w:id="145" w:author="Administrator" w:date="2025-10-28T17:50:00Z" w16du:dateUtc="2025-10-28T10:50:00Z"/>
                <w:rFonts w:ascii="Times New Roman" w:hAnsi="Times New Roman" w:cs="Times New Roman"/>
                <w:i/>
                <w:iCs/>
                <w:color w:val="000000"/>
                <w:sz w:val="24"/>
                <w:szCs w:val="24"/>
              </w:rPr>
            </w:pPr>
            <w:ins w:id="146" w:author="Administrator" w:date="2025-10-28T17:41:00Z" w16du:dateUtc="2025-10-28T10:41:00Z">
              <w:r w:rsidRPr="00CA691D">
                <w:rPr>
                  <w:rStyle w:val="fontstyle01"/>
                  <w:rFonts w:ascii="Times New Roman" w:hAnsi="Times New Roman" w:cs="Times New Roman"/>
                  <w:sz w:val="24"/>
                  <w:szCs w:val="24"/>
                  <w:rPrChange w:id="147" w:author="Administrator" w:date="2025-10-28T17:49:00Z" w16du:dateUtc="2025-10-28T10:49:00Z">
                    <w:rPr>
                      <w:rStyle w:val="fontstyle01"/>
                    </w:rPr>
                  </w:rPrChange>
                </w:rPr>
                <w:t xml:space="preserve">- </w:t>
              </w:r>
              <w:r w:rsidRPr="00CA691D">
                <w:rPr>
                  <w:rStyle w:val="fontstyle01"/>
                  <w:rFonts w:ascii="Times New Roman" w:hAnsi="Times New Roman" w:cs="Times New Roman" w:hint="eastAsia"/>
                  <w:sz w:val="24"/>
                  <w:szCs w:val="24"/>
                  <w:rPrChange w:id="148" w:author="Administrator" w:date="2025-10-28T17:49:00Z" w16du:dateUtc="2025-10-28T10:49:00Z">
                    <w:rPr>
                      <w:rStyle w:val="fontstyle01"/>
                      <w:rFonts w:hint="eastAsia"/>
                    </w:rPr>
                  </w:rPrChange>
                </w:rPr>
                <w:t>“</w:t>
              </w:r>
              <w:r w:rsidRPr="00CA691D">
                <w:rPr>
                  <w:rStyle w:val="fontstyle01"/>
                  <w:rFonts w:ascii="Times New Roman" w:hAnsi="Times New Roman" w:cs="Times New Roman"/>
                  <w:sz w:val="24"/>
                  <w:szCs w:val="24"/>
                  <w:rPrChange w:id="149" w:author="Administrator" w:date="2025-10-28T17:49:00Z" w16du:dateUtc="2025-10-28T10:49:00Z">
                    <w:rPr>
                      <w:rStyle w:val="fontstyle01"/>
                    </w:rPr>
                  </w:rPrChange>
                </w:rPr>
                <w:t>R</w:t>
              </w:r>
              <w:r w:rsidRPr="00CA691D">
                <w:rPr>
                  <w:rStyle w:val="fontstyle01"/>
                  <w:rFonts w:ascii="Times New Roman" w:hAnsi="Times New Roman" w:cs="Times New Roman"/>
                  <w:sz w:val="24"/>
                  <w:szCs w:val="24"/>
                  <w:rPrChange w:id="150"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151" w:author="Administrator" w:date="2025-10-28T17:49:00Z" w16du:dateUtc="2025-10-28T10:49:00Z">
                    <w:rPr>
                      <w:rStyle w:val="fontstyle01"/>
                    </w:rPr>
                  </w:rPrChange>
                </w:rPr>
                <w:t xml:space="preserve"> so</w:t>
              </w:r>
              <w:r w:rsidRPr="00CA691D">
                <w:rPr>
                  <w:rStyle w:val="fontstyle01"/>
                  <w:rFonts w:ascii="Times New Roman" w:hAnsi="Times New Roman" w:cs="Times New Roman"/>
                  <w:sz w:val="24"/>
                  <w:szCs w:val="24"/>
                  <w:rPrChange w:id="152"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53" w:author="Administrator" w:date="2025-10-28T17:49:00Z" w16du:dateUtc="2025-10-28T10:49:00Z">
                    <w:rPr>
                      <w:rStyle w:val="fontstyle01"/>
                    </w:rPr>
                  </w:rPrChange>
                </w:rPr>
                <w:t>t, s</w:t>
              </w:r>
              <w:r w:rsidRPr="00CA691D">
                <w:rPr>
                  <w:rStyle w:val="fontstyle01"/>
                  <w:rFonts w:ascii="Times New Roman" w:hAnsi="Times New Roman" w:cs="Times New Roman"/>
                  <w:sz w:val="24"/>
                  <w:szCs w:val="24"/>
                  <w:rPrChange w:id="154" w:author="Administrator" w:date="2025-10-28T17:49:00Z" w16du:dateUtc="2025-10-28T10:49:00Z">
                    <w:rPr>
                      <w:rStyle w:val="fontstyle01"/>
                      <w:rFonts w:ascii="Calibri" w:hAnsi="Calibri" w:cs="Calibri"/>
                    </w:rPr>
                  </w:rPrChange>
                </w:rPr>
                <w:t>ử</w:t>
              </w:r>
              <w:r w:rsidRPr="00CA691D">
                <w:rPr>
                  <w:rStyle w:val="fontstyle01"/>
                  <w:rFonts w:ascii="Times New Roman" w:hAnsi="Times New Roman" w:cs="Times New Roman"/>
                  <w:sz w:val="24"/>
                  <w:szCs w:val="24"/>
                  <w:rPrChange w:id="155" w:author="Administrator" w:date="2025-10-28T17:49:00Z" w16du:dateUtc="2025-10-28T10:49:00Z">
                    <w:rPr>
                      <w:rStyle w:val="fontstyle01"/>
                    </w:rPr>
                  </w:rPrChange>
                </w:rPr>
                <w:t xml:space="preserve">a </w:t>
              </w:r>
              <w:r w:rsidRPr="00CA691D">
                <w:rPr>
                  <w:rStyle w:val="fontstyle01"/>
                  <w:rFonts w:ascii="Times New Roman" w:hAnsi="Times New Roman" w:cs="Times New Roman"/>
                  <w:sz w:val="24"/>
                  <w:szCs w:val="24"/>
                  <w:rPrChange w:id="156" w:author="Administrator" w:date="2025-10-28T17:49:00Z" w16du:dateUtc="2025-10-28T10:49:00Z">
                    <w:rPr>
                      <w:rStyle w:val="fontstyle01"/>
                      <w:rFonts w:ascii="Calibri" w:hAnsi="Calibri" w:cs="Calibri"/>
                    </w:rPr>
                  </w:rPrChange>
                </w:rPr>
                <w:t>đổ</w:t>
              </w:r>
              <w:r w:rsidRPr="00CA691D">
                <w:rPr>
                  <w:rStyle w:val="fontstyle01"/>
                  <w:rFonts w:ascii="Times New Roman" w:hAnsi="Times New Roman" w:cs="Times New Roman"/>
                  <w:sz w:val="24"/>
                  <w:szCs w:val="24"/>
                  <w:rPrChange w:id="157" w:author="Administrator" w:date="2025-10-28T17:49:00Z" w16du:dateUtc="2025-10-28T10:49:00Z">
                    <w:rPr>
                      <w:rStyle w:val="fontstyle01"/>
                    </w:rPr>
                  </w:rPrChange>
                </w:rPr>
                <w:t>i c</w:t>
              </w:r>
              <w:r w:rsidRPr="00CA691D">
                <w:rPr>
                  <w:rStyle w:val="fontstyle01"/>
                  <w:rFonts w:ascii="Times New Roman" w:hAnsi="Times New Roman" w:cs="Times New Roman"/>
                  <w:sz w:val="24"/>
                  <w:szCs w:val="24"/>
                  <w:rPrChange w:id="158"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59" w:author="Administrator" w:date="2025-10-28T17:49:00Z" w16du:dateUtc="2025-10-28T10:49:00Z">
                    <w:rPr>
                      <w:rStyle w:val="fontstyle01"/>
                    </w:rPr>
                  </w:rPrChange>
                </w:rPr>
                <w:t>c v</w:t>
              </w:r>
              <w:r w:rsidRPr="00CA691D">
                <w:rPr>
                  <w:rStyle w:val="fontstyle01"/>
                  <w:rFonts w:ascii="Times New Roman" w:hAnsi="Times New Roman" w:cs="Times New Roman"/>
                  <w:sz w:val="24"/>
                  <w:szCs w:val="24"/>
                  <w:rPrChange w:id="160" w:author="Administrator" w:date="2025-10-28T17:49:00Z" w16du:dateUtc="2025-10-28T10:49:00Z">
                    <w:rPr>
                      <w:rStyle w:val="fontstyle01"/>
                      <w:rFonts w:ascii="Calibri" w:hAnsi="Calibri" w:cs="Calibri"/>
                    </w:rPr>
                  </w:rPrChange>
                </w:rPr>
                <w:t>ă</w:t>
              </w:r>
              <w:r w:rsidRPr="00CA691D">
                <w:rPr>
                  <w:rStyle w:val="fontstyle01"/>
                  <w:rFonts w:ascii="Times New Roman" w:hAnsi="Times New Roman" w:cs="Times New Roman"/>
                  <w:sz w:val="24"/>
                  <w:szCs w:val="24"/>
                  <w:rPrChange w:id="161" w:author="Administrator" w:date="2025-10-28T17:49:00Z" w16du:dateUtc="2025-10-28T10:49:00Z">
                    <w:rPr>
                      <w:rStyle w:val="fontstyle01"/>
                    </w:rPr>
                  </w:rPrChange>
                </w:rPr>
                <w:t>n b</w:t>
              </w:r>
              <w:r w:rsidRPr="00CA691D">
                <w:rPr>
                  <w:rStyle w:val="fontstyle01"/>
                  <w:rFonts w:ascii="Times New Roman" w:hAnsi="Times New Roman" w:cs="Times New Roman"/>
                  <w:sz w:val="24"/>
                  <w:szCs w:val="24"/>
                  <w:rPrChange w:id="162"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163" w:author="Administrator" w:date="2025-10-28T17:49:00Z" w16du:dateUtc="2025-10-28T10:49:00Z">
                    <w:rPr>
                      <w:rStyle w:val="fontstyle01"/>
                    </w:rPr>
                  </w:rPrChange>
                </w:rPr>
                <w:t>n ph</w:t>
              </w:r>
              <w:r w:rsidRPr="00CA691D">
                <w:rPr>
                  <w:rStyle w:val="fontstyle01"/>
                  <w:rFonts w:ascii="Times New Roman" w:hAnsi="Times New Roman" w:cs="Times New Roman"/>
                  <w:sz w:val="24"/>
                  <w:szCs w:val="24"/>
                  <w:rPrChange w:id="164"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65" w:author="Administrator" w:date="2025-10-28T17:49:00Z" w16du:dateUtc="2025-10-28T10:49:00Z">
                    <w:rPr>
                      <w:rStyle w:val="fontstyle01"/>
                    </w:rPr>
                  </w:rPrChange>
                </w:rPr>
                <w:t>p lu</w:t>
              </w:r>
              <w:r w:rsidRPr="00CA691D">
                <w:rPr>
                  <w:rStyle w:val="fontstyle01"/>
                  <w:rFonts w:ascii="Times New Roman" w:hAnsi="Times New Roman" w:cs="Times New Roman"/>
                  <w:sz w:val="24"/>
                  <w:szCs w:val="24"/>
                  <w:rPrChange w:id="166" w:author="Administrator" w:date="2025-10-28T17:49:00Z" w16du:dateUtc="2025-10-28T10:49:00Z">
                    <w:rPr>
                      <w:rStyle w:val="fontstyle01"/>
                      <w:rFonts w:ascii="Calibri" w:hAnsi="Calibri" w:cs="Calibri"/>
                    </w:rPr>
                  </w:rPrChange>
                </w:rPr>
                <w:t>ậ</w:t>
              </w:r>
              <w:r w:rsidRPr="00CA691D">
                <w:rPr>
                  <w:rStyle w:val="fontstyle01"/>
                  <w:rFonts w:ascii="Times New Roman" w:hAnsi="Times New Roman" w:cs="Times New Roman"/>
                  <w:sz w:val="24"/>
                  <w:szCs w:val="24"/>
                  <w:rPrChange w:id="167" w:author="Administrator" w:date="2025-10-28T17:49:00Z" w16du:dateUtc="2025-10-28T10:49:00Z">
                    <w:rPr>
                      <w:rStyle w:val="fontstyle01"/>
                    </w:rPr>
                  </w:rPrChange>
                </w:rPr>
                <w:t>t chuy</w:t>
              </w:r>
              <w:r w:rsidRPr="00CA691D">
                <w:rPr>
                  <w:rStyle w:val="fontstyle01"/>
                  <w:rFonts w:ascii="Times New Roman" w:hAnsi="Times New Roman" w:cs="Times New Roman"/>
                  <w:sz w:val="24"/>
                  <w:szCs w:val="24"/>
                  <w:rPrChange w:id="168" w:author="Administrator" w:date="2025-10-28T17:49:00Z" w16du:dateUtc="2025-10-28T10:49:00Z">
                    <w:rPr>
                      <w:rStyle w:val="fontstyle01"/>
                      <w:rFonts w:ascii=".VnTime" w:hAnsi=".VnTime" w:cs=".VnTime"/>
                    </w:rPr>
                  </w:rPrChange>
                </w:rPr>
                <w:t>ê</w:t>
              </w:r>
              <w:r w:rsidRPr="00CA691D">
                <w:rPr>
                  <w:rStyle w:val="fontstyle01"/>
                  <w:rFonts w:ascii="Times New Roman" w:hAnsi="Times New Roman" w:cs="Times New Roman"/>
                  <w:sz w:val="24"/>
                  <w:szCs w:val="24"/>
                  <w:rPrChange w:id="169" w:author="Administrator" w:date="2025-10-28T17:49:00Z" w16du:dateUtc="2025-10-28T10:49:00Z">
                    <w:rPr>
                      <w:rStyle w:val="fontstyle01"/>
                    </w:rPr>
                  </w:rPrChange>
                </w:rPr>
                <w:t>n ng</w:t>
              </w:r>
              <w:r w:rsidRPr="00CA691D">
                <w:rPr>
                  <w:rStyle w:val="fontstyle01"/>
                  <w:rFonts w:ascii="Times New Roman" w:hAnsi="Times New Roman" w:cs="Times New Roman"/>
                  <w:sz w:val="24"/>
                  <w:szCs w:val="24"/>
                  <w:rPrChange w:id="170"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171" w:author="Administrator" w:date="2025-10-28T17:49:00Z" w16du:dateUtc="2025-10-28T10:49:00Z">
                    <w:rPr>
                      <w:rStyle w:val="fontstyle01"/>
                    </w:rPr>
                  </w:rPrChange>
                </w:rPr>
                <w:t xml:space="preserve">nh </w:t>
              </w:r>
              <w:r w:rsidRPr="00CA691D">
                <w:rPr>
                  <w:rStyle w:val="fontstyle01"/>
                  <w:rFonts w:ascii="Times New Roman" w:hAnsi="Times New Roman" w:cs="Times New Roman"/>
                  <w:sz w:val="24"/>
                  <w:szCs w:val="24"/>
                  <w:rPrChange w:id="172" w:author="Administrator" w:date="2025-10-28T17:49:00Z" w16du:dateUtc="2025-10-28T10:49:00Z">
                    <w:rPr>
                      <w:rStyle w:val="fontstyle01"/>
                      <w:rFonts w:ascii="Calibri" w:hAnsi="Calibri" w:cs="Calibri"/>
                    </w:rPr>
                  </w:rPrChange>
                </w:rPr>
                <w:t>để</w:t>
              </w:r>
              <w:r w:rsidRPr="00CA691D">
                <w:rPr>
                  <w:rStyle w:val="fontstyle01"/>
                  <w:rFonts w:ascii="Times New Roman" w:hAnsi="Times New Roman" w:cs="Times New Roman"/>
                  <w:sz w:val="24"/>
                  <w:szCs w:val="24"/>
                  <w:rPrChange w:id="173" w:author="Administrator" w:date="2025-10-28T17:49:00Z" w16du:dateUtc="2025-10-28T10:49:00Z">
                    <w:rPr>
                      <w:rStyle w:val="fontstyle01"/>
                    </w:rPr>
                  </w:rPrChange>
                </w:rPr>
                <w:t xml:space="preserve"> c</w:t>
              </w:r>
              <w:r w:rsidRPr="00CA691D">
                <w:rPr>
                  <w:rStyle w:val="fontstyle01"/>
                  <w:rFonts w:ascii="Times New Roman" w:hAnsi="Times New Roman" w:cs="Times New Roman"/>
                  <w:sz w:val="24"/>
                  <w:szCs w:val="24"/>
                  <w:rPrChange w:id="174" w:author="Administrator" w:date="2025-10-28T17:49:00Z" w16du:dateUtc="2025-10-28T10:49:00Z">
                    <w:rPr>
                      <w:rStyle w:val="fontstyle01"/>
                      <w:rFonts w:ascii=".VnTime" w:hAnsi=".VnTime" w:cs=".VnTime"/>
                    </w:rPr>
                  </w:rPrChange>
                </w:rPr>
                <w:t>ô</w:t>
              </w:r>
              <w:r w:rsidRPr="00CA691D">
                <w:rPr>
                  <w:rStyle w:val="fontstyle01"/>
                  <w:rFonts w:ascii="Times New Roman" w:hAnsi="Times New Roman" w:cs="Times New Roman"/>
                  <w:sz w:val="24"/>
                  <w:szCs w:val="24"/>
                  <w:rPrChange w:id="175" w:author="Administrator" w:date="2025-10-28T17:49:00Z" w16du:dateUtc="2025-10-28T10:49:00Z">
                    <w:rPr>
                      <w:rStyle w:val="fontstyle01"/>
                    </w:rPr>
                  </w:rPrChange>
                </w:rPr>
                <w:t>ng nh</w:t>
              </w:r>
              <w:r w:rsidRPr="00CA691D">
                <w:rPr>
                  <w:rStyle w:val="fontstyle01"/>
                  <w:rFonts w:ascii="Times New Roman" w:hAnsi="Times New Roman" w:cs="Times New Roman"/>
                  <w:sz w:val="24"/>
                  <w:szCs w:val="24"/>
                  <w:rPrChange w:id="176" w:author="Administrator" w:date="2025-10-28T17:49:00Z" w16du:dateUtc="2025-10-28T10:49:00Z">
                    <w:rPr>
                      <w:rStyle w:val="fontstyle01"/>
                      <w:rFonts w:ascii="Calibri" w:hAnsi="Calibri" w:cs="Calibri"/>
                    </w:rPr>
                  </w:rPrChange>
                </w:rPr>
                <w:t>ậ</w:t>
              </w:r>
              <w:r w:rsidRPr="00CA691D">
                <w:rPr>
                  <w:rStyle w:val="fontstyle01"/>
                  <w:rFonts w:ascii="Times New Roman" w:hAnsi="Times New Roman" w:cs="Times New Roman"/>
                  <w:sz w:val="24"/>
                  <w:szCs w:val="24"/>
                  <w:rPrChange w:id="177" w:author="Administrator" w:date="2025-10-28T17:49:00Z" w16du:dateUtc="2025-10-28T10:49:00Z">
                    <w:rPr>
                      <w:rStyle w:val="fontstyle01"/>
                    </w:rPr>
                  </w:rPrChange>
                </w:rPr>
                <w:t xml:space="preserve">n </w:t>
              </w:r>
              <w:r w:rsidRPr="00CA691D">
                <w:rPr>
                  <w:rStyle w:val="fontstyle01"/>
                  <w:rFonts w:ascii="Times New Roman" w:hAnsi="Times New Roman" w:cs="Times New Roman"/>
                  <w:sz w:val="24"/>
                  <w:szCs w:val="24"/>
                  <w:rPrChange w:id="178" w:author="Administrator" w:date="2025-10-28T17:49:00Z" w16du:dateUtc="2025-10-28T10:49:00Z">
                    <w:rPr>
                      <w:rStyle w:val="fontstyle01"/>
                      <w:rFonts w:ascii="Calibri" w:hAnsi="Calibri" w:cs="Calibri"/>
                    </w:rPr>
                  </w:rPrChange>
                </w:rPr>
                <w:t>đầ</w:t>
              </w:r>
              <w:r w:rsidRPr="00CA691D">
                <w:rPr>
                  <w:rStyle w:val="fontstyle01"/>
                  <w:rFonts w:ascii="Times New Roman" w:hAnsi="Times New Roman" w:cs="Times New Roman"/>
                  <w:sz w:val="24"/>
                  <w:szCs w:val="24"/>
                  <w:rPrChange w:id="179" w:author="Administrator" w:date="2025-10-28T17:49:00Z" w16du:dateUtc="2025-10-28T10:49:00Z">
                    <w:rPr>
                      <w:rStyle w:val="fontstyle01"/>
                    </w:rPr>
                  </w:rPrChange>
                </w:rPr>
                <w:t>y</w:t>
              </w:r>
            </w:ins>
            <w:ins w:id="180" w:author="Administrator" w:date="2025-10-28T17:49:00Z" w16du:dateUtc="2025-10-28T10:49:00Z">
              <w:r w:rsidR="00CA691D">
                <w:rPr>
                  <w:rFonts w:ascii="Times New Roman" w:hAnsi="Times New Roman" w:cs="Times New Roman"/>
                  <w:color w:val="000000"/>
                  <w:sz w:val="24"/>
                  <w:szCs w:val="24"/>
                </w:rPr>
                <w:t xml:space="preserve"> </w:t>
              </w:r>
            </w:ins>
            <w:ins w:id="181" w:author="Administrator" w:date="2025-10-28T17:41:00Z" w16du:dateUtc="2025-10-28T10:41:00Z">
              <w:r w:rsidRPr="00CA691D">
                <w:rPr>
                  <w:rStyle w:val="fontstyle01"/>
                  <w:rFonts w:ascii="Times New Roman" w:hAnsi="Times New Roman" w:cs="Times New Roman"/>
                  <w:sz w:val="24"/>
                  <w:szCs w:val="24"/>
                  <w:rPrChange w:id="182" w:author="Administrator" w:date="2025-10-28T17:49:00Z" w16du:dateUtc="2025-10-28T10:49:00Z">
                    <w:rPr>
                      <w:rStyle w:val="fontstyle01"/>
                      <w:rFonts w:ascii="Calibri" w:hAnsi="Calibri" w:cs="Calibri"/>
                    </w:rPr>
                  </w:rPrChange>
                </w:rPr>
                <w:t>đủ</w:t>
              </w:r>
              <w:r w:rsidRPr="00CA691D">
                <w:rPr>
                  <w:rStyle w:val="fontstyle01"/>
                  <w:rFonts w:ascii="Times New Roman" w:hAnsi="Times New Roman" w:cs="Times New Roman"/>
                  <w:sz w:val="24"/>
                  <w:szCs w:val="24"/>
                  <w:rPrChange w:id="183" w:author="Administrator" w:date="2025-10-28T17:49:00Z" w16du:dateUtc="2025-10-28T10:49:00Z">
                    <w:rPr>
                      <w:rStyle w:val="fontstyle01"/>
                    </w:rPr>
                  </w:rPrChange>
                </w:rPr>
                <w:t xml:space="preserve"> gi</w:t>
              </w:r>
              <w:r w:rsidRPr="00CA691D">
                <w:rPr>
                  <w:rStyle w:val="fontstyle01"/>
                  <w:rFonts w:ascii="Times New Roman" w:hAnsi="Times New Roman" w:cs="Times New Roman"/>
                  <w:sz w:val="24"/>
                  <w:szCs w:val="24"/>
                  <w:rPrChange w:id="184"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85" w:author="Administrator" w:date="2025-10-28T17:49:00Z" w16du:dateUtc="2025-10-28T10:49:00Z">
                    <w:rPr>
                      <w:rStyle w:val="fontstyle01"/>
                    </w:rPr>
                  </w:rPrChange>
                </w:rPr>
                <w:t xml:space="preserve"> tr</w:t>
              </w:r>
              <w:r w:rsidRPr="00CA691D">
                <w:rPr>
                  <w:rStyle w:val="fontstyle01"/>
                  <w:rFonts w:ascii="Times New Roman" w:hAnsi="Times New Roman" w:cs="Times New Roman"/>
                  <w:sz w:val="24"/>
                  <w:szCs w:val="24"/>
                  <w:rPrChange w:id="186" w:author="Administrator" w:date="2025-10-28T17:49:00Z" w16du:dateUtc="2025-10-28T10:49:00Z">
                    <w:rPr>
                      <w:rStyle w:val="fontstyle01"/>
                      <w:rFonts w:ascii="Calibri" w:hAnsi="Calibri" w:cs="Calibri"/>
                    </w:rPr>
                  </w:rPrChange>
                </w:rPr>
                <w:t>ị</w:t>
              </w:r>
              <w:r w:rsidRPr="00CA691D">
                <w:rPr>
                  <w:rStyle w:val="fontstyle01"/>
                  <w:rFonts w:ascii="Times New Roman" w:hAnsi="Times New Roman" w:cs="Times New Roman"/>
                  <w:sz w:val="24"/>
                  <w:szCs w:val="24"/>
                  <w:rPrChange w:id="187" w:author="Administrator" w:date="2025-10-28T17:49:00Z" w16du:dateUtc="2025-10-28T10:49:00Z">
                    <w:rPr>
                      <w:rStyle w:val="fontstyle01"/>
                    </w:rPr>
                  </w:rPrChange>
                </w:rPr>
                <w:t xml:space="preserve"> ph</w:t>
              </w:r>
              <w:r w:rsidRPr="00CA691D">
                <w:rPr>
                  <w:rStyle w:val="fontstyle01"/>
                  <w:rFonts w:ascii="Times New Roman" w:hAnsi="Times New Roman" w:cs="Times New Roman"/>
                  <w:sz w:val="24"/>
                  <w:szCs w:val="24"/>
                  <w:rPrChange w:id="188"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89" w:author="Administrator" w:date="2025-10-28T17:49:00Z" w16du:dateUtc="2025-10-28T10:49:00Z">
                    <w:rPr>
                      <w:rStyle w:val="fontstyle01"/>
                    </w:rPr>
                  </w:rPrChange>
                </w:rPr>
                <w:t>p l</w:t>
              </w:r>
              <w:r w:rsidRPr="00CA691D">
                <w:rPr>
                  <w:rStyle w:val="fontstyle01"/>
                  <w:rFonts w:ascii="Times New Roman" w:hAnsi="Times New Roman" w:cs="Times New Roman"/>
                  <w:sz w:val="24"/>
                  <w:szCs w:val="24"/>
                  <w:rPrChange w:id="190" w:author="Administrator" w:date="2025-10-28T17:49:00Z" w16du:dateUtc="2025-10-28T10:49:00Z">
                    <w:rPr>
                      <w:rStyle w:val="fontstyle01"/>
                      <w:rFonts w:ascii=".VnTime" w:hAnsi=".VnTime" w:cs=".VnTime"/>
                    </w:rPr>
                  </w:rPrChange>
                </w:rPr>
                <w:t>ý</w:t>
              </w:r>
              <w:r w:rsidRPr="00CA691D">
                <w:rPr>
                  <w:rStyle w:val="fontstyle01"/>
                  <w:rFonts w:ascii="Times New Roman" w:hAnsi="Times New Roman" w:cs="Times New Roman"/>
                  <w:sz w:val="24"/>
                  <w:szCs w:val="24"/>
                  <w:rPrChange w:id="191" w:author="Administrator" w:date="2025-10-28T17:49:00Z" w16du:dateUtc="2025-10-28T10:49:00Z">
                    <w:rPr>
                      <w:rStyle w:val="fontstyle01"/>
                    </w:rPr>
                  </w:rPrChange>
                </w:rPr>
                <w:t xml:space="preserve"> c</w:t>
              </w:r>
              <w:r w:rsidRPr="00CA691D">
                <w:rPr>
                  <w:rStyle w:val="fontstyle01"/>
                  <w:rFonts w:ascii="Times New Roman" w:hAnsi="Times New Roman" w:cs="Times New Roman"/>
                  <w:sz w:val="24"/>
                  <w:szCs w:val="24"/>
                  <w:rPrChange w:id="192"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93" w:author="Administrator" w:date="2025-10-28T17:49:00Z" w16du:dateUtc="2025-10-28T10:49:00Z">
                    <w:rPr>
                      <w:rStyle w:val="fontstyle01"/>
                    </w:rPr>
                  </w:rPrChange>
                </w:rPr>
                <w:t>a h</w:t>
              </w:r>
              <w:r w:rsidRPr="00CA691D">
                <w:rPr>
                  <w:rStyle w:val="fontstyle01"/>
                  <w:rFonts w:ascii="Times New Roman" w:hAnsi="Times New Roman" w:cs="Times New Roman"/>
                  <w:sz w:val="24"/>
                  <w:szCs w:val="24"/>
                  <w:rPrChange w:id="194" w:author="Administrator" w:date="2025-10-28T17:49:00Z" w16du:dateUtc="2025-10-28T10:49:00Z">
                    <w:rPr>
                      <w:rStyle w:val="fontstyle01"/>
                      <w:rFonts w:ascii="Calibri" w:hAnsi="Calibri" w:cs="Calibri"/>
                    </w:rPr>
                  </w:rPrChange>
                </w:rPr>
                <w:t>ồ</w:t>
              </w:r>
              <w:r w:rsidRPr="00CA691D">
                <w:rPr>
                  <w:rStyle w:val="fontstyle01"/>
                  <w:rFonts w:ascii="Times New Roman" w:hAnsi="Times New Roman" w:cs="Times New Roman"/>
                  <w:sz w:val="24"/>
                  <w:szCs w:val="24"/>
                  <w:rPrChange w:id="195" w:author="Administrator" w:date="2025-10-28T17:49:00Z" w16du:dateUtc="2025-10-28T10:49:00Z">
                    <w:rPr>
                      <w:rStyle w:val="fontstyle01"/>
                    </w:rPr>
                  </w:rPrChange>
                </w:rPr>
                <w:t xml:space="preserve"> s</w:t>
              </w:r>
              <w:r w:rsidRPr="00CA691D">
                <w:rPr>
                  <w:rStyle w:val="fontstyle01"/>
                  <w:rFonts w:ascii="Times New Roman" w:hAnsi="Times New Roman" w:cs="Times New Roman"/>
                  <w:sz w:val="24"/>
                  <w:szCs w:val="24"/>
                  <w:rPrChange w:id="196" w:author="Administrator" w:date="2025-10-28T17:49:00Z" w16du:dateUtc="2025-10-28T10:49:00Z">
                    <w:rPr>
                      <w:rStyle w:val="fontstyle01"/>
                      <w:rFonts w:ascii="Calibri" w:hAnsi="Calibri" w:cs="Calibri"/>
                    </w:rPr>
                  </w:rPrChange>
                </w:rPr>
                <w:t>ơ</w:t>
              </w:r>
              <w:r w:rsidRPr="00CA691D">
                <w:rPr>
                  <w:rStyle w:val="fontstyle01"/>
                  <w:rFonts w:ascii="Times New Roman" w:hAnsi="Times New Roman" w:cs="Times New Roman"/>
                  <w:sz w:val="24"/>
                  <w:szCs w:val="24"/>
                  <w:rPrChange w:id="197" w:author="Administrator" w:date="2025-10-28T17:49:00Z" w16du:dateUtc="2025-10-28T10:49:00Z">
                    <w:rPr>
                      <w:rStyle w:val="fontstyle01"/>
                    </w:rPr>
                  </w:rPrChange>
                </w:rPr>
                <w:t xml:space="preserve"> v</w:t>
              </w:r>
              <w:r w:rsidRPr="00CA691D">
                <w:rPr>
                  <w:rStyle w:val="fontstyle01"/>
                  <w:rFonts w:ascii="Times New Roman" w:hAnsi="Times New Roman" w:cs="Times New Roman"/>
                  <w:sz w:val="24"/>
                  <w:szCs w:val="24"/>
                  <w:rPrChange w:id="198"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199" w:author="Administrator" w:date="2025-10-28T17:49:00Z" w16du:dateUtc="2025-10-28T10:49:00Z">
                    <w:rPr>
                      <w:rStyle w:val="fontstyle01"/>
                    </w:rPr>
                  </w:rPrChange>
                </w:rPr>
                <w:t xml:space="preserve"> k</w:t>
              </w:r>
              <w:r w:rsidRPr="00CA691D">
                <w:rPr>
                  <w:rStyle w:val="fontstyle01"/>
                  <w:rFonts w:ascii="Times New Roman" w:hAnsi="Times New Roman" w:cs="Times New Roman"/>
                  <w:sz w:val="24"/>
                  <w:szCs w:val="24"/>
                  <w:rPrChange w:id="200"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201" w:author="Administrator" w:date="2025-10-28T17:49:00Z" w16du:dateUtc="2025-10-28T10:49:00Z">
                    <w:rPr>
                      <w:rStyle w:val="fontstyle01"/>
                    </w:rPr>
                  </w:rPrChange>
                </w:rPr>
                <w:t>t qu</w:t>
              </w:r>
              <w:r w:rsidRPr="00CA691D">
                <w:rPr>
                  <w:rStyle w:val="fontstyle01"/>
                  <w:rFonts w:ascii="Times New Roman" w:hAnsi="Times New Roman" w:cs="Times New Roman"/>
                  <w:sz w:val="24"/>
                  <w:szCs w:val="24"/>
                  <w:rPrChange w:id="202"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203" w:author="Administrator" w:date="2025-10-28T17:49:00Z" w16du:dateUtc="2025-10-28T10:49:00Z">
                    <w:rPr>
                      <w:rStyle w:val="fontstyle01"/>
                    </w:rPr>
                  </w:rPrChange>
                </w:rPr>
                <w:t xml:space="preserve"> gi</w:t>
              </w:r>
              <w:r w:rsidRPr="00CA691D">
                <w:rPr>
                  <w:rStyle w:val="fontstyle01"/>
                  <w:rFonts w:ascii="Times New Roman" w:hAnsi="Times New Roman" w:cs="Times New Roman"/>
                  <w:sz w:val="24"/>
                  <w:szCs w:val="24"/>
                  <w:rPrChange w:id="204"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205" w:author="Administrator" w:date="2025-10-28T17:49:00Z" w16du:dateUtc="2025-10-28T10:49:00Z">
                    <w:rPr>
                      <w:rStyle w:val="fontstyle01"/>
                    </w:rPr>
                  </w:rPrChange>
                </w:rPr>
                <w:t>i quy</w:t>
              </w:r>
              <w:r w:rsidRPr="00CA691D">
                <w:rPr>
                  <w:rStyle w:val="fontstyle01"/>
                  <w:rFonts w:ascii="Times New Roman" w:hAnsi="Times New Roman" w:cs="Times New Roman"/>
                  <w:sz w:val="24"/>
                  <w:szCs w:val="24"/>
                  <w:rPrChange w:id="206"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207" w:author="Administrator" w:date="2025-10-28T17:49:00Z" w16du:dateUtc="2025-10-28T10:49:00Z">
                    <w:rPr>
                      <w:rStyle w:val="fontstyle01"/>
                    </w:rPr>
                  </w:rPrChange>
                </w:rPr>
                <w:t>t th</w:t>
              </w:r>
              <w:r w:rsidRPr="00CA691D">
                <w:rPr>
                  <w:rStyle w:val="fontstyle01"/>
                  <w:rFonts w:ascii="Times New Roman" w:hAnsi="Times New Roman" w:cs="Times New Roman"/>
                  <w:sz w:val="24"/>
                  <w:szCs w:val="24"/>
                  <w:rPrChange w:id="208"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209" w:author="Administrator" w:date="2025-10-28T17:49:00Z" w16du:dateUtc="2025-10-28T10:49:00Z">
                    <w:rPr>
                      <w:rStyle w:val="fontstyle01"/>
                    </w:rPr>
                  </w:rPrChange>
                </w:rPr>
                <w:t xml:space="preserve"> t</w:t>
              </w:r>
              <w:r w:rsidRPr="00CA691D">
                <w:rPr>
                  <w:rStyle w:val="fontstyle01"/>
                  <w:rFonts w:ascii="Times New Roman" w:hAnsi="Times New Roman" w:cs="Times New Roman"/>
                  <w:sz w:val="24"/>
                  <w:szCs w:val="24"/>
                  <w:rPrChange w:id="210"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211" w:author="Administrator" w:date="2025-10-28T17:49:00Z" w16du:dateUtc="2025-10-28T10:49:00Z">
                    <w:rPr>
                      <w:rStyle w:val="fontstyle01"/>
                    </w:rPr>
                  </w:rPrChange>
                </w:rPr>
                <w:t>c</w:t>
              </w:r>
            </w:ins>
            <w:ins w:id="212" w:author="Administrator" w:date="2025-10-28T17:49:00Z" w16du:dateUtc="2025-10-28T10:49:00Z">
              <w:r w:rsidR="00CA691D">
                <w:rPr>
                  <w:rStyle w:val="fontstyle01"/>
                  <w:rFonts w:ascii="Times New Roman" w:hAnsi="Times New Roman" w:cs="Times New Roman"/>
                  <w:sz w:val="24"/>
                  <w:szCs w:val="24"/>
                </w:rPr>
                <w:t xml:space="preserve"> </w:t>
              </w:r>
            </w:ins>
            <w:ins w:id="213" w:author="Administrator" w:date="2025-10-28T17:41:00Z" w16du:dateUtc="2025-10-28T10:41:00Z">
              <w:r w:rsidRPr="00CA691D">
                <w:rPr>
                  <w:rStyle w:val="fontstyle01"/>
                  <w:rFonts w:ascii="Times New Roman" w:hAnsi="Times New Roman" w:cs="Times New Roman"/>
                  <w:sz w:val="24"/>
                  <w:szCs w:val="24"/>
                  <w:rPrChange w:id="214" w:author="Administrator" w:date="2025-10-28T17:49:00Z" w16du:dateUtc="2025-10-28T10:49:00Z">
                    <w:rPr>
                      <w:rStyle w:val="fontstyle01"/>
                    </w:rPr>
                  </w:rPrChange>
                </w:rPr>
                <w:t>h</w:t>
              </w:r>
              <w:r w:rsidRPr="00CA691D">
                <w:rPr>
                  <w:rStyle w:val="fontstyle01"/>
                  <w:rFonts w:ascii="Times New Roman" w:hAnsi="Times New Roman" w:cs="Times New Roman"/>
                  <w:sz w:val="24"/>
                  <w:szCs w:val="24"/>
                  <w:rPrChange w:id="215"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216" w:author="Administrator" w:date="2025-10-28T17:49:00Z" w16du:dateUtc="2025-10-28T10:49:00Z">
                    <w:rPr>
                      <w:rStyle w:val="fontstyle01"/>
                    </w:rPr>
                  </w:rPrChange>
                </w:rPr>
                <w:t>nh ch</w:t>
              </w:r>
              <w:r w:rsidRPr="00CA691D">
                <w:rPr>
                  <w:rStyle w:val="fontstyle01"/>
                  <w:rFonts w:ascii="Times New Roman" w:hAnsi="Times New Roman" w:cs="Times New Roman"/>
                  <w:sz w:val="24"/>
                  <w:szCs w:val="24"/>
                  <w:rPrChange w:id="217" w:author="Administrator" w:date="2025-10-28T17:49:00Z" w16du:dateUtc="2025-10-28T10:49:00Z">
                    <w:rPr>
                      <w:rStyle w:val="fontstyle01"/>
                      <w:rFonts w:ascii=".VnTime" w:hAnsi=".VnTime" w:cs=".VnTime"/>
                    </w:rPr>
                  </w:rPrChange>
                </w:rPr>
                <w:t>í</w:t>
              </w:r>
              <w:r w:rsidRPr="00CA691D">
                <w:rPr>
                  <w:rStyle w:val="fontstyle01"/>
                  <w:rFonts w:ascii="Times New Roman" w:hAnsi="Times New Roman" w:cs="Times New Roman"/>
                  <w:sz w:val="24"/>
                  <w:szCs w:val="24"/>
                  <w:rPrChange w:id="218" w:author="Administrator" w:date="2025-10-28T17:49:00Z" w16du:dateUtc="2025-10-28T10:49:00Z">
                    <w:rPr>
                      <w:rStyle w:val="fontstyle01"/>
                    </w:rPr>
                  </w:rPrChange>
                </w:rPr>
                <w:t xml:space="preserve">nh </w:t>
              </w:r>
              <w:r w:rsidRPr="00CA691D">
                <w:rPr>
                  <w:rStyle w:val="fontstyle01"/>
                  <w:rFonts w:ascii="Times New Roman" w:hAnsi="Times New Roman" w:cs="Times New Roman"/>
                  <w:sz w:val="24"/>
                  <w:szCs w:val="24"/>
                  <w:rPrChange w:id="219"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220" w:author="Administrator" w:date="2025-10-28T17:49:00Z" w16du:dateUtc="2025-10-28T10:49:00Z">
                    <w:rPr>
                      <w:rStyle w:val="fontstyle01"/>
                    </w:rPr>
                  </w:rPrChange>
                </w:rPr>
                <w:t>i</w:t>
              </w:r>
              <w:r w:rsidRPr="00CA691D">
                <w:rPr>
                  <w:rStyle w:val="fontstyle01"/>
                  <w:rFonts w:ascii="Times New Roman" w:hAnsi="Times New Roman" w:cs="Times New Roman"/>
                  <w:sz w:val="24"/>
                  <w:szCs w:val="24"/>
                  <w:rPrChange w:id="221"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222" w:author="Administrator" w:date="2025-10-28T17:49:00Z" w16du:dateUtc="2025-10-28T10:49:00Z">
                    <w:rPr>
                      <w:rStyle w:val="fontstyle01"/>
                    </w:rPr>
                  </w:rPrChange>
                </w:rPr>
                <w:t>n t</w:t>
              </w:r>
              <w:r w:rsidRPr="00CA691D">
                <w:rPr>
                  <w:rStyle w:val="fontstyle01"/>
                  <w:rFonts w:ascii="Times New Roman" w:hAnsi="Times New Roman" w:cs="Times New Roman"/>
                  <w:sz w:val="24"/>
                  <w:szCs w:val="24"/>
                  <w:rPrChange w:id="223" w:author="Administrator" w:date="2025-10-28T17:49:00Z" w16du:dateUtc="2025-10-28T10:49:00Z">
                    <w:rPr>
                      <w:rStyle w:val="fontstyle01"/>
                      <w:rFonts w:ascii="Calibri" w:hAnsi="Calibri" w:cs="Calibri"/>
                    </w:rPr>
                  </w:rPrChange>
                </w:rPr>
                <w:t>ử</w:t>
              </w:r>
              <w:r w:rsidRPr="00CA691D">
                <w:rPr>
                  <w:rStyle w:val="fontstyle01"/>
                  <w:rFonts w:ascii="Times New Roman" w:hAnsi="Times New Roman" w:cs="Times New Roman"/>
                  <w:sz w:val="24"/>
                  <w:szCs w:val="24"/>
                  <w:rPrChange w:id="224" w:author="Administrator" w:date="2025-10-28T17:49:00Z" w16du:dateUtc="2025-10-28T10:49:00Z">
                    <w:rPr>
                      <w:rStyle w:val="fontstyle01"/>
                      <w:rFonts w:ascii=".VnTime" w:hAnsi=".VnTime" w:cs=".VnTime"/>
                    </w:rPr>
                  </w:rPrChange>
                </w:rPr>
                <w:t>”</w:t>
              </w:r>
              <w:r w:rsidRPr="00CA691D">
                <w:rPr>
                  <w:rStyle w:val="fontstyle01"/>
                  <w:rFonts w:ascii="Times New Roman" w:hAnsi="Times New Roman" w:cs="Times New Roman"/>
                  <w:sz w:val="24"/>
                  <w:szCs w:val="24"/>
                  <w:rPrChange w:id="225" w:author="Administrator" w:date="2025-10-28T17:49:00Z" w16du:dateUtc="2025-10-28T10:49:00Z">
                    <w:rPr>
                      <w:rStyle w:val="fontstyle01"/>
                    </w:rPr>
                  </w:rPrChange>
                </w:rPr>
                <w:t xml:space="preserve"> theo</w:t>
              </w:r>
            </w:ins>
            <w:ins w:id="226" w:author="Administrator" w:date="2025-10-28T17:49:00Z" w16du:dateUtc="2025-10-28T10:49:00Z">
              <w:r w:rsidR="00CA691D">
                <w:rPr>
                  <w:rFonts w:ascii="Times New Roman" w:hAnsi="Times New Roman" w:cs="Times New Roman"/>
                  <w:color w:val="000000"/>
                  <w:sz w:val="24"/>
                  <w:szCs w:val="24"/>
                </w:rPr>
                <w:t xml:space="preserve"> </w:t>
              </w:r>
            </w:ins>
            <w:ins w:id="227" w:author="Administrator" w:date="2025-10-28T17:41:00Z" w16du:dateUtc="2025-10-28T10:41:00Z">
              <w:r w:rsidRPr="00CA691D">
                <w:rPr>
                  <w:rStyle w:val="fontstyle01"/>
                  <w:rFonts w:ascii="Times New Roman" w:hAnsi="Times New Roman" w:cs="Times New Roman"/>
                  <w:sz w:val="24"/>
                  <w:szCs w:val="24"/>
                  <w:rPrChange w:id="228" w:author="Administrator" w:date="2025-10-28T17:49:00Z" w16du:dateUtc="2025-10-28T10:49:00Z">
                    <w:rPr>
                      <w:rStyle w:val="fontstyle01"/>
                    </w:rPr>
                  </w:rPrChange>
                </w:rPr>
                <w:t>y</w:t>
              </w:r>
              <w:r w:rsidRPr="00CA691D">
                <w:rPr>
                  <w:rStyle w:val="fontstyle01"/>
                  <w:rFonts w:ascii="Times New Roman" w:hAnsi="Times New Roman" w:cs="Times New Roman" w:hint="eastAsia"/>
                  <w:sz w:val="24"/>
                  <w:szCs w:val="24"/>
                  <w:rPrChange w:id="229" w:author="Administrator" w:date="2025-10-28T17:49:00Z" w16du:dateUtc="2025-10-28T10:49:00Z">
                    <w:rPr>
                      <w:rStyle w:val="fontstyle01"/>
                      <w:rFonts w:hint="eastAsia"/>
                    </w:rPr>
                  </w:rPrChange>
                </w:rPr>
                <w:t>ê</w:t>
              </w:r>
              <w:r w:rsidRPr="00CA691D">
                <w:rPr>
                  <w:rStyle w:val="fontstyle01"/>
                  <w:rFonts w:ascii="Times New Roman" w:hAnsi="Times New Roman" w:cs="Times New Roman"/>
                  <w:sz w:val="24"/>
                  <w:szCs w:val="24"/>
                  <w:rPrChange w:id="230" w:author="Administrator" w:date="2025-10-28T17:49:00Z" w16du:dateUtc="2025-10-28T10:49:00Z">
                    <w:rPr>
                      <w:rStyle w:val="fontstyle01"/>
                    </w:rPr>
                  </w:rPrChange>
                </w:rPr>
                <w:t>u c</w:t>
              </w:r>
              <w:r w:rsidRPr="00CA691D">
                <w:rPr>
                  <w:rStyle w:val="fontstyle01"/>
                  <w:rFonts w:ascii="Times New Roman" w:hAnsi="Times New Roman" w:cs="Times New Roman"/>
                  <w:sz w:val="24"/>
                  <w:szCs w:val="24"/>
                  <w:rPrChange w:id="231" w:author="Administrator" w:date="2025-10-28T17:49:00Z" w16du:dateUtc="2025-10-28T10:49:00Z">
                    <w:rPr>
                      <w:rStyle w:val="fontstyle01"/>
                      <w:rFonts w:ascii="Calibri" w:hAnsi="Calibri" w:cs="Calibri"/>
                    </w:rPr>
                  </w:rPrChange>
                </w:rPr>
                <w:t>ầ</w:t>
              </w:r>
              <w:r w:rsidRPr="00CA691D">
                <w:rPr>
                  <w:rStyle w:val="fontstyle01"/>
                  <w:rFonts w:ascii="Times New Roman" w:hAnsi="Times New Roman" w:cs="Times New Roman"/>
                  <w:sz w:val="24"/>
                  <w:szCs w:val="24"/>
                  <w:rPrChange w:id="232" w:author="Administrator" w:date="2025-10-28T17:49:00Z" w16du:dateUtc="2025-10-28T10:49:00Z">
                    <w:rPr>
                      <w:rStyle w:val="fontstyle01"/>
                    </w:rPr>
                  </w:rPrChange>
                </w:rPr>
                <w:t>u t</w:t>
              </w:r>
              <w:r w:rsidRPr="00CA691D">
                <w:rPr>
                  <w:rStyle w:val="fontstyle01"/>
                  <w:rFonts w:ascii="Times New Roman" w:hAnsi="Times New Roman" w:cs="Times New Roman"/>
                  <w:sz w:val="24"/>
                  <w:szCs w:val="24"/>
                  <w:rPrChange w:id="233" w:author="Administrator" w:date="2025-10-28T17:49:00Z" w16du:dateUtc="2025-10-28T10:49:00Z">
                    <w:rPr>
                      <w:rStyle w:val="fontstyle01"/>
                      <w:rFonts w:ascii="Calibri" w:hAnsi="Calibri" w:cs="Calibri"/>
                    </w:rPr>
                  </w:rPrChange>
                </w:rPr>
                <w:t>ạ</w:t>
              </w:r>
              <w:r w:rsidRPr="00CA691D">
                <w:rPr>
                  <w:rStyle w:val="fontstyle01"/>
                  <w:rFonts w:ascii="Times New Roman" w:hAnsi="Times New Roman" w:cs="Times New Roman"/>
                  <w:sz w:val="24"/>
                  <w:szCs w:val="24"/>
                  <w:rPrChange w:id="234" w:author="Administrator" w:date="2025-10-28T17:49:00Z" w16du:dateUtc="2025-10-28T10:49:00Z">
                    <w:rPr>
                      <w:rStyle w:val="fontstyle01"/>
                    </w:rPr>
                  </w:rPrChange>
                </w:rPr>
                <w:t>i M</w:t>
              </w:r>
              <w:r w:rsidRPr="00CA691D">
                <w:rPr>
                  <w:rStyle w:val="fontstyle01"/>
                  <w:rFonts w:ascii="Times New Roman" w:hAnsi="Times New Roman" w:cs="Times New Roman"/>
                  <w:sz w:val="24"/>
                  <w:szCs w:val="24"/>
                  <w:rPrChange w:id="235"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236" w:author="Administrator" w:date="2025-10-28T17:49:00Z" w16du:dateUtc="2025-10-28T10:49:00Z">
                    <w:rPr>
                      <w:rStyle w:val="fontstyle01"/>
                    </w:rPr>
                  </w:rPrChange>
                </w:rPr>
                <w:t>c IV.2.1 c</w:t>
              </w:r>
              <w:r w:rsidRPr="00CA691D">
                <w:rPr>
                  <w:rStyle w:val="fontstyle01"/>
                  <w:rFonts w:ascii="Times New Roman" w:hAnsi="Times New Roman" w:cs="Times New Roman"/>
                  <w:sz w:val="24"/>
                  <w:szCs w:val="24"/>
                  <w:rPrChange w:id="237"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238" w:author="Administrator" w:date="2025-10-28T17:49:00Z" w16du:dateUtc="2025-10-28T10:49:00Z">
                    <w:rPr>
                      <w:rStyle w:val="fontstyle01"/>
                    </w:rPr>
                  </w:rPrChange>
                </w:rPr>
                <w:t>a K</w:t>
              </w:r>
              <w:r w:rsidRPr="00CA691D">
                <w:rPr>
                  <w:rStyle w:val="fontstyle01"/>
                  <w:rFonts w:ascii="Times New Roman" w:hAnsi="Times New Roman" w:cs="Times New Roman"/>
                  <w:sz w:val="24"/>
                  <w:szCs w:val="24"/>
                  <w:rPrChange w:id="239"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240" w:author="Administrator" w:date="2025-10-28T17:49:00Z" w16du:dateUtc="2025-10-28T10:49:00Z">
                    <w:rPr>
                      <w:rStyle w:val="fontstyle01"/>
                    </w:rPr>
                  </w:rPrChange>
                </w:rPr>
                <w:t xml:space="preserve"> ho</w:t>
              </w:r>
              <w:r w:rsidRPr="00CA691D">
                <w:rPr>
                  <w:rStyle w:val="fontstyle01"/>
                  <w:rFonts w:ascii="Times New Roman" w:hAnsi="Times New Roman" w:cs="Times New Roman"/>
                  <w:sz w:val="24"/>
                  <w:szCs w:val="24"/>
                  <w:rPrChange w:id="241" w:author="Administrator" w:date="2025-10-28T17:49:00Z" w16du:dateUtc="2025-10-28T10:49:00Z">
                    <w:rPr>
                      <w:rStyle w:val="fontstyle01"/>
                      <w:rFonts w:ascii="Calibri" w:hAnsi="Calibri" w:cs="Calibri"/>
                    </w:rPr>
                  </w:rPrChange>
                </w:rPr>
                <w:t>ạ</w:t>
              </w:r>
              <w:r w:rsidRPr="00CA691D">
                <w:rPr>
                  <w:rStyle w:val="fontstyle01"/>
                  <w:rFonts w:ascii="Times New Roman" w:hAnsi="Times New Roman" w:cs="Times New Roman"/>
                  <w:sz w:val="24"/>
                  <w:szCs w:val="24"/>
                  <w:rPrChange w:id="242" w:author="Administrator" w:date="2025-10-28T17:49:00Z" w16du:dateUtc="2025-10-28T10:49:00Z">
                    <w:rPr>
                      <w:rStyle w:val="fontstyle01"/>
                    </w:rPr>
                  </w:rPrChange>
                </w:rPr>
                <w:t>ch s</w:t>
              </w:r>
              <w:r w:rsidRPr="00CA691D">
                <w:rPr>
                  <w:rStyle w:val="fontstyle01"/>
                  <w:rFonts w:ascii="Times New Roman" w:hAnsi="Times New Roman" w:cs="Times New Roman"/>
                  <w:sz w:val="24"/>
                  <w:szCs w:val="24"/>
                  <w:rPrChange w:id="243"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244" w:author="Administrator" w:date="2025-10-28T17:49:00Z" w16du:dateUtc="2025-10-28T10:49:00Z">
                    <w:rPr>
                      <w:rStyle w:val="fontstyle01"/>
                    </w:rPr>
                  </w:rPrChange>
                </w:rPr>
                <w:t xml:space="preserve"> 02-KH/BC</w:t>
              </w:r>
              <w:r w:rsidRPr="00CA691D">
                <w:rPr>
                  <w:rStyle w:val="fontstyle01"/>
                  <w:rFonts w:ascii="Times New Roman" w:hAnsi="Times New Roman" w:cs="Times New Roman"/>
                  <w:sz w:val="24"/>
                  <w:szCs w:val="24"/>
                  <w:rPrChange w:id="245"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246" w:author="Administrator" w:date="2025-10-28T17:49:00Z" w16du:dateUtc="2025-10-28T10:49:00Z">
                    <w:rPr>
                      <w:rStyle w:val="fontstyle01"/>
                    </w:rPr>
                  </w:rPrChange>
                </w:rPr>
                <w:t>TW ng</w:t>
              </w:r>
              <w:r w:rsidRPr="00CA691D">
                <w:rPr>
                  <w:rStyle w:val="fontstyle01"/>
                  <w:rFonts w:ascii="Times New Roman" w:hAnsi="Times New Roman" w:cs="Times New Roman"/>
                  <w:sz w:val="24"/>
                  <w:szCs w:val="24"/>
                  <w:rPrChange w:id="247"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248" w:author="Administrator" w:date="2025-10-28T17:49:00Z" w16du:dateUtc="2025-10-28T10:49:00Z">
                    <w:rPr>
                      <w:rStyle w:val="fontstyle01"/>
                    </w:rPr>
                  </w:rPrChange>
                </w:rPr>
                <w:t>y 19/6/2025 c</w:t>
              </w:r>
              <w:r w:rsidRPr="00CA691D">
                <w:rPr>
                  <w:rStyle w:val="fontstyle01"/>
                  <w:rFonts w:ascii="Times New Roman" w:hAnsi="Times New Roman" w:cs="Times New Roman"/>
                  <w:sz w:val="24"/>
                  <w:szCs w:val="24"/>
                  <w:rPrChange w:id="249"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250" w:author="Administrator" w:date="2025-10-28T17:49:00Z" w16du:dateUtc="2025-10-28T10:49:00Z">
                    <w:rPr>
                      <w:rStyle w:val="fontstyle01"/>
                    </w:rPr>
                  </w:rPrChange>
                </w:rPr>
                <w:t>a Ban</w:t>
              </w:r>
            </w:ins>
            <w:ins w:id="251" w:author="Administrator" w:date="2025-10-28T17:49:00Z" w16du:dateUtc="2025-10-28T10:49:00Z">
              <w:r w:rsidR="00CA691D">
                <w:rPr>
                  <w:rFonts w:ascii="Times New Roman" w:hAnsi="Times New Roman" w:cs="Times New Roman"/>
                  <w:color w:val="000000"/>
                  <w:sz w:val="24"/>
                  <w:szCs w:val="24"/>
                </w:rPr>
                <w:t xml:space="preserve"> </w:t>
              </w:r>
            </w:ins>
            <w:ins w:id="252" w:author="Administrator" w:date="2025-10-28T17:41:00Z" w16du:dateUtc="2025-10-28T10:41:00Z">
              <w:r w:rsidRPr="00CA691D">
                <w:rPr>
                  <w:rStyle w:val="fontstyle01"/>
                  <w:rFonts w:ascii="Times New Roman" w:hAnsi="Times New Roman" w:cs="Times New Roman"/>
                  <w:sz w:val="24"/>
                  <w:szCs w:val="24"/>
                  <w:rPrChange w:id="253" w:author="Administrator" w:date="2025-10-28T17:49:00Z" w16du:dateUtc="2025-10-28T10:49:00Z">
                    <w:rPr>
                      <w:rStyle w:val="fontstyle01"/>
                    </w:rPr>
                  </w:rPrChange>
                </w:rPr>
                <w:t>Ch</w:t>
              </w:r>
              <w:r w:rsidRPr="00CA691D">
                <w:rPr>
                  <w:rStyle w:val="fontstyle01"/>
                  <w:rFonts w:ascii="Times New Roman" w:hAnsi="Times New Roman" w:cs="Times New Roman"/>
                  <w:sz w:val="24"/>
                  <w:szCs w:val="24"/>
                  <w:rPrChange w:id="254" w:author="Administrator" w:date="2025-10-28T17:49:00Z" w16du:dateUtc="2025-10-28T10:49:00Z">
                    <w:rPr>
                      <w:rStyle w:val="fontstyle01"/>
                      <w:rFonts w:ascii="Calibri" w:hAnsi="Calibri" w:cs="Calibri"/>
                    </w:rPr>
                  </w:rPrChange>
                </w:rPr>
                <w:t>ỉ</w:t>
              </w:r>
              <w:r w:rsidRPr="00CA691D">
                <w:rPr>
                  <w:rStyle w:val="fontstyle01"/>
                  <w:rFonts w:ascii="Times New Roman" w:hAnsi="Times New Roman" w:cs="Times New Roman"/>
                  <w:sz w:val="24"/>
                  <w:szCs w:val="24"/>
                  <w:rPrChange w:id="255" w:author="Administrator" w:date="2025-10-28T17:49:00Z" w16du:dateUtc="2025-10-28T10:49:00Z">
                    <w:rPr>
                      <w:rStyle w:val="fontstyle01"/>
                    </w:rPr>
                  </w:rPrChange>
                </w:rPr>
                <w:t xml:space="preserve"> </w:t>
              </w:r>
              <w:r w:rsidRPr="00CA691D">
                <w:rPr>
                  <w:rStyle w:val="fontstyle01"/>
                  <w:rFonts w:ascii="Times New Roman" w:hAnsi="Times New Roman" w:cs="Times New Roman"/>
                  <w:sz w:val="24"/>
                  <w:szCs w:val="24"/>
                  <w:rPrChange w:id="256" w:author="Administrator" w:date="2025-10-28T17:49:00Z" w16du:dateUtc="2025-10-28T10:49:00Z">
                    <w:rPr>
                      <w:rStyle w:val="fontstyle01"/>
                      <w:rFonts w:ascii="Calibri" w:hAnsi="Calibri" w:cs="Calibri"/>
                    </w:rPr>
                  </w:rPrChange>
                </w:rPr>
                <w:t>đạ</w:t>
              </w:r>
              <w:r w:rsidRPr="00CA691D">
                <w:rPr>
                  <w:rStyle w:val="fontstyle01"/>
                  <w:rFonts w:ascii="Times New Roman" w:hAnsi="Times New Roman" w:cs="Times New Roman"/>
                  <w:sz w:val="24"/>
                  <w:szCs w:val="24"/>
                  <w:rPrChange w:id="257" w:author="Administrator" w:date="2025-10-28T17:49:00Z" w16du:dateUtc="2025-10-28T10:49:00Z">
                    <w:rPr>
                      <w:rStyle w:val="fontstyle01"/>
                    </w:rPr>
                  </w:rPrChange>
                </w:rPr>
                <w:t xml:space="preserve">o Trung </w:t>
              </w:r>
              <w:r w:rsidRPr="00CA691D">
                <w:rPr>
                  <w:rStyle w:val="fontstyle01"/>
                  <w:rFonts w:ascii="Times New Roman" w:hAnsi="Times New Roman" w:cs="Times New Roman"/>
                  <w:sz w:val="24"/>
                  <w:szCs w:val="24"/>
                  <w:rPrChange w:id="258" w:author="Administrator" w:date="2025-10-28T17:49:00Z" w16du:dateUtc="2025-10-28T10:49:00Z">
                    <w:rPr>
                      <w:rStyle w:val="fontstyle01"/>
                      <w:rFonts w:ascii="Calibri" w:hAnsi="Calibri" w:cs="Calibri"/>
                    </w:rPr>
                  </w:rPrChange>
                </w:rPr>
                <w:t>ươ</w:t>
              </w:r>
              <w:r w:rsidRPr="00CA691D">
                <w:rPr>
                  <w:rStyle w:val="fontstyle01"/>
                  <w:rFonts w:ascii="Times New Roman" w:hAnsi="Times New Roman" w:cs="Times New Roman"/>
                  <w:sz w:val="24"/>
                  <w:szCs w:val="24"/>
                  <w:rPrChange w:id="259" w:author="Administrator" w:date="2025-10-28T17:49:00Z" w16du:dateUtc="2025-10-28T10:49:00Z">
                    <w:rPr>
                      <w:rStyle w:val="fontstyle01"/>
                    </w:rPr>
                  </w:rPrChange>
                </w:rPr>
                <w:t>ng v</w:t>
              </w:r>
              <w:r w:rsidRPr="00CA691D">
                <w:rPr>
                  <w:rStyle w:val="fontstyle01"/>
                  <w:rFonts w:ascii="Times New Roman" w:hAnsi="Times New Roman" w:cs="Times New Roman"/>
                  <w:sz w:val="24"/>
                  <w:szCs w:val="24"/>
                  <w:rPrChange w:id="260" w:author="Administrator" w:date="2025-10-28T17:49:00Z" w16du:dateUtc="2025-10-28T10:49:00Z">
                    <w:rPr>
                      <w:rStyle w:val="fontstyle01"/>
                      <w:rFonts w:ascii="Calibri" w:hAnsi="Calibri" w:cs="Calibri"/>
                    </w:rPr>
                  </w:rPrChange>
                </w:rPr>
                <w:t>ề</w:t>
              </w:r>
              <w:r w:rsidRPr="00CA691D">
                <w:rPr>
                  <w:rStyle w:val="fontstyle01"/>
                  <w:rFonts w:ascii="Times New Roman" w:hAnsi="Times New Roman" w:cs="Times New Roman"/>
                  <w:sz w:val="24"/>
                  <w:szCs w:val="24"/>
                  <w:rPrChange w:id="261" w:author="Administrator" w:date="2025-10-28T17:49:00Z" w16du:dateUtc="2025-10-28T10:49:00Z">
                    <w:rPr>
                      <w:rStyle w:val="fontstyle01"/>
                    </w:rPr>
                  </w:rPrChange>
                </w:rPr>
                <w:t xml:space="preserve"> ph</w:t>
              </w:r>
              <w:r w:rsidRPr="00CA691D">
                <w:rPr>
                  <w:rStyle w:val="fontstyle01"/>
                  <w:rFonts w:ascii="Times New Roman" w:hAnsi="Times New Roman" w:cs="Times New Roman"/>
                  <w:sz w:val="24"/>
                  <w:szCs w:val="24"/>
                  <w:rPrChange w:id="262"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263" w:author="Administrator" w:date="2025-10-28T17:49:00Z" w16du:dateUtc="2025-10-28T10:49:00Z">
                    <w:rPr>
                      <w:rStyle w:val="fontstyle01"/>
                    </w:rPr>
                  </w:rPrChange>
                </w:rPr>
                <w:t>t tri</w:t>
              </w:r>
              <w:r w:rsidRPr="00CA691D">
                <w:rPr>
                  <w:rStyle w:val="fontstyle01"/>
                  <w:rFonts w:ascii="Times New Roman" w:hAnsi="Times New Roman" w:cs="Times New Roman"/>
                  <w:sz w:val="24"/>
                  <w:szCs w:val="24"/>
                  <w:rPrChange w:id="264"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265" w:author="Administrator" w:date="2025-10-28T17:49:00Z" w16du:dateUtc="2025-10-28T10:49:00Z">
                    <w:rPr>
                      <w:rStyle w:val="fontstyle01"/>
                    </w:rPr>
                  </w:rPrChange>
                </w:rPr>
                <w:t>n khoa h</w:t>
              </w:r>
              <w:r w:rsidRPr="00CA691D">
                <w:rPr>
                  <w:rStyle w:val="fontstyle01"/>
                  <w:rFonts w:ascii="Times New Roman" w:hAnsi="Times New Roman" w:cs="Times New Roman"/>
                  <w:sz w:val="24"/>
                  <w:szCs w:val="24"/>
                  <w:rPrChange w:id="266" w:author="Administrator" w:date="2025-10-28T17:49:00Z" w16du:dateUtc="2025-10-28T10:49:00Z">
                    <w:rPr>
                      <w:rStyle w:val="fontstyle01"/>
                      <w:rFonts w:ascii="Calibri" w:hAnsi="Calibri" w:cs="Calibri"/>
                    </w:rPr>
                  </w:rPrChange>
                </w:rPr>
                <w:t>ọ</w:t>
              </w:r>
              <w:r w:rsidRPr="00CA691D">
                <w:rPr>
                  <w:rStyle w:val="fontstyle01"/>
                  <w:rFonts w:ascii="Times New Roman" w:hAnsi="Times New Roman" w:cs="Times New Roman"/>
                  <w:sz w:val="24"/>
                  <w:szCs w:val="24"/>
                  <w:rPrChange w:id="267" w:author="Administrator" w:date="2025-10-28T17:49:00Z" w16du:dateUtc="2025-10-28T10:49:00Z">
                    <w:rPr>
                      <w:rStyle w:val="fontstyle01"/>
                    </w:rPr>
                  </w:rPrChange>
                </w:rPr>
                <w:t>c, c</w:t>
              </w:r>
              <w:r w:rsidRPr="00CA691D">
                <w:rPr>
                  <w:rStyle w:val="fontstyle01"/>
                  <w:rFonts w:ascii="Times New Roman" w:hAnsi="Times New Roman" w:cs="Times New Roman"/>
                  <w:sz w:val="24"/>
                  <w:szCs w:val="24"/>
                  <w:rPrChange w:id="268" w:author="Administrator" w:date="2025-10-28T17:49:00Z" w16du:dateUtc="2025-10-28T10:49:00Z">
                    <w:rPr>
                      <w:rStyle w:val="fontstyle01"/>
                      <w:rFonts w:ascii=".VnTime" w:hAnsi=".VnTime" w:cs=".VnTime"/>
                    </w:rPr>
                  </w:rPrChange>
                </w:rPr>
                <w:t>ô</w:t>
              </w:r>
              <w:r w:rsidRPr="00CA691D">
                <w:rPr>
                  <w:rStyle w:val="fontstyle01"/>
                  <w:rFonts w:ascii="Times New Roman" w:hAnsi="Times New Roman" w:cs="Times New Roman"/>
                  <w:sz w:val="24"/>
                  <w:szCs w:val="24"/>
                  <w:rPrChange w:id="269" w:author="Administrator" w:date="2025-10-28T17:49:00Z" w16du:dateUtc="2025-10-28T10:49:00Z">
                    <w:rPr>
                      <w:rStyle w:val="fontstyle01"/>
                    </w:rPr>
                  </w:rPrChange>
                </w:rPr>
                <w:t>ng ngh</w:t>
              </w:r>
              <w:r w:rsidRPr="00CA691D">
                <w:rPr>
                  <w:rStyle w:val="fontstyle01"/>
                  <w:rFonts w:ascii="Times New Roman" w:hAnsi="Times New Roman" w:cs="Times New Roman"/>
                  <w:sz w:val="24"/>
                  <w:szCs w:val="24"/>
                  <w:rPrChange w:id="270"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271" w:author="Administrator" w:date="2025-10-28T17:49:00Z" w16du:dateUtc="2025-10-28T10:49:00Z">
                    <w:rPr>
                      <w:rStyle w:val="fontstyle01"/>
                    </w:rPr>
                  </w:rPrChange>
                </w:rPr>
                <w:t xml:space="preserve">, </w:t>
              </w:r>
              <w:r w:rsidRPr="00CA691D">
                <w:rPr>
                  <w:rStyle w:val="fontstyle01"/>
                  <w:rFonts w:ascii="Times New Roman" w:hAnsi="Times New Roman" w:cs="Times New Roman"/>
                  <w:sz w:val="24"/>
                  <w:szCs w:val="24"/>
                  <w:rPrChange w:id="272" w:author="Administrator" w:date="2025-10-28T17:49:00Z" w16du:dateUtc="2025-10-28T10:49:00Z">
                    <w:rPr>
                      <w:rStyle w:val="fontstyle01"/>
                      <w:rFonts w:ascii="Calibri" w:hAnsi="Calibri" w:cs="Calibri"/>
                    </w:rPr>
                  </w:rPrChange>
                </w:rPr>
                <w:t>đổ</w:t>
              </w:r>
              <w:r w:rsidRPr="00CA691D">
                <w:rPr>
                  <w:rStyle w:val="fontstyle01"/>
                  <w:rFonts w:ascii="Times New Roman" w:hAnsi="Times New Roman" w:cs="Times New Roman"/>
                  <w:sz w:val="24"/>
                  <w:szCs w:val="24"/>
                  <w:rPrChange w:id="273" w:author="Administrator" w:date="2025-10-28T17:49:00Z" w16du:dateUtc="2025-10-28T10:49:00Z">
                    <w:rPr>
                      <w:rStyle w:val="fontstyle01"/>
                    </w:rPr>
                  </w:rPrChange>
                </w:rPr>
                <w:t>i m</w:t>
              </w:r>
              <w:r w:rsidRPr="00CA691D">
                <w:rPr>
                  <w:rStyle w:val="fontstyle01"/>
                  <w:rFonts w:ascii="Times New Roman" w:hAnsi="Times New Roman" w:cs="Times New Roman"/>
                  <w:sz w:val="24"/>
                  <w:szCs w:val="24"/>
                  <w:rPrChange w:id="274" w:author="Administrator" w:date="2025-10-28T17:49:00Z" w16du:dateUtc="2025-10-28T10:49:00Z">
                    <w:rPr>
                      <w:rStyle w:val="fontstyle01"/>
                      <w:rFonts w:ascii="Calibri" w:hAnsi="Calibri" w:cs="Calibri"/>
                    </w:rPr>
                  </w:rPrChange>
                </w:rPr>
                <w:t>ớ</w:t>
              </w:r>
              <w:r w:rsidRPr="00CA691D">
                <w:rPr>
                  <w:rStyle w:val="fontstyle01"/>
                  <w:rFonts w:ascii="Times New Roman" w:hAnsi="Times New Roman" w:cs="Times New Roman"/>
                  <w:sz w:val="24"/>
                  <w:szCs w:val="24"/>
                  <w:rPrChange w:id="275" w:author="Administrator" w:date="2025-10-28T17:49:00Z" w16du:dateUtc="2025-10-28T10:49:00Z">
                    <w:rPr>
                      <w:rStyle w:val="fontstyle01"/>
                    </w:rPr>
                  </w:rPrChange>
                </w:rPr>
                <w:t>i s</w:t>
              </w:r>
              <w:r w:rsidRPr="00CA691D">
                <w:rPr>
                  <w:rStyle w:val="fontstyle01"/>
                  <w:rFonts w:ascii="Times New Roman" w:hAnsi="Times New Roman" w:cs="Times New Roman"/>
                  <w:sz w:val="24"/>
                  <w:szCs w:val="24"/>
                  <w:rPrChange w:id="276"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277" w:author="Administrator" w:date="2025-10-28T17:49:00Z" w16du:dateUtc="2025-10-28T10:49:00Z">
                    <w:rPr>
                      <w:rStyle w:val="fontstyle01"/>
                    </w:rPr>
                  </w:rPrChange>
                </w:rPr>
                <w:t>ng t</w:t>
              </w:r>
              <w:r w:rsidRPr="00CA691D">
                <w:rPr>
                  <w:rStyle w:val="fontstyle01"/>
                  <w:rFonts w:ascii="Times New Roman" w:hAnsi="Times New Roman" w:cs="Times New Roman"/>
                  <w:sz w:val="24"/>
                  <w:szCs w:val="24"/>
                  <w:rPrChange w:id="278" w:author="Administrator" w:date="2025-10-28T17:49:00Z" w16du:dateUtc="2025-10-28T10:49:00Z">
                    <w:rPr>
                      <w:rStyle w:val="fontstyle01"/>
                      <w:rFonts w:ascii="Calibri" w:hAnsi="Calibri" w:cs="Calibri"/>
                    </w:rPr>
                  </w:rPrChange>
                </w:rPr>
                <w:t>ạ</w:t>
              </w:r>
              <w:r w:rsidRPr="00CA691D">
                <w:rPr>
                  <w:rStyle w:val="fontstyle01"/>
                  <w:rFonts w:ascii="Times New Roman" w:hAnsi="Times New Roman" w:cs="Times New Roman"/>
                  <w:sz w:val="24"/>
                  <w:szCs w:val="24"/>
                  <w:rPrChange w:id="279" w:author="Administrator" w:date="2025-10-28T17:49:00Z" w16du:dateUtc="2025-10-28T10:49:00Z">
                    <w:rPr>
                      <w:rStyle w:val="fontstyle01"/>
                    </w:rPr>
                  </w:rPrChange>
                </w:rPr>
                <w:t>o v</w:t>
              </w:r>
              <w:r w:rsidRPr="00CA691D">
                <w:rPr>
                  <w:rStyle w:val="fontstyle01"/>
                  <w:rFonts w:ascii="Times New Roman" w:hAnsi="Times New Roman" w:cs="Times New Roman"/>
                  <w:sz w:val="24"/>
                  <w:szCs w:val="24"/>
                  <w:rPrChange w:id="280" w:author="Administrator" w:date="2025-10-28T17:49:00Z" w16du:dateUtc="2025-10-28T10:49:00Z">
                    <w:rPr>
                      <w:rStyle w:val="fontstyle01"/>
                      <w:rFonts w:ascii="Calibri" w:hAnsi="Calibri" w:cs="Calibri"/>
                    </w:rPr>
                  </w:rPrChange>
                </w:rPr>
                <w:t>à</w:t>
              </w:r>
            </w:ins>
            <w:ins w:id="281" w:author="Administrator" w:date="2025-10-28T17:50:00Z" w16du:dateUtc="2025-10-28T10:50:00Z">
              <w:r w:rsidR="00CA691D">
                <w:t xml:space="preserve"> </w:t>
              </w:r>
            </w:ins>
            <w:ins w:id="282" w:author="Administrator" w:date="2025-10-28T17:41:00Z" w16du:dateUtc="2025-10-28T10:41:00Z">
              <w:r w:rsidRPr="00CA691D">
                <w:rPr>
                  <w:rStyle w:val="fontstyle01"/>
                  <w:rFonts w:ascii="Times New Roman" w:hAnsi="Times New Roman" w:cs="Times New Roman"/>
                  <w:sz w:val="24"/>
                  <w:szCs w:val="24"/>
                  <w:rPrChange w:id="283" w:author="Administrator" w:date="2025-10-28T17:49:00Z" w16du:dateUtc="2025-10-28T10:49:00Z">
                    <w:rPr>
                      <w:rStyle w:val="fontstyle01"/>
                    </w:rPr>
                  </w:rPrChange>
                </w:rPr>
                <w:t>chuy</w:t>
              </w:r>
              <w:r w:rsidRPr="00CA691D">
                <w:rPr>
                  <w:rStyle w:val="fontstyle01"/>
                  <w:rFonts w:ascii="Times New Roman" w:hAnsi="Times New Roman" w:cs="Times New Roman"/>
                  <w:sz w:val="24"/>
                  <w:szCs w:val="24"/>
                  <w:rPrChange w:id="284"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285" w:author="Administrator" w:date="2025-10-28T17:49:00Z" w16du:dateUtc="2025-10-28T10:49:00Z">
                    <w:rPr>
                      <w:rStyle w:val="fontstyle01"/>
                    </w:rPr>
                  </w:rPrChange>
                </w:rPr>
                <w:t xml:space="preserve">n </w:t>
              </w:r>
              <w:r w:rsidRPr="00CA691D">
                <w:rPr>
                  <w:rStyle w:val="fontstyle01"/>
                  <w:rFonts w:ascii="Times New Roman" w:hAnsi="Times New Roman" w:cs="Times New Roman"/>
                  <w:sz w:val="24"/>
                  <w:szCs w:val="24"/>
                  <w:rPrChange w:id="286" w:author="Administrator" w:date="2025-10-28T17:49:00Z" w16du:dateUtc="2025-10-28T10:49:00Z">
                    <w:rPr>
                      <w:rStyle w:val="fontstyle01"/>
                      <w:rFonts w:ascii="Calibri" w:hAnsi="Calibri" w:cs="Calibri"/>
                    </w:rPr>
                  </w:rPrChange>
                </w:rPr>
                <w:t>đổ</w:t>
              </w:r>
              <w:r w:rsidRPr="00CA691D">
                <w:rPr>
                  <w:rStyle w:val="fontstyle01"/>
                  <w:rFonts w:ascii="Times New Roman" w:hAnsi="Times New Roman" w:cs="Times New Roman"/>
                  <w:sz w:val="24"/>
                  <w:szCs w:val="24"/>
                  <w:rPrChange w:id="287" w:author="Administrator" w:date="2025-10-28T17:49:00Z" w16du:dateUtc="2025-10-28T10:49:00Z">
                    <w:rPr>
                      <w:rStyle w:val="fontstyle01"/>
                    </w:rPr>
                  </w:rPrChange>
                </w:rPr>
                <w:t>i s</w:t>
              </w:r>
              <w:r w:rsidRPr="00CA691D">
                <w:rPr>
                  <w:rStyle w:val="fontstyle01"/>
                  <w:rFonts w:ascii="Times New Roman" w:hAnsi="Times New Roman" w:cs="Times New Roman"/>
                  <w:sz w:val="24"/>
                  <w:szCs w:val="24"/>
                  <w:rPrChange w:id="288"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289" w:author="Administrator" w:date="2025-10-28T17:49:00Z" w16du:dateUtc="2025-10-28T10:49:00Z">
                    <w:rPr>
                      <w:rStyle w:val="fontstyle01"/>
                    </w:rPr>
                  </w:rPrChange>
                </w:rPr>
                <w:t>,</w:t>
              </w:r>
            </w:ins>
            <w:ins w:id="290" w:author="Administrator" w:date="2025-10-28T17:50:00Z" w16du:dateUtc="2025-10-28T10:50:00Z">
              <w:r w:rsidR="00CA691D">
                <w:rPr>
                  <w:rStyle w:val="fontstyle01"/>
                  <w:rFonts w:ascii="Times New Roman" w:hAnsi="Times New Roman" w:cs="Times New Roman"/>
                  <w:sz w:val="24"/>
                  <w:szCs w:val="24"/>
                </w:rPr>
                <w:t xml:space="preserve"> </w:t>
              </w:r>
            </w:ins>
            <w:ins w:id="291" w:author="Administrator" w:date="2025-10-28T17:41:00Z" w16du:dateUtc="2025-10-28T10:41:00Z">
              <w:r w:rsidRPr="00CA691D">
                <w:rPr>
                  <w:rStyle w:val="fontstyle01"/>
                  <w:rFonts w:ascii="Times New Roman" w:hAnsi="Times New Roman" w:cs="Times New Roman"/>
                  <w:sz w:val="24"/>
                  <w:szCs w:val="24"/>
                  <w:rPrChange w:id="292" w:author="Administrator" w:date="2025-10-28T17:49:00Z" w16du:dateUtc="2025-10-28T10:49:00Z">
                    <w:rPr>
                      <w:rStyle w:val="fontstyle01"/>
                    </w:rPr>
                  </w:rPrChange>
                </w:rPr>
                <w:t>M</w:t>
              </w:r>
              <w:r w:rsidRPr="00CA691D">
                <w:rPr>
                  <w:rStyle w:val="fontstyle01"/>
                  <w:rFonts w:ascii="Times New Roman" w:hAnsi="Times New Roman" w:cs="Times New Roman"/>
                  <w:sz w:val="24"/>
                  <w:szCs w:val="24"/>
                  <w:rPrChange w:id="293"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294" w:author="Administrator" w:date="2025-10-28T17:49:00Z" w16du:dateUtc="2025-10-28T10:49:00Z">
                    <w:rPr>
                      <w:rStyle w:val="fontstyle01"/>
                    </w:rPr>
                  </w:rPrChange>
                </w:rPr>
                <w:t>c II.1 c</w:t>
              </w:r>
              <w:r w:rsidRPr="00CA691D">
                <w:rPr>
                  <w:rStyle w:val="fontstyle01"/>
                  <w:rFonts w:ascii="Times New Roman" w:hAnsi="Times New Roman" w:cs="Times New Roman"/>
                  <w:sz w:val="24"/>
                  <w:szCs w:val="24"/>
                  <w:rPrChange w:id="295"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296" w:author="Administrator" w:date="2025-10-28T17:49:00Z" w16du:dateUtc="2025-10-28T10:49:00Z">
                    <w:rPr>
                      <w:rStyle w:val="fontstyle01"/>
                    </w:rPr>
                  </w:rPrChange>
                </w:rPr>
                <w:t>a K</w:t>
              </w:r>
              <w:r w:rsidRPr="00CA691D">
                <w:rPr>
                  <w:rStyle w:val="fontstyle01"/>
                  <w:rFonts w:ascii="Times New Roman" w:hAnsi="Times New Roman" w:cs="Times New Roman"/>
                  <w:sz w:val="24"/>
                  <w:szCs w:val="24"/>
                  <w:rPrChange w:id="297"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298" w:author="Administrator" w:date="2025-10-28T17:49:00Z" w16du:dateUtc="2025-10-28T10:49:00Z">
                    <w:rPr>
                      <w:rStyle w:val="fontstyle01"/>
                    </w:rPr>
                  </w:rPrChange>
                </w:rPr>
                <w:t xml:space="preserve"> ho</w:t>
              </w:r>
              <w:r w:rsidRPr="00CA691D">
                <w:rPr>
                  <w:rStyle w:val="fontstyle01"/>
                  <w:rFonts w:ascii="Times New Roman" w:hAnsi="Times New Roman" w:cs="Times New Roman"/>
                  <w:sz w:val="24"/>
                  <w:szCs w:val="24"/>
                  <w:rPrChange w:id="299" w:author="Administrator" w:date="2025-10-28T17:49:00Z" w16du:dateUtc="2025-10-28T10:49:00Z">
                    <w:rPr>
                      <w:rStyle w:val="fontstyle01"/>
                      <w:rFonts w:ascii="Calibri" w:hAnsi="Calibri" w:cs="Calibri"/>
                    </w:rPr>
                  </w:rPrChange>
                </w:rPr>
                <w:t>ạ</w:t>
              </w:r>
              <w:r w:rsidRPr="00CA691D">
                <w:rPr>
                  <w:rStyle w:val="fontstyle01"/>
                  <w:rFonts w:ascii="Times New Roman" w:hAnsi="Times New Roman" w:cs="Times New Roman"/>
                  <w:sz w:val="24"/>
                  <w:szCs w:val="24"/>
                  <w:rPrChange w:id="300" w:author="Administrator" w:date="2025-10-28T17:49:00Z" w16du:dateUtc="2025-10-28T10:49:00Z">
                    <w:rPr>
                      <w:rStyle w:val="fontstyle01"/>
                    </w:rPr>
                  </w:rPrChange>
                </w:rPr>
                <w:t>ch n</w:t>
              </w:r>
              <w:r w:rsidRPr="00CA691D">
                <w:rPr>
                  <w:rStyle w:val="fontstyle01"/>
                  <w:rFonts w:ascii="Times New Roman" w:hAnsi="Times New Roman" w:cs="Times New Roman"/>
                  <w:sz w:val="24"/>
                  <w:szCs w:val="24"/>
                  <w:rPrChange w:id="301" w:author="Administrator" w:date="2025-10-28T17:49:00Z" w16du:dateUtc="2025-10-28T10:49:00Z">
                    <w:rPr>
                      <w:rStyle w:val="fontstyle01"/>
                      <w:rFonts w:ascii=".VnTime" w:hAnsi=".VnTime" w:cs=".VnTime"/>
                    </w:rPr>
                  </w:rPrChange>
                </w:rPr>
                <w:t>â</w:t>
              </w:r>
              <w:r w:rsidRPr="00CA691D">
                <w:rPr>
                  <w:rStyle w:val="fontstyle01"/>
                  <w:rFonts w:ascii="Times New Roman" w:hAnsi="Times New Roman" w:cs="Times New Roman"/>
                  <w:sz w:val="24"/>
                  <w:szCs w:val="24"/>
                  <w:rPrChange w:id="302" w:author="Administrator" w:date="2025-10-28T17:49:00Z" w16du:dateUtc="2025-10-28T10:49:00Z">
                    <w:rPr>
                      <w:rStyle w:val="fontstyle01"/>
                    </w:rPr>
                  </w:rPrChange>
                </w:rPr>
                <w:t>ng cao ch</w:t>
              </w:r>
              <w:r w:rsidRPr="00CA691D">
                <w:rPr>
                  <w:rStyle w:val="fontstyle01"/>
                  <w:rFonts w:ascii="Times New Roman" w:hAnsi="Times New Roman" w:cs="Times New Roman"/>
                  <w:sz w:val="24"/>
                  <w:szCs w:val="24"/>
                  <w:rPrChange w:id="303"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304" w:author="Administrator" w:date="2025-10-28T17:49:00Z" w16du:dateUtc="2025-10-28T10:49:00Z">
                    <w:rPr>
                      <w:rStyle w:val="fontstyle01"/>
                    </w:rPr>
                  </w:rPrChange>
                </w:rPr>
                <w:t>t l</w:t>
              </w:r>
              <w:r w:rsidRPr="00CA691D">
                <w:rPr>
                  <w:rStyle w:val="fontstyle01"/>
                  <w:rFonts w:ascii="Times New Roman" w:hAnsi="Times New Roman" w:cs="Times New Roman"/>
                  <w:sz w:val="24"/>
                  <w:szCs w:val="24"/>
                  <w:rPrChange w:id="305" w:author="Administrator" w:date="2025-10-28T17:49:00Z" w16du:dateUtc="2025-10-28T10:49:00Z">
                    <w:rPr>
                      <w:rStyle w:val="fontstyle01"/>
                      <w:rFonts w:ascii="Calibri" w:hAnsi="Calibri" w:cs="Calibri"/>
                    </w:rPr>
                  </w:rPrChange>
                </w:rPr>
                <w:t>ượ</w:t>
              </w:r>
              <w:r w:rsidRPr="00CA691D">
                <w:rPr>
                  <w:rStyle w:val="fontstyle01"/>
                  <w:rFonts w:ascii="Times New Roman" w:hAnsi="Times New Roman" w:cs="Times New Roman"/>
                  <w:sz w:val="24"/>
                  <w:szCs w:val="24"/>
                  <w:rPrChange w:id="306" w:author="Administrator" w:date="2025-10-28T17:49:00Z" w16du:dateUtc="2025-10-28T10:49:00Z">
                    <w:rPr>
                      <w:rStyle w:val="fontstyle01"/>
                    </w:rPr>
                  </w:rPrChange>
                </w:rPr>
                <w:t>ng cung c</w:t>
              </w:r>
              <w:r w:rsidRPr="00CA691D">
                <w:rPr>
                  <w:rStyle w:val="fontstyle01"/>
                  <w:rFonts w:ascii="Times New Roman" w:hAnsi="Times New Roman" w:cs="Times New Roman"/>
                  <w:sz w:val="24"/>
                  <w:szCs w:val="24"/>
                  <w:rPrChange w:id="307"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308" w:author="Administrator" w:date="2025-10-28T17:49:00Z" w16du:dateUtc="2025-10-28T10:49:00Z">
                    <w:rPr>
                      <w:rStyle w:val="fontstyle01"/>
                    </w:rPr>
                  </w:rPrChange>
                </w:rPr>
                <w:t>p d</w:t>
              </w:r>
              <w:r w:rsidRPr="00CA691D">
                <w:rPr>
                  <w:rStyle w:val="fontstyle01"/>
                  <w:rFonts w:ascii="Times New Roman" w:hAnsi="Times New Roman" w:cs="Times New Roman"/>
                  <w:sz w:val="24"/>
                  <w:szCs w:val="24"/>
                  <w:rPrChange w:id="309" w:author="Administrator" w:date="2025-10-28T17:49:00Z" w16du:dateUtc="2025-10-28T10:49:00Z">
                    <w:rPr>
                      <w:rStyle w:val="fontstyle01"/>
                      <w:rFonts w:ascii="Calibri" w:hAnsi="Calibri" w:cs="Calibri"/>
                    </w:rPr>
                  </w:rPrChange>
                </w:rPr>
                <w:t>ị</w:t>
              </w:r>
              <w:r w:rsidRPr="00CA691D">
                <w:rPr>
                  <w:rStyle w:val="fontstyle01"/>
                  <w:rFonts w:ascii="Times New Roman" w:hAnsi="Times New Roman" w:cs="Times New Roman"/>
                  <w:sz w:val="24"/>
                  <w:szCs w:val="24"/>
                  <w:rPrChange w:id="310" w:author="Administrator" w:date="2025-10-28T17:49:00Z" w16du:dateUtc="2025-10-28T10:49:00Z">
                    <w:rPr>
                      <w:rStyle w:val="fontstyle01"/>
                    </w:rPr>
                  </w:rPrChange>
                </w:rPr>
                <w:t>ch v</w:t>
              </w:r>
              <w:r w:rsidRPr="00CA691D">
                <w:rPr>
                  <w:rStyle w:val="fontstyle01"/>
                  <w:rFonts w:ascii="Times New Roman" w:hAnsi="Times New Roman" w:cs="Times New Roman"/>
                  <w:sz w:val="24"/>
                  <w:szCs w:val="24"/>
                  <w:rPrChange w:id="311"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312" w:author="Administrator" w:date="2025-10-28T17:49:00Z" w16du:dateUtc="2025-10-28T10:49:00Z">
                    <w:rPr>
                      <w:rStyle w:val="fontstyle01"/>
                    </w:rPr>
                  </w:rPrChange>
                </w:rPr>
                <w:t xml:space="preserve"> c</w:t>
              </w:r>
              <w:r w:rsidRPr="00CA691D">
                <w:rPr>
                  <w:rStyle w:val="fontstyle01"/>
                  <w:rFonts w:ascii="Times New Roman" w:hAnsi="Times New Roman" w:cs="Times New Roman"/>
                  <w:sz w:val="24"/>
                  <w:szCs w:val="24"/>
                  <w:rPrChange w:id="313" w:author="Administrator" w:date="2025-10-28T17:49:00Z" w16du:dateUtc="2025-10-28T10:49:00Z">
                    <w:rPr>
                      <w:rStyle w:val="fontstyle01"/>
                      <w:rFonts w:ascii=".VnTime" w:hAnsi=".VnTime" w:cs=".VnTime"/>
                    </w:rPr>
                  </w:rPrChange>
                </w:rPr>
                <w:t>ô</w:t>
              </w:r>
              <w:r w:rsidRPr="00CA691D">
                <w:rPr>
                  <w:rStyle w:val="fontstyle01"/>
                  <w:rFonts w:ascii="Times New Roman" w:hAnsi="Times New Roman" w:cs="Times New Roman"/>
                  <w:sz w:val="24"/>
                  <w:szCs w:val="24"/>
                  <w:rPrChange w:id="314" w:author="Administrator" w:date="2025-10-28T17:49:00Z" w16du:dateUtc="2025-10-28T10:49:00Z">
                    <w:rPr>
                      <w:rStyle w:val="fontstyle01"/>
                    </w:rPr>
                  </w:rPrChange>
                </w:rPr>
                <w:t>ng</w:t>
              </w:r>
            </w:ins>
            <w:ins w:id="315" w:author="Administrator" w:date="2025-10-28T17:50:00Z" w16du:dateUtc="2025-10-28T10:50:00Z">
              <w:r w:rsidR="00CA691D">
                <w:rPr>
                  <w:rFonts w:ascii="Times New Roman" w:hAnsi="Times New Roman" w:cs="Times New Roman"/>
                  <w:color w:val="000000"/>
                  <w:sz w:val="24"/>
                  <w:szCs w:val="24"/>
                </w:rPr>
                <w:t xml:space="preserve"> </w:t>
              </w:r>
            </w:ins>
            <w:ins w:id="316" w:author="Administrator" w:date="2025-10-28T17:41:00Z" w16du:dateUtc="2025-10-28T10:41:00Z">
              <w:r w:rsidRPr="00CA691D">
                <w:rPr>
                  <w:rStyle w:val="fontstyle01"/>
                  <w:rFonts w:ascii="Times New Roman" w:hAnsi="Times New Roman" w:cs="Times New Roman"/>
                  <w:sz w:val="24"/>
                  <w:szCs w:val="24"/>
                  <w:rPrChange w:id="317" w:author="Administrator" w:date="2025-10-28T17:49:00Z" w16du:dateUtc="2025-10-28T10:49:00Z">
                    <w:rPr>
                      <w:rStyle w:val="fontstyle01"/>
                    </w:rPr>
                  </w:rPrChange>
                </w:rPr>
                <w:t>tr</w:t>
              </w:r>
              <w:r w:rsidRPr="00CA691D">
                <w:rPr>
                  <w:rStyle w:val="fontstyle01"/>
                  <w:rFonts w:ascii="Times New Roman" w:hAnsi="Times New Roman" w:cs="Times New Roman"/>
                  <w:sz w:val="24"/>
                  <w:szCs w:val="24"/>
                  <w:rPrChange w:id="318" w:author="Administrator" w:date="2025-10-28T17:49:00Z" w16du:dateUtc="2025-10-28T10:49:00Z">
                    <w:rPr>
                      <w:rStyle w:val="fontstyle01"/>
                      <w:rFonts w:ascii="Calibri" w:hAnsi="Calibri" w:cs="Calibri"/>
                    </w:rPr>
                  </w:rPrChange>
                </w:rPr>
                <w:t>ự</w:t>
              </w:r>
              <w:r w:rsidRPr="00CA691D">
                <w:rPr>
                  <w:rStyle w:val="fontstyle01"/>
                  <w:rFonts w:ascii="Times New Roman" w:hAnsi="Times New Roman" w:cs="Times New Roman"/>
                  <w:sz w:val="24"/>
                  <w:szCs w:val="24"/>
                  <w:rPrChange w:id="319" w:author="Administrator" w:date="2025-10-28T17:49:00Z" w16du:dateUtc="2025-10-28T10:49:00Z">
                    <w:rPr>
                      <w:rStyle w:val="fontstyle01"/>
                    </w:rPr>
                  </w:rPrChange>
                </w:rPr>
                <w:t>c tuy</w:t>
              </w:r>
              <w:r w:rsidRPr="00CA691D">
                <w:rPr>
                  <w:rStyle w:val="fontstyle01"/>
                  <w:rFonts w:ascii="Times New Roman" w:hAnsi="Times New Roman" w:cs="Times New Roman"/>
                  <w:sz w:val="24"/>
                  <w:szCs w:val="24"/>
                  <w:rPrChange w:id="320"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321" w:author="Administrator" w:date="2025-10-28T17:49:00Z" w16du:dateUtc="2025-10-28T10:49:00Z">
                    <w:rPr>
                      <w:rStyle w:val="fontstyle01"/>
                    </w:rPr>
                  </w:rPrChange>
                </w:rPr>
                <w:t>n to</w:t>
              </w:r>
              <w:r w:rsidRPr="00CA691D">
                <w:rPr>
                  <w:rStyle w:val="fontstyle01"/>
                  <w:rFonts w:ascii="Times New Roman" w:hAnsi="Times New Roman" w:cs="Times New Roman"/>
                  <w:sz w:val="24"/>
                  <w:szCs w:val="24"/>
                  <w:rPrChange w:id="322"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323" w:author="Administrator" w:date="2025-10-28T17:49:00Z" w16du:dateUtc="2025-10-28T10:49:00Z">
                    <w:rPr>
                      <w:rStyle w:val="fontstyle01"/>
                    </w:rPr>
                  </w:rPrChange>
                </w:rPr>
                <w:t>n tr</w:t>
              </w:r>
              <w:r w:rsidRPr="00CA691D">
                <w:rPr>
                  <w:rStyle w:val="fontstyle01"/>
                  <w:rFonts w:ascii="Times New Roman" w:hAnsi="Times New Roman" w:cs="Times New Roman"/>
                  <w:sz w:val="24"/>
                  <w:szCs w:val="24"/>
                  <w:rPrChange w:id="324" w:author="Administrator" w:date="2025-10-28T17:49:00Z" w16du:dateUtc="2025-10-28T10:49:00Z">
                    <w:rPr>
                      <w:rStyle w:val="fontstyle01"/>
                      <w:rFonts w:ascii=".VnTime" w:hAnsi=".VnTime" w:cs=".VnTime"/>
                    </w:rPr>
                  </w:rPrChange>
                </w:rPr>
                <w:t>ì</w:t>
              </w:r>
              <w:r w:rsidRPr="00CA691D">
                <w:rPr>
                  <w:rStyle w:val="fontstyle01"/>
                  <w:rFonts w:ascii="Times New Roman" w:hAnsi="Times New Roman" w:cs="Times New Roman"/>
                  <w:sz w:val="24"/>
                  <w:szCs w:val="24"/>
                  <w:rPrChange w:id="325" w:author="Administrator" w:date="2025-10-28T17:49:00Z" w16du:dateUtc="2025-10-28T10:49:00Z">
                    <w:rPr>
                      <w:rStyle w:val="fontstyle01"/>
                    </w:rPr>
                  </w:rPrChange>
                </w:rPr>
                <w:t>nh, cung c</w:t>
              </w:r>
              <w:r w:rsidRPr="00CA691D">
                <w:rPr>
                  <w:rStyle w:val="fontstyle01"/>
                  <w:rFonts w:ascii="Times New Roman" w:hAnsi="Times New Roman" w:cs="Times New Roman"/>
                  <w:sz w:val="24"/>
                  <w:szCs w:val="24"/>
                  <w:rPrChange w:id="326"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327" w:author="Administrator" w:date="2025-10-28T17:49:00Z" w16du:dateUtc="2025-10-28T10:49:00Z">
                    <w:rPr>
                      <w:rStyle w:val="fontstyle01"/>
                    </w:rPr>
                  </w:rPrChange>
                </w:rPr>
                <w:t>p d</w:t>
              </w:r>
              <w:r w:rsidRPr="00CA691D">
                <w:rPr>
                  <w:rStyle w:val="fontstyle01"/>
                  <w:rFonts w:ascii="Times New Roman" w:hAnsi="Times New Roman" w:cs="Times New Roman"/>
                  <w:sz w:val="24"/>
                  <w:szCs w:val="24"/>
                  <w:rPrChange w:id="328" w:author="Administrator" w:date="2025-10-28T17:49:00Z" w16du:dateUtc="2025-10-28T10:49:00Z">
                    <w:rPr>
                      <w:rStyle w:val="fontstyle01"/>
                      <w:rFonts w:ascii="Calibri" w:hAnsi="Calibri" w:cs="Calibri"/>
                    </w:rPr>
                  </w:rPrChange>
                </w:rPr>
                <w:t>ị</w:t>
              </w:r>
              <w:r w:rsidRPr="00CA691D">
                <w:rPr>
                  <w:rStyle w:val="fontstyle01"/>
                  <w:rFonts w:ascii="Times New Roman" w:hAnsi="Times New Roman" w:cs="Times New Roman"/>
                  <w:sz w:val="24"/>
                  <w:szCs w:val="24"/>
                  <w:rPrChange w:id="329" w:author="Administrator" w:date="2025-10-28T17:49:00Z" w16du:dateUtc="2025-10-28T10:49:00Z">
                    <w:rPr>
                      <w:rStyle w:val="fontstyle01"/>
                    </w:rPr>
                  </w:rPrChange>
                </w:rPr>
                <w:t>ch v</w:t>
              </w:r>
              <w:r w:rsidRPr="00CA691D">
                <w:rPr>
                  <w:rStyle w:val="fontstyle01"/>
                  <w:rFonts w:ascii="Times New Roman" w:hAnsi="Times New Roman" w:cs="Times New Roman"/>
                  <w:sz w:val="24"/>
                  <w:szCs w:val="24"/>
                  <w:rPrChange w:id="330"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331" w:author="Administrator" w:date="2025-10-28T17:49:00Z" w16du:dateUtc="2025-10-28T10:49:00Z">
                    <w:rPr>
                      <w:rStyle w:val="fontstyle01"/>
                    </w:rPr>
                  </w:rPrChange>
                </w:rPr>
                <w:t xml:space="preserve"> s</w:t>
              </w:r>
              <w:r w:rsidRPr="00CA691D">
                <w:rPr>
                  <w:rStyle w:val="fontstyle01"/>
                  <w:rFonts w:ascii="Times New Roman" w:hAnsi="Times New Roman" w:cs="Times New Roman"/>
                  <w:sz w:val="24"/>
                  <w:szCs w:val="24"/>
                  <w:rPrChange w:id="332"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333" w:author="Administrator" w:date="2025-10-28T17:49:00Z" w16du:dateUtc="2025-10-28T10:49:00Z">
                    <w:rPr>
                      <w:rStyle w:val="fontstyle01"/>
                    </w:rPr>
                  </w:rPrChange>
                </w:rPr>
                <w:t xml:space="preserve"> m</w:t>
              </w:r>
              <w:r w:rsidRPr="00CA691D">
                <w:rPr>
                  <w:rStyle w:val="fontstyle01"/>
                  <w:rFonts w:ascii="Times New Roman" w:hAnsi="Times New Roman" w:cs="Times New Roman"/>
                  <w:sz w:val="24"/>
                  <w:szCs w:val="24"/>
                  <w:rPrChange w:id="334" w:author="Administrator" w:date="2025-10-28T17:49:00Z" w16du:dateUtc="2025-10-28T10:49:00Z">
                    <w:rPr>
                      <w:rStyle w:val="fontstyle01"/>
                      <w:rFonts w:ascii="Calibri" w:hAnsi="Calibri" w:cs="Calibri"/>
                    </w:rPr>
                  </w:rPrChange>
                </w:rPr>
                <w:t>ớ</w:t>
              </w:r>
              <w:r w:rsidRPr="00CA691D">
                <w:rPr>
                  <w:rStyle w:val="fontstyle01"/>
                  <w:rFonts w:ascii="Times New Roman" w:hAnsi="Times New Roman" w:cs="Times New Roman"/>
                  <w:sz w:val="24"/>
                  <w:szCs w:val="24"/>
                  <w:rPrChange w:id="335" w:author="Administrator" w:date="2025-10-28T17:49:00Z" w16du:dateUtc="2025-10-28T10:49:00Z">
                    <w:rPr>
                      <w:rStyle w:val="fontstyle01"/>
                    </w:rPr>
                  </w:rPrChange>
                </w:rPr>
                <w:t xml:space="preserve">i </w:t>
              </w:r>
              <w:r w:rsidRPr="00CA691D">
                <w:rPr>
                  <w:rStyle w:val="fontstyle01"/>
                  <w:rFonts w:ascii="Times New Roman" w:hAnsi="Times New Roman" w:cs="Times New Roman"/>
                  <w:sz w:val="24"/>
                  <w:szCs w:val="24"/>
                  <w:rPrChange w:id="336" w:author="Administrator" w:date="2025-10-28T17:49:00Z" w16du:dateUtc="2025-10-28T10:49:00Z">
                    <w:rPr>
                      <w:rStyle w:val="fontstyle01"/>
                      <w:rFonts w:ascii="Calibri" w:hAnsi="Calibri" w:cs="Calibri"/>
                    </w:rPr>
                  </w:rPrChange>
                </w:rPr>
                <w:t>đượ</w:t>
              </w:r>
              <w:r w:rsidRPr="00CA691D">
                <w:rPr>
                  <w:rStyle w:val="fontstyle01"/>
                  <w:rFonts w:ascii="Times New Roman" w:hAnsi="Times New Roman" w:cs="Times New Roman"/>
                  <w:sz w:val="24"/>
                  <w:szCs w:val="24"/>
                  <w:rPrChange w:id="337" w:author="Administrator" w:date="2025-10-28T17:49:00Z" w16du:dateUtc="2025-10-28T10:49:00Z">
                    <w:rPr>
                      <w:rStyle w:val="fontstyle01"/>
                    </w:rPr>
                  </w:rPrChange>
                </w:rPr>
                <w:t>c c</w:t>
              </w:r>
              <w:r w:rsidRPr="00CA691D">
                <w:rPr>
                  <w:rStyle w:val="fontstyle01"/>
                  <w:rFonts w:ascii="Times New Roman" w:hAnsi="Times New Roman" w:cs="Times New Roman"/>
                  <w:sz w:val="24"/>
                  <w:szCs w:val="24"/>
                  <w:rPrChange w:id="338"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339" w:author="Administrator" w:date="2025-10-28T17:49:00Z" w16du:dateUtc="2025-10-28T10:49:00Z">
                    <w:rPr>
                      <w:rStyle w:val="fontstyle01"/>
                    </w:rPr>
                  </w:rPrChange>
                </w:rPr>
                <w:t xml:space="preserve"> nh</w:t>
              </w:r>
              <w:r w:rsidRPr="00CA691D">
                <w:rPr>
                  <w:rStyle w:val="fontstyle01"/>
                  <w:rFonts w:ascii="Times New Roman" w:hAnsi="Times New Roman" w:cs="Times New Roman"/>
                  <w:sz w:val="24"/>
                  <w:szCs w:val="24"/>
                  <w:rPrChange w:id="340" w:author="Administrator" w:date="2025-10-28T17:49:00Z" w16du:dateUtc="2025-10-28T10:49:00Z">
                    <w:rPr>
                      <w:rStyle w:val="fontstyle01"/>
                      <w:rFonts w:ascii=".VnTime" w:hAnsi=".VnTime" w:cs=".VnTime"/>
                    </w:rPr>
                  </w:rPrChange>
                </w:rPr>
                <w:t>â</w:t>
              </w:r>
              <w:r w:rsidRPr="00CA691D">
                <w:rPr>
                  <w:rStyle w:val="fontstyle01"/>
                  <w:rFonts w:ascii="Times New Roman" w:hAnsi="Times New Roman" w:cs="Times New Roman"/>
                  <w:sz w:val="24"/>
                  <w:szCs w:val="24"/>
                  <w:rPrChange w:id="341" w:author="Administrator" w:date="2025-10-28T17:49:00Z" w16du:dateUtc="2025-10-28T10:49:00Z">
                    <w:rPr>
                      <w:rStyle w:val="fontstyle01"/>
                    </w:rPr>
                  </w:rPrChange>
                </w:rPr>
                <w:t>n h</w:t>
              </w:r>
              <w:r w:rsidRPr="00CA691D">
                <w:rPr>
                  <w:rStyle w:val="fontstyle01"/>
                  <w:rFonts w:ascii="Times New Roman" w:hAnsi="Times New Roman" w:cs="Times New Roman"/>
                  <w:sz w:val="24"/>
                  <w:szCs w:val="24"/>
                  <w:rPrChange w:id="342" w:author="Administrator" w:date="2025-10-28T17:49:00Z" w16du:dateUtc="2025-10-28T10:49:00Z">
                    <w:rPr>
                      <w:rStyle w:val="fontstyle01"/>
                      <w:rFonts w:ascii=".VnTime" w:hAnsi=".VnTime" w:cs=".VnTime"/>
                    </w:rPr>
                  </w:rPrChange>
                </w:rPr>
                <w:t>ó</w:t>
              </w:r>
              <w:r w:rsidRPr="00CA691D">
                <w:rPr>
                  <w:rStyle w:val="fontstyle01"/>
                  <w:rFonts w:ascii="Times New Roman" w:hAnsi="Times New Roman" w:cs="Times New Roman"/>
                  <w:sz w:val="24"/>
                  <w:szCs w:val="24"/>
                  <w:rPrChange w:id="343" w:author="Administrator" w:date="2025-10-28T17:49:00Z" w16du:dateUtc="2025-10-28T10:49:00Z">
                    <w:rPr>
                      <w:rStyle w:val="fontstyle01"/>
                    </w:rPr>
                  </w:rPrChange>
                </w:rPr>
                <w:t>a,</w:t>
              </w:r>
            </w:ins>
            <w:ins w:id="344" w:author="Administrator" w:date="2025-10-28T17:50:00Z" w16du:dateUtc="2025-10-28T10:50:00Z">
              <w:r w:rsidR="00CA691D">
                <w:rPr>
                  <w:rStyle w:val="fontstyle01"/>
                  <w:rFonts w:ascii="Times New Roman" w:hAnsi="Times New Roman" w:cs="Times New Roman"/>
                  <w:sz w:val="24"/>
                  <w:szCs w:val="24"/>
                </w:rPr>
                <w:t xml:space="preserve"> </w:t>
              </w:r>
            </w:ins>
            <w:ins w:id="345" w:author="Administrator" w:date="2025-10-28T17:41:00Z" w16du:dateUtc="2025-10-28T10:41:00Z">
              <w:r w:rsidRPr="00CA691D">
                <w:rPr>
                  <w:rStyle w:val="fontstyle01"/>
                  <w:rFonts w:ascii="Times New Roman" w:hAnsi="Times New Roman" w:cs="Times New Roman"/>
                  <w:sz w:val="24"/>
                  <w:szCs w:val="24"/>
                  <w:rPrChange w:id="346" w:author="Administrator" w:date="2025-10-28T17:49:00Z" w16du:dateUtc="2025-10-28T10:49:00Z">
                    <w:rPr>
                      <w:rStyle w:val="fontstyle01"/>
                    </w:rPr>
                  </w:rPrChange>
                </w:rPr>
                <w:t>d</w:t>
              </w:r>
              <w:r w:rsidRPr="00CA691D">
                <w:rPr>
                  <w:rStyle w:val="fontstyle01"/>
                  <w:rFonts w:ascii="Times New Roman" w:hAnsi="Times New Roman" w:cs="Times New Roman"/>
                  <w:sz w:val="24"/>
                  <w:szCs w:val="24"/>
                  <w:rPrChange w:id="347" w:author="Administrator" w:date="2025-10-28T17:49:00Z" w16du:dateUtc="2025-10-28T10:49:00Z">
                    <w:rPr>
                      <w:rStyle w:val="fontstyle01"/>
                      <w:rFonts w:ascii="Calibri" w:hAnsi="Calibri" w:cs="Calibri"/>
                    </w:rPr>
                  </w:rPrChange>
                </w:rPr>
                <w:t>ự</w:t>
              </w:r>
              <w:r w:rsidRPr="00CA691D">
                <w:rPr>
                  <w:rStyle w:val="fontstyle01"/>
                  <w:rFonts w:ascii="Times New Roman" w:hAnsi="Times New Roman" w:cs="Times New Roman"/>
                  <w:sz w:val="24"/>
                  <w:szCs w:val="24"/>
                  <w:rPrChange w:id="348" w:author="Administrator" w:date="2025-10-28T17:49:00Z" w16du:dateUtc="2025-10-28T10:49:00Z">
                    <w:rPr>
                      <w:rStyle w:val="fontstyle01"/>
                    </w:rPr>
                  </w:rPrChange>
                </w:rPr>
                <w:t>a tr</w:t>
              </w:r>
              <w:r w:rsidRPr="00CA691D">
                <w:rPr>
                  <w:rStyle w:val="fontstyle01"/>
                  <w:rFonts w:ascii="Times New Roman" w:hAnsi="Times New Roman" w:cs="Times New Roman"/>
                  <w:sz w:val="24"/>
                  <w:szCs w:val="24"/>
                  <w:rPrChange w:id="349" w:author="Administrator" w:date="2025-10-28T17:49:00Z" w16du:dateUtc="2025-10-28T10:49:00Z">
                    <w:rPr>
                      <w:rStyle w:val="fontstyle01"/>
                      <w:rFonts w:ascii=".VnTime" w:hAnsi=".VnTime" w:cs=".VnTime"/>
                    </w:rPr>
                  </w:rPrChange>
                </w:rPr>
                <w:t>ê</w:t>
              </w:r>
              <w:r w:rsidRPr="00CA691D">
                <w:rPr>
                  <w:rStyle w:val="fontstyle01"/>
                  <w:rFonts w:ascii="Times New Roman" w:hAnsi="Times New Roman" w:cs="Times New Roman"/>
                  <w:sz w:val="24"/>
                  <w:szCs w:val="24"/>
                  <w:rPrChange w:id="350" w:author="Administrator" w:date="2025-10-28T17:49:00Z" w16du:dateUtc="2025-10-28T10:49:00Z">
                    <w:rPr>
                      <w:rStyle w:val="fontstyle01"/>
                    </w:rPr>
                  </w:rPrChange>
                </w:rPr>
                <w:t>n d</w:t>
              </w:r>
              <w:r w:rsidRPr="00CA691D">
                <w:rPr>
                  <w:rStyle w:val="fontstyle01"/>
                  <w:rFonts w:ascii="Times New Roman" w:hAnsi="Times New Roman" w:cs="Times New Roman"/>
                  <w:sz w:val="24"/>
                  <w:szCs w:val="24"/>
                  <w:rPrChange w:id="351" w:author="Administrator" w:date="2025-10-28T17:49:00Z" w16du:dateUtc="2025-10-28T10:49:00Z">
                    <w:rPr>
                      <w:rStyle w:val="fontstyle01"/>
                      <w:rFonts w:ascii="Calibri" w:hAnsi="Calibri" w:cs="Calibri"/>
                    </w:rPr>
                  </w:rPrChange>
                </w:rPr>
                <w:t>ữ</w:t>
              </w:r>
              <w:r w:rsidRPr="00CA691D">
                <w:rPr>
                  <w:rStyle w:val="fontstyle01"/>
                  <w:rFonts w:ascii="Times New Roman" w:hAnsi="Times New Roman" w:cs="Times New Roman"/>
                  <w:sz w:val="24"/>
                  <w:szCs w:val="24"/>
                  <w:rPrChange w:id="352" w:author="Administrator" w:date="2025-10-28T17:49:00Z" w16du:dateUtc="2025-10-28T10:49:00Z">
                    <w:rPr>
                      <w:rStyle w:val="fontstyle01"/>
                    </w:rPr>
                  </w:rPrChange>
                </w:rPr>
                <w:t xml:space="preserve"> li</w:t>
              </w:r>
              <w:r w:rsidRPr="00CA691D">
                <w:rPr>
                  <w:rStyle w:val="fontstyle01"/>
                  <w:rFonts w:ascii="Times New Roman" w:hAnsi="Times New Roman" w:cs="Times New Roman"/>
                  <w:sz w:val="24"/>
                  <w:szCs w:val="24"/>
                  <w:rPrChange w:id="353"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354" w:author="Administrator" w:date="2025-10-28T17:49:00Z" w16du:dateUtc="2025-10-28T10:49:00Z">
                    <w:rPr>
                      <w:rStyle w:val="fontstyle01"/>
                    </w:rPr>
                  </w:rPrChange>
                </w:rPr>
                <w:t>u</w:t>
              </w:r>
            </w:ins>
            <w:ins w:id="355" w:author="Administrator" w:date="2025-10-28T17:50:00Z" w16du:dateUtc="2025-10-28T10:50:00Z">
              <w:r w:rsidR="00CA691D">
                <w:rPr>
                  <w:rFonts w:ascii="Times New Roman" w:hAnsi="Times New Roman" w:cs="Times New Roman"/>
                  <w:color w:val="000000"/>
                  <w:sz w:val="24"/>
                  <w:szCs w:val="24"/>
                </w:rPr>
                <w:t xml:space="preserve"> </w:t>
              </w:r>
            </w:ins>
            <w:ins w:id="356" w:author="Administrator" w:date="2025-10-28T17:41:00Z" w16du:dateUtc="2025-10-28T10:41:00Z">
              <w:r w:rsidRPr="00CA691D">
                <w:rPr>
                  <w:rStyle w:val="fontstyle01"/>
                  <w:rFonts w:ascii="Times New Roman" w:hAnsi="Times New Roman" w:cs="Times New Roman"/>
                  <w:sz w:val="24"/>
                  <w:szCs w:val="24"/>
                  <w:rPrChange w:id="357" w:author="Administrator" w:date="2025-10-28T17:49:00Z" w16du:dateUtc="2025-10-28T10:49:00Z">
                    <w:rPr>
                      <w:rStyle w:val="fontstyle01"/>
                    </w:rPr>
                  </w:rPrChange>
                </w:rPr>
                <w:t>cho ng</w:t>
              </w:r>
              <w:r w:rsidRPr="00CA691D">
                <w:rPr>
                  <w:rStyle w:val="fontstyle01"/>
                  <w:rFonts w:ascii="Times New Roman" w:hAnsi="Times New Roman" w:cs="Times New Roman"/>
                  <w:sz w:val="24"/>
                  <w:szCs w:val="24"/>
                  <w:rPrChange w:id="358" w:author="Administrator" w:date="2025-10-28T17:49:00Z" w16du:dateUtc="2025-10-28T10:49:00Z">
                    <w:rPr>
                      <w:rStyle w:val="fontstyle01"/>
                      <w:rFonts w:ascii="Calibri" w:hAnsi="Calibri" w:cs="Calibri"/>
                    </w:rPr>
                  </w:rPrChange>
                </w:rPr>
                <w:t>ườ</w:t>
              </w:r>
              <w:r w:rsidRPr="00CA691D">
                <w:rPr>
                  <w:rStyle w:val="fontstyle01"/>
                  <w:rFonts w:ascii="Times New Roman" w:hAnsi="Times New Roman" w:cs="Times New Roman"/>
                  <w:sz w:val="24"/>
                  <w:szCs w:val="24"/>
                  <w:rPrChange w:id="359" w:author="Administrator" w:date="2025-10-28T17:49:00Z" w16du:dateUtc="2025-10-28T10:49:00Z">
                    <w:rPr>
                      <w:rStyle w:val="fontstyle01"/>
                    </w:rPr>
                  </w:rPrChange>
                </w:rPr>
                <w:t>i d</w:t>
              </w:r>
              <w:r w:rsidRPr="00CA691D">
                <w:rPr>
                  <w:rStyle w:val="fontstyle01"/>
                  <w:rFonts w:ascii="Times New Roman" w:hAnsi="Times New Roman" w:cs="Times New Roman"/>
                  <w:sz w:val="24"/>
                  <w:szCs w:val="24"/>
                  <w:rPrChange w:id="360" w:author="Administrator" w:date="2025-10-28T17:49:00Z" w16du:dateUtc="2025-10-28T10:49:00Z">
                    <w:rPr>
                      <w:rStyle w:val="fontstyle01"/>
                      <w:rFonts w:ascii=".VnTime" w:hAnsi=".VnTime" w:cs=".VnTime"/>
                    </w:rPr>
                  </w:rPrChange>
                </w:rPr>
                <w:t>â</w:t>
              </w:r>
              <w:r w:rsidRPr="00CA691D">
                <w:rPr>
                  <w:rStyle w:val="fontstyle01"/>
                  <w:rFonts w:ascii="Times New Roman" w:hAnsi="Times New Roman" w:cs="Times New Roman"/>
                  <w:sz w:val="24"/>
                  <w:szCs w:val="24"/>
                  <w:rPrChange w:id="361" w:author="Administrator" w:date="2025-10-28T17:49:00Z" w16du:dateUtc="2025-10-28T10:49:00Z">
                    <w:rPr>
                      <w:rStyle w:val="fontstyle01"/>
                    </w:rPr>
                  </w:rPrChange>
                </w:rPr>
                <w:t>n v</w:t>
              </w:r>
              <w:r w:rsidRPr="00CA691D">
                <w:rPr>
                  <w:rStyle w:val="fontstyle01"/>
                  <w:rFonts w:ascii="Times New Roman" w:hAnsi="Times New Roman" w:cs="Times New Roman"/>
                  <w:sz w:val="24"/>
                  <w:szCs w:val="24"/>
                  <w:rPrChange w:id="362"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363" w:author="Administrator" w:date="2025-10-28T17:49:00Z" w16du:dateUtc="2025-10-28T10:49:00Z">
                    <w:rPr>
                      <w:rStyle w:val="fontstyle01"/>
                    </w:rPr>
                  </w:rPrChange>
                </w:rPr>
                <w:t xml:space="preserve"> doanh nghi</w:t>
              </w:r>
              <w:r w:rsidRPr="00CA691D">
                <w:rPr>
                  <w:rStyle w:val="fontstyle01"/>
                  <w:rFonts w:ascii="Times New Roman" w:hAnsi="Times New Roman" w:cs="Times New Roman"/>
                  <w:sz w:val="24"/>
                  <w:szCs w:val="24"/>
                  <w:rPrChange w:id="364"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365" w:author="Administrator" w:date="2025-10-28T17:49:00Z" w16du:dateUtc="2025-10-28T10:49:00Z">
                    <w:rPr>
                      <w:rStyle w:val="fontstyle01"/>
                    </w:rPr>
                  </w:rPrChange>
                </w:rPr>
                <w:t>p ban h</w:t>
              </w:r>
              <w:r w:rsidRPr="00CA691D">
                <w:rPr>
                  <w:rStyle w:val="fontstyle01"/>
                  <w:rFonts w:ascii="Times New Roman" w:hAnsi="Times New Roman" w:cs="Times New Roman"/>
                  <w:sz w:val="24"/>
                  <w:szCs w:val="24"/>
                  <w:rPrChange w:id="366"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367" w:author="Administrator" w:date="2025-10-28T17:49:00Z" w16du:dateUtc="2025-10-28T10:49:00Z">
                    <w:rPr>
                      <w:rStyle w:val="fontstyle01"/>
                    </w:rPr>
                  </w:rPrChange>
                </w:rPr>
                <w:t>nh k</w:t>
              </w:r>
              <w:r w:rsidRPr="00CA691D">
                <w:rPr>
                  <w:rStyle w:val="fontstyle01"/>
                  <w:rFonts w:ascii="Times New Roman" w:hAnsi="Times New Roman" w:cs="Times New Roman"/>
                  <w:sz w:val="24"/>
                  <w:szCs w:val="24"/>
                  <w:rPrChange w:id="368" w:author="Administrator" w:date="2025-10-28T17:49:00Z" w16du:dateUtc="2025-10-28T10:49:00Z">
                    <w:rPr>
                      <w:rStyle w:val="fontstyle01"/>
                      <w:rFonts w:ascii=".VnTime" w:hAnsi=".VnTime" w:cs=".VnTime"/>
                    </w:rPr>
                  </w:rPrChange>
                </w:rPr>
                <w:t>è</w:t>
              </w:r>
              <w:r w:rsidRPr="00CA691D">
                <w:rPr>
                  <w:rStyle w:val="fontstyle01"/>
                  <w:rFonts w:ascii="Times New Roman" w:hAnsi="Times New Roman" w:cs="Times New Roman"/>
                  <w:sz w:val="24"/>
                  <w:szCs w:val="24"/>
                  <w:rPrChange w:id="369" w:author="Administrator" w:date="2025-10-28T17:49:00Z" w16du:dateUtc="2025-10-28T10:49:00Z">
                    <w:rPr>
                      <w:rStyle w:val="fontstyle01"/>
                    </w:rPr>
                  </w:rPrChange>
                </w:rPr>
                <w:t>m theo Quy</w:t>
              </w:r>
              <w:r w:rsidRPr="00CA691D">
                <w:rPr>
                  <w:rStyle w:val="fontstyle01"/>
                  <w:rFonts w:ascii="Times New Roman" w:hAnsi="Times New Roman" w:cs="Times New Roman"/>
                  <w:sz w:val="24"/>
                  <w:szCs w:val="24"/>
                  <w:rPrChange w:id="370"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371" w:author="Administrator" w:date="2025-10-28T17:49:00Z" w16du:dateUtc="2025-10-28T10:49:00Z">
                    <w:rPr>
                      <w:rStyle w:val="fontstyle01"/>
                    </w:rPr>
                  </w:rPrChange>
                </w:rPr>
                <w:t xml:space="preserve">t </w:t>
              </w:r>
              <w:r w:rsidRPr="00CA691D">
                <w:rPr>
                  <w:rStyle w:val="fontstyle01"/>
                  <w:rFonts w:ascii="Times New Roman" w:hAnsi="Times New Roman" w:cs="Times New Roman"/>
                  <w:sz w:val="24"/>
                  <w:szCs w:val="24"/>
                  <w:rPrChange w:id="372" w:author="Administrator" w:date="2025-10-28T17:49:00Z" w16du:dateUtc="2025-10-28T10:49:00Z">
                    <w:rPr>
                      <w:rStyle w:val="fontstyle01"/>
                      <w:rFonts w:ascii="Calibri" w:hAnsi="Calibri" w:cs="Calibri"/>
                    </w:rPr>
                  </w:rPrChange>
                </w:rPr>
                <w:t>đị</w:t>
              </w:r>
              <w:r w:rsidRPr="00CA691D">
                <w:rPr>
                  <w:rStyle w:val="fontstyle01"/>
                  <w:rFonts w:ascii="Times New Roman" w:hAnsi="Times New Roman" w:cs="Times New Roman"/>
                  <w:sz w:val="24"/>
                  <w:szCs w:val="24"/>
                  <w:rPrChange w:id="373" w:author="Administrator" w:date="2025-10-28T17:49:00Z" w16du:dateUtc="2025-10-28T10:49:00Z">
                    <w:rPr>
                      <w:rStyle w:val="fontstyle01"/>
                    </w:rPr>
                  </w:rPrChange>
                </w:rPr>
                <w:t>nh s</w:t>
              </w:r>
              <w:r w:rsidRPr="00CA691D">
                <w:rPr>
                  <w:rStyle w:val="fontstyle01"/>
                  <w:rFonts w:ascii="Times New Roman" w:hAnsi="Times New Roman" w:cs="Times New Roman"/>
                  <w:sz w:val="24"/>
                  <w:szCs w:val="24"/>
                  <w:rPrChange w:id="374"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375" w:author="Administrator" w:date="2025-10-28T17:49:00Z" w16du:dateUtc="2025-10-28T10:49:00Z">
                    <w:rPr>
                      <w:rStyle w:val="fontstyle01"/>
                    </w:rPr>
                  </w:rPrChange>
                </w:rPr>
                <w:t xml:space="preserve"> 1565/Q</w:t>
              </w:r>
              <w:r w:rsidRPr="00CA691D">
                <w:rPr>
                  <w:rStyle w:val="fontstyle01"/>
                  <w:rFonts w:ascii="Times New Roman" w:hAnsi="Times New Roman" w:cs="Times New Roman"/>
                  <w:sz w:val="24"/>
                  <w:szCs w:val="24"/>
                  <w:rPrChange w:id="376"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377" w:author="Administrator" w:date="2025-10-28T17:49:00Z" w16du:dateUtc="2025-10-28T10:49:00Z">
                    <w:rPr>
                      <w:rStyle w:val="fontstyle01"/>
                    </w:rPr>
                  </w:rPrChange>
                </w:rPr>
                <w:t>-TTg</w:t>
              </w:r>
            </w:ins>
            <w:ins w:id="378" w:author="Administrator" w:date="2025-10-28T17:50:00Z" w16du:dateUtc="2025-10-28T10:50:00Z">
              <w:r w:rsidR="00CA691D">
                <w:rPr>
                  <w:rFonts w:ascii="Times New Roman" w:hAnsi="Times New Roman" w:cs="Times New Roman"/>
                  <w:color w:val="000000"/>
                  <w:sz w:val="24"/>
                  <w:szCs w:val="24"/>
                </w:rPr>
                <w:t xml:space="preserve"> </w:t>
              </w:r>
            </w:ins>
            <w:ins w:id="379" w:author="Administrator" w:date="2025-10-28T17:41:00Z" w16du:dateUtc="2025-10-28T10:41:00Z">
              <w:r w:rsidRPr="00CA691D">
                <w:rPr>
                  <w:rStyle w:val="fontstyle01"/>
                  <w:rFonts w:ascii="Times New Roman" w:hAnsi="Times New Roman" w:cs="Times New Roman"/>
                  <w:sz w:val="24"/>
                  <w:szCs w:val="24"/>
                  <w:rPrChange w:id="380" w:author="Administrator" w:date="2025-10-28T17:49:00Z" w16du:dateUtc="2025-10-28T10:49:00Z">
                    <w:rPr>
                      <w:rStyle w:val="fontstyle01"/>
                    </w:rPr>
                  </w:rPrChange>
                </w:rPr>
                <w:t>ng</w:t>
              </w:r>
              <w:r w:rsidRPr="00CA691D">
                <w:rPr>
                  <w:rStyle w:val="fontstyle01"/>
                  <w:rFonts w:ascii="Times New Roman" w:hAnsi="Times New Roman" w:cs="Times New Roman"/>
                  <w:sz w:val="24"/>
                  <w:szCs w:val="24"/>
                  <w:rPrChange w:id="381"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382" w:author="Administrator" w:date="2025-10-28T17:49:00Z" w16du:dateUtc="2025-10-28T10:49:00Z">
                    <w:rPr>
                      <w:rStyle w:val="fontstyle01"/>
                    </w:rPr>
                  </w:rPrChange>
                </w:rPr>
                <w:t>y 18/7/2025 c</w:t>
              </w:r>
              <w:r w:rsidRPr="00CA691D">
                <w:rPr>
                  <w:rStyle w:val="fontstyle01"/>
                  <w:rFonts w:ascii="Times New Roman" w:hAnsi="Times New Roman" w:cs="Times New Roman"/>
                  <w:sz w:val="24"/>
                  <w:szCs w:val="24"/>
                  <w:rPrChange w:id="383"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384" w:author="Administrator" w:date="2025-10-28T17:49:00Z" w16du:dateUtc="2025-10-28T10:49:00Z">
                    <w:rPr>
                      <w:rStyle w:val="fontstyle01"/>
                    </w:rPr>
                  </w:rPrChange>
                </w:rPr>
                <w:t>a Th</w:t>
              </w:r>
              <w:r w:rsidRPr="00CA691D">
                <w:rPr>
                  <w:rStyle w:val="fontstyle01"/>
                  <w:rFonts w:ascii="Times New Roman" w:hAnsi="Times New Roman" w:cs="Times New Roman"/>
                  <w:sz w:val="24"/>
                  <w:szCs w:val="24"/>
                  <w:rPrChange w:id="385"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386" w:author="Administrator" w:date="2025-10-28T17:49:00Z" w16du:dateUtc="2025-10-28T10:49:00Z">
                    <w:rPr>
                      <w:rStyle w:val="fontstyle01"/>
                    </w:rPr>
                  </w:rPrChange>
                </w:rPr>
                <w:t xml:space="preserve"> t</w:t>
              </w:r>
              <w:r w:rsidRPr="00CA691D">
                <w:rPr>
                  <w:rStyle w:val="fontstyle01"/>
                  <w:rFonts w:ascii="Times New Roman" w:hAnsi="Times New Roman" w:cs="Times New Roman"/>
                  <w:sz w:val="24"/>
                  <w:szCs w:val="24"/>
                  <w:rPrChange w:id="387" w:author="Administrator" w:date="2025-10-28T17:49:00Z" w16du:dateUtc="2025-10-28T10:49:00Z">
                    <w:rPr>
                      <w:rStyle w:val="fontstyle01"/>
                      <w:rFonts w:ascii="Calibri" w:hAnsi="Calibri" w:cs="Calibri"/>
                    </w:rPr>
                  </w:rPrChange>
                </w:rPr>
                <w:t>ướ</w:t>
              </w:r>
              <w:r w:rsidRPr="00CA691D">
                <w:rPr>
                  <w:rStyle w:val="fontstyle01"/>
                  <w:rFonts w:ascii="Times New Roman" w:hAnsi="Times New Roman" w:cs="Times New Roman"/>
                  <w:sz w:val="24"/>
                  <w:szCs w:val="24"/>
                  <w:rPrChange w:id="388" w:author="Administrator" w:date="2025-10-28T17:49:00Z" w16du:dateUtc="2025-10-28T10:49:00Z">
                    <w:rPr>
                      <w:rStyle w:val="fontstyle01"/>
                    </w:rPr>
                  </w:rPrChange>
                </w:rPr>
                <w:t>ng Ch</w:t>
              </w:r>
              <w:r w:rsidRPr="00CA691D">
                <w:rPr>
                  <w:rStyle w:val="fontstyle01"/>
                  <w:rFonts w:ascii="Times New Roman" w:hAnsi="Times New Roman" w:cs="Times New Roman"/>
                  <w:sz w:val="24"/>
                  <w:szCs w:val="24"/>
                  <w:rPrChange w:id="389" w:author="Administrator" w:date="2025-10-28T17:49:00Z" w16du:dateUtc="2025-10-28T10:49:00Z">
                    <w:rPr>
                      <w:rStyle w:val="fontstyle01"/>
                      <w:rFonts w:ascii=".VnTime" w:hAnsi=".VnTime" w:cs=".VnTime"/>
                    </w:rPr>
                  </w:rPrChange>
                </w:rPr>
                <w:t>í</w:t>
              </w:r>
              <w:r w:rsidRPr="00CA691D">
                <w:rPr>
                  <w:rStyle w:val="fontstyle01"/>
                  <w:rFonts w:ascii="Times New Roman" w:hAnsi="Times New Roman" w:cs="Times New Roman"/>
                  <w:sz w:val="24"/>
                  <w:szCs w:val="24"/>
                  <w:rPrChange w:id="390" w:author="Administrator" w:date="2025-10-28T17:49:00Z" w16du:dateUtc="2025-10-28T10:49:00Z">
                    <w:rPr>
                      <w:rStyle w:val="fontstyle01"/>
                    </w:rPr>
                  </w:rPrChange>
                </w:rPr>
                <w:t>nh ph</w:t>
              </w:r>
              <w:r w:rsidRPr="00CA691D">
                <w:rPr>
                  <w:rStyle w:val="fontstyle01"/>
                  <w:rFonts w:ascii="Times New Roman" w:hAnsi="Times New Roman" w:cs="Times New Roman"/>
                  <w:sz w:val="24"/>
                  <w:szCs w:val="24"/>
                  <w:rPrChange w:id="391"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392" w:author="Administrator" w:date="2025-10-28T17:49:00Z" w16du:dateUtc="2025-10-28T10:49:00Z">
                    <w:rPr>
                      <w:rStyle w:val="fontstyle01"/>
                    </w:rPr>
                  </w:rPrChange>
                </w:rPr>
                <w:t>. C</w:t>
              </w:r>
              <w:r w:rsidRPr="00CA691D">
                <w:rPr>
                  <w:rStyle w:val="fontstyle01"/>
                  <w:rFonts w:ascii="Times New Roman" w:hAnsi="Times New Roman" w:cs="Times New Roman"/>
                  <w:sz w:val="24"/>
                  <w:szCs w:val="24"/>
                  <w:rPrChange w:id="393"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394" w:author="Administrator" w:date="2025-10-28T17:49:00Z" w16du:dateUtc="2025-10-28T10:49:00Z">
                    <w:rPr>
                      <w:rStyle w:val="fontstyle01"/>
                    </w:rPr>
                  </w:rPrChange>
                </w:rPr>
                <w:t xml:space="preserve"> th</w:t>
              </w:r>
              <w:r w:rsidRPr="00CA691D">
                <w:rPr>
                  <w:rStyle w:val="fontstyle01"/>
                  <w:rFonts w:ascii="Times New Roman" w:hAnsi="Times New Roman" w:cs="Times New Roman"/>
                  <w:sz w:val="24"/>
                  <w:szCs w:val="24"/>
                  <w:rPrChange w:id="395"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396" w:author="Administrator" w:date="2025-10-28T17:49:00Z" w16du:dateUtc="2025-10-28T10:49:00Z">
                    <w:rPr>
                      <w:rStyle w:val="fontstyle01"/>
                    </w:rPr>
                  </w:rPrChange>
                </w:rPr>
                <w:t>, t</w:t>
              </w:r>
              <w:r w:rsidRPr="00CA691D">
                <w:rPr>
                  <w:rStyle w:val="fontstyle01"/>
                  <w:rFonts w:ascii="Times New Roman" w:hAnsi="Times New Roman" w:cs="Times New Roman"/>
                  <w:sz w:val="24"/>
                  <w:szCs w:val="24"/>
                  <w:rPrChange w:id="397" w:author="Administrator" w:date="2025-10-28T17:49:00Z" w16du:dateUtc="2025-10-28T10:49:00Z">
                    <w:rPr>
                      <w:rStyle w:val="fontstyle01"/>
                      <w:rFonts w:ascii="Calibri" w:hAnsi="Calibri" w:cs="Calibri"/>
                    </w:rPr>
                  </w:rPrChange>
                </w:rPr>
                <w:t>ạ</w:t>
              </w:r>
              <w:r w:rsidRPr="00CA691D">
                <w:rPr>
                  <w:rStyle w:val="fontstyle01"/>
                  <w:rFonts w:ascii="Times New Roman" w:hAnsi="Times New Roman" w:cs="Times New Roman"/>
                  <w:sz w:val="24"/>
                  <w:szCs w:val="24"/>
                  <w:rPrChange w:id="398" w:author="Administrator" w:date="2025-10-28T17:49:00Z" w16du:dateUtc="2025-10-28T10:49:00Z">
                    <w:rPr>
                      <w:rStyle w:val="fontstyle01"/>
                    </w:rPr>
                  </w:rPrChange>
                </w:rPr>
                <w:t>i m</w:t>
              </w:r>
              <w:r w:rsidRPr="00CA691D">
                <w:rPr>
                  <w:rStyle w:val="fontstyle01"/>
                  <w:rFonts w:ascii="Times New Roman" w:hAnsi="Times New Roman" w:cs="Times New Roman"/>
                  <w:sz w:val="24"/>
                  <w:szCs w:val="24"/>
                  <w:rPrChange w:id="399" w:author="Administrator" w:date="2025-10-28T17:49:00Z" w16du:dateUtc="2025-10-28T10:49:00Z">
                    <w:rPr>
                      <w:rStyle w:val="fontstyle01"/>
                      <w:rFonts w:ascii="Calibri" w:hAnsi="Calibri" w:cs="Calibri"/>
                    </w:rPr>
                  </w:rPrChange>
                </w:rPr>
                <w:t>ỗ</w:t>
              </w:r>
              <w:r w:rsidRPr="00CA691D">
                <w:rPr>
                  <w:rStyle w:val="fontstyle01"/>
                  <w:rFonts w:ascii="Times New Roman" w:hAnsi="Times New Roman" w:cs="Times New Roman"/>
                  <w:sz w:val="24"/>
                  <w:szCs w:val="24"/>
                  <w:rPrChange w:id="400" w:author="Administrator" w:date="2025-10-28T17:49:00Z" w16du:dateUtc="2025-10-28T10:49:00Z">
                    <w:rPr>
                      <w:rStyle w:val="fontstyle01"/>
                    </w:rPr>
                  </w:rPrChange>
                </w:rPr>
                <w:t>i th</w:t>
              </w:r>
              <w:r w:rsidRPr="00CA691D">
                <w:rPr>
                  <w:rStyle w:val="fontstyle01"/>
                  <w:rFonts w:ascii="Times New Roman" w:hAnsi="Times New Roman" w:cs="Times New Roman"/>
                  <w:sz w:val="24"/>
                  <w:szCs w:val="24"/>
                  <w:rPrChange w:id="401"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402" w:author="Administrator" w:date="2025-10-28T17:49:00Z" w16du:dateUtc="2025-10-28T10:49:00Z">
                    <w:rPr>
                      <w:rStyle w:val="fontstyle01"/>
                    </w:rPr>
                  </w:rPrChange>
                </w:rPr>
                <w:t xml:space="preserve"> t</w:t>
              </w:r>
              <w:r w:rsidRPr="00CA691D">
                <w:rPr>
                  <w:rStyle w:val="fontstyle01"/>
                  <w:rFonts w:ascii="Times New Roman" w:hAnsi="Times New Roman" w:cs="Times New Roman"/>
                  <w:sz w:val="24"/>
                  <w:szCs w:val="24"/>
                  <w:rPrChange w:id="403"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404" w:author="Administrator" w:date="2025-10-28T17:49:00Z" w16du:dateUtc="2025-10-28T10:49:00Z">
                    <w:rPr>
                      <w:rStyle w:val="fontstyle01"/>
                    </w:rPr>
                  </w:rPrChange>
                </w:rPr>
                <w:t>c h</w:t>
              </w:r>
              <w:r w:rsidRPr="00CA691D">
                <w:rPr>
                  <w:rStyle w:val="fontstyle01"/>
                  <w:rFonts w:ascii="Times New Roman" w:hAnsi="Times New Roman" w:cs="Times New Roman"/>
                  <w:sz w:val="24"/>
                  <w:szCs w:val="24"/>
                  <w:rPrChange w:id="405"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406" w:author="Administrator" w:date="2025-10-28T17:49:00Z" w16du:dateUtc="2025-10-28T10:49:00Z">
                    <w:rPr>
                      <w:rStyle w:val="fontstyle01"/>
                    </w:rPr>
                  </w:rPrChange>
                </w:rPr>
                <w:t>nh ch</w:t>
              </w:r>
              <w:r w:rsidRPr="00CA691D">
                <w:rPr>
                  <w:rStyle w:val="fontstyle01"/>
                  <w:rFonts w:ascii="Times New Roman" w:hAnsi="Times New Roman" w:cs="Times New Roman"/>
                  <w:sz w:val="24"/>
                  <w:szCs w:val="24"/>
                  <w:rPrChange w:id="407" w:author="Administrator" w:date="2025-10-28T17:49:00Z" w16du:dateUtc="2025-10-28T10:49:00Z">
                    <w:rPr>
                      <w:rStyle w:val="fontstyle01"/>
                      <w:rFonts w:ascii=".VnTime" w:hAnsi=".VnTime" w:cs=".VnTime"/>
                    </w:rPr>
                  </w:rPrChange>
                </w:rPr>
                <w:t>í</w:t>
              </w:r>
              <w:r w:rsidRPr="00CA691D">
                <w:rPr>
                  <w:rStyle w:val="fontstyle01"/>
                  <w:rFonts w:ascii="Times New Roman" w:hAnsi="Times New Roman" w:cs="Times New Roman"/>
                  <w:sz w:val="24"/>
                  <w:szCs w:val="24"/>
                  <w:rPrChange w:id="408" w:author="Administrator" w:date="2025-10-28T17:49:00Z" w16du:dateUtc="2025-10-28T10:49:00Z">
                    <w:rPr>
                      <w:rStyle w:val="fontstyle01"/>
                    </w:rPr>
                  </w:rPrChange>
                </w:rPr>
                <w:t xml:space="preserve">nh, </w:t>
              </w:r>
              <w:r w:rsidRPr="00CA691D">
                <w:rPr>
                  <w:rStyle w:val="fontstyle01"/>
                  <w:rFonts w:ascii="Times New Roman" w:hAnsi="Times New Roman" w:cs="Times New Roman"/>
                  <w:sz w:val="24"/>
                  <w:szCs w:val="24"/>
                  <w:rPrChange w:id="409" w:author="Administrator" w:date="2025-10-28T17:49:00Z" w16du:dateUtc="2025-10-28T10:49:00Z">
                    <w:rPr>
                      <w:rStyle w:val="fontstyle01"/>
                      <w:rFonts w:ascii="Calibri" w:hAnsi="Calibri" w:cs="Calibri"/>
                    </w:rPr>
                  </w:rPrChange>
                </w:rPr>
                <w:t>đề</w:t>
              </w:r>
            </w:ins>
            <w:ins w:id="410" w:author="Administrator" w:date="2025-10-28T17:50:00Z" w16du:dateUtc="2025-10-28T10:50:00Z">
              <w:r w:rsidR="00CA691D">
                <w:rPr>
                  <w:rFonts w:ascii="Times New Roman" w:hAnsi="Times New Roman" w:cs="Times New Roman"/>
                  <w:color w:val="000000"/>
                  <w:sz w:val="24"/>
                  <w:szCs w:val="24"/>
                </w:rPr>
                <w:t xml:space="preserve"> </w:t>
              </w:r>
            </w:ins>
            <w:ins w:id="411" w:author="Administrator" w:date="2025-10-28T17:41:00Z" w16du:dateUtc="2025-10-28T10:41:00Z">
              <w:r w:rsidRPr="00CA691D">
                <w:rPr>
                  <w:rStyle w:val="fontstyle01"/>
                  <w:rFonts w:ascii="Times New Roman" w:hAnsi="Times New Roman" w:cs="Times New Roman"/>
                  <w:sz w:val="24"/>
                  <w:szCs w:val="24"/>
                  <w:rPrChange w:id="412" w:author="Administrator" w:date="2025-10-28T17:49:00Z" w16du:dateUtc="2025-10-28T10:49:00Z">
                    <w:rPr>
                      <w:rStyle w:val="fontstyle01"/>
                    </w:rPr>
                  </w:rPrChange>
                </w:rPr>
                <w:t>ngh</w:t>
              </w:r>
              <w:r w:rsidRPr="00CA691D">
                <w:rPr>
                  <w:rStyle w:val="fontstyle01"/>
                  <w:rFonts w:ascii="Times New Roman" w:hAnsi="Times New Roman" w:cs="Times New Roman"/>
                  <w:sz w:val="24"/>
                  <w:szCs w:val="24"/>
                  <w:rPrChange w:id="413" w:author="Administrator" w:date="2025-10-28T17:49:00Z" w16du:dateUtc="2025-10-28T10:49:00Z">
                    <w:rPr>
                      <w:rStyle w:val="fontstyle01"/>
                      <w:rFonts w:ascii="Calibri" w:hAnsi="Calibri" w:cs="Calibri"/>
                    </w:rPr>
                  </w:rPrChange>
                </w:rPr>
                <w:t>ị</w:t>
              </w:r>
              <w:r w:rsidRPr="00CA691D">
                <w:rPr>
                  <w:rStyle w:val="fontstyle01"/>
                  <w:rFonts w:ascii="Times New Roman" w:hAnsi="Times New Roman" w:cs="Times New Roman"/>
                  <w:sz w:val="24"/>
                  <w:szCs w:val="24"/>
                  <w:rPrChange w:id="414" w:author="Administrator" w:date="2025-10-28T17:49:00Z" w16du:dateUtc="2025-10-28T10:49:00Z">
                    <w:rPr>
                      <w:rStyle w:val="fontstyle01"/>
                    </w:rPr>
                  </w:rPrChange>
                </w:rPr>
                <w:t xml:space="preserve"> b</w:t>
              </w:r>
              <w:r w:rsidRPr="00CA691D">
                <w:rPr>
                  <w:rStyle w:val="fontstyle01"/>
                  <w:rFonts w:ascii="Times New Roman" w:hAnsi="Times New Roman" w:cs="Times New Roman"/>
                  <w:sz w:val="24"/>
                  <w:szCs w:val="24"/>
                  <w:rPrChange w:id="415"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416" w:author="Administrator" w:date="2025-10-28T17:49:00Z" w16du:dateUtc="2025-10-28T10:49:00Z">
                    <w:rPr>
                      <w:rStyle w:val="fontstyle01"/>
                    </w:rPr>
                  </w:rPrChange>
                </w:rPr>
                <w:t xml:space="preserve"> sung n</w:t>
              </w:r>
              <w:r w:rsidRPr="00CA691D">
                <w:rPr>
                  <w:rStyle w:val="fontstyle01"/>
                  <w:rFonts w:ascii="Times New Roman" w:hAnsi="Times New Roman" w:cs="Times New Roman"/>
                  <w:sz w:val="24"/>
                  <w:szCs w:val="24"/>
                  <w:rPrChange w:id="417" w:author="Administrator" w:date="2025-10-28T17:49:00Z" w16du:dateUtc="2025-10-28T10:49:00Z">
                    <w:rPr>
                      <w:rStyle w:val="fontstyle01"/>
                      <w:rFonts w:ascii="Calibri" w:hAnsi="Calibri" w:cs="Calibri"/>
                    </w:rPr>
                  </w:rPrChange>
                </w:rPr>
                <w:t>ộ</w:t>
              </w:r>
              <w:r w:rsidRPr="00CA691D">
                <w:rPr>
                  <w:rStyle w:val="fontstyle01"/>
                  <w:rFonts w:ascii="Times New Roman" w:hAnsi="Times New Roman" w:cs="Times New Roman"/>
                  <w:sz w:val="24"/>
                  <w:szCs w:val="24"/>
                  <w:rPrChange w:id="418" w:author="Administrator" w:date="2025-10-28T17:49:00Z" w16du:dateUtc="2025-10-28T10:49:00Z">
                    <w:rPr>
                      <w:rStyle w:val="fontstyle01"/>
                    </w:rPr>
                  </w:rPrChange>
                </w:rPr>
                <w:t xml:space="preserve">i dung </w:t>
              </w:r>
              <w:r w:rsidRPr="00CA691D">
                <w:rPr>
                  <w:rStyle w:val="fontstyle21"/>
                  <w:rFonts w:ascii="Times New Roman" w:hAnsi="Times New Roman" w:cs="Times New Roman" w:hint="eastAsia"/>
                  <w:sz w:val="24"/>
                  <w:szCs w:val="24"/>
                  <w:rPrChange w:id="419" w:author="Administrator" w:date="2025-10-28T17:49:00Z" w16du:dateUtc="2025-10-28T10:49:00Z">
                    <w:rPr>
                      <w:rStyle w:val="fontstyle21"/>
                      <w:rFonts w:hint="eastAsia"/>
                    </w:rPr>
                  </w:rPrChange>
                </w:rPr>
                <w:t>“</w:t>
              </w:r>
              <w:r w:rsidRPr="00CA691D">
                <w:rPr>
                  <w:rStyle w:val="fontstyle21"/>
                  <w:rFonts w:ascii="Times New Roman" w:hAnsi="Times New Roman" w:cs="Times New Roman"/>
                  <w:sz w:val="24"/>
                  <w:szCs w:val="24"/>
                  <w:rPrChange w:id="420" w:author="Administrator" w:date="2025-10-28T17:49:00Z" w16du:dateUtc="2025-10-28T10:49:00Z">
                    <w:rPr>
                      <w:rStyle w:val="fontstyle21"/>
                    </w:rPr>
                  </w:rPrChange>
                </w:rPr>
                <w:t>H</w:t>
              </w:r>
              <w:r w:rsidRPr="00CA691D">
                <w:rPr>
                  <w:rStyle w:val="fontstyle21"/>
                  <w:rFonts w:ascii="Times New Roman" w:hAnsi="Times New Roman" w:cs="Times New Roman"/>
                  <w:sz w:val="24"/>
                  <w:szCs w:val="24"/>
                  <w:rPrChange w:id="421" w:author="Administrator" w:date="2025-10-28T17:49:00Z" w16du:dateUtc="2025-10-28T10:49:00Z">
                    <w:rPr>
                      <w:rStyle w:val="fontstyle21"/>
                      <w:rFonts w:ascii="Calibri" w:hAnsi="Calibri" w:cs="Calibri"/>
                    </w:rPr>
                  </w:rPrChange>
                </w:rPr>
                <w:t>ồ</w:t>
              </w:r>
              <w:r w:rsidRPr="00CA691D">
                <w:rPr>
                  <w:rStyle w:val="fontstyle21"/>
                  <w:rFonts w:ascii="Times New Roman" w:hAnsi="Times New Roman" w:cs="Times New Roman"/>
                  <w:sz w:val="24"/>
                  <w:szCs w:val="24"/>
                  <w:rPrChange w:id="422" w:author="Administrator" w:date="2025-10-28T17:49:00Z" w16du:dateUtc="2025-10-28T10:49:00Z">
                    <w:rPr>
                      <w:rStyle w:val="fontstyle21"/>
                    </w:rPr>
                  </w:rPrChange>
                </w:rPr>
                <w:t xml:space="preserve"> s</w:t>
              </w:r>
              <w:r w:rsidRPr="00CA691D">
                <w:rPr>
                  <w:rStyle w:val="fontstyle21"/>
                  <w:rFonts w:ascii="Times New Roman" w:hAnsi="Times New Roman" w:cs="Times New Roman"/>
                  <w:sz w:val="24"/>
                  <w:szCs w:val="24"/>
                  <w:rPrChange w:id="423" w:author="Administrator" w:date="2025-10-28T17:49:00Z" w16du:dateUtc="2025-10-28T10:49:00Z">
                    <w:rPr>
                      <w:rStyle w:val="fontstyle21"/>
                      <w:rFonts w:ascii="Calibri" w:hAnsi="Calibri" w:cs="Calibri"/>
                    </w:rPr>
                  </w:rPrChange>
                </w:rPr>
                <w:t>ơ</w:t>
              </w:r>
              <w:r w:rsidRPr="00CA691D">
                <w:rPr>
                  <w:rStyle w:val="fontstyle21"/>
                  <w:rFonts w:ascii="Times New Roman" w:hAnsi="Times New Roman" w:cs="Times New Roman"/>
                  <w:sz w:val="24"/>
                  <w:szCs w:val="24"/>
                  <w:rPrChange w:id="424" w:author="Administrator" w:date="2025-10-28T17:49:00Z" w16du:dateUtc="2025-10-28T10:49:00Z">
                    <w:rPr>
                      <w:rStyle w:val="fontstyle21"/>
                    </w:rPr>
                  </w:rPrChange>
                </w:rPr>
                <w:t xml:space="preserve"> v</w:t>
              </w:r>
              <w:r w:rsidRPr="00CA691D">
                <w:rPr>
                  <w:rStyle w:val="fontstyle21"/>
                  <w:rFonts w:ascii="Times New Roman" w:hAnsi="Times New Roman" w:cs="Times New Roman"/>
                  <w:sz w:val="24"/>
                  <w:szCs w:val="24"/>
                  <w:rPrChange w:id="425" w:author="Administrator" w:date="2025-10-28T17:49:00Z" w16du:dateUtc="2025-10-28T10:49:00Z">
                    <w:rPr>
                      <w:rStyle w:val="fontstyle21"/>
                      <w:rFonts w:ascii="Calibri" w:hAnsi="Calibri" w:cs="Calibri"/>
                    </w:rPr>
                  </w:rPrChange>
                </w:rPr>
                <w:t>à</w:t>
              </w:r>
              <w:r w:rsidRPr="00CA691D">
                <w:rPr>
                  <w:rStyle w:val="fontstyle21"/>
                  <w:rFonts w:ascii="Times New Roman" w:hAnsi="Times New Roman" w:cs="Times New Roman"/>
                  <w:sz w:val="24"/>
                  <w:szCs w:val="24"/>
                  <w:rPrChange w:id="426" w:author="Administrator" w:date="2025-10-28T17:49:00Z" w16du:dateUtc="2025-10-28T10:49:00Z">
                    <w:rPr>
                      <w:rStyle w:val="fontstyle21"/>
                    </w:rPr>
                  </w:rPrChange>
                </w:rPr>
                <w:t xml:space="preserve"> k</w:t>
              </w:r>
              <w:r w:rsidRPr="00CA691D">
                <w:rPr>
                  <w:rStyle w:val="fontstyle21"/>
                  <w:rFonts w:ascii="Times New Roman" w:hAnsi="Times New Roman" w:cs="Times New Roman"/>
                  <w:sz w:val="24"/>
                  <w:szCs w:val="24"/>
                  <w:rPrChange w:id="427" w:author="Administrator" w:date="2025-10-28T17:49:00Z" w16du:dateUtc="2025-10-28T10:49:00Z">
                    <w:rPr>
                      <w:rStyle w:val="fontstyle21"/>
                      <w:rFonts w:ascii="Calibri" w:hAnsi="Calibri" w:cs="Calibri"/>
                    </w:rPr>
                  </w:rPrChange>
                </w:rPr>
                <w:t>ế</w:t>
              </w:r>
              <w:r w:rsidRPr="00CA691D">
                <w:rPr>
                  <w:rStyle w:val="fontstyle21"/>
                  <w:rFonts w:ascii="Times New Roman" w:hAnsi="Times New Roman" w:cs="Times New Roman"/>
                  <w:sz w:val="24"/>
                  <w:szCs w:val="24"/>
                  <w:rPrChange w:id="428" w:author="Administrator" w:date="2025-10-28T17:49:00Z" w16du:dateUtc="2025-10-28T10:49:00Z">
                    <w:rPr>
                      <w:rStyle w:val="fontstyle21"/>
                    </w:rPr>
                  </w:rPrChange>
                </w:rPr>
                <w:t>t qu</w:t>
              </w:r>
              <w:r w:rsidRPr="00CA691D">
                <w:rPr>
                  <w:rStyle w:val="fontstyle21"/>
                  <w:rFonts w:ascii="Times New Roman" w:hAnsi="Times New Roman" w:cs="Times New Roman"/>
                  <w:sz w:val="24"/>
                  <w:szCs w:val="24"/>
                  <w:rPrChange w:id="429" w:author="Administrator" w:date="2025-10-28T17:49:00Z" w16du:dateUtc="2025-10-28T10:49:00Z">
                    <w:rPr>
                      <w:rStyle w:val="fontstyle21"/>
                      <w:rFonts w:ascii="Calibri" w:hAnsi="Calibri" w:cs="Calibri"/>
                    </w:rPr>
                  </w:rPrChange>
                </w:rPr>
                <w:t>ả</w:t>
              </w:r>
              <w:r w:rsidRPr="00CA691D">
                <w:rPr>
                  <w:rStyle w:val="fontstyle21"/>
                  <w:rFonts w:ascii="Times New Roman" w:hAnsi="Times New Roman" w:cs="Times New Roman"/>
                  <w:sz w:val="24"/>
                  <w:szCs w:val="24"/>
                  <w:rPrChange w:id="430" w:author="Administrator" w:date="2025-10-28T17:49:00Z" w16du:dateUtc="2025-10-28T10:49:00Z">
                    <w:rPr>
                      <w:rStyle w:val="fontstyle21"/>
                    </w:rPr>
                  </w:rPrChange>
                </w:rPr>
                <w:t xml:space="preserve"> gi</w:t>
              </w:r>
              <w:r w:rsidRPr="00CA691D">
                <w:rPr>
                  <w:rStyle w:val="fontstyle21"/>
                  <w:rFonts w:ascii="Times New Roman" w:hAnsi="Times New Roman" w:cs="Times New Roman"/>
                  <w:sz w:val="24"/>
                  <w:szCs w:val="24"/>
                  <w:rPrChange w:id="431" w:author="Administrator" w:date="2025-10-28T17:49:00Z" w16du:dateUtc="2025-10-28T10:49:00Z">
                    <w:rPr>
                      <w:rStyle w:val="fontstyle21"/>
                      <w:rFonts w:ascii="Calibri" w:hAnsi="Calibri" w:cs="Calibri"/>
                    </w:rPr>
                  </w:rPrChange>
                </w:rPr>
                <w:t>ả</w:t>
              </w:r>
              <w:r w:rsidRPr="00CA691D">
                <w:rPr>
                  <w:rStyle w:val="fontstyle21"/>
                  <w:rFonts w:ascii="Times New Roman" w:hAnsi="Times New Roman" w:cs="Times New Roman"/>
                  <w:sz w:val="24"/>
                  <w:szCs w:val="24"/>
                  <w:rPrChange w:id="432" w:author="Administrator" w:date="2025-10-28T17:49:00Z" w16du:dateUtc="2025-10-28T10:49:00Z">
                    <w:rPr>
                      <w:rStyle w:val="fontstyle21"/>
                    </w:rPr>
                  </w:rPrChange>
                </w:rPr>
                <w:t>i quy</w:t>
              </w:r>
              <w:r w:rsidRPr="00CA691D">
                <w:rPr>
                  <w:rStyle w:val="fontstyle21"/>
                  <w:rFonts w:ascii="Times New Roman" w:hAnsi="Times New Roman" w:cs="Times New Roman"/>
                  <w:sz w:val="24"/>
                  <w:szCs w:val="24"/>
                  <w:rPrChange w:id="433" w:author="Administrator" w:date="2025-10-28T17:49:00Z" w16du:dateUtc="2025-10-28T10:49:00Z">
                    <w:rPr>
                      <w:rStyle w:val="fontstyle21"/>
                      <w:rFonts w:ascii="Calibri" w:hAnsi="Calibri" w:cs="Calibri"/>
                    </w:rPr>
                  </w:rPrChange>
                </w:rPr>
                <w:t>ế</w:t>
              </w:r>
              <w:r w:rsidRPr="00CA691D">
                <w:rPr>
                  <w:rStyle w:val="fontstyle21"/>
                  <w:rFonts w:ascii="Times New Roman" w:hAnsi="Times New Roman" w:cs="Times New Roman"/>
                  <w:sz w:val="24"/>
                  <w:szCs w:val="24"/>
                  <w:rPrChange w:id="434" w:author="Administrator" w:date="2025-10-28T17:49:00Z" w16du:dateUtc="2025-10-28T10:49:00Z">
                    <w:rPr>
                      <w:rStyle w:val="fontstyle21"/>
                    </w:rPr>
                  </w:rPrChange>
                </w:rPr>
                <w:t>t th</w:t>
              </w:r>
              <w:r w:rsidRPr="00CA691D">
                <w:rPr>
                  <w:rStyle w:val="fontstyle21"/>
                  <w:rFonts w:ascii="Times New Roman" w:hAnsi="Times New Roman" w:cs="Times New Roman"/>
                  <w:sz w:val="24"/>
                  <w:szCs w:val="24"/>
                  <w:rPrChange w:id="435" w:author="Administrator" w:date="2025-10-28T17:49:00Z" w16du:dateUtc="2025-10-28T10:49:00Z">
                    <w:rPr>
                      <w:rStyle w:val="fontstyle21"/>
                      <w:rFonts w:ascii="Calibri" w:hAnsi="Calibri" w:cs="Calibri"/>
                    </w:rPr>
                  </w:rPrChange>
                </w:rPr>
                <w:t>ủ</w:t>
              </w:r>
              <w:r w:rsidRPr="00CA691D">
                <w:rPr>
                  <w:rStyle w:val="fontstyle21"/>
                  <w:rFonts w:ascii="Times New Roman" w:hAnsi="Times New Roman" w:cs="Times New Roman"/>
                  <w:sz w:val="24"/>
                  <w:szCs w:val="24"/>
                  <w:rPrChange w:id="436" w:author="Administrator" w:date="2025-10-28T17:49:00Z" w16du:dateUtc="2025-10-28T10:49:00Z">
                    <w:rPr>
                      <w:rStyle w:val="fontstyle21"/>
                    </w:rPr>
                  </w:rPrChange>
                </w:rPr>
                <w:t xml:space="preserve"> t</w:t>
              </w:r>
              <w:r w:rsidRPr="00CA691D">
                <w:rPr>
                  <w:rStyle w:val="fontstyle21"/>
                  <w:rFonts w:ascii="Times New Roman" w:hAnsi="Times New Roman" w:cs="Times New Roman"/>
                  <w:sz w:val="24"/>
                  <w:szCs w:val="24"/>
                  <w:rPrChange w:id="437" w:author="Administrator" w:date="2025-10-28T17:49:00Z" w16du:dateUtc="2025-10-28T10:49:00Z">
                    <w:rPr>
                      <w:rStyle w:val="fontstyle21"/>
                      <w:rFonts w:ascii="Calibri" w:hAnsi="Calibri" w:cs="Calibri"/>
                    </w:rPr>
                  </w:rPrChange>
                </w:rPr>
                <w:t>ụ</w:t>
              </w:r>
              <w:r w:rsidRPr="00CA691D">
                <w:rPr>
                  <w:rStyle w:val="fontstyle21"/>
                  <w:rFonts w:ascii="Times New Roman" w:hAnsi="Times New Roman" w:cs="Times New Roman"/>
                  <w:sz w:val="24"/>
                  <w:szCs w:val="24"/>
                  <w:rPrChange w:id="438" w:author="Administrator" w:date="2025-10-28T17:49:00Z" w16du:dateUtc="2025-10-28T10:49:00Z">
                    <w:rPr>
                      <w:rStyle w:val="fontstyle21"/>
                    </w:rPr>
                  </w:rPrChange>
                </w:rPr>
                <w:t>c h</w:t>
              </w:r>
              <w:r w:rsidRPr="00CA691D">
                <w:rPr>
                  <w:rStyle w:val="fontstyle21"/>
                  <w:rFonts w:ascii="Times New Roman" w:hAnsi="Times New Roman" w:cs="Times New Roman"/>
                  <w:sz w:val="24"/>
                  <w:szCs w:val="24"/>
                  <w:rPrChange w:id="439" w:author="Administrator" w:date="2025-10-28T17:49:00Z" w16du:dateUtc="2025-10-28T10:49:00Z">
                    <w:rPr>
                      <w:rStyle w:val="fontstyle21"/>
                      <w:rFonts w:ascii="Calibri" w:hAnsi="Calibri" w:cs="Calibri"/>
                    </w:rPr>
                  </w:rPrChange>
                </w:rPr>
                <w:t>à</w:t>
              </w:r>
              <w:r w:rsidRPr="00CA691D">
                <w:rPr>
                  <w:rStyle w:val="fontstyle21"/>
                  <w:rFonts w:ascii="Times New Roman" w:hAnsi="Times New Roman" w:cs="Times New Roman"/>
                  <w:sz w:val="24"/>
                  <w:szCs w:val="24"/>
                  <w:rPrChange w:id="440" w:author="Administrator" w:date="2025-10-28T17:49:00Z" w16du:dateUtc="2025-10-28T10:49:00Z">
                    <w:rPr>
                      <w:rStyle w:val="fontstyle21"/>
                    </w:rPr>
                  </w:rPrChange>
                </w:rPr>
                <w:t>nh ch</w:t>
              </w:r>
              <w:r w:rsidRPr="00CA691D">
                <w:rPr>
                  <w:rStyle w:val="fontstyle21"/>
                  <w:rFonts w:ascii="Times New Roman" w:hAnsi="Times New Roman" w:cs="Times New Roman"/>
                  <w:sz w:val="24"/>
                  <w:szCs w:val="24"/>
                  <w:rPrChange w:id="441" w:author="Administrator" w:date="2025-10-28T17:49:00Z" w16du:dateUtc="2025-10-28T10:49:00Z">
                    <w:rPr>
                      <w:rStyle w:val="fontstyle21"/>
                      <w:rFonts w:ascii=".VnTime" w:hAnsi=".VnTime" w:cs=".VnTime"/>
                    </w:rPr>
                  </w:rPrChange>
                </w:rPr>
                <w:t>í</w:t>
              </w:r>
              <w:r w:rsidRPr="00CA691D">
                <w:rPr>
                  <w:rStyle w:val="fontstyle21"/>
                  <w:rFonts w:ascii="Times New Roman" w:hAnsi="Times New Roman" w:cs="Times New Roman"/>
                  <w:sz w:val="24"/>
                  <w:szCs w:val="24"/>
                  <w:rPrChange w:id="442" w:author="Administrator" w:date="2025-10-28T17:49:00Z" w16du:dateUtc="2025-10-28T10:49:00Z">
                    <w:rPr>
                      <w:rStyle w:val="fontstyle21"/>
                    </w:rPr>
                  </w:rPrChange>
                </w:rPr>
                <w:t>nh b</w:t>
              </w:r>
              <w:r w:rsidRPr="00CA691D">
                <w:rPr>
                  <w:rStyle w:val="fontstyle21"/>
                  <w:rFonts w:ascii="Times New Roman" w:hAnsi="Times New Roman" w:cs="Times New Roman"/>
                  <w:sz w:val="24"/>
                  <w:szCs w:val="24"/>
                  <w:rPrChange w:id="443" w:author="Administrator" w:date="2025-10-28T17:49:00Z" w16du:dateUtc="2025-10-28T10:49:00Z">
                    <w:rPr>
                      <w:rStyle w:val="fontstyle21"/>
                      <w:rFonts w:ascii="Calibri" w:hAnsi="Calibri" w:cs="Calibri"/>
                    </w:rPr>
                  </w:rPrChange>
                </w:rPr>
                <w:t>ả</w:t>
              </w:r>
              <w:r w:rsidRPr="00CA691D">
                <w:rPr>
                  <w:rStyle w:val="fontstyle21"/>
                  <w:rFonts w:ascii="Times New Roman" w:hAnsi="Times New Roman" w:cs="Times New Roman"/>
                  <w:sz w:val="24"/>
                  <w:szCs w:val="24"/>
                  <w:rPrChange w:id="444" w:author="Administrator" w:date="2025-10-28T17:49:00Z" w16du:dateUtc="2025-10-28T10:49:00Z">
                    <w:rPr>
                      <w:rStyle w:val="fontstyle21"/>
                    </w:rPr>
                  </w:rPrChange>
                </w:rPr>
                <w:t xml:space="preserve">n </w:t>
              </w:r>
              <w:r w:rsidRPr="00CA691D">
                <w:rPr>
                  <w:rStyle w:val="fontstyle21"/>
                  <w:rFonts w:ascii="Times New Roman" w:hAnsi="Times New Roman" w:cs="Times New Roman"/>
                  <w:sz w:val="24"/>
                  <w:szCs w:val="24"/>
                  <w:rPrChange w:id="445" w:author="Administrator" w:date="2025-10-28T17:49:00Z" w16du:dateUtc="2025-10-28T10:49:00Z">
                    <w:rPr>
                      <w:rStyle w:val="fontstyle21"/>
                      <w:rFonts w:ascii="Calibri" w:hAnsi="Calibri" w:cs="Calibri"/>
                    </w:rPr>
                  </w:rPrChange>
                </w:rPr>
                <w:t>đ</w:t>
              </w:r>
              <w:r w:rsidRPr="00CA691D">
                <w:rPr>
                  <w:rStyle w:val="fontstyle21"/>
                  <w:rFonts w:ascii="Times New Roman" w:hAnsi="Times New Roman" w:cs="Times New Roman"/>
                  <w:sz w:val="24"/>
                  <w:szCs w:val="24"/>
                  <w:rPrChange w:id="446" w:author="Administrator" w:date="2025-10-28T17:49:00Z" w16du:dateUtc="2025-10-28T10:49:00Z">
                    <w:rPr>
                      <w:rStyle w:val="fontstyle21"/>
                    </w:rPr>
                  </w:rPrChange>
                </w:rPr>
                <w:t>i</w:t>
              </w:r>
              <w:r w:rsidRPr="00CA691D">
                <w:rPr>
                  <w:rStyle w:val="fontstyle21"/>
                  <w:rFonts w:ascii="Times New Roman" w:hAnsi="Times New Roman" w:cs="Times New Roman"/>
                  <w:sz w:val="24"/>
                  <w:szCs w:val="24"/>
                  <w:rPrChange w:id="447" w:author="Administrator" w:date="2025-10-28T17:49:00Z" w16du:dateUtc="2025-10-28T10:49:00Z">
                    <w:rPr>
                      <w:rStyle w:val="fontstyle21"/>
                      <w:rFonts w:ascii="Calibri" w:hAnsi="Calibri" w:cs="Calibri"/>
                    </w:rPr>
                  </w:rPrChange>
                </w:rPr>
                <w:t>ệ</w:t>
              </w:r>
              <w:r w:rsidRPr="00CA691D">
                <w:rPr>
                  <w:rStyle w:val="fontstyle21"/>
                  <w:rFonts w:ascii="Times New Roman" w:hAnsi="Times New Roman" w:cs="Times New Roman"/>
                  <w:sz w:val="24"/>
                  <w:szCs w:val="24"/>
                  <w:rPrChange w:id="448" w:author="Administrator" w:date="2025-10-28T17:49:00Z" w16du:dateUtc="2025-10-28T10:49:00Z">
                    <w:rPr>
                      <w:rStyle w:val="fontstyle21"/>
                    </w:rPr>
                  </w:rPrChange>
                </w:rPr>
                <w:t>n</w:t>
              </w:r>
            </w:ins>
            <w:ins w:id="449" w:author="Administrator" w:date="2025-10-28T17:50:00Z" w16du:dateUtc="2025-10-28T10:50:00Z">
              <w:r w:rsidR="00CA691D">
                <w:rPr>
                  <w:rFonts w:ascii="Times New Roman" w:hAnsi="Times New Roman" w:cs="Times New Roman"/>
                  <w:i/>
                  <w:iCs/>
                  <w:color w:val="000000"/>
                  <w:sz w:val="24"/>
                  <w:szCs w:val="24"/>
                </w:rPr>
                <w:t xml:space="preserve"> </w:t>
              </w:r>
            </w:ins>
            <w:ins w:id="450" w:author="Administrator" w:date="2025-10-28T17:41:00Z" w16du:dateUtc="2025-10-28T10:41:00Z">
              <w:r w:rsidRPr="00CA691D">
                <w:rPr>
                  <w:rStyle w:val="fontstyle21"/>
                  <w:rFonts w:ascii="Times New Roman" w:hAnsi="Times New Roman" w:cs="Times New Roman"/>
                  <w:sz w:val="24"/>
                  <w:szCs w:val="24"/>
                  <w:rPrChange w:id="451" w:author="Administrator" w:date="2025-10-28T17:49:00Z" w16du:dateUtc="2025-10-28T10:49:00Z">
                    <w:rPr>
                      <w:rStyle w:val="fontstyle21"/>
                    </w:rPr>
                  </w:rPrChange>
                </w:rPr>
                <w:t>t</w:t>
              </w:r>
              <w:r w:rsidRPr="00CA691D">
                <w:rPr>
                  <w:rStyle w:val="fontstyle21"/>
                  <w:rFonts w:ascii="Times New Roman" w:hAnsi="Times New Roman" w:cs="Times New Roman"/>
                  <w:sz w:val="24"/>
                  <w:szCs w:val="24"/>
                  <w:rPrChange w:id="452" w:author="Administrator" w:date="2025-10-28T17:49:00Z" w16du:dateUtc="2025-10-28T10:49:00Z">
                    <w:rPr>
                      <w:rStyle w:val="fontstyle21"/>
                      <w:rFonts w:ascii="Calibri" w:hAnsi="Calibri" w:cs="Calibri"/>
                    </w:rPr>
                  </w:rPrChange>
                </w:rPr>
                <w:t>ử</w:t>
              </w:r>
              <w:r w:rsidRPr="00CA691D">
                <w:rPr>
                  <w:rStyle w:val="fontstyle21"/>
                  <w:rFonts w:ascii="Times New Roman" w:hAnsi="Times New Roman" w:cs="Times New Roman"/>
                  <w:sz w:val="24"/>
                  <w:szCs w:val="24"/>
                  <w:rPrChange w:id="453" w:author="Administrator" w:date="2025-10-28T17:49:00Z" w16du:dateUtc="2025-10-28T10:49:00Z">
                    <w:rPr>
                      <w:rStyle w:val="fontstyle21"/>
                    </w:rPr>
                  </w:rPrChange>
                </w:rPr>
                <w:t xml:space="preserve"> c</w:t>
              </w:r>
              <w:r w:rsidRPr="00CA691D">
                <w:rPr>
                  <w:rStyle w:val="fontstyle21"/>
                  <w:rFonts w:ascii="Times New Roman" w:hAnsi="Times New Roman" w:cs="Times New Roman"/>
                  <w:sz w:val="24"/>
                  <w:szCs w:val="24"/>
                  <w:rPrChange w:id="454" w:author="Administrator" w:date="2025-10-28T17:49:00Z" w16du:dateUtc="2025-10-28T10:49:00Z">
                    <w:rPr>
                      <w:rStyle w:val="fontstyle21"/>
                      <w:rFonts w:ascii=".VnTime" w:hAnsi=".VnTime" w:cs=".VnTime"/>
                    </w:rPr>
                  </w:rPrChange>
                </w:rPr>
                <w:t>ó</w:t>
              </w:r>
              <w:r w:rsidRPr="00CA691D">
                <w:rPr>
                  <w:rStyle w:val="fontstyle21"/>
                  <w:rFonts w:ascii="Times New Roman" w:hAnsi="Times New Roman" w:cs="Times New Roman"/>
                  <w:sz w:val="24"/>
                  <w:szCs w:val="24"/>
                  <w:rPrChange w:id="455" w:author="Administrator" w:date="2025-10-28T17:49:00Z" w16du:dateUtc="2025-10-28T10:49:00Z">
                    <w:rPr>
                      <w:rStyle w:val="fontstyle21"/>
                    </w:rPr>
                  </w:rPrChange>
                </w:rPr>
                <w:t xml:space="preserve"> gi</w:t>
              </w:r>
              <w:r w:rsidRPr="00CA691D">
                <w:rPr>
                  <w:rStyle w:val="fontstyle21"/>
                  <w:rFonts w:ascii="Times New Roman" w:hAnsi="Times New Roman" w:cs="Times New Roman"/>
                  <w:sz w:val="24"/>
                  <w:szCs w:val="24"/>
                  <w:rPrChange w:id="456" w:author="Administrator" w:date="2025-10-28T17:49:00Z" w16du:dateUtc="2025-10-28T10:49:00Z">
                    <w:rPr>
                      <w:rStyle w:val="fontstyle21"/>
                      <w:rFonts w:ascii=".VnTime" w:hAnsi=".VnTime" w:cs=".VnTime"/>
                    </w:rPr>
                  </w:rPrChange>
                </w:rPr>
                <w:t>á</w:t>
              </w:r>
              <w:r w:rsidRPr="00CA691D">
                <w:rPr>
                  <w:rStyle w:val="fontstyle21"/>
                  <w:rFonts w:ascii="Times New Roman" w:hAnsi="Times New Roman" w:cs="Times New Roman"/>
                  <w:sz w:val="24"/>
                  <w:szCs w:val="24"/>
                  <w:rPrChange w:id="457" w:author="Administrator" w:date="2025-10-28T17:49:00Z" w16du:dateUtc="2025-10-28T10:49:00Z">
                    <w:rPr>
                      <w:rStyle w:val="fontstyle21"/>
                    </w:rPr>
                  </w:rPrChange>
                </w:rPr>
                <w:t xml:space="preserve"> tr</w:t>
              </w:r>
              <w:r w:rsidRPr="00CA691D">
                <w:rPr>
                  <w:rStyle w:val="fontstyle21"/>
                  <w:rFonts w:ascii="Times New Roman" w:hAnsi="Times New Roman" w:cs="Times New Roman"/>
                  <w:sz w:val="24"/>
                  <w:szCs w:val="24"/>
                  <w:rPrChange w:id="458" w:author="Administrator" w:date="2025-10-28T17:49:00Z" w16du:dateUtc="2025-10-28T10:49:00Z">
                    <w:rPr>
                      <w:rStyle w:val="fontstyle21"/>
                      <w:rFonts w:ascii="Calibri" w:hAnsi="Calibri" w:cs="Calibri"/>
                    </w:rPr>
                  </w:rPrChange>
                </w:rPr>
                <w:t>ị</w:t>
              </w:r>
              <w:r w:rsidRPr="00CA691D">
                <w:rPr>
                  <w:rStyle w:val="fontstyle21"/>
                  <w:rFonts w:ascii="Times New Roman" w:hAnsi="Times New Roman" w:cs="Times New Roman"/>
                  <w:sz w:val="24"/>
                  <w:szCs w:val="24"/>
                  <w:rPrChange w:id="459" w:author="Administrator" w:date="2025-10-28T17:49:00Z" w16du:dateUtc="2025-10-28T10:49:00Z">
                    <w:rPr>
                      <w:rStyle w:val="fontstyle21"/>
                    </w:rPr>
                  </w:rPrChange>
                </w:rPr>
                <w:t xml:space="preserve"> ph</w:t>
              </w:r>
              <w:r w:rsidRPr="00CA691D">
                <w:rPr>
                  <w:rStyle w:val="fontstyle21"/>
                  <w:rFonts w:ascii="Times New Roman" w:hAnsi="Times New Roman" w:cs="Times New Roman"/>
                  <w:sz w:val="24"/>
                  <w:szCs w:val="24"/>
                  <w:rPrChange w:id="460" w:author="Administrator" w:date="2025-10-28T17:49:00Z" w16du:dateUtc="2025-10-28T10:49:00Z">
                    <w:rPr>
                      <w:rStyle w:val="fontstyle21"/>
                      <w:rFonts w:ascii=".VnTime" w:hAnsi=".VnTime" w:cs=".VnTime"/>
                    </w:rPr>
                  </w:rPrChange>
                </w:rPr>
                <w:t>á</w:t>
              </w:r>
              <w:r w:rsidRPr="00CA691D">
                <w:rPr>
                  <w:rStyle w:val="fontstyle21"/>
                  <w:rFonts w:ascii="Times New Roman" w:hAnsi="Times New Roman" w:cs="Times New Roman"/>
                  <w:sz w:val="24"/>
                  <w:szCs w:val="24"/>
                  <w:rPrChange w:id="461" w:author="Administrator" w:date="2025-10-28T17:49:00Z" w16du:dateUtc="2025-10-28T10:49:00Z">
                    <w:rPr>
                      <w:rStyle w:val="fontstyle21"/>
                    </w:rPr>
                  </w:rPrChange>
                </w:rPr>
                <w:t>p l</w:t>
              </w:r>
              <w:r w:rsidRPr="00CA691D">
                <w:rPr>
                  <w:rStyle w:val="fontstyle21"/>
                  <w:rFonts w:ascii="Times New Roman" w:hAnsi="Times New Roman" w:cs="Times New Roman"/>
                  <w:sz w:val="24"/>
                  <w:szCs w:val="24"/>
                  <w:rPrChange w:id="462" w:author="Administrator" w:date="2025-10-28T17:49:00Z" w16du:dateUtc="2025-10-28T10:49:00Z">
                    <w:rPr>
                      <w:rStyle w:val="fontstyle21"/>
                      <w:rFonts w:ascii=".VnTime" w:hAnsi=".VnTime" w:cs=".VnTime"/>
                    </w:rPr>
                  </w:rPrChange>
                </w:rPr>
                <w:t>ý</w:t>
              </w:r>
              <w:r w:rsidRPr="00CA691D">
                <w:rPr>
                  <w:rStyle w:val="fontstyle21"/>
                  <w:rFonts w:ascii="Times New Roman" w:hAnsi="Times New Roman" w:cs="Times New Roman"/>
                  <w:sz w:val="24"/>
                  <w:szCs w:val="24"/>
                  <w:rPrChange w:id="463" w:author="Administrator" w:date="2025-10-28T17:49:00Z" w16du:dateUtc="2025-10-28T10:49:00Z">
                    <w:rPr>
                      <w:rStyle w:val="fontstyle21"/>
                    </w:rPr>
                  </w:rPrChange>
                </w:rPr>
                <w:t xml:space="preserve"> nh</w:t>
              </w:r>
              <w:r w:rsidRPr="00CA691D">
                <w:rPr>
                  <w:rStyle w:val="fontstyle21"/>
                  <w:rFonts w:ascii="Times New Roman" w:hAnsi="Times New Roman" w:cs="Times New Roman"/>
                  <w:sz w:val="24"/>
                  <w:szCs w:val="24"/>
                  <w:rPrChange w:id="464" w:author="Administrator" w:date="2025-10-28T17:49:00Z" w16du:dateUtc="2025-10-28T10:49:00Z">
                    <w:rPr>
                      <w:rStyle w:val="fontstyle21"/>
                      <w:rFonts w:ascii="Calibri" w:hAnsi="Calibri" w:cs="Calibri"/>
                    </w:rPr>
                  </w:rPrChange>
                </w:rPr>
                <w:t>ư</w:t>
              </w:r>
              <w:r w:rsidRPr="00CA691D">
                <w:rPr>
                  <w:rStyle w:val="fontstyle21"/>
                  <w:rFonts w:ascii="Times New Roman" w:hAnsi="Times New Roman" w:cs="Times New Roman"/>
                  <w:sz w:val="24"/>
                  <w:szCs w:val="24"/>
                  <w:rPrChange w:id="465" w:author="Administrator" w:date="2025-10-28T17:49:00Z" w16du:dateUtc="2025-10-28T10:49:00Z">
                    <w:rPr>
                      <w:rStyle w:val="fontstyle21"/>
                    </w:rPr>
                  </w:rPrChange>
                </w:rPr>
                <w:t xml:space="preserve"> b</w:t>
              </w:r>
              <w:r w:rsidRPr="00CA691D">
                <w:rPr>
                  <w:rStyle w:val="fontstyle21"/>
                  <w:rFonts w:ascii="Times New Roman" w:hAnsi="Times New Roman" w:cs="Times New Roman"/>
                  <w:sz w:val="24"/>
                  <w:szCs w:val="24"/>
                  <w:rPrChange w:id="466" w:author="Administrator" w:date="2025-10-28T17:49:00Z" w16du:dateUtc="2025-10-28T10:49:00Z">
                    <w:rPr>
                      <w:rStyle w:val="fontstyle21"/>
                      <w:rFonts w:ascii="Calibri" w:hAnsi="Calibri" w:cs="Calibri"/>
                    </w:rPr>
                  </w:rPrChange>
                </w:rPr>
                <w:t>ả</w:t>
              </w:r>
              <w:r w:rsidRPr="00CA691D">
                <w:rPr>
                  <w:rStyle w:val="fontstyle21"/>
                  <w:rFonts w:ascii="Times New Roman" w:hAnsi="Times New Roman" w:cs="Times New Roman"/>
                  <w:sz w:val="24"/>
                  <w:szCs w:val="24"/>
                  <w:rPrChange w:id="467" w:author="Administrator" w:date="2025-10-28T17:49:00Z" w16du:dateUtc="2025-10-28T10:49:00Z">
                    <w:rPr>
                      <w:rStyle w:val="fontstyle21"/>
                    </w:rPr>
                  </w:rPrChange>
                </w:rPr>
                <w:t>n gi</w:t>
              </w:r>
              <w:r w:rsidRPr="00CA691D">
                <w:rPr>
                  <w:rStyle w:val="fontstyle21"/>
                  <w:rFonts w:ascii="Times New Roman" w:hAnsi="Times New Roman" w:cs="Times New Roman"/>
                  <w:sz w:val="24"/>
                  <w:szCs w:val="24"/>
                  <w:rPrChange w:id="468" w:author="Administrator" w:date="2025-10-28T17:49:00Z" w16du:dateUtc="2025-10-28T10:49:00Z">
                    <w:rPr>
                      <w:rStyle w:val="fontstyle21"/>
                      <w:rFonts w:ascii="Calibri" w:hAnsi="Calibri" w:cs="Calibri"/>
                    </w:rPr>
                  </w:rPrChange>
                </w:rPr>
                <w:t>ấ</w:t>
              </w:r>
              <w:r w:rsidRPr="00CA691D">
                <w:rPr>
                  <w:rStyle w:val="fontstyle21"/>
                  <w:rFonts w:ascii="Times New Roman" w:hAnsi="Times New Roman" w:cs="Times New Roman"/>
                  <w:sz w:val="24"/>
                  <w:szCs w:val="24"/>
                  <w:rPrChange w:id="469" w:author="Administrator" w:date="2025-10-28T17:49:00Z" w16du:dateUtc="2025-10-28T10:49:00Z">
                    <w:rPr>
                      <w:rStyle w:val="fontstyle21"/>
                    </w:rPr>
                  </w:rPrChange>
                </w:rPr>
                <w:t>y</w:t>
              </w:r>
              <w:r w:rsidRPr="00CA691D">
                <w:rPr>
                  <w:rStyle w:val="fontstyle21"/>
                  <w:rFonts w:ascii="Times New Roman" w:hAnsi="Times New Roman" w:cs="Times New Roman"/>
                  <w:sz w:val="24"/>
                  <w:szCs w:val="24"/>
                  <w:rPrChange w:id="470" w:author="Administrator" w:date="2025-10-28T17:49:00Z" w16du:dateUtc="2025-10-28T10:49:00Z">
                    <w:rPr>
                      <w:rStyle w:val="fontstyle21"/>
                      <w:rFonts w:ascii=".VnTime" w:hAnsi=".VnTime" w:cs=".VnTime"/>
                    </w:rPr>
                  </w:rPrChange>
                </w:rPr>
                <w:t>”</w:t>
              </w:r>
              <w:r w:rsidRPr="00CA691D">
                <w:rPr>
                  <w:rStyle w:val="fontstyle21"/>
                  <w:rFonts w:ascii="Times New Roman" w:hAnsi="Times New Roman" w:cs="Times New Roman"/>
                  <w:sz w:val="24"/>
                  <w:szCs w:val="24"/>
                  <w:rPrChange w:id="471" w:author="Administrator" w:date="2025-10-28T17:49:00Z" w16du:dateUtc="2025-10-28T10:49:00Z">
                    <w:rPr>
                      <w:rStyle w:val="fontstyle21"/>
                    </w:rPr>
                  </w:rPrChange>
                </w:rPr>
                <w:t>.</w:t>
              </w:r>
            </w:ins>
          </w:p>
          <w:p w14:paraId="34B8373D" w14:textId="77777777" w:rsidR="00CA691D" w:rsidRDefault="00D91701" w:rsidP="00A3338D">
            <w:pPr>
              <w:pStyle w:val="Vnbnnidung0"/>
              <w:tabs>
                <w:tab w:val="left" w:pos="1996"/>
              </w:tabs>
              <w:spacing w:after="0" w:line="240" w:lineRule="auto"/>
              <w:ind w:firstLine="0"/>
              <w:jc w:val="both"/>
              <w:rPr>
                <w:ins w:id="472" w:author="Administrator" w:date="2025-10-28T17:51:00Z" w16du:dateUtc="2025-10-28T10:51:00Z"/>
                <w:rStyle w:val="fontstyle21"/>
                <w:rFonts w:ascii="Times New Roman" w:hAnsi="Times New Roman" w:cs="Times New Roman"/>
                <w:sz w:val="24"/>
                <w:szCs w:val="24"/>
              </w:rPr>
            </w:pPr>
            <w:ins w:id="473" w:author="Administrator" w:date="2025-10-28T17:41:00Z" w16du:dateUtc="2025-10-28T10:41:00Z">
              <w:r w:rsidRPr="00CA691D">
                <w:rPr>
                  <w:rStyle w:val="fontstyle01"/>
                  <w:rFonts w:ascii="Times New Roman" w:hAnsi="Times New Roman" w:cs="Times New Roman"/>
                  <w:sz w:val="24"/>
                  <w:szCs w:val="24"/>
                  <w:rPrChange w:id="474" w:author="Administrator" w:date="2025-10-28T17:49:00Z" w16du:dateUtc="2025-10-28T10:49:00Z">
                    <w:rPr>
                      <w:rStyle w:val="fontstyle01"/>
                    </w:rPr>
                  </w:rPrChange>
                </w:rPr>
                <w:t>- B</w:t>
              </w:r>
              <w:r w:rsidRPr="00CA691D">
                <w:rPr>
                  <w:rStyle w:val="fontstyle01"/>
                  <w:rFonts w:ascii="Times New Roman" w:hAnsi="Times New Roman" w:cs="Times New Roman"/>
                  <w:sz w:val="24"/>
                  <w:szCs w:val="24"/>
                  <w:rPrChange w:id="475"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476" w:author="Administrator" w:date="2025-10-28T17:49:00Z" w16du:dateUtc="2025-10-28T10:49:00Z">
                    <w:rPr>
                      <w:rStyle w:val="fontstyle01"/>
                    </w:rPr>
                  </w:rPrChange>
                </w:rPr>
                <w:t xml:space="preserve"> sung quy </w:t>
              </w:r>
              <w:r w:rsidRPr="00CA691D">
                <w:rPr>
                  <w:rStyle w:val="fontstyle01"/>
                  <w:rFonts w:ascii="Times New Roman" w:hAnsi="Times New Roman" w:cs="Times New Roman"/>
                  <w:sz w:val="24"/>
                  <w:szCs w:val="24"/>
                  <w:rPrChange w:id="477" w:author="Administrator" w:date="2025-10-28T17:49:00Z" w16du:dateUtc="2025-10-28T10:49:00Z">
                    <w:rPr>
                      <w:rStyle w:val="fontstyle01"/>
                      <w:rFonts w:ascii="Calibri" w:hAnsi="Calibri" w:cs="Calibri"/>
                    </w:rPr>
                  </w:rPrChange>
                </w:rPr>
                <w:t>đị</w:t>
              </w:r>
              <w:r w:rsidRPr="00CA691D">
                <w:rPr>
                  <w:rStyle w:val="fontstyle01"/>
                  <w:rFonts w:ascii="Times New Roman" w:hAnsi="Times New Roman" w:cs="Times New Roman"/>
                  <w:sz w:val="24"/>
                  <w:szCs w:val="24"/>
                  <w:rPrChange w:id="478" w:author="Administrator" w:date="2025-10-28T17:49:00Z" w16du:dateUtc="2025-10-28T10:49:00Z">
                    <w:rPr>
                      <w:rStyle w:val="fontstyle01"/>
                    </w:rPr>
                  </w:rPrChange>
                </w:rPr>
                <w:t xml:space="preserve">nh </w:t>
              </w:r>
              <w:r w:rsidRPr="00CA691D">
                <w:rPr>
                  <w:rStyle w:val="fontstyle01"/>
                  <w:rFonts w:ascii="Times New Roman" w:hAnsi="Times New Roman" w:cs="Times New Roman"/>
                  <w:sz w:val="24"/>
                  <w:szCs w:val="24"/>
                  <w:rPrChange w:id="479" w:author="Administrator" w:date="2025-10-28T17:49:00Z" w16du:dateUtc="2025-10-28T10:49:00Z">
                    <w:rPr>
                      <w:rStyle w:val="fontstyle01"/>
                      <w:rFonts w:ascii=".VnTime" w:hAnsi=".VnTime" w:cs=".VnTime"/>
                    </w:rPr>
                  </w:rPrChange>
                </w:rPr>
                <w:t>“</w:t>
              </w:r>
              <w:r w:rsidRPr="00CA691D">
                <w:rPr>
                  <w:rStyle w:val="fontstyle01"/>
                  <w:rFonts w:ascii="Times New Roman" w:hAnsi="Times New Roman" w:cs="Times New Roman"/>
                  <w:sz w:val="24"/>
                  <w:szCs w:val="24"/>
                  <w:rPrChange w:id="480" w:author="Administrator" w:date="2025-10-28T17:49:00Z" w16du:dateUtc="2025-10-28T10:49:00Z">
                    <w:rPr>
                      <w:rStyle w:val="fontstyle01"/>
                    </w:rPr>
                  </w:rPrChange>
                </w:rPr>
                <w:t>Tr</w:t>
              </w:r>
              <w:r w:rsidRPr="00CA691D">
                <w:rPr>
                  <w:rStyle w:val="fontstyle01"/>
                  <w:rFonts w:ascii="Times New Roman" w:hAnsi="Times New Roman" w:cs="Times New Roman"/>
                  <w:sz w:val="24"/>
                  <w:szCs w:val="24"/>
                  <w:rPrChange w:id="481"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482" w:author="Administrator" w:date="2025-10-28T17:49:00Z" w16du:dateUtc="2025-10-28T10:49:00Z">
                    <w:rPr>
                      <w:rStyle w:val="fontstyle01"/>
                    </w:rPr>
                  </w:rPrChange>
                </w:rPr>
                <w:t xml:space="preserve"> k</w:t>
              </w:r>
              <w:r w:rsidRPr="00CA691D">
                <w:rPr>
                  <w:rStyle w:val="fontstyle01"/>
                  <w:rFonts w:ascii="Times New Roman" w:hAnsi="Times New Roman" w:cs="Times New Roman"/>
                  <w:sz w:val="24"/>
                  <w:szCs w:val="24"/>
                  <w:rPrChange w:id="483"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484" w:author="Administrator" w:date="2025-10-28T17:49:00Z" w16du:dateUtc="2025-10-28T10:49:00Z">
                    <w:rPr>
                      <w:rStyle w:val="fontstyle01"/>
                    </w:rPr>
                  </w:rPrChange>
                </w:rPr>
                <w:t>t qu</w:t>
              </w:r>
              <w:r w:rsidRPr="00CA691D">
                <w:rPr>
                  <w:rStyle w:val="fontstyle01"/>
                  <w:rFonts w:ascii="Times New Roman" w:hAnsi="Times New Roman" w:cs="Times New Roman"/>
                  <w:sz w:val="24"/>
                  <w:szCs w:val="24"/>
                  <w:rPrChange w:id="485"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486" w:author="Administrator" w:date="2025-10-28T17:49:00Z" w16du:dateUtc="2025-10-28T10:49:00Z">
                    <w:rPr>
                      <w:rStyle w:val="fontstyle01"/>
                    </w:rPr>
                  </w:rPrChange>
                </w:rPr>
                <w:t xml:space="preserve"> gi</w:t>
              </w:r>
              <w:r w:rsidRPr="00CA691D">
                <w:rPr>
                  <w:rStyle w:val="fontstyle01"/>
                  <w:rFonts w:ascii="Times New Roman" w:hAnsi="Times New Roman" w:cs="Times New Roman"/>
                  <w:sz w:val="24"/>
                  <w:szCs w:val="24"/>
                  <w:rPrChange w:id="487"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488" w:author="Administrator" w:date="2025-10-28T17:49:00Z" w16du:dateUtc="2025-10-28T10:49:00Z">
                    <w:rPr>
                      <w:rStyle w:val="fontstyle01"/>
                    </w:rPr>
                  </w:rPrChange>
                </w:rPr>
                <w:t>i quy</w:t>
              </w:r>
              <w:r w:rsidRPr="00CA691D">
                <w:rPr>
                  <w:rStyle w:val="fontstyle01"/>
                  <w:rFonts w:ascii="Times New Roman" w:hAnsi="Times New Roman" w:cs="Times New Roman"/>
                  <w:sz w:val="24"/>
                  <w:szCs w:val="24"/>
                  <w:rPrChange w:id="489"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490" w:author="Administrator" w:date="2025-10-28T17:49:00Z" w16du:dateUtc="2025-10-28T10:49:00Z">
                    <w:rPr>
                      <w:rStyle w:val="fontstyle01"/>
                    </w:rPr>
                  </w:rPrChange>
                </w:rPr>
                <w:t>t th</w:t>
              </w:r>
              <w:r w:rsidRPr="00CA691D">
                <w:rPr>
                  <w:rStyle w:val="fontstyle01"/>
                  <w:rFonts w:ascii="Times New Roman" w:hAnsi="Times New Roman" w:cs="Times New Roman"/>
                  <w:sz w:val="24"/>
                  <w:szCs w:val="24"/>
                  <w:rPrChange w:id="491"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492" w:author="Administrator" w:date="2025-10-28T17:49:00Z" w16du:dateUtc="2025-10-28T10:49:00Z">
                    <w:rPr>
                      <w:rStyle w:val="fontstyle01"/>
                    </w:rPr>
                  </w:rPrChange>
                </w:rPr>
                <w:t xml:space="preserve"> t</w:t>
              </w:r>
              <w:r w:rsidRPr="00CA691D">
                <w:rPr>
                  <w:rStyle w:val="fontstyle01"/>
                  <w:rFonts w:ascii="Times New Roman" w:hAnsi="Times New Roman" w:cs="Times New Roman"/>
                  <w:sz w:val="24"/>
                  <w:szCs w:val="24"/>
                  <w:rPrChange w:id="493"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494" w:author="Administrator" w:date="2025-10-28T17:49:00Z" w16du:dateUtc="2025-10-28T10:49:00Z">
                    <w:rPr>
                      <w:rStyle w:val="fontstyle01"/>
                    </w:rPr>
                  </w:rPrChange>
                </w:rPr>
                <w:t>c h</w:t>
              </w:r>
              <w:r w:rsidRPr="00CA691D">
                <w:rPr>
                  <w:rStyle w:val="fontstyle01"/>
                  <w:rFonts w:ascii="Times New Roman" w:hAnsi="Times New Roman" w:cs="Times New Roman"/>
                  <w:sz w:val="24"/>
                  <w:szCs w:val="24"/>
                  <w:rPrChange w:id="495"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496" w:author="Administrator" w:date="2025-10-28T17:49:00Z" w16du:dateUtc="2025-10-28T10:49:00Z">
                    <w:rPr>
                      <w:rStyle w:val="fontstyle01"/>
                    </w:rPr>
                  </w:rPrChange>
                </w:rPr>
                <w:t>nh ch</w:t>
              </w:r>
              <w:r w:rsidRPr="00CA691D">
                <w:rPr>
                  <w:rStyle w:val="fontstyle01"/>
                  <w:rFonts w:ascii="Times New Roman" w:hAnsi="Times New Roman" w:cs="Times New Roman"/>
                  <w:sz w:val="24"/>
                  <w:szCs w:val="24"/>
                  <w:rPrChange w:id="497" w:author="Administrator" w:date="2025-10-28T17:49:00Z" w16du:dateUtc="2025-10-28T10:49:00Z">
                    <w:rPr>
                      <w:rStyle w:val="fontstyle01"/>
                      <w:rFonts w:ascii=".VnTime" w:hAnsi=".VnTime" w:cs=".VnTime"/>
                    </w:rPr>
                  </w:rPrChange>
                </w:rPr>
                <w:t>í</w:t>
              </w:r>
              <w:r w:rsidRPr="00CA691D">
                <w:rPr>
                  <w:rStyle w:val="fontstyle01"/>
                  <w:rFonts w:ascii="Times New Roman" w:hAnsi="Times New Roman" w:cs="Times New Roman"/>
                  <w:sz w:val="24"/>
                  <w:szCs w:val="24"/>
                  <w:rPrChange w:id="498" w:author="Administrator" w:date="2025-10-28T17:49:00Z" w16du:dateUtc="2025-10-28T10:49:00Z">
                    <w:rPr>
                      <w:rStyle w:val="fontstyle01"/>
                    </w:rPr>
                  </w:rPrChange>
                </w:rPr>
                <w:t>nh b</w:t>
              </w:r>
              <w:r w:rsidRPr="00CA691D">
                <w:rPr>
                  <w:rStyle w:val="fontstyle01"/>
                  <w:rFonts w:ascii="Times New Roman" w:hAnsi="Times New Roman" w:cs="Times New Roman"/>
                  <w:sz w:val="24"/>
                  <w:szCs w:val="24"/>
                  <w:rPrChange w:id="499"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500" w:author="Administrator" w:date="2025-10-28T17:49:00Z" w16du:dateUtc="2025-10-28T10:49:00Z">
                    <w:rPr>
                      <w:rStyle w:val="fontstyle01"/>
                    </w:rPr>
                  </w:rPrChange>
                </w:rPr>
                <w:t>n</w:t>
              </w:r>
            </w:ins>
            <w:ins w:id="501" w:author="Administrator" w:date="2025-10-28T17:50:00Z" w16du:dateUtc="2025-10-28T10:50:00Z">
              <w:r w:rsidR="00CA691D">
                <w:rPr>
                  <w:rStyle w:val="fontstyle01"/>
                  <w:rFonts w:ascii="Times New Roman" w:hAnsi="Times New Roman" w:cs="Times New Roman"/>
                  <w:sz w:val="24"/>
                  <w:szCs w:val="24"/>
                </w:rPr>
                <w:t xml:space="preserve"> </w:t>
              </w:r>
            </w:ins>
            <w:ins w:id="502" w:author="Administrator" w:date="2025-10-28T17:41:00Z" w16du:dateUtc="2025-10-28T10:41:00Z">
              <w:r w:rsidRPr="00CA691D">
                <w:rPr>
                  <w:rStyle w:val="fontstyle01"/>
                  <w:rFonts w:ascii="Times New Roman" w:hAnsi="Times New Roman" w:cs="Times New Roman"/>
                  <w:sz w:val="24"/>
                  <w:szCs w:val="24"/>
                  <w:rPrChange w:id="503"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504" w:author="Administrator" w:date="2025-10-28T17:49:00Z" w16du:dateUtc="2025-10-28T10:49:00Z">
                    <w:rPr>
                      <w:rStyle w:val="fontstyle01"/>
                    </w:rPr>
                  </w:rPrChange>
                </w:rPr>
                <w:t>i</w:t>
              </w:r>
              <w:r w:rsidRPr="00CA691D">
                <w:rPr>
                  <w:rStyle w:val="fontstyle01"/>
                  <w:rFonts w:ascii="Times New Roman" w:hAnsi="Times New Roman" w:cs="Times New Roman"/>
                  <w:sz w:val="24"/>
                  <w:szCs w:val="24"/>
                  <w:rPrChange w:id="505"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506" w:author="Administrator" w:date="2025-10-28T17:49:00Z" w16du:dateUtc="2025-10-28T10:49:00Z">
                    <w:rPr>
                      <w:rStyle w:val="fontstyle01"/>
                    </w:rPr>
                  </w:rPrChange>
                </w:rPr>
                <w:t>n t</w:t>
              </w:r>
              <w:r w:rsidRPr="00CA691D">
                <w:rPr>
                  <w:rStyle w:val="fontstyle01"/>
                  <w:rFonts w:ascii="Times New Roman" w:hAnsi="Times New Roman" w:cs="Times New Roman"/>
                  <w:sz w:val="24"/>
                  <w:szCs w:val="24"/>
                  <w:rPrChange w:id="507" w:author="Administrator" w:date="2025-10-28T17:49:00Z" w16du:dateUtc="2025-10-28T10:49:00Z">
                    <w:rPr>
                      <w:rStyle w:val="fontstyle01"/>
                      <w:rFonts w:ascii="Calibri" w:hAnsi="Calibri" w:cs="Calibri"/>
                    </w:rPr>
                  </w:rPrChange>
                </w:rPr>
                <w:t>ử</w:t>
              </w:r>
            </w:ins>
            <w:ins w:id="508" w:author="Administrator" w:date="2025-10-28T17:50:00Z" w16du:dateUtc="2025-10-28T10:50:00Z">
              <w:r w:rsidR="00CA691D">
                <w:rPr>
                  <w:rFonts w:ascii="Times New Roman" w:hAnsi="Times New Roman" w:cs="Times New Roman"/>
                  <w:color w:val="000000"/>
                  <w:sz w:val="24"/>
                  <w:szCs w:val="24"/>
                </w:rPr>
                <w:t xml:space="preserve"> </w:t>
              </w:r>
            </w:ins>
            <w:ins w:id="509" w:author="Administrator" w:date="2025-10-28T17:41:00Z" w16du:dateUtc="2025-10-28T10:41:00Z">
              <w:r w:rsidRPr="00CA691D">
                <w:rPr>
                  <w:rStyle w:val="fontstyle01"/>
                  <w:rFonts w:ascii="Times New Roman" w:hAnsi="Times New Roman" w:cs="Times New Roman"/>
                  <w:sz w:val="24"/>
                  <w:szCs w:val="24"/>
                  <w:rPrChange w:id="510" w:author="Administrator" w:date="2025-10-28T17:49:00Z" w16du:dateUtc="2025-10-28T10:49:00Z">
                    <w:rPr>
                      <w:rStyle w:val="fontstyle01"/>
                    </w:rPr>
                  </w:rPrChange>
                </w:rPr>
                <w:t>h</w:t>
              </w:r>
              <w:r w:rsidRPr="00CA691D">
                <w:rPr>
                  <w:rStyle w:val="fontstyle01"/>
                  <w:rFonts w:ascii="Times New Roman" w:hAnsi="Times New Roman" w:cs="Times New Roman"/>
                  <w:sz w:val="24"/>
                  <w:szCs w:val="24"/>
                  <w:rPrChange w:id="511" w:author="Administrator" w:date="2025-10-28T17:49:00Z" w16du:dateUtc="2025-10-28T10:49:00Z">
                    <w:rPr>
                      <w:rStyle w:val="fontstyle01"/>
                      <w:rFonts w:ascii="Calibri" w:hAnsi="Calibri" w:cs="Calibri"/>
                    </w:rPr>
                  </w:rPrChange>
                </w:rPr>
                <w:t>ợ</w:t>
              </w:r>
              <w:r w:rsidRPr="00CA691D">
                <w:rPr>
                  <w:rStyle w:val="fontstyle01"/>
                  <w:rFonts w:ascii="Times New Roman" w:hAnsi="Times New Roman" w:cs="Times New Roman"/>
                  <w:sz w:val="24"/>
                  <w:szCs w:val="24"/>
                  <w:rPrChange w:id="512" w:author="Administrator" w:date="2025-10-28T17:49:00Z" w16du:dateUtc="2025-10-28T10:49:00Z">
                    <w:rPr>
                      <w:rStyle w:val="fontstyle01"/>
                    </w:rPr>
                  </w:rPrChange>
                </w:rPr>
                <w:t>p l</w:t>
              </w:r>
              <w:r w:rsidRPr="00CA691D">
                <w:rPr>
                  <w:rStyle w:val="fontstyle01"/>
                  <w:rFonts w:ascii="Times New Roman" w:hAnsi="Times New Roman" w:cs="Times New Roman"/>
                  <w:sz w:val="24"/>
                  <w:szCs w:val="24"/>
                  <w:rPrChange w:id="513"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514" w:author="Administrator" w:date="2025-10-28T17:49:00Z" w16du:dateUtc="2025-10-28T10:49:00Z">
                    <w:rPr>
                      <w:rStyle w:val="fontstyle01"/>
                    </w:rPr>
                  </w:rPrChange>
                </w:rPr>
                <w:t>, tr</w:t>
              </w:r>
              <w:r w:rsidRPr="00CA691D">
                <w:rPr>
                  <w:rStyle w:val="fontstyle01"/>
                  <w:rFonts w:ascii="Times New Roman" w:hAnsi="Times New Roman" w:cs="Times New Roman"/>
                  <w:sz w:val="24"/>
                  <w:szCs w:val="24"/>
                  <w:rPrChange w:id="515" w:author="Administrator" w:date="2025-10-28T17:49:00Z" w16du:dateUtc="2025-10-28T10:49:00Z">
                    <w:rPr>
                      <w:rStyle w:val="fontstyle01"/>
                      <w:rFonts w:ascii="Calibri" w:hAnsi="Calibri" w:cs="Calibri"/>
                    </w:rPr>
                  </w:rPrChange>
                </w:rPr>
                <w:t>ừ</w:t>
              </w:r>
              <w:r w:rsidRPr="00CA691D">
                <w:rPr>
                  <w:rStyle w:val="fontstyle01"/>
                  <w:rFonts w:ascii="Times New Roman" w:hAnsi="Times New Roman" w:cs="Times New Roman"/>
                  <w:sz w:val="24"/>
                  <w:szCs w:val="24"/>
                  <w:rPrChange w:id="516" w:author="Administrator" w:date="2025-10-28T17:49:00Z" w16du:dateUtc="2025-10-28T10:49:00Z">
                    <w:rPr>
                      <w:rStyle w:val="fontstyle01"/>
                    </w:rPr>
                  </w:rPrChange>
                </w:rPr>
                <w:t xml:space="preserve"> tr</w:t>
              </w:r>
              <w:r w:rsidRPr="00CA691D">
                <w:rPr>
                  <w:rStyle w:val="fontstyle01"/>
                  <w:rFonts w:ascii="Times New Roman" w:hAnsi="Times New Roman" w:cs="Times New Roman"/>
                  <w:sz w:val="24"/>
                  <w:szCs w:val="24"/>
                  <w:rPrChange w:id="517" w:author="Administrator" w:date="2025-10-28T17:49:00Z" w16du:dateUtc="2025-10-28T10:49:00Z">
                    <w:rPr>
                      <w:rStyle w:val="fontstyle01"/>
                      <w:rFonts w:ascii="Calibri" w:hAnsi="Calibri" w:cs="Calibri"/>
                    </w:rPr>
                  </w:rPrChange>
                </w:rPr>
                <w:t>ườ</w:t>
              </w:r>
              <w:r w:rsidRPr="00CA691D">
                <w:rPr>
                  <w:rStyle w:val="fontstyle01"/>
                  <w:rFonts w:ascii="Times New Roman" w:hAnsi="Times New Roman" w:cs="Times New Roman"/>
                  <w:sz w:val="24"/>
                  <w:szCs w:val="24"/>
                  <w:rPrChange w:id="518" w:author="Administrator" w:date="2025-10-28T17:49:00Z" w16du:dateUtc="2025-10-28T10:49:00Z">
                    <w:rPr>
                      <w:rStyle w:val="fontstyle01"/>
                    </w:rPr>
                  </w:rPrChange>
                </w:rPr>
                <w:t>ng h</w:t>
              </w:r>
              <w:r w:rsidRPr="00CA691D">
                <w:rPr>
                  <w:rStyle w:val="fontstyle01"/>
                  <w:rFonts w:ascii="Times New Roman" w:hAnsi="Times New Roman" w:cs="Times New Roman"/>
                  <w:sz w:val="24"/>
                  <w:szCs w:val="24"/>
                  <w:rPrChange w:id="519" w:author="Administrator" w:date="2025-10-28T17:49:00Z" w16du:dateUtc="2025-10-28T10:49:00Z">
                    <w:rPr>
                      <w:rStyle w:val="fontstyle01"/>
                      <w:rFonts w:ascii="Calibri" w:hAnsi="Calibri" w:cs="Calibri"/>
                    </w:rPr>
                  </w:rPrChange>
                </w:rPr>
                <w:t>ợ</w:t>
              </w:r>
              <w:r w:rsidRPr="00CA691D">
                <w:rPr>
                  <w:rStyle w:val="fontstyle01"/>
                  <w:rFonts w:ascii="Times New Roman" w:hAnsi="Times New Roman" w:cs="Times New Roman"/>
                  <w:sz w:val="24"/>
                  <w:szCs w:val="24"/>
                  <w:rPrChange w:id="520" w:author="Administrator" w:date="2025-10-28T17:49:00Z" w16du:dateUtc="2025-10-28T10:49:00Z">
                    <w:rPr>
                      <w:rStyle w:val="fontstyle01"/>
                    </w:rPr>
                  </w:rPrChange>
                </w:rPr>
                <w:t>p c</w:t>
              </w:r>
              <w:r w:rsidRPr="00CA691D">
                <w:rPr>
                  <w:rStyle w:val="fontstyle01"/>
                  <w:rFonts w:ascii="Times New Roman" w:hAnsi="Times New Roman" w:cs="Times New Roman"/>
                  <w:sz w:val="24"/>
                  <w:szCs w:val="24"/>
                  <w:rPrChange w:id="521" w:author="Administrator" w:date="2025-10-28T17:49:00Z" w16du:dateUtc="2025-10-28T10:49:00Z">
                    <w:rPr>
                      <w:rStyle w:val="fontstyle01"/>
                      <w:rFonts w:ascii=".VnTime" w:hAnsi=".VnTime" w:cs=".VnTime"/>
                    </w:rPr>
                  </w:rPrChange>
                </w:rPr>
                <w:t>ô</w:t>
              </w:r>
              <w:r w:rsidRPr="00CA691D">
                <w:rPr>
                  <w:rStyle w:val="fontstyle01"/>
                  <w:rFonts w:ascii="Times New Roman" w:hAnsi="Times New Roman" w:cs="Times New Roman"/>
                  <w:sz w:val="24"/>
                  <w:szCs w:val="24"/>
                  <w:rPrChange w:id="522" w:author="Administrator" w:date="2025-10-28T17:49:00Z" w16du:dateUtc="2025-10-28T10:49:00Z">
                    <w:rPr>
                      <w:rStyle w:val="fontstyle01"/>
                    </w:rPr>
                  </w:rPrChange>
                </w:rPr>
                <w:t>ng d</w:t>
              </w:r>
              <w:r w:rsidRPr="00CA691D">
                <w:rPr>
                  <w:rStyle w:val="fontstyle01"/>
                  <w:rFonts w:ascii="Times New Roman" w:hAnsi="Times New Roman" w:cs="Times New Roman"/>
                  <w:sz w:val="24"/>
                  <w:szCs w:val="24"/>
                  <w:rPrChange w:id="523" w:author="Administrator" w:date="2025-10-28T17:49:00Z" w16du:dateUtc="2025-10-28T10:49:00Z">
                    <w:rPr>
                      <w:rStyle w:val="fontstyle01"/>
                      <w:rFonts w:ascii=".VnTime" w:hAnsi=".VnTime" w:cs=".VnTime"/>
                    </w:rPr>
                  </w:rPrChange>
                </w:rPr>
                <w:t>â</w:t>
              </w:r>
              <w:r w:rsidRPr="00CA691D">
                <w:rPr>
                  <w:rStyle w:val="fontstyle01"/>
                  <w:rFonts w:ascii="Times New Roman" w:hAnsi="Times New Roman" w:cs="Times New Roman"/>
                  <w:sz w:val="24"/>
                  <w:szCs w:val="24"/>
                  <w:rPrChange w:id="524" w:author="Administrator" w:date="2025-10-28T17:49:00Z" w16du:dateUtc="2025-10-28T10:49:00Z">
                    <w:rPr>
                      <w:rStyle w:val="fontstyle01"/>
                    </w:rPr>
                  </w:rPrChange>
                </w:rPr>
                <w:t>n, t</w:t>
              </w:r>
              <w:r w:rsidRPr="00CA691D">
                <w:rPr>
                  <w:rStyle w:val="fontstyle01"/>
                  <w:rFonts w:ascii="Times New Roman" w:hAnsi="Times New Roman" w:cs="Times New Roman"/>
                  <w:sz w:val="24"/>
                  <w:szCs w:val="24"/>
                  <w:rPrChange w:id="525"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526" w:author="Administrator" w:date="2025-10-28T17:49:00Z" w16du:dateUtc="2025-10-28T10:49:00Z">
                    <w:rPr>
                      <w:rStyle w:val="fontstyle01"/>
                    </w:rPr>
                  </w:rPrChange>
                </w:rPr>
                <w:t xml:space="preserve"> ch</w:t>
              </w:r>
              <w:r w:rsidRPr="00CA691D">
                <w:rPr>
                  <w:rStyle w:val="fontstyle01"/>
                  <w:rFonts w:ascii="Times New Roman" w:hAnsi="Times New Roman" w:cs="Times New Roman"/>
                  <w:sz w:val="24"/>
                  <w:szCs w:val="24"/>
                  <w:rPrChange w:id="527" w:author="Administrator" w:date="2025-10-28T17:49:00Z" w16du:dateUtc="2025-10-28T10:49:00Z">
                    <w:rPr>
                      <w:rStyle w:val="fontstyle01"/>
                      <w:rFonts w:ascii="Calibri" w:hAnsi="Calibri" w:cs="Calibri"/>
                    </w:rPr>
                  </w:rPrChange>
                </w:rPr>
                <w:t>ứ</w:t>
              </w:r>
              <w:r w:rsidRPr="00CA691D">
                <w:rPr>
                  <w:rStyle w:val="fontstyle01"/>
                  <w:rFonts w:ascii="Times New Roman" w:hAnsi="Times New Roman" w:cs="Times New Roman"/>
                  <w:sz w:val="24"/>
                  <w:szCs w:val="24"/>
                  <w:rPrChange w:id="528" w:author="Administrator" w:date="2025-10-28T17:49:00Z" w16du:dateUtc="2025-10-28T10:49:00Z">
                    <w:rPr>
                      <w:rStyle w:val="fontstyle01"/>
                    </w:rPr>
                  </w:rPrChange>
                </w:rPr>
                <w:t>c c</w:t>
              </w:r>
              <w:r w:rsidRPr="00CA691D">
                <w:rPr>
                  <w:rStyle w:val="fontstyle01"/>
                  <w:rFonts w:ascii="Times New Roman" w:hAnsi="Times New Roman" w:cs="Times New Roman"/>
                  <w:sz w:val="24"/>
                  <w:szCs w:val="24"/>
                  <w:rPrChange w:id="529" w:author="Administrator" w:date="2025-10-28T17:49:00Z" w16du:dateUtc="2025-10-28T10:49:00Z">
                    <w:rPr>
                      <w:rStyle w:val="fontstyle01"/>
                      <w:rFonts w:ascii=".VnTime" w:hAnsi=".VnTime" w:cs=".VnTime"/>
                    </w:rPr>
                  </w:rPrChange>
                </w:rPr>
                <w:t>ó</w:t>
              </w:r>
              <w:r w:rsidRPr="00CA691D">
                <w:rPr>
                  <w:rStyle w:val="fontstyle01"/>
                  <w:rFonts w:ascii="Times New Roman" w:hAnsi="Times New Roman" w:cs="Times New Roman"/>
                  <w:sz w:val="24"/>
                  <w:szCs w:val="24"/>
                  <w:rPrChange w:id="530" w:author="Administrator" w:date="2025-10-28T17:49:00Z" w16du:dateUtc="2025-10-28T10:49:00Z">
                    <w:rPr>
                      <w:rStyle w:val="fontstyle01"/>
                    </w:rPr>
                  </w:rPrChange>
                </w:rPr>
                <w:t xml:space="preserve"> nhu c</w:t>
              </w:r>
              <w:r w:rsidRPr="00CA691D">
                <w:rPr>
                  <w:rStyle w:val="fontstyle01"/>
                  <w:rFonts w:ascii="Times New Roman" w:hAnsi="Times New Roman" w:cs="Times New Roman"/>
                  <w:sz w:val="24"/>
                  <w:szCs w:val="24"/>
                  <w:rPrChange w:id="531" w:author="Administrator" w:date="2025-10-28T17:49:00Z" w16du:dateUtc="2025-10-28T10:49:00Z">
                    <w:rPr>
                      <w:rStyle w:val="fontstyle01"/>
                      <w:rFonts w:ascii="Calibri" w:hAnsi="Calibri" w:cs="Calibri"/>
                    </w:rPr>
                  </w:rPrChange>
                </w:rPr>
                <w:t>ầ</w:t>
              </w:r>
              <w:r w:rsidRPr="00CA691D">
                <w:rPr>
                  <w:rStyle w:val="fontstyle01"/>
                  <w:rFonts w:ascii="Times New Roman" w:hAnsi="Times New Roman" w:cs="Times New Roman"/>
                  <w:sz w:val="24"/>
                  <w:szCs w:val="24"/>
                  <w:rPrChange w:id="532" w:author="Administrator" w:date="2025-10-28T17:49:00Z" w16du:dateUtc="2025-10-28T10:49:00Z">
                    <w:rPr>
                      <w:rStyle w:val="fontstyle01"/>
                    </w:rPr>
                  </w:rPrChange>
                </w:rPr>
                <w:t>u nh</w:t>
              </w:r>
              <w:r w:rsidRPr="00CA691D">
                <w:rPr>
                  <w:rStyle w:val="fontstyle01"/>
                  <w:rFonts w:ascii="Times New Roman" w:hAnsi="Times New Roman" w:cs="Times New Roman"/>
                  <w:sz w:val="24"/>
                  <w:szCs w:val="24"/>
                  <w:rPrChange w:id="533" w:author="Administrator" w:date="2025-10-28T17:49:00Z" w16du:dateUtc="2025-10-28T10:49:00Z">
                    <w:rPr>
                      <w:rStyle w:val="fontstyle01"/>
                      <w:rFonts w:ascii="Calibri" w:hAnsi="Calibri" w:cs="Calibri"/>
                    </w:rPr>
                  </w:rPrChange>
                </w:rPr>
                <w:t>ậ</w:t>
              </w:r>
              <w:r w:rsidRPr="00CA691D">
                <w:rPr>
                  <w:rStyle w:val="fontstyle01"/>
                  <w:rFonts w:ascii="Times New Roman" w:hAnsi="Times New Roman" w:cs="Times New Roman"/>
                  <w:sz w:val="24"/>
                  <w:szCs w:val="24"/>
                  <w:rPrChange w:id="534" w:author="Administrator" w:date="2025-10-28T17:49:00Z" w16du:dateUtc="2025-10-28T10:49:00Z">
                    <w:rPr>
                      <w:rStyle w:val="fontstyle01"/>
                    </w:rPr>
                  </w:rPrChange>
                </w:rPr>
                <w:t>n b</w:t>
              </w:r>
              <w:r w:rsidRPr="00CA691D">
                <w:rPr>
                  <w:rStyle w:val="fontstyle01"/>
                  <w:rFonts w:ascii="Times New Roman" w:hAnsi="Times New Roman" w:cs="Times New Roman"/>
                  <w:sz w:val="24"/>
                  <w:szCs w:val="24"/>
                  <w:rPrChange w:id="535"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536" w:author="Administrator" w:date="2025-10-28T17:49:00Z" w16du:dateUtc="2025-10-28T10:49:00Z">
                    <w:rPr>
                      <w:rStyle w:val="fontstyle01"/>
                    </w:rPr>
                  </w:rPrChange>
                </w:rPr>
                <w:t>n gi</w:t>
              </w:r>
              <w:r w:rsidRPr="00CA691D">
                <w:rPr>
                  <w:rStyle w:val="fontstyle01"/>
                  <w:rFonts w:ascii="Times New Roman" w:hAnsi="Times New Roman" w:cs="Times New Roman"/>
                  <w:sz w:val="24"/>
                  <w:szCs w:val="24"/>
                  <w:rPrChange w:id="537"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538" w:author="Administrator" w:date="2025-10-28T17:49:00Z" w16du:dateUtc="2025-10-28T10:49:00Z">
                    <w:rPr>
                      <w:rStyle w:val="fontstyle01"/>
                    </w:rPr>
                  </w:rPrChange>
                </w:rPr>
                <w:t>y</w:t>
              </w:r>
              <w:r w:rsidRPr="00CA691D">
                <w:rPr>
                  <w:rStyle w:val="fontstyle01"/>
                  <w:rFonts w:ascii="Times New Roman" w:hAnsi="Times New Roman" w:cs="Times New Roman"/>
                  <w:sz w:val="24"/>
                  <w:szCs w:val="24"/>
                  <w:rPrChange w:id="539" w:author="Administrator" w:date="2025-10-28T17:49:00Z" w16du:dateUtc="2025-10-28T10:49:00Z">
                    <w:rPr>
                      <w:rStyle w:val="fontstyle01"/>
                      <w:rFonts w:ascii=".VnTime" w:hAnsi=".VnTime" w:cs=".VnTime"/>
                    </w:rPr>
                  </w:rPrChange>
                </w:rPr>
                <w:t>”</w:t>
              </w:r>
              <w:r w:rsidRPr="00CA691D">
                <w:rPr>
                  <w:rStyle w:val="fontstyle01"/>
                  <w:rFonts w:ascii="Times New Roman" w:hAnsi="Times New Roman" w:cs="Times New Roman"/>
                  <w:sz w:val="24"/>
                  <w:szCs w:val="24"/>
                  <w:rPrChange w:id="540" w:author="Administrator" w:date="2025-10-28T17:49:00Z" w16du:dateUtc="2025-10-28T10:49:00Z">
                    <w:rPr>
                      <w:rStyle w:val="fontstyle01"/>
                    </w:rPr>
                  </w:rPrChange>
                </w:rPr>
                <w:t xml:space="preserve"> theo y</w:t>
              </w:r>
              <w:r w:rsidRPr="00CA691D">
                <w:rPr>
                  <w:rStyle w:val="fontstyle01"/>
                  <w:rFonts w:ascii="Times New Roman" w:hAnsi="Times New Roman" w:cs="Times New Roman"/>
                  <w:sz w:val="24"/>
                  <w:szCs w:val="24"/>
                  <w:rPrChange w:id="541" w:author="Administrator" w:date="2025-10-28T17:49:00Z" w16du:dateUtc="2025-10-28T10:49:00Z">
                    <w:rPr>
                      <w:rStyle w:val="fontstyle01"/>
                      <w:rFonts w:ascii=".VnTime" w:hAnsi=".VnTime" w:cs=".VnTime"/>
                    </w:rPr>
                  </w:rPrChange>
                </w:rPr>
                <w:t>ê</w:t>
              </w:r>
              <w:r w:rsidRPr="00CA691D">
                <w:rPr>
                  <w:rStyle w:val="fontstyle01"/>
                  <w:rFonts w:ascii="Times New Roman" w:hAnsi="Times New Roman" w:cs="Times New Roman"/>
                  <w:sz w:val="24"/>
                  <w:szCs w:val="24"/>
                  <w:rPrChange w:id="542" w:author="Administrator" w:date="2025-10-28T17:49:00Z" w16du:dateUtc="2025-10-28T10:49:00Z">
                    <w:rPr>
                      <w:rStyle w:val="fontstyle01"/>
                    </w:rPr>
                  </w:rPrChange>
                </w:rPr>
                <w:t>u c</w:t>
              </w:r>
              <w:r w:rsidRPr="00CA691D">
                <w:rPr>
                  <w:rStyle w:val="fontstyle01"/>
                  <w:rFonts w:ascii="Times New Roman" w:hAnsi="Times New Roman" w:cs="Times New Roman"/>
                  <w:sz w:val="24"/>
                  <w:szCs w:val="24"/>
                  <w:rPrChange w:id="543" w:author="Administrator" w:date="2025-10-28T17:49:00Z" w16du:dateUtc="2025-10-28T10:49:00Z">
                    <w:rPr>
                      <w:rStyle w:val="fontstyle01"/>
                      <w:rFonts w:ascii="Calibri" w:hAnsi="Calibri" w:cs="Calibri"/>
                    </w:rPr>
                  </w:rPrChange>
                </w:rPr>
                <w:t>ầ</w:t>
              </w:r>
              <w:r w:rsidRPr="00CA691D">
                <w:rPr>
                  <w:rStyle w:val="fontstyle01"/>
                  <w:rFonts w:ascii="Times New Roman" w:hAnsi="Times New Roman" w:cs="Times New Roman"/>
                  <w:sz w:val="24"/>
                  <w:szCs w:val="24"/>
                  <w:rPrChange w:id="544" w:author="Administrator" w:date="2025-10-28T17:49:00Z" w16du:dateUtc="2025-10-28T10:49:00Z">
                    <w:rPr>
                      <w:rStyle w:val="fontstyle01"/>
                    </w:rPr>
                  </w:rPrChange>
                </w:rPr>
                <w:t>u</w:t>
              </w:r>
            </w:ins>
            <w:ins w:id="545" w:author="Administrator" w:date="2025-10-28T17:50:00Z" w16du:dateUtc="2025-10-28T10:50:00Z">
              <w:r w:rsidR="00CA691D">
                <w:rPr>
                  <w:rFonts w:ascii="Times New Roman" w:hAnsi="Times New Roman" w:cs="Times New Roman"/>
                  <w:color w:val="000000"/>
                  <w:sz w:val="24"/>
                  <w:szCs w:val="24"/>
                </w:rPr>
                <w:t xml:space="preserve"> </w:t>
              </w:r>
            </w:ins>
            <w:ins w:id="546" w:author="Administrator" w:date="2025-10-28T17:41:00Z" w16du:dateUtc="2025-10-28T10:41:00Z">
              <w:r w:rsidRPr="00CA691D">
                <w:rPr>
                  <w:rStyle w:val="fontstyle01"/>
                  <w:rFonts w:ascii="Times New Roman" w:hAnsi="Times New Roman" w:cs="Times New Roman"/>
                  <w:sz w:val="24"/>
                  <w:szCs w:val="24"/>
                  <w:rPrChange w:id="547" w:author="Administrator" w:date="2025-10-28T17:49:00Z" w16du:dateUtc="2025-10-28T10:49:00Z">
                    <w:rPr>
                      <w:rStyle w:val="fontstyle01"/>
                    </w:rPr>
                  </w:rPrChange>
                </w:rPr>
                <w:t>t</w:t>
              </w:r>
              <w:r w:rsidRPr="00CA691D">
                <w:rPr>
                  <w:rStyle w:val="fontstyle01"/>
                  <w:rFonts w:ascii="Times New Roman" w:hAnsi="Times New Roman" w:cs="Times New Roman"/>
                  <w:sz w:val="24"/>
                  <w:szCs w:val="24"/>
                  <w:rPrChange w:id="548" w:author="Administrator" w:date="2025-10-28T17:49:00Z" w16du:dateUtc="2025-10-28T10:49:00Z">
                    <w:rPr>
                      <w:rStyle w:val="fontstyle01"/>
                      <w:rFonts w:ascii="Calibri" w:hAnsi="Calibri" w:cs="Calibri"/>
                    </w:rPr>
                  </w:rPrChange>
                </w:rPr>
                <w:t>ạ</w:t>
              </w:r>
              <w:r w:rsidRPr="00CA691D">
                <w:rPr>
                  <w:rStyle w:val="fontstyle01"/>
                  <w:rFonts w:ascii="Times New Roman" w:hAnsi="Times New Roman" w:cs="Times New Roman"/>
                  <w:sz w:val="24"/>
                  <w:szCs w:val="24"/>
                  <w:rPrChange w:id="549" w:author="Administrator" w:date="2025-10-28T17:49:00Z" w16du:dateUtc="2025-10-28T10:49:00Z">
                    <w:rPr>
                      <w:rStyle w:val="fontstyle01"/>
                    </w:rPr>
                  </w:rPrChange>
                </w:rPr>
                <w:t>i kho</w:t>
              </w:r>
              <w:r w:rsidRPr="00CA691D">
                <w:rPr>
                  <w:rStyle w:val="fontstyle01"/>
                  <w:rFonts w:ascii="Times New Roman" w:hAnsi="Times New Roman" w:cs="Times New Roman"/>
                  <w:sz w:val="24"/>
                  <w:szCs w:val="24"/>
                  <w:rPrChange w:id="550"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551" w:author="Administrator" w:date="2025-10-28T17:49:00Z" w16du:dateUtc="2025-10-28T10:49:00Z">
                    <w:rPr>
                      <w:rStyle w:val="fontstyle01"/>
                    </w:rPr>
                  </w:rPrChange>
                </w:rPr>
                <w:t>n a M</w:t>
              </w:r>
              <w:r w:rsidRPr="00CA691D">
                <w:rPr>
                  <w:rStyle w:val="fontstyle01"/>
                  <w:rFonts w:ascii="Times New Roman" w:hAnsi="Times New Roman" w:cs="Times New Roman"/>
                  <w:sz w:val="24"/>
                  <w:szCs w:val="24"/>
                  <w:rPrChange w:id="552"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553" w:author="Administrator" w:date="2025-10-28T17:49:00Z" w16du:dateUtc="2025-10-28T10:49:00Z">
                    <w:rPr>
                      <w:rStyle w:val="fontstyle01"/>
                    </w:rPr>
                  </w:rPrChange>
                </w:rPr>
                <w:t>c 2 Th</w:t>
              </w:r>
              <w:r w:rsidRPr="00CA691D">
                <w:rPr>
                  <w:rStyle w:val="fontstyle01"/>
                  <w:rFonts w:ascii="Times New Roman" w:hAnsi="Times New Roman" w:cs="Times New Roman"/>
                  <w:sz w:val="24"/>
                  <w:szCs w:val="24"/>
                  <w:rPrChange w:id="554" w:author="Administrator" w:date="2025-10-28T17:49:00Z" w16du:dateUtc="2025-10-28T10:49:00Z">
                    <w:rPr>
                      <w:rStyle w:val="fontstyle01"/>
                      <w:rFonts w:ascii=".VnTime" w:hAnsi=".VnTime" w:cs=".VnTime"/>
                    </w:rPr>
                  </w:rPrChange>
                </w:rPr>
                <w:t>ô</w:t>
              </w:r>
              <w:r w:rsidRPr="00CA691D">
                <w:rPr>
                  <w:rStyle w:val="fontstyle01"/>
                  <w:rFonts w:ascii="Times New Roman" w:hAnsi="Times New Roman" w:cs="Times New Roman"/>
                  <w:sz w:val="24"/>
                  <w:szCs w:val="24"/>
                  <w:rPrChange w:id="555" w:author="Administrator" w:date="2025-10-28T17:49:00Z" w16du:dateUtc="2025-10-28T10:49:00Z">
                    <w:rPr>
                      <w:rStyle w:val="fontstyle01"/>
                    </w:rPr>
                  </w:rPrChange>
                </w:rPr>
                <w:t>ng b</w:t>
              </w:r>
              <w:r w:rsidRPr="00CA691D">
                <w:rPr>
                  <w:rStyle w:val="fontstyle01"/>
                  <w:rFonts w:ascii="Times New Roman" w:hAnsi="Times New Roman" w:cs="Times New Roman"/>
                  <w:sz w:val="24"/>
                  <w:szCs w:val="24"/>
                  <w:rPrChange w:id="556"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557" w:author="Administrator" w:date="2025-10-28T17:49:00Z" w16du:dateUtc="2025-10-28T10:49:00Z">
                    <w:rPr>
                      <w:rStyle w:val="fontstyle01"/>
                    </w:rPr>
                  </w:rPrChange>
                </w:rPr>
                <w:t>o s</w:t>
              </w:r>
              <w:r w:rsidRPr="00CA691D">
                <w:rPr>
                  <w:rStyle w:val="fontstyle01"/>
                  <w:rFonts w:ascii="Times New Roman" w:hAnsi="Times New Roman" w:cs="Times New Roman"/>
                  <w:sz w:val="24"/>
                  <w:szCs w:val="24"/>
                  <w:rPrChange w:id="558"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559" w:author="Administrator" w:date="2025-10-28T17:49:00Z" w16du:dateUtc="2025-10-28T10:49:00Z">
                    <w:rPr>
                      <w:rStyle w:val="fontstyle01"/>
                    </w:rPr>
                  </w:rPrChange>
                </w:rPr>
                <w:t xml:space="preserve"> 35-TB/TGV ng</w:t>
              </w:r>
              <w:r w:rsidRPr="00CA691D">
                <w:rPr>
                  <w:rStyle w:val="fontstyle01"/>
                  <w:rFonts w:ascii="Times New Roman" w:hAnsi="Times New Roman" w:cs="Times New Roman"/>
                  <w:sz w:val="24"/>
                  <w:szCs w:val="24"/>
                  <w:rPrChange w:id="560"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561" w:author="Administrator" w:date="2025-10-28T17:49:00Z" w16du:dateUtc="2025-10-28T10:49:00Z">
                    <w:rPr>
                      <w:rStyle w:val="fontstyle01"/>
                    </w:rPr>
                  </w:rPrChange>
                </w:rPr>
                <w:t>y 11/7/2025 c</w:t>
              </w:r>
              <w:r w:rsidRPr="00CA691D">
                <w:rPr>
                  <w:rStyle w:val="fontstyle01"/>
                  <w:rFonts w:ascii="Times New Roman" w:hAnsi="Times New Roman" w:cs="Times New Roman"/>
                  <w:sz w:val="24"/>
                  <w:szCs w:val="24"/>
                  <w:rPrChange w:id="562"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563" w:author="Administrator" w:date="2025-10-28T17:49:00Z" w16du:dateUtc="2025-10-28T10:49:00Z">
                    <w:rPr>
                      <w:rStyle w:val="fontstyle01"/>
                    </w:rPr>
                  </w:rPrChange>
                </w:rPr>
                <w:t>a T</w:t>
              </w:r>
              <w:r w:rsidRPr="00CA691D">
                <w:rPr>
                  <w:rStyle w:val="fontstyle01"/>
                  <w:rFonts w:ascii="Times New Roman" w:hAnsi="Times New Roman" w:cs="Times New Roman"/>
                  <w:sz w:val="24"/>
                  <w:szCs w:val="24"/>
                  <w:rPrChange w:id="564"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565" w:author="Administrator" w:date="2025-10-28T17:49:00Z" w16du:dateUtc="2025-10-28T10:49:00Z">
                    <w:rPr>
                      <w:rStyle w:val="fontstyle01"/>
                    </w:rPr>
                  </w:rPrChange>
                </w:rPr>
                <w:t xml:space="preserve"> Gi</w:t>
              </w:r>
              <w:r w:rsidRPr="00CA691D">
                <w:rPr>
                  <w:rStyle w:val="fontstyle01"/>
                  <w:rFonts w:ascii="Times New Roman" w:hAnsi="Times New Roman" w:cs="Times New Roman"/>
                  <w:sz w:val="24"/>
                  <w:szCs w:val="24"/>
                  <w:rPrChange w:id="566" w:author="Administrator" w:date="2025-10-28T17:49:00Z" w16du:dateUtc="2025-10-28T10:49:00Z">
                    <w:rPr>
                      <w:rStyle w:val="fontstyle01"/>
                      <w:rFonts w:ascii=".VnTime" w:hAnsi=".VnTime" w:cs=".VnTime"/>
                    </w:rPr>
                  </w:rPrChange>
                </w:rPr>
                <w:t>ú</w:t>
              </w:r>
              <w:r w:rsidRPr="00CA691D">
                <w:rPr>
                  <w:rStyle w:val="fontstyle01"/>
                  <w:rFonts w:ascii="Times New Roman" w:hAnsi="Times New Roman" w:cs="Times New Roman"/>
                  <w:sz w:val="24"/>
                  <w:szCs w:val="24"/>
                  <w:rPrChange w:id="567" w:author="Administrator" w:date="2025-10-28T17:49:00Z" w16du:dateUtc="2025-10-28T10:49:00Z">
                    <w:rPr>
                      <w:rStyle w:val="fontstyle01"/>
                    </w:rPr>
                  </w:rPrChange>
                </w:rPr>
                <w:t>p vi</w:t>
              </w:r>
              <w:r w:rsidRPr="00CA691D">
                <w:rPr>
                  <w:rStyle w:val="fontstyle01"/>
                  <w:rFonts w:ascii="Times New Roman" w:hAnsi="Times New Roman" w:cs="Times New Roman"/>
                  <w:sz w:val="24"/>
                  <w:szCs w:val="24"/>
                  <w:rPrChange w:id="568"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569" w:author="Administrator" w:date="2025-10-28T17:49:00Z" w16du:dateUtc="2025-10-28T10:49:00Z">
                    <w:rPr>
                      <w:rStyle w:val="fontstyle01"/>
                    </w:rPr>
                  </w:rPrChange>
                </w:rPr>
                <w:t>c</w:t>
              </w:r>
            </w:ins>
            <w:ins w:id="570" w:author="Administrator" w:date="2025-10-28T17:50:00Z" w16du:dateUtc="2025-10-28T10:50:00Z">
              <w:r w:rsidR="00CA691D">
                <w:rPr>
                  <w:rFonts w:ascii="Times New Roman" w:hAnsi="Times New Roman" w:cs="Times New Roman"/>
                  <w:color w:val="000000"/>
                  <w:sz w:val="24"/>
                  <w:szCs w:val="24"/>
                </w:rPr>
                <w:t xml:space="preserve"> </w:t>
              </w:r>
            </w:ins>
            <w:ins w:id="571" w:author="Administrator" w:date="2025-10-28T17:41:00Z" w16du:dateUtc="2025-10-28T10:41:00Z">
              <w:r w:rsidRPr="00CA691D">
                <w:rPr>
                  <w:rStyle w:val="fontstyle01"/>
                  <w:rFonts w:ascii="Times New Roman" w:hAnsi="Times New Roman" w:cs="Times New Roman"/>
                  <w:sz w:val="24"/>
                  <w:szCs w:val="24"/>
                  <w:rPrChange w:id="572" w:author="Administrator" w:date="2025-10-28T17:49:00Z" w16du:dateUtc="2025-10-28T10:49:00Z">
                    <w:rPr>
                      <w:rStyle w:val="fontstyle01"/>
                    </w:rPr>
                  </w:rPrChange>
                </w:rPr>
                <w:t>Ban Ch</w:t>
              </w:r>
              <w:r w:rsidRPr="00CA691D">
                <w:rPr>
                  <w:rStyle w:val="fontstyle01"/>
                  <w:rFonts w:ascii="Times New Roman" w:hAnsi="Times New Roman" w:cs="Times New Roman"/>
                  <w:sz w:val="24"/>
                  <w:szCs w:val="24"/>
                  <w:rPrChange w:id="573" w:author="Administrator" w:date="2025-10-28T17:49:00Z" w16du:dateUtc="2025-10-28T10:49:00Z">
                    <w:rPr>
                      <w:rStyle w:val="fontstyle01"/>
                      <w:rFonts w:ascii="Calibri" w:hAnsi="Calibri" w:cs="Calibri"/>
                    </w:rPr>
                  </w:rPrChange>
                </w:rPr>
                <w:t>ỉ</w:t>
              </w:r>
              <w:r w:rsidRPr="00CA691D">
                <w:rPr>
                  <w:rStyle w:val="fontstyle01"/>
                  <w:rFonts w:ascii="Times New Roman" w:hAnsi="Times New Roman" w:cs="Times New Roman"/>
                  <w:sz w:val="24"/>
                  <w:szCs w:val="24"/>
                  <w:rPrChange w:id="574" w:author="Administrator" w:date="2025-10-28T17:49:00Z" w16du:dateUtc="2025-10-28T10:49:00Z">
                    <w:rPr>
                      <w:rStyle w:val="fontstyle01"/>
                    </w:rPr>
                  </w:rPrChange>
                </w:rPr>
                <w:t xml:space="preserve"> </w:t>
              </w:r>
              <w:r w:rsidRPr="00CA691D">
                <w:rPr>
                  <w:rStyle w:val="fontstyle01"/>
                  <w:rFonts w:ascii="Times New Roman" w:hAnsi="Times New Roman" w:cs="Times New Roman"/>
                  <w:sz w:val="24"/>
                  <w:szCs w:val="24"/>
                  <w:rPrChange w:id="575" w:author="Administrator" w:date="2025-10-28T17:49:00Z" w16du:dateUtc="2025-10-28T10:49:00Z">
                    <w:rPr>
                      <w:rStyle w:val="fontstyle01"/>
                      <w:rFonts w:ascii="Calibri" w:hAnsi="Calibri" w:cs="Calibri"/>
                    </w:rPr>
                  </w:rPrChange>
                </w:rPr>
                <w:t>đạ</w:t>
              </w:r>
              <w:r w:rsidRPr="00CA691D">
                <w:rPr>
                  <w:rStyle w:val="fontstyle01"/>
                  <w:rFonts w:ascii="Times New Roman" w:hAnsi="Times New Roman" w:cs="Times New Roman"/>
                  <w:sz w:val="24"/>
                  <w:szCs w:val="24"/>
                  <w:rPrChange w:id="576" w:author="Administrator" w:date="2025-10-28T17:49:00Z" w16du:dateUtc="2025-10-28T10:49:00Z">
                    <w:rPr>
                      <w:rStyle w:val="fontstyle01"/>
                    </w:rPr>
                  </w:rPrChange>
                </w:rPr>
                <w:t xml:space="preserve">o Trung </w:t>
              </w:r>
              <w:r w:rsidRPr="00CA691D">
                <w:rPr>
                  <w:rStyle w:val="fontstyle01"/>
                  <w:rFonts w:ascii="Times New Roman" w:hAnsi="Times New Roman" w:cs="Times New Roman"/>
                  <w:sz w:val="24"/>
                  <w:szCs w:val="24"/>
                  <w:rPrChange w:id="577" w:author="Administrator" w:date="2025-10-28T17:49:00Z" w16du:dateUtc="2025-10-28T10:49:00Z">
                    <w:rPr>
                      <w:rStyle w:val="fontstyle01"/>
                      <w:rFonts w:ascii="Calibri" w:hAnsi="Calibri" w:cs="Calibri"/>
                    </w:rPr>
                  </w:rPrChange>
                </w:rPr>
                <w:t>ươ</w:t>
              </w:r>
              <w:r w:rsidRPr="00CA691D">
                <w:rPr>
                  <w:rStyle w:val="fontstyle01"/>
                  <w:rFonts w:ascii="Times New Roman" w:hAnsi="Times New Roman" w:cs="Times New Roman"/>
                  <w:sz w:val="24"/>
                  <w:szCs w:val="24"/>
                  <w:rPrChange w:id="578" w:author="Administrator" w:date="2025-10-28T17:49:00Z" w16du:dateUtc="2025-10-28T10:49:00Z">
                    <w:rPr>
                      <w:rStyle w:val="fontstyle01"/>
                    </w:rPr>
                  </w:rPrChange>
                </w:rPr>
                <w:t>ng th</w:t>
              </w:r>
              <w:r w:rsidRPr="00CA691D">
                <w:rPr>
                  <w:rStyle w:val="fontstyle01"/>
                  <w:rFonts w:ascii="Times New Roman" w:hAnsi="Times New Roman" w:cs="Times New Roman"/>
                  <w:sz w:val="24"/>
                  <w:szCs w:val="24"/>
                  <w:rPrChange w:id="579" w:author="Administrator" w:date="2025-10-28T17:49:00Z" w16du:dateUtc="2025-10-28T10:49:00Z">
                    <w:rPr>
                      <w:rStyle w:val="fontstyle01"/>
                      <w:rFonts w:ascii=".VnTime" w:hAnsi=".VnTime" w:cs=".VnTime"/>
                    </w:rPr>
                  </w:rPrChange>
                </w:rPr>
                <w:t>ô</w:t>
              </w:r>
              <w:r w:rsidRPr="00CA691D">
                <w:rPr>
                  <w:rStyle w:val="fontstyle01"/>
                  <w:rFonts w:ascii="Times New Roman" w:hAnsi="Times New Roman" w:cs="Times New Roman"/>
                  <w:sz w:val="24"/>
                  <w:szCs w:val="24"/>
                  <w:rPrChange w:id="580" w:author="Administrator" w:date="2025-10-28T17:49:00Z" w16du:dateUtc="2025-10-28T10:49:00Z">
                    <w:rPr>
                      <w:rStyle w:val="fontstyle01"/>
                    </w:rPr>
                  </w:rPrChange>
                </w:rPr>
                <w:t>ng b</w:t>
              </w:r>
              <w:r w:rsidRPr="00CA691D">
                <w:rPr>
                  <w:rStyle w:val="fontstyle01"/>
                  <w:rFonts w:ascii="Times New Roman" w:hAnsi="Times New Roman" w:cs="Times New Roman"/>
                  <w:sz w:val="24"/>
                  <w:szCs w:val="24"/>
                  <w:rPrChange w:id="581"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582" w:author="Administrator" w:date="2025-10-28T17:49:00Z" w16du:dateUtc="2025-10-28T10:49:00Z">
                    <w:rPr>
                      <w:rStyle w:val="fontstyle01"/>
                    </w:rPr>
                  </w:rPrChange>
                </w:rPr>
                <w:t>o K</w:t>
              </w:r>
              <w:r w:rsidRPr="00CA691D">
                <w:rPr>
                  <w:rStyle w:val="fontstyle01"/>
                  <w:rFonts w:ascii="Times New Roman" w:hAnsi="Times New Roman" w:cs="Times New Roman"/>
                  <w:sz w:val="24"/>
                  <w:szCs w:val="24"/>
                  <w:rPrChange w:id="583"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584" w:author="Administrator" w:date="2025-10-28T17:49:00Z" w16du:dateUtc="2025-10-28T10:49:00Z">
                    <w:rPr>
                      <w:rStyle w:val="fontstyle01"/>
                    </w:rPr>
                  </w:rPrChange>
                </w:rPr>
                <w:t>t lu</w:t>
              </w:r>
              <w:r w:rsidRPr="00CA691D">
                <w:rPr>
                  <w:rStyle w:val="fontstyle01"/>
                  <w:rFonts w:ascii="Times New Roman" w:hAnsi="Times New Roman" w:cs="Times New Roman"/>
                  <w:sz w:val="24"/>
                  <w:szCs w:val="24"/>
                  <w:rPrChange w:id="585" w:author="Administrator" w:date="2025-10-28T17:49:00Z" w16du:dateUtc="2025-10-28T10:49:00Z">
                    <w:rPr>
                      <w:rStyle w:val="fontstyle01"/>
                      <w:rFonts w:ascii="Calibri" w:hAnsi="Calibri" w:cs="Calibri"/>
                    </w:rPr>
                  </w:rPrChange>
                </w:rPr>
                <w:t>ậ</w:t>
              </w:r>
              <w:r w:rsidRPr="00CA691D">
                <w:rPr>
                  <w:rStyle w:val="fontstyle01"/>
                  <w:rFonts w:ascii="Times New Roman" w:hAnsi="Times New Roman" w:cs="Times New Roman"/>
                  <w:sz w:val="24"/>
                  <w:szCs w:val="24"/>
                  <w:rPrChange w:id="586" w:author="Administrator" w:date="2025-10-28T17:49:00Z" w16du:dateUtc="2025-10-28T10:49:00Z">
                    <w:rPr>
                      <w:rStyle w:val="fontstyle01"/>
                    </w:rPr>
                  </w:rPrChange>
                </w:rPr>
                <w:t>n cu</w:t>
              </w:r>
              <w:r w:rsidRPr="00CA691D">
                <w:rPr>
                  <w:rStyle w:val="fontstyle01"/>
                  <w:rFonts w:ascii="Times New Roman" w:hAnsi="Times New Roman" w:cs="Times New Roman"/>
                  <w:sz w:val="24"/>
                  <w:szCs w:val="24"/>
                  <w:rPrChange w:id="587" w:author="Administrator" w:date="2025-10-28T17:49:00Z" w16du:dateUtc="2025-10-28T10:49:00Z">
                    <w:rPr>
                      <w:rStyle w:val="fontstyle01"/>
                      <w:rFonts w:ascii="Calibri" w:hAnsi="Calibri" w:cs="Calibri"/>
                    </w:rPr>
                  </w:rPrChange>
                </w:rPr>
                <w:t>ộ</w:t>
              </w:r>
              <w:r w:rsidRPr="00CA691D">
                <w:rPr>
                  <w:rStyle w:val="fontstyle01"/>
                  <w:rFonts w:ascii="Times New Roman" w:hAnsi="Times New Roman" w:cs="Times New Roman"/>
                  <w:sz w:val="24"/>
                  <w:szCs w:val="24"/>
                  <w:rPrChange w:id="588" w:author="Administrator" w:date="2025-10-28T17:49:00Z" w16du:dateUtc="2025-10-28T10:49:00Z">
                    <w:rPr>
                      <w:rStyle w:val="fontstyle01"/>
                    </w:rPr>
                  </w:rPrChange>
                </w:rPr>
                <w:t>c h</w:t>
              </w:r>
              <w:r w:rsidRPr="00CA691D">
                <w:rPr>
                  <w:rStyle w:val="fontstyle01"/>
                  <w:rFonts w:ascii="Times New Roman" w:hAnsi="Times New Roman" w:cs="Times New Roman"/>
                  <w:sz w:val="24"/>
                  <w:szCs w:val="24"/>
                  <w:rPrChange w:id="589" w:author="Administrator" w:date="2025-10-28T17:49:00Z" w16du:dateUtc="2025-10-28T10:49:00Z">
                    <w:rPr>
                      <w:rStyle w:val="fontstyle01"/>
                      <w:rFonts w:ascii="Calibri" w:hAnsi="Calibri" w:cs="Calibri"/>
                    </w:rPr>
                  </w:rPrChange>
                </w:rPr>
                <w:t>ọ</w:t>
              </w:r>
              <w:r w:rsidRPr="00CA691D">
                <w:rPr>
                  <w:rStyle w:val="fontstyle01"/>
                  <w:rFonts w:ascii="Times New Roman" w:hAnsi="Times New Roman" w:cs="Times New Roman"/>
                  <w:sz w:val="24"/>
                  <w:szCs w:val="24"/>
                  <w:rPrChange w:id="590" w:author="Administrator" w:date="2025-10-28T17:49:00Z" w16du:dateUtc="2025-10-28T10:49:00Z">
                    <w:rPr>
                      <w:rStyle w:val="fontstyle01"/>
                    </w:rPr>
                  </w:rPrChange>
                </w:rPr>
                <w:t>p c</w:t>
              </w:r>
              <w:r w:rsidRPr="00CA691D">
                <w:rPr>
                  <w:rStyle w:val="fontstyle01"/>
                  <w:rFonts w:ascii="Times New Roman" w:hAnsi="Times New Roman" w:cs="Times New Roman"/>
                  <w:sz w:val="24"/>
                  <w:szCs w:val="24"/>
                  <w:rPrChange w:id="591"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592" w:author="Administrator" w:date="2025-10-28T17:49:00Z" w16du:dateUtc="2025-10-28T10:49:00Z">
                    <w:rPr>
                      <w:rStyle w:val="fontstyle01"/>
                    </w:rPr>
                  </w:rPrChange>
                </w:rPr>
                <w:t>a L</w:t>
              </w:r>
              <w:r w:rsidRPr="00CA691D">
                <w:rPr>
                  <w:rStyle w:val="fontstyle01"/>
                  <w:rFonts w:ascii="Times New Roman" w:hAnsi="Times New Roman" w:cs="Times New Roman"/>
                  <w:sz w:val="24"/>
                  <w:szCs w:val="24"/>
                  <w:rPrChange w:id="593" w:author="Administrator" w:date="2025-10-28T17:49:00Z" w16du:dateUtc="2025-10-28T10:49:00Z">
                    <w:rPr>
                      <w:rStyle w:val="fontstyle01"/>
                      <w:rFonts w:ascii=".VnTime" w:hAnsi=".VnTime" w:cs=".VnTime"/>
                    </w:rPr>
                  </w:rPrChange>
                </w:rPr>
                <w:t>ã</w:t>
              </w:r>
              <w:r w:rsidRPr="00CA691D">
                <w:rPr>
                  <w:rStyle w:val="fontstyle01"/>
                  <w:rFonts w:ascii="Times New Roman" w:hAnsi="Times New Roman" w:cs="Times New Roman"/>
                  <w:sz w:val="24"/>
                  <w:szCs w:val="24"/>
                  <w:rPrChange w:id="594" w:author="Administrator" w:date="2025-10-28T17:49:00Z" w16du:dateUtc="2025-10-28T10:49:00Z">
                    <w:rPr>
                      <w:rStyle w:val="fontstyle01"/>
                    </w:rPr>
                  </w:rPrChange>
                </w:rPr>
                <w:t xml:space="preserve">nh </w:t>
              </w:r>
              <w:r w:rsidRPr="00CA691D">
                <w:rPr>
                  <w:rStyle w:val="fontstyle01"/>
                  <w:rFonts w:ascii="Times New Roman" w:hAnsi="Times New Roman" w:cs="Times New Roman"/>
                  <w:sz w:val="24"/>
                  <w:szCs w:val="24"/>
                  <w:rPrChange w:id="595" w:author="Administrator" w:date="2025-10-28T17:49:00Z" w16du:dateUtc="2025-10-28T10:49:00Z">
                    <w:rPr>
                      <w:rStyle w:val="fontstyle01"/>
                      <w:rFonts w:ascii="Calibri" w:hAnsi="Calibri" w:cs="Calibri"/>
                    </w:rPr>
                  </w:rPrChange>
                </w:rPr>
                <w:t>đạ</w:t>
              </w:r>
              <w:r w:rsidRPr="00CA691D">
                <w:rPr>
                  <w:rStyle w:val="fontstyle01"/>
                  <w:rFonts w:ascii="Times New Roman" w:hAnsi="Times New Roman" w:cs="Times New Roman"/>
                  <w:sz w:val="24"/>
                  <w:szCs w:val="24"/>
                  <w:rPrChange w:id="596" w:author="Administrator" w:date="2025-10-28T17:49:00Z" w16du:dateUtc="2025-10-28T10:49:00Z">
                    <w:rPr>
                      <w:rStyle w:val="fontstyle01"/>
                    </w:rPr>
                  </w:rPrChange>
                </w:rPr>
                <w:t>o Ban Ch</w:t>
              </w:r>
              <w:r w:rsidRPr="00CA691D">
                <w:rPr>
                  <w:rStyle w:val="fontstyle01"/>
                  <w:rFonts w:ascii="Times New Roman" w:hAnsi="Times New Roman" w:cs="Times New Roman"/>
                  <w:sz w:val="24"/>
                  <w:szCs w:val="24"/>
                  <w:rPrChange w:id="597" w:author="Administrator" w:date="2025-10-28T17:49:00Z" w16du:dateUtc="2025-10-28T10:49:00Z">
                    <w:rPr>
                      <w:rStyle w:val="fontstyle01"/>
                      <w:rFonts w:ascii="Calibri" w:hAnsi="Calibri" w:cs="Calibri"/>
                    </w:rPr>
                  </w:rPrChange>
                </w:rPr>
                <w:t>ỉ</w:t>
              </w:r>
              <w:r w:rsidRPr="00CA691D">
                <w:rPr>
                  <w:rStyle w:val="fontstyle01"/>
                  <w:rFonts w:ascii="Times New Roman" w:hAnsi="Times New Roman" w:cs="Times New Roman"/>
                  <w:sz w:val="24"/>
                  <w:szCs w:val="24"/>
                  <w:rPrChange w:id="598" w:author="Administrator" w:date="2025-10-28T17:49:00Z" w16du:dateUtc="2025-10-28T10:49:00Z">
                    <w:rPr>
                      <w:rStyle w:val="fontstyle01"/>
                    </w:rPr>
                  </w:rPrChange>
                </w:rPr>
                <w:t xml:space="preserve"> </w:t>
              </w:r>
              <w:r w:rsidRPr="00CA691D">
                <w:rPr>
                  <w:rStyle w:val="fontstyle01"/>
                  <w:rFonts w:ascii="Times New Roman" w:hAnsi="Times New Roman" w:cs="Times New Roman"/>
                  <w:sz w:val="24"/>
                  <w:szCs w:val="24"/>
                  <w:rPrChange w:id="599" w:author="Administrator" w:date="2025-10-28T17:49:00Z" w16du:dateUtc="2025-10-28T10:49:00Z">
                    <w:rPr>
                      <w:rStyle w:val="fontstyle01"/>
                      <w:rFonts w:ascii="Calibri" w:hAnsi="Calibri" w:cs="Calibri"/>
                    </w:rPr>
                  </w:rPrChange>
                </w:rPr>
                <w:t>đạ</w:t>
              </w:r>
              <w:r w:rsidRPr="00CA691D">
                <w:rPr>
                  <w:rStyle w:val="fontstyle01"/>
                  <w:rFonts w:ascii="Times New Roman" w:hAnsi="Times New Roman" w:cs="Times New Roman"/>
                  <w:sz w:val="24"/>
                  <w:szCs w:val="24"/>
                  <w:rPrChange w:id="600" w:author="Administrator" w:date="2025-10-28T17:49:00Z" w16du:dateUtc="2025-10-28T10:49:00Z">
                    <w:rPr>
                      <w:rStyle w:val="fontstyle01"/>
                    </w:rPr>
                  </w:rPrChange>
                </w:rPr>
                <w:t>o</w:t>
              </w:r>
            </w:ins>
            <w:ins w:id="601" w:author="Administrator" w:date="2025-10-28T17:50:00Z" w16du:dateUtc="2025-10-28T10:50:00Z">
              <w:r w:rsidR="00CA691D">
                <w:rPr>
                  <w:rFonts w:ascii="Times New Roman" w:hAnsi="Times New Roman" w:cs="Times New Roman"/>
                  <w:color w:val="000000"/>
                  <w:sz w:val="24"/>
                  <w:szCs w:val="24"/>
                </w:rPr>
                <w:t xml:space="preserve"> </w:t>
              </w:r>
            </w:ins>
            <w:ins w:id="602" w:author="Administrator" w:date="2025-10-28T17:41:00Z" w16du:dateUtc="2025-10-28T10:41:00Z">
              <w:r w:rsidRPr="00CA691D">
                <w:rPr>
                  <w:rStyle w:val="fontstyle01"/>
                  <w:rFonts w:ascii="Times New Roman" w:hAnsi="Times New Roman" w:cs="Times New Roman"/>
                  <w:sz w:val="24"/>
                  <w:szCs w:val="24"/>
                  <w:rPrChange w:id="603" w:author="Administrator" w:date="2025-10-28T17:49:00Z" w16du:dateUtc="2025-10-28T10:49:00Z">
                    <w:rPr>
                      <w:rStyle w:val="fontstyle01"/>
                    </w:rPr>
                  </w:rPrChange>
                </w:rPr>
                <w:t xml:space="preserve">Trung </w:t>
              </w:r>
              <w:r w:rsidRPr="00CA691D">
                <w:rPr>
                  <w:rStyle w:val="fontstyle01"/>
                  <w:rFonts w:ascii="Times New Roman" w:hAnsi="Times New Roman" w:cs="Times New Roman"/>
                  <w:sz w:val="24"/>
                  <w:szCs w:val="24"/>
                  <w:rPrChange w:id="604" w:author="Administrator" w:date="2025-10-28T17:49:00Z" w16du:dateUtc="2025-10-28T10:49:00Z">
                    <w:rPr>
                      <w:rStyle w:val="fontstyle01"/>
                      <w:rFonts w:ascii="Calibri" w:hAnsi="Calibri" w:cs="Calibri"/>
                    </w:rPr>
                  </w:rPrChange>
                </w:rPr>
                <w:t>ươ</w:t>
              </w:r>
              <w:r w:rsidRPr="00CA691D">
                <w:rPr>
                  <w:rStyle w:val="fontstyle01"/>
                  <w:rFonts w:ascii="Times New Roman" w:hAnsi="Times New Roman" w:cs="Times New Roman"/>
                  <w:sz w:val="24"/>
                  <w:szCs w:val="24"/>
                  <w:rPrChange w:id="605" w:author="Administrator" w:date="2025-10-28T17:49:00Z" w16du:dateUtc="2025-10-28T10:49:00Z">
                    <w:rPr>
                      <w:rStyle w:val="fontstyle01"/>
                    </w:rPr>
                  </w:rPrChange>
                </w:rPr>
                <w:t>ng v</w:t>
              </w:r>
              <w:r w:rsidRPr="00CA691D">
                <w:rPr>
                  <w:rStyle w:val="fontstyle01"/>
                  <w:rFonts w:ascii="Times New Roman" w:hAnsi="Times New Roman" w:cs="Times New Roman"/>
                  <w:sz w:val="24"/>
                  <w:szCs w:val="24"/>
                  <w:rPrChange w:id="606" w:author="Administrator" w:date="2025-10-28T17:49:00Z" w16du:dateUtc="2025-10-28T10:49:00Z">
                    <w:rPr>
                      <w:rStyle w:val="fontstyle01"/>
                      <w:rFonts w:ascii="Calibri" w:hAnsi="Calibri" w:cs="Calibri"/>
                    </w:rPr>
                  </w:rPrChange>
                </w:rPr>
                <w:t>ớ</w:t>
              </w:r>
              <w:r w:rsidRPr="00CA691D">
                <w:rPr>
                  <w:rStyle w:val="fontstyle01"/>
                  <w:rFonts w:ascii="Times New Roman" w:hAnsi="Times New Roman" w:cs="Times New Roman"/>
                  <w:sz w:val="24"/>
                  <w:szCs w:val="24"/>
                  <w:rPrChange w:id="607" w:author="Administrator" w:date="2025-10-28T17:49:00Z" w16du:dateUtc="2025-10-28T10:49:00Z">
                    <w:rPr>
                      <w:rStyle w:val="fontstyle01"/>
                    </w:rPr>
                  </w:rPrChange>
                </w:rPr>
                <w:t>i Th</w:t>
              </w:r>
              <w:r w:rsidRPr="00CA691D">
                <w:rPr>
                  <w:rStyle w:val="fontstyle01"/>
                  <w:rFonts w:ascii="Times New Roman" w:hAnsi="Times New Roman" w:cs="Times New Roman"/>
                  <w:sz w:val="24"/>
                  <w:szCs w:val="24"/>
                  <w:rPrChange w:id="608" w:author="Administrator" w:date="2025-10-28T17:49:00Z" w16du:dateUtc="2025-10-28T10:49:00Z">
                    <w:rPr>
                      <w:rStyle w:val="fontstyle01"/>
                      <w:rFonts w:ascii="Calibri" w:hAnsi="Calibri" w:cs="Calibri"/>
                    </w:rPr>
                  </w:rPrChange>
                </w:rPr>
                <w:t>ườ</w:t>
              </w:r>
              <w:r w:rsidRPr="00CA691D">
                <w:rPr>
                  <w:rStyle w:val="fontstyle01"/>
                  <w:rFonts w:ascii="Times New Roman" w:hAnsi="Times New Roman" w:cs="Times New Roman"/>
                  <w:sz w:val="24"/>
                  <w:szCs w:val="24"/>
                  <w:rPrChange w:id="609" w:author="Administrator" w:date="2025-10-28T17:49:00Z" w16du:dateUtc="2025-10-28T10:49:00Z">
                    <w:rPr>
                      <w:rStyle w:val="fontstyle01"/>
                    </w:rPr>
                  </w:rPrChange>
                </w:rPr>
                <w:t>ng tr</w:t>
              </w:r>
              <w:r w:rsidRPr="00CA691D">
                <w:rPr>
                  <w:rStyle w:val="fontstyle01"/>
                  <w:rFonts w:ascii="Times New Roman" w:hAnsi="Times New Roman" w:cs="Times New Roman"/>
                  <w:sz w:val="24"/>
                  <w:szCs w:val="24"/>
                  <w:rPrChange w:id="610" w:author="Administrator" w:date="2025-10-28T17:49:00Z" w16du:dateUtc="2025-10-28T10:49:00Z">
                    <w:rPr>
                      <w:rStyle w:val="fontstyle01"/>
                      <w:rFonts w:ascii="Calibri" w:hAnsi="Calibri" w:cs="Calibri"/>
                    </w:rPr>
                  </w:rPrChange>
                </w:rPr>
                <w:t>ự</w:t>
              </w:r>
              <w:r w:rsidRPr="00CA691D">
                <w:rPr>
                  <w:rStyle w:val="fontstyle01"/>
                  <w:rFonts w:ascii="Times New Roman" w:hAnsi="Times New Roman" w:cs="Times New Roman"/>
                  <w:sz w:val="24"/>
                  <w:szCs w:val="24"/>
                  <w:rPrChange w:id="611" w:author="Administrator" w:date="2025-10-28T17:49:00Z" w16du:dateUtc="2025-10-28T10:49:00Z">
                    <w:rPr>
                      <w:rStyle w:val="fontstyle01"/>
                    </w:rPr>
                  </w:rPrChange>
                </w:rPr>
                <w:t>c T</w:t>
              </w:r>
              <w:r w:rsidRPr="00CA691D">
                <w:rPr>
                  <w:rStyle w:val="fontstyle01"/>
                  <w:rFonts w:ascii="Times New Roman" w:hAnsi="Times New Roman" w:cs="Times New Roman"/>
                  <w:sz w:val="24"/>
                  <w:szCs w:val="24"/>
                  <w:rPrChange w:id="612"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613" w:author="Administrator" w:date="2025-10-28T17:49:00Z" w16du:dateUtc="2025-10-28T10:49:00Z">
                    <w:rPr>
                      <w:rStyle w:val="fontstyle01"/>
                    </w:rPr>
                  </w:rPrChange>
                </w:rPr>
                <w:t xml:space="preserve"> Gi</w:t>
              </w:r>
              <w:r w:rsidRPr="00CA691D">
                <w:rPr>
                  <w:rStyle w:val="fontstyle01"/>
                  <w:rFonts w:ascii="Times New Roman" w:hAnsi="Times New Roman" w:cs="Times New Roman"/>
                  <w:sz w:val="24"/>
                  <w:szCs w:val="24"/>
                  <w:rPrChange w:id="614" w:author="Administrator" w:date="2025-10-28T17:49:00Z" w16du:dateUtc="2025-10-28T10:49:00Z">
                    <w:rPr>
                      <w:rStyle w:val="fontstyle01"/>
                      <w:rFonts w:ascii=".VnTime" w:hAnsi=".VnTime" w:cs=".VnTime"/>
                    </w:rPr>
                  </w:rPrChange>
                </w:rPr>
                <w:t>ú</w:t>
              </w:r>
              <w:r w:rsidRPr="00CA691D">
                <w:rPr>
                  <w:rStyle w:val="fontstyle01"/>
                  <w:rFonts w:ascii="Times New Roman" w:hAnsi="Times New Roman" w:cs="Times New Roman"/>
                  <w:sz w:val="24"/>
                  <w:szCs w:val="24"/>
                  <w:rPrChange w:id="615" w:author="Administrator" w:date="2025-10-28T17:49:00Z" w16du:dateUtc="2025-10-28T10:49:00Z">
                    <w:rPr>
                      <w:rStyle w:val="fontstyle01"/>
                    </w:rPr>
                  </w:rPrChange>
                </w:rPr>
                <w:t>p vi</w:t>
              </w:r>
              <w:r w:rsidRPr="00CA691D">
                <w:rPr>
                  <w:rStyle w:val="fontstyle01"/>
                  <w:rFonts w:ascii="Times New Roman" w:hAnsi="Times New Roman" w:cs="Times New Roman"/>
                  <w:sz w:val="24"/>
                  <w:szCs w:val="24"/>
                  <w:rPrChange w:id="616"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617" w:author="Administrator" w:date="2025-10-28T17:49:00Z" w16du:dateUtc="2025-10-28T10:49:00Z">
                    <w:rPr>
                      <w:rStyle w:val="fontstyle01"/>
                    </w:rPr>
                  </w:rPrChange>
                </w:rPr>
                <w:t>c v</w:t>
              </w:r>
              <w:r w:rsidRPr="00CA691D">
                <w:rPr>
                  <w:rStyle w:val="fontstyle01"/>
                  <w:rFonts w:ascii="Times New Roman" w:hAnsi="Times New Roman" w:cs="Times New Roman"/>
                  <w:sz w:val="24"/>
                  <w:szCs w:val="24"/>
                  <w:rPrChange w:id="618"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619" w:author="Administrator" w:date="2025-10-28T17:49:00Z" w16du:dateUtc="2025-10-28T10:49:00Z">
                    <w:rPr>
                      <w:rStyle w:val="fontstyle01"/>
                    </w:rPr>
                  </w:rPrChange>
                </w:rPr>
                <w:t xml:space="preserve"> c</w:t>
              </w:r>
              <w:r w:rsidRPr="00CA691D">
                <w:rPr>
                  <w:rStyle w:val="fontstyle01"/>
                  <w:rFonts w:ascii="Times New Roman" w:hAnsi="Times New Roman" w:cs="Times New Roman"/>
                  <w:sz w:val="24"/>
                  <w:szCs w:val="24"/>
                  <w:rPrChange w:id="620"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621" w:author="Administrator" w:date="2025-10-28T17:49:00Z" w16du:dateUtc="2025-10-28T10:49:00Z">
                    <w:rPr>
                      <w:rStyle w:val="fontstyle01"/>
                    </w:rPr>
                  </w:rPrChange>
                </w:rPr>
                <w:t>c c</w:t>
              </w:r>
              <w:r w:rsidRPr="00CA691D">
                <w:rPr>
                  <w:rStyle w:val="fontstyle01"/>
                  <w:rFonts w:ascii="Times New Roman" w:hAnsi="Times New Roman" w:cs="Times New Roman"/>
                  <w:sz w:val="24"/>
                  <w:szCs w:val="24"/>
                  <w:rPrChange w:id="622" w:author="Administrator" w:date="2025-10-28T17:49:00Z" w16du:dateUtc="2025-10-28T10:49:00Z">
                    <w:rPr>
                      <w:rStyle w:val="fontstyle01"/>
                      <w:rFonts w:ascii="Calibri" w:hAnsi="Calibri" w:cs="Calibri"/>
                    </w:rPr>
                  </w:rPrChange>
                </w:rPr>
                <w:t>ơ</w:t>
              </w:r>
              <w:r w:rsidRPr="00CA691D">
                <w:rPr>
                  <w:rStyle w:val="fontstyle01"/>
                  <w:rFonts w:ascii="Times New Roman" w:hAnsi="Times New Roman" w:cs="Times New Roman"/>
                  <w:sz w:val="24"/>
                  <w:szCs w:val="24"/>
                  <w:rPrChange w:id="623" w:author="Administrator" w:date="2025-10-28T17:49:00Z" w16du:dateUtc="2025-10-28T10:49:00Z">
                    <w:rPr>
                      <w:rStyle w:val="fontstyle01"/>
                    </w:rPr>
                  </w:rPrChange>
                </w:rPr>
                <w:t xml:space="preserve"> quan, </w:t>
              </w:r>
              <w:r w:rsidRPr="00CA691D">
                <w:rPr>
                  <w:rStyle w:val="fontstyle01"/>
                  <w:rFonts w:ascii="Times New Roman" w:hAnsi="Times New Roman" w:cs="Times New Roman"/>
                  <w:sz w:val="24"/>
                  <w:szCs w:val="24"/>
                  <w:rPrChange w:id="624" w:author="Administrator" w:date="2025-10-28T17:49:00Z" w16du:dateUtc="2025-10-28T10:49:00Z">
                    <w:rPr>
                      <w:rStyle w:val="fontstyle01"/>
                      <w:rFonts w:ascii="Calibri" w:hAnsi="Calibri" w:cs="Calibri"/>
                    </w:rPr>
                  </w:rPrChange>
                </w:rPr>
                <w:t>đơ</w:t>
              </w:r>
              <w:r w:rsidRPr="00CA691D">
                <w:rPr>
                  <w:rStyle w:val="fontstyle01"/>
                  <w:rFonts w:ascii="Times New Roman" w:hAnsi="Times New Roman" w:cs="Times New Roman"/>
                  <w:sz w:val="24"/>
                  <w:szCs w:val="24"/>
                  <w:rPrChange w:id="625" w:author="Administrator" w:date="2025-10-28T17:49:00Z" w16du:dateUtc="2025-10-28T10:49:00Z">
                    <w:rPr>
                      <w:rStyle w:val="fontstyle01"/>
                    </w:rPr>
                  </w:rPrChange>
                </w:rPr>
                <w:t>n v</w:t>
              </w:r>
              <w:r w:rsidRPr="00CA691D">
                <w:rPr>
                  <w:rStyle w:val="fontstyle01"/>
                  <w:rFonts w:ascii="Times New Roman" w:hAnsi="Times New Roman" w:cs="Times New Roman"/>
                  <w:sz w:val="24"/>
                  <w:szCs w:val="24"/>
                  <w:rPrChange w:id="626" w:author="Administrator" w:date="2025-10-28T17:49:00Z" w16du:dateUtc="2025-10-28T10:49:00Z">
                    <w:rPr>
                      <w:rStyle w:val="fontstyle01"/>
                      <w:rFonts w:ascii="Calibri" w:hAnsi="Calibri" w:cs="Calibri"/>
                    </w:rPr>
                  </w:rPrChange>
                </w:rPr>
                <w:t>ị</w:t>
              </w:r>
            </w:ins>
            <w:ins w:id="627" w:author="Administrator" w:date="2025-10-28T17:50:00Z" w16du:dateUtc="2025-10-28T10:50:00Z">
              <w:r w:rsidR="00CA691D">
                <w:rPr>
                  <w:rStyle w:val="fontstyle01"/>
                  <w:rFonts w:ascii="Times New Roman" w:hAnsi="Times New Roman" w:cs="Times New Roman"/>
                  <w:sz w:val="24"/>
                  <w:szCs w:val="24"/>
                </w:rPr>
                <w:t xml:space="preserve"> </w:t>
              </w:r>
            </w:ins>
            <w:ins w:id="628" w:author="Administrator" w:date="2025-10-28T17:41:00Z" w16du:dateUtc="2025-10-28T10:41:00Z">
              <w:r w:rsidRPr="00CA691D">
                <w:rPr>
                  <w:rStyle w:val="fontstyle01"/>
                  <w:rFonts w:ascii="Times New Roman" w:hAnsi="Times New Roman" w:cs="Times New Roman"/>
                  <w:sz w:val="24"/>
                  <w:szCs w:val="24"/>
                  <w:rPrChange w:id="629" w:author="Administrator" w:date="2025-10-28T17:49:00Z" w16du:dateUtc="2025-10-28T10:49:00Z">
                    <w:rPr>
                      <w:rStyle w:val="fontstyle01"/>
                    </w:rPr>
                  </w:rPrChange>
                </w:rPr>
                <w:t>li</w:t>
              </w:r>
              <w:r w:rsidRPr="00CA691D">
                <w:rPr>
                  <w:rStyle w:val="fontstyle01"/>
                  <w:rFonts w:ascii="Times New Roman" w:hAnsi="Times New Roman" w:cs="Times New Roman"/>
                  <w:sz w:val="24"/>
                  <w:szCs w:val="24"/>
                  <w:rPrChange w:id="630" w:author="Administrator" w:date="2025-10-28T17:49:00Z" w16du:dateUtc="2025-10-28T10:49:00Z">
                    <w:rPr>
                      <w:rStyle w:val="fontstyle01"/>
                      <w:rFonts w:ascii=".VnTime" w:hAnsi=".VnTime" w:cs=".VnTime"/>
                    </w:rPr>
                  </w:rPrChange>
                </w:rPr>
                <w:t>ê</w:t>
              </w:r>
              <w:r w:rsidRPr="00CA691D">
                <w:rPr>
                  <w:rStyle w:val="fontstyle01"/>
                  <w:rFonts w:ascii="Times New Roman" w:hAnsi="Times New Roman" w:cs="Times New Roman"/>
                  <w:sz w:val="24"/>
                  <w:szCs w:val="24"/>
                  <w:rPrChange w:id="631" w:author="Administrator" w:date="2025-10-28T17:49:00Z" w16du:dateUtc="2025-10-28T10:49:00Z">
                    <w:rPr>
                      <w:rStyle w:val="fontstyle01"/>
                    </w:rPr>
                  </w:rPrChange>
                </w:rPr>
                <w:t>n quan v</w:t>
              </w:r>
              <w:r w:rsidRPr="00CA691D">
                <w:rPr>
                  <w:rStyle w:val="fontstyle01"/>
                  <w:rFonts w:ascii="Times New Roman" w:hAnsi="Times New Roman" w:cs="Times New Roman"/>
                  <w:sz w:val="24"/>
                  <w:szCs w:val="24"/>
                  <w:rPrChange w:id="632" w:author="Administrator" w:date="2025-10-28T17:49:00Z" w16du:dateUtc="2025-10-28T10:49:00Z">
                    <w:rPr>
                      <w:rStyle w:val="fontstyle01"/>
                      <w:rFonts w:ascii="Calibri" w:hAnsi="Calibri" w:cs="Calibri"/>
                    </w:rPr>
                  </w:rPrChange>
                </w:rPr>
                <w:t>ề</w:t>
              </w:r>
            </w:ins>
            <w:ins w:id="633" w:author="Administrator" w:date="2025-10-28T17:50:00Z" w16du:dateUtc="2025-10-28T10:50:00Z">
              <w:r w:rsidR="00CA691D">
                <w:rPr>
                  <w:rFonts w:ascii="Times New Roman" w:hAnsi="Times New Roman" w:cs="Times New Roman"/>
                  <w:color w:val="000000"/>
                  <w:sz w:val="24"/>
                  <w:szCs w:val="24"/>
                </w:rPr>
                <w:t xml:space="preserve"> </w:t>
              </w:r>
            </w:ins>
            <w:ins w:id="634" w:author="Administrator" w:date="2025-10-28T17:41:00Z" w16du:dateUtc="2025-10-28T10:41:00Z">
              <w:r w:rsidRPr="00CA691D">
                <w:rPr>
                  <w:rStyle w:val="fontstyle01"/>
                  <w:rFonts w:ascii="Times New Roman" w:hAnsi="Times New Roman" w:cs="Times New Roman"/>
                  <w:sz w:val="24"/>
                  <w:szCs w:val="24"/>
                  <w:rPrChange w:id="635" w:author="Administrator" w:date="2025-10-28T17:49:00Z" w16du:dateUtc="2025-10-28T10:49:00Z">
                    <w:rPr>
                      <w:rStyle w:val="fontstyle01"/>
                    </w:rPr>
                  </w:rPrChange>
                </w:rPr>
                <w:t>t</w:t>
              </w:r>
              <w:r w:rsidRPr="00CA691D">
                <w:rPr>
                  <w:rStyle w:val="fontstyle01"/>
                  <w:rFonts w:ascii="Times New Roman" w:hAnsi="Times New Roman" w:cs="Times New Roman" w:hint="eastAsia"/>
                  <w:sz w:val="24"/>
                  <w:szCs w:val="24"/>
                  <w:rPrChange w:id="636" w:author="Administrator" w:date="2025-10-28T17:49:00Z" w16du:dateUtc="2025-10-28T10:49:00Z">
                    <w:rPr>
                      <w:rStyle w:val="fontstyle01"/>
                      <w:rFonts w:hint="eastAsia"/>
                    </w:rPr>
                  </w:rPrChange>
                </w:rPr>
                <w:t>ì</w:t>
              </w:r>
              <w:r w:rsidRPr="00CA691D">
                <w:rPr>
                  <w:rStyle w:val="fontstyle01"/>
                  <w:rFonts w:ascii="Times New Roman" w:hAnsi="Times New Roman" w:cs="Times New Roman"/>
                  <w:sz w:val="24"/>
                  <w:szCs w:val="24"/>
                  <w:rPrChange w:id="637" w:author="Administrator" w:date="2025-10-28T17:49:00Z" w16du:dateUtc="2025-10-28T10:49:00Z">
                    <w:rPr>
                      <w:rStyle w:val="fontstyle01"/>
                    </w:rPr>
                  </w:rPrChange>
                </w:rPr>
                <w:t>nh h</w:t>
              </w:r>
              <w:r w:rsidRPr="00CA691D">
                <w:rPr>
                  <w:rStyle w:val="fontstyle01"/>
                  <w:rFonts w:ascii="Times New Roman" w:hAnsi="Times New Roman" w:cs="Times New Roman" w:hint="eastAsia"/>
                  <w:sz w:val="24"/>
                  <w:szCs w:val="24"/>
                  <w:rPrChange w:id="638" w:author="Administrator" w:date="2025-10-28T17:49:00Z" w16du:dateUtc="2025-10-28T10:49:00Z">
                    <w:rPr>
                      <w:rStyle w:val="fontstyle01"/>
                      <w:rFonts w:hint="eastAsia"/>
                    </w:rPr>
                  </w:rPrChange>
                </w:rPr>
                <w:t>ì</w:t>
              </w:r>
              <w:r w:rsidRPr="00CA691D">
                <w:rPr>
                  <w:rStyle w:val="fontstyle01"/>
                  <w:rFonts w:ascii="Times New Roman" w:hAnsi="Times New Roman" w:cs="Times New Roman"/>
                  <w:sz w:val="24"/>
                  <w:szCs w:val="24"/>
                  <w:rPrChange w:id="639" w:author="Administrator" w:date="2025-10-28T17:49:00Z" w16du:dateUtc="2025-10-28T10:49:00Z">
                    <w:rPr>
                      <w:rStyle w:val="fontstyle01"/>
                    </w:rPr>
                  </w:rPrChange>
                </w:rPr>
                <w:t>nh th</w:t>
              </w:r>
              <w:r w:rsidRPr="00CA691D">
                <w:rPr>
                  <w:rStyle w:val="fontstyle01"/>
                  <w:rFonts w:ascii="Times New Roman" w:hAnsi="Times New Roman" w:cs="Times New Roman"/>
                  <w:sz w:val="24"/>
                  <w:szCs w:val="24"/>
                  <w:rPrChange w:id="640" w:author="Administrator" w:date="2025-10-28T17:49:00Z" w16du:dateUtc="2025-10-28T10:49:00Z">
                    <w:rPr>
                      <w:rStyle w:val="fontstyle01"/>
                      <w:rFonts w:ascii="Calibri" w:hAnsi="Calibri" w:cs="Calibri"/>
                    </w:rPr>
                  </w:rPrChange>
                </w:rPr>
                <w:t>ự</w:t>
              </w:r>
              <w:r w:rsidRPr="00CA691D">
                <w:rPr>
                  <w:rStyle w:val="fontstyle01"/>
                  <w:rFonts w:ascii="Times New Roman" w:hAnsi="Times New Roman" w:cs="Times New Roman"/>
                  <w:sz w:val="24"/>
                  <w:szCs w:val="24"/>
                  <w:rPrChange w:id="641" w:author="Administrator" w:date="2025-10-28T17:49:00Z" w16du:dateUtc="2025-10-28T10:49:00Z">
                    <w:rPr>
                      <w:rStyle w:val="fontstyle01"/>
                    </w:rPr>
                  </w:rPrChange>
                </w:rPr>
                <w:t>c hi</w:t>
              </w:r>
              <w:r w:rsidRPr="00CA691D">
                <w:rPr>
                  <w:rStyle w:val="fontstyle01"/>
                  <w:rFonts w:ascii="Times New Roman" w:hAnsi="Times New Roman" w:cs="Times New Roman"/>
                  <w:sz w:val="24"/>
                  <w:szCs w:val="24"/>
                  <w:rPrChange w:id="642"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643" w:author="Administrator" w:date="2025-10-28T17:49:00Z" w16du:dateUtc="2025-10-28T10:49:00Z">
                    <w:rPr>
                      <w:rStyle w:val="fontstyle01"/>
                    </w:rPr>
                  </w:rPrChange>
                </w:rPr>
                <w:t>n K</w:t>
              </w:r>
              <w:r w:rsidRPr="00CA691D">
                <w:rPr>
                  <w:rStyle w:val="fontstyle01"/>
                  <w:rFonts w:ascii="Times New Roman" w:hAnsi="Times New Roman" w:cs="Times New Roman"/>
                  <w:sz w:val="24"/>
                  <w:szCs w:val="24"/>
                  <w:rPrChange w:id="644"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645" w:author="Administrator" w:date="2025-10-28T17:49:00Z" w16du:dateUtc="2025-10-28T10:49:00Z">
                    <w:rPr>
                      <w:rStyle w:val="fontstyle01"/>
                    </w:rPr>
                  </w:rPrChange>
                </w:rPr>
                <w:t xml:space="preserve"> ho</w:t>
              </w:r>
              <w:r w:rsidRPr="00CA691D">
                <w:rPr>
                  <w:rStyle w:val="fontstyle01"/>
                  <w:rFonts w:ascii="Times New Roman" w:hAnsi="Times New Roman" w:cs="Times New Roman"/>
                  <w:sz w:val="24"/>
                  <w:szCs w:val="24"/>
                  <w:rPrChange w:id="646" w:author="Administrator" w:date="2025-10-28T17:49:00Z" w16du:dateUtc="2025-10-28T10:49:00Z">
                    <w:rPr>
                      <w:rStyle w:val="fontstyle01"/>
                      <w:rFonts w:ascii="Calibri" w:hAnsi="Calibri" w:cs="Calibri"/>
                    </w:rPr>
                  </w:rPrChange>
                </w:rPr>
                <w:t>ạ</w:t>
              </w:r>
              <w:r w:rsidRPr="00CA691D">
                <w:rPr>
                  <w:rStyle w:val="fontstyle01"/>
                  <w:rFonts w:ascii="Times New Roman" w:hAnsi="Times New Roman" w:cs="Times New Roman"/>
                  <w:sz w:val="24"/>
                  <w:szCs w:val="24"/>
                  <w:rPrChange w:id="647" w:author="Administrator" w:date="2025-10-28T17:49:00Z" w16du:dateUtc="2025-10-28T10:49:00Z">
                    <w:rPr>
                      <w:rStyle w:val="fontstyle01"/>
                    </w:rPr>
                  </w:rPrChange>
                </w:rPr>
                <w:t>ch s</w:t>
              </w:r>
              <w:r w:rsidRPr="00CA691D">
                <w:rPr>
                  <w:rStyle w:val="fontstyle01"/>
                  <w:rFonts w:ascii="Times New Roman" w:hAnsi="Times New Roman" w:cs="Times New Roman"/>
                  <w:sz w:val="24"/>
                  <w:szCs w:val="24"/>
                  <w:rPrChange w:id="648"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649" w:author="Administrator" w:date="2025-10-28T17:49:00Z" w16du:dateUtc="2025-10-28T10:49:00Z">
                    <w:rPr>
                      <w:rStyle w:val="fontstyle01"/>
                    </w:rPr>
                  </w:rPrChange>
                </w:rPr>
                <w:t xml:space="preserve"> 02-KH/BC</w:t>
              </w:r>
              <w:r w:rsidRPr="00CA691D">
                <w:rPr>
                  <w:rStyle w:val="fontstyle01"/>
                  <w:rFonts w:ascii="Times New Roman" w:hAnsi="Times New Roman" w:cs="Times New Roman"/>
                  <w:sz w:val="24"/>
                  <w:szCs w:val="24"/>
                  <w:rPrChange w:id="650"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651" w:author="Administrator" w:date="2025-10-28T17:49:00Z" w16du:dateUtc="2025-10-28T10:49:00Z">
                    <w:rPr>
                      <w:rStyle w:val="fontstyle01"/>
                    </w:rPr>
                  </w:rPrChange>
                </w:rPr>
                <w:t>TW. C</w:t>
              </w:r>
              <w:r w:rsidRPr="00CA691D">
                <w:rPr>
                  <w:rStyle w:val="fontstyle01"/>
                  <w:rFonts w:ascii="Times New Roman" w:hAnsi="Times New Roman" w:cs="Times New Roman"/>
                  <w:sz w:val="24"/>
                  <w:szCs w:val="24"/>
                  <w:rPrChange w:id="652"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653" w:author="Administrator" w:date="2025-10-28T17:49:00Z" w16du:dateUtc="2025-10-28T10:49:00Z">
                    <w:rPr>
                      <w:rStyle w:val="fontstyle01"/>
                    </w:rPr>
                  </w:rPrChange>
                </w:rPr>
                <w:t xml:space="preserve"> th</w:t>
              </w:r>
              <w:r w:rsidRPr="00CA691D">
                <w:rPr>
                  <w:rStyle w:val="fontstyle01"/>
                  <w:rFonts w:ascii="Times New Roman" w:hAnsi="Times New Roman" w:cs="Times New Roman"/>
                  <w:sz w:val="24"/>
                  <w:szCs w:val="24"/>
                  <w:rPrChange w:id="654"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655" w:author="Administrator" w:date="2025-10-28T17:49:00Z" w16du:dateUtc="2025-10-28T10:49:00Z">
                    <w:rPr>
                      <w:rStyle w:val="fontstyle01"/>
                    </w:rPr>
                  </w:rPrChange>
                </w:rPr>
                <w:t>, t</w:t>
              </w:r>
              <w:r w:rsidRPr="00CA691D">
                <w:rPr>
                  <w:rStyle w:val="fontstyle01"/>
                  <w:rFonts w:ascii="Times New Roman" w:hAnsi="Times New Roman" w:cs="Times New Roman"/>
                  <w:sz w:val="24"/>
                  <w:szCs w:val="24"/>
                  <w:rPrChange w:id="656" w:author="Administrator" w:date="2025-10-28T17:49:00Z" w16du:dateUtc="2025-10-28T10:49:00Z">
                    <w:rPr>
                      <w:rStyle w:val="fontstyle01"/>
                      <w:rFonts w:ascii="Calibri" w:hAnsi="Calibri" w:cs="Calibri"/>
                    </w:rPr>
                  </w:rPrChange>
                </w:rPr>
                <w:t>ạ</w:t>
              </w:r>
              <w:r w:rsidRPr="00CA691D">
                <w:rPr>
                  <w:rStyle w:val="fontstyle01"/>
                  <w:rFonts w:ascii="Times New Roman" w:hAnsi="Times New Roman" w:cs="Times New Roman"/>
                  <w:sz w:val="24"/>
                  <w:szCs w:val="24"/>
                  <w:rPrChange w:id="657" w:author="Administrator" w:date="2025-10-28T17:49:00Z" w16du:dateUtc="2025-10-28T10:49:00Z">
                    <w:rPr>
                      <w:rStyle w:val="fontstyle01"/>
                    </w:rPr>
                  </w:rPrChange>
                </w:rPr>
                <w:t>i m</w:t>
              </w:r>
              <w:r w:rsidRPr="00CA691D">
                <w:rPr>
                  <w:rStyle w:val="fontstyle01"/>
                  <w:rFonts w:ascii="Times New Roman" w:hAnsi="Times New Roman" w:cs="Times New Roman"/>
                  <w:sz w:val="24"/>
                  <w:szCs w:val="24"/>
                  <w:rPrChange w:id="658" w:author="Administrator" w:date="2025-10-28T17:49:00Z" w16du:dateUtc="2025-10-28T10:49:00Z">
                    <w:rPr>
                      <w:rStyle w:val="fontstyle01"/>
                      <w:rFonts w:ascii="Calibri" w:hAnsi="Calibri" w:cs="Calibri"/>
                    </w:rPr>
                  </w:rPrChange>
                </w:rPr>
                <w:t>ỗ</w:t>
              </w:r>
              <w:r w:rsidRPr="00CA691D">
                <w:rPr>
                  <w:rStyle w:val="fontstyle01"/>
                  <w:rFonts w:ascii="Times New Roman" w:hAnsi="Times New Roman" w:cs="Times New Roman"/>
                  <w:sz w:val="24"/>
                  <w:szCs w:val="24"/>
                  <w:rPrChange w:id="659" w:author="Administrator" w:date="2025-10-28T17:49:00Z" w16du:dateUtc="2025-10-28T10:49:00Z">
                    <w:rPr>
                      <w:rStyle w:val="fontstyle01"/>
                    </w:rPr>
                  </w:rPrChange>
                </w:rPr>
                <w:t>i th</w:t>
              </w:r>
              <w:r w:rsidRPr="00CA691D">
                <w:rPr>
                  <w:rStyle w:val="fontstyle01"/>
                  <w:rFonts w:ascii="Times New Roman" w:hAnsi="Times New Roman" w:cs="Times New Roman"/>
                  <w:sz w:val="24"/>
                  <w:szCs w:val="24"/>
                  <w:rPrChange w:id="660"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661" w:author="Administrator" w:date="2025-10-28T17:49:00Z" w16du:dateUtc="2025-10-28T10:49:00Z">
                    <w:rPr>
                      <w:rStyle w:val="fontstyle01"/>
                    </w:rPr>
                  </w:rPrChange>
                </w:rPr>
                <w:t xml:space="preserve"> t</w:t>
              </w:r>
              <w:r w:rsidRPr="00CA691D">
                <w:rPr>
                  <w:rStyle w:val="fontstyle01"/>
                  <w:rFonts w:ascii="Times New Roman" w:hAnsi="Times New Roman" w:cs="Times New Roman"/>
                  <w:sz w:val="24"/>
                  <w:szCs w:val="24"/>
                  <w:rPrChange w:id="662"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663" w:author="Administrator" w:date="2025-10-28T17:49:00Z" w16du:dateUtc="2025-10-28T10:49:00Z">
                    <w:rPr>
                      <w:rStyle w:val="fontstyle01"/>
                    </w:rPr>
                  </w:rPrChange>
                </w:rPr>
                <w:t>c h</w:t>
              </w:r>
              <w:r w:rsidRPr="00CA691D">
                <w:rPr>
                  <w:rStyle w:val="fontstyle01"/>
                  <w:rFonts w:ascii="Times New Roman" w:hAnsi="Times New Roman" w:cs="Times New Roman"/>
                  <w:sz w:val="24"/>
                  <w:szCs w:val="24"/>
                  <w:rPrChange w:id="664"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665" w:author="Administrator" w:date="2025-10-28T17:49:00Z" w16du:dateUtc="2025-10-28T10:49:00Z">
                    <w:rPr>
                      <w:rStyle w:val="fontstyle01"/>
                    </w:rPr>
                  </w:rPrChange>
                </w:rPr>
                <w:t>nh</w:t>
              </w:r>
            </w:ins>
            <w:ins w:id="666" w:author="Administrator" w:date="2025-10-28T17:50:00Z" w16du:dateUtc="2025-10-28T10:50:00Z">
              <w:r w:rsidR="00CA691D">
                <w:rPr>
                  <w:rFonts w:ascii="Times New Roman" w:hAnsi="Times New Roman" w:cs="Times New Roman"/>
                  <w:color w:val="000000"/>
                  <w:sz w:val="24"/>
                  <w:szCs w:val="24"/>
                </w:rPr>
                <w:t xml:space="preserve"> </w:t>
              </w:r>
            </w:ins>
            <w:ins w:id="667" w:author="Administrator" w:date="2025-10-28T17:41:00Z" w16du:dateUtc="2025-10-28T10:41:00Z">
              <w:r w:rsidRPr="00CA691D">
                <w:rPr>
                  <w:rStyle w:val="fontstyle01"/>
                  <w:rFonts w:ascii="Times New Roman" w:hAnsi="Times New Roman" w:cs="Times New Roman"/>
                  <w:sz w:val="24"/>
                  <w:szCs w:val="24"/>
                  <w:rPrChange w:id="668" w:author="Administrator" w:date="2025-10-28T17:49:00Z" w16du:dateUtc="2025-10-28T10:49:00Z">
                    <w:rPr>
                      <w:rStyle w:val="fontstyle01"/>
                    </w:rPr>
                  </w:rPrChange>
                </w:rPr>
                <w:t>ch</w:t>
              </w:r>
              <w:r w:rsidRPr="00CA691D">
                <w:rPr>
                  <w:rStyle w:val="fontstyle01"/>
                  <w:rFonts w:ascii="Times New Roman" w:hAnsi="Times New Roman" w:cs="Times New Roman" w:hint="eastAsia"/>
                  <w:sz w:val="24"/>
                  <w:szCs w:val="24"/>
                  <w:rPrChange w:id="669" w:author="Administrator" w:date="2025-10-28T17:49:00Z" w16du:dateUtc="2025-10-28T10:49:00Z">
                    <w:rPr>
                      <w:rStyle w:val="fontstyle01"/>
                      <w:rFonts w:hint="eastAsia"/>
                    </w:rPr>
                  </w:rPrChange>
                </w:rPr>
                <w:t>í</w:t>
              </w:r>
              <w:r w:rsidRPr="00CA691D">
                <w:rPr>
                  <w:rStyle w:val="fontstyle01"/>
                  <w:rFonts w:ascii="Times New Roman" w:hAnsi="Times New Roman" w:cs="Times New Roman"/>
                  <w:sz w:val="24"/>
                  <w:szCs w:val="24"/>
                  <w:rPrChange w:id="670" w:author="Administrator" w:date="2025-10-28T17:49:00Z" w16du:dateUtc="2025-10-28T10:49:00Z">
                    <w:rPr>
                      <w:rStyle w:val="fontstyle01"/>
                    </w:rPr>
                  </w:rPrChange>
                </w:rPr>
                <w:t xml:space="preserve">nh, </w:t>
              </w:r>
              <w:r w:rsidRPr="00CA691D">
                <w:rPr>
                  <w:rStyle w:val="fontstyle01"/>
                  <w:rFonts w:ascii="Times New Roman" w:hAnsi="Times New Roman" w:cs="Times New Roman"/>
                  <w:sz w:val="24"/>
                  <w:szCs w:val="24"/>
                  <w:rPrChange w:id="671" w:author="Administrator" w:date="2025-10-28T17:49:00Z" w16du:dateUtc="2025-10-28T10:49:00Z">
                    <w:rPr>
                      <w:rStyle w:val="fontstyle01"/>
                      <w:rFonts w:ascii="Calibri" w:hAnsi="Calibri" w:cs="Calibri"/>
                    </w:rPr>
                  </w:rPrChange>
                </w:rPr>
                <w:t>đề</w:t>
              </w:r>
              <w:r w:rsidRPr="00CA691D">
                <w:rPr>
                  <w:rStyle w:val="fontstyle01"/>
                  <w:rFonts w:ascii="Times New Roman" w:hAnsi="Times New Roman" w:cs="Times New Roman"/>
                  <w:sz w:val="24"/>
                  <w:szCs w:val="24"/>
                  <w:rPrChange w:id="672" w:author="Administrator" w:date="2025-10-28T17:49:00Z" w16du:dateUtc="2025-10-28T10:49:00Z">
                    <w:rPr>
                      <w:rStyle w:val="fontstyle01"/>
                    </w:rPr>
                  </w:rPrChange>
                </w:rPr>
                <w:t xml:space="preserve"> ngh</w:t>
              </w:r>
              <w:r w:rsidRPr="00CA691D">
                <w:rPr>
                  <w:rStyle w:val="fontstyle01"/>
                  <w:rFonts w:ascii="Times New Roman" w:hAnsi="Times New Roman" w:cs="Times New Roman"/>
                  <w:sz w:val="24"/>
                  <w:szCs w:val="24"/>
                  <w:rPrChange w:id="673" w:author="Administrator" w:date="2025-10-28T17:49:00Z" w16du:dateUtc="2025-10-28T10:49:00Z">
                    <w:rPr>
                      <w:rStyle w:val="fontstyle01"/>
                      <w:rFonts w:ascii="Calibri" w:hAnsi="Calibri" w:cs="Calibri"/>
                    </w:rPr>
                  </w:rPrChange>
                </w:rPr>
                <w:t>ị</w:t>
              </w:r>
              <w:r w:rsidRPr="00CA691D">
                <w:rPr>
                  <w:rStyle w:val="fontstyle01"/>
                  <w:rFonts w:ascii="Times New Roman" w:hAnsi="Times New Roman" w:cs="Times New Roman"/>
                  <w:sz w:val="24"/>
                  <w:szCs w:val="24"/>
                  <w:rPrChange w:id="674" w:author="Administrator" w:date="2025-10-28T17:49:00Z" w16du:dateUtc="2025-10-28T10:49:00Z">
                    <w:rPr>
                      <w:rStyle w:val="fontstyle01"/>
                    </w:rPr>
                  </w:rPrChange>
                </w:rPr>
                <w:t xml:space="preserve"> b</w:t>
              </w:r>
              <w:r w:rsidRPr="00CA691D">
                <w:rPr>
                  <w:rStyle w:val="fontstyle01"/>
                  <w:rFonts w:ascii="Times New Roman" w:hAnsi="Times New Roman" w:cs="Times New Roman"/>
                  <w:sz w:val="24"/>
                  <w:szCs w:val="24"/>
                  <w:rPrChange w:id="675"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676" w:author="Administrator" w:date="2025-10-28T17:49:00Z" w16du:dateUtc="2025-10-28T10:49:00Z">
                    <w:rPr>
                      <w:rStyle w:val="fontstyle01"/>
                    </w:rPr>
                  </w:rPrChange>
                </w:rPr>
                <w:t xml:space="preserve"> sung n</w:t>
              </w:r>
              <w:r w:rsidRPr="00CA691D">
                <w:rPr>
                  <w:rStyle w:val="fontstyle01"/>
                  <w:rFonts w:ascii="Times New Roman" w:hAnsi="Times New Roman" w:cs="Times New Roman"/>
                  <w:sz w:val="24"/>
                  <w:szCs w:val="24"/>
                  <w:rPrChange w:id="677" w:author="Administrator" w:date="2025-10-28T17:49:00Z" w16du:dateUtc="2025-10-28T10:49:00Z">
                    <w:rPr>
                      <w:rStyle w:val="fontstyle01"/>
                      <w:rFonts w:ascii="Calibri" w:hAnsi="Calibri" w:cs="Calibri"/>
                    </w:rPr>
                  </w:rPrChange>
                </w:rPr>
                <w:t>ộ</w:t>
              </w:r>
              <w:r w:rsidRPr="00CA691D">
                <w:rPr>
                  <w:rStyle w:val="fontstyle01"/>
                  <w:rFonts w:ascii="Times New Roman" w:hAnsi="Times New Roman" w:cs="Times New Roman"/>
                  <w:sz w:val="24"/>
                  <w:szCs w:val="24"/>
                  <w:rPrChange w:id="678" w:author="Administrator" w:date="2025-10-28T17:49:00Z" w16du:dateUtc="2025-10-28T10:49:00Z">
                    <w:rPr>
                      <w:rStyle w:val="fontstyle01"/>
                    </w:rPr>
                  </w:rPrChange>
                </w:rPr>
                <w:t xml:space="preserve">i dung </w:t>
              </w:r>
              <w:r w:rsidRPr="00CA691D">
                <w:rPr>
                  <w:rStyle w:val="fontstyle21"/>
                  <w:rFonts w:ascii="Times New Roman" w:hAnsi="Times New Roman" w:cs="Times New Roman" w:hint="eastAsia"/>
                  <w:sz w:val="24"/>
                  <w:szCs w:val="24"/>
                  <w:rPrChange w:id="679" w:author="Administrator" w:date="2025-10-28T17:49:00Z" w16du:dateUtc="2025-10-28T10:49:00Z">
                    <w:rPr>
                      <w:rStyle w:val="fontstyle21"/>
                      <w:rFonts w:hint="eastAsia"/>
                    </w:rPr>
                  </w:rPrChange>
                </w:rPr>
                <w:t>“</w:t>
              </w:r>
              <w:r w:rsidRPr="00CA691D">
                <w:rPr>
                  <w:rStyle w:val="fontstyle21"/>
                  <w:rFonts w:ascii="Times New Roman" w:hAnsi="Times New Roman" w:cs="Times New Roman"/>
                  <w:sz w:val="24"/>
                  <w:szCs w:val="24"/>
                  <w:rPrChange w:id="680" w:author="Administrator" w:date="2025-10-28T17:49:00Z" w16du:dateUtc="2025-10-28T10:49:00Z">
                    <w:rPr>
                      <w:rStyle w:val="fontstyle21"/>
                    </w:rPr>
                  </w:rPrChange>
                </w:rPr>
                <w:t>K</w:t>
              </w:r>
              <w:r w:rsidRPr="00CA691D">
                <w:rPr>
                  <w:rStyle w:val="fontstyle21"/>
                  <w:rFonts w:ascii="Times New Roman" w:hAnsi="Times New Roman" w:cs="Times New Roman"/>
                  <w:sz w:val="24"/>
                  <w:szCs w:val="24"/>
                  <w:rPrChange w:id="681" w:author="Administrator" w:date="2025-10-28T17:49:00Z" w16du:dateUtc="2025-10-28T10:49:00Z">
                    <w:rPr>
                      <w:rStyle w:val="fontstyle21"/>
                      <w:rFonts w:ascii="Calibri" w:hAnsi="Calibri" w:cs="Calibri"/>
                    </w:rPr>
                  </w:rPrChange>
                </w:rPr>
                <w:t>ế</w:t>
              </w:r>
              <w:r w:rsidRPr="00CA691D">
                <w:rPr>
                  <w:rStyle w:val="fontstyle21"/>
                  <w:rFonts w:ascii="Times New Roman" w:hAnsi="Times New Roman" w:cs="Times New Roman"/>
                  <w:sz w:val="24"/>
                  <w:szCs w:val="24"/>
                  <w:rPrChange w:id="682" w:author="Administrator" w:date="2025-10-28T17:49:00Z" w16du:dateUtc="2025-10-28T10:49:00Z">
                    <w:rPr>
                      <w:rStyle w:val="fontstyle21"/>
                    </w:rPr>
                  </w:rPrChange>
                </w:rPr>
                <w:t>t qu</w:t>
              </w:r>
              <w:r w:rsidRPr="00CA691D">
                <w:rPr>
                  <w:rStyle w:val="fontstyle21"/>
                  <w:rFonts w:ascii="Times New Roman" w:hAnsi="Times New Roman" w:cs="Times New Roman"/>
                  <w:sz w:val="24"/>
                  <w:szCs w:val="24"/>
                  <w:rPrChange w:id="683" w:author="Administrator" w:date="2025-10-28T17:49:00Z" w16du:dateUtc="2025-10-28T10:49:00Z">
                    <w:rPr>
                      <w:rStyle w:val="fontstyle21"/>
                      <w:rFonts w:ascii="Calibri" w:hAnsi="Calibri" w:cs="Calibri"/>
                    </w:rPr>
                  </w:rPrChange>
                </w:rPr>
                <w:t>ả</w:t>
              </w:r>
              <w:r w:rsidRPr="00CA691D">
                <w:rPr>
                  <w:rStyle w:val="fontstyle21"/>
                  <w:rFonts w:ascii="Times New Roman" w:hAnsi="Times New Roman" w:cs="Times New Roman"/>
                  <w:sz w:val="24"/>
                  <w:szCs w:val="24"/>
                  <w:rPrChange w:id="684" w:author="Administrator" w:date="2025-10-28T17:49:00Z" w16du:dateUtc="2025-10-28T10:49:00Z">
                    <w:rPr>
                      <w:rStyle w:val="fontstyle21"/>
                    </w:rPr>
                  </w:rPrChange>
                </w:rPr>
                <w:t xml:space="preserve"> gi</w:t>
              </w:r>
              <w:r w:rsidRPr="00CA691D">
                <w:rPr>
                  <w:rStyle w:val="fontstyle21"/>
                  <w:rFonts w:ascii="Times New Roman" w:hAnsi="Times New Roman" w:cs="Times New Roman"/>
                  <w:sz w:val="24"/>
                  <w:szCs w:val="24"/>
                  <w:rPrChange w:id="685" w:author="Administrator" w:date="2025-10-28T17:49:00Z" w16du:dateUtc="2025-10-28T10:49:00Z">
                    <w:rPr>
                      <w:rStyle w:val="fontstyle21"/>
                      <w:rFonts w:ascii="Calibri" w:hAnsi="Calibri" w:cs="Calibri"/>
                    </w:rPr>
                  </w:rPrChange>
                </w:rPr>
                <w:t>ả</w:t>
              </w:r>
              <w:r w:rsidRPr="00CA691D">
                <w:rPr>
                  <w:rStyle w:val="fontstyle21"/>
                  <w:rFonts w:ascii="Times New Roman" w:hAnsi="Times New Roman" w:cs="Times New Roman"/>
                  <w:sz w:val="24"/>
                  <w:szCs w:val="24"/>
                  <w:rPrChange w:id="686" w:author="Administrator" w:date="2025-10-28T17:49:00Z" w16du:dateUtc="2025-10-28T10:49:00Z">
                    <w:rPr>
                      <w:rStyle w:val="fontstyle21"/>
                    </w:rPr>
                  </w:rPrChange>
                </w:rPr>
                <w:t>i quy</w:t>
              </w:r>
              <w:r w:rsidRPr="00CA691D">
                <w:rPr>
                  <w:rStyle w:val="fontstyle21"/>
                  <w:rFonts w:ascii="Times New Roman" w:hAnsi="Times New Roman" w:cs="Times New Roman"/>
                  <w:sz w:val="24"/>
                  <w:szCs w:val="24"/>
                  <w:rPrChange w:id="687" w:author="Administrator" w:date="2025-10-28T17:49:00Z" w16du:dateUtc="2025-10-28T10:49:00Z">
                    <w:rPr>
                      <w:rStyle w:val="fontstyle21"/>
                      <w:rFonts w:ascii="Calibri" w:hAnsi="Calibri" w:cs="Calibri"/>
                    </w:rPr>
                  </w:rPrChange>
                </w:rPr>
                <w:t>ế</w:t>
              </w:r>
              <w:r w:rsidRPr="00CA691D">
                <w:rPr>
                  <w:rStyle w:val="fontstyle21"/>
                  <w:rFonts w:ascii="Times New Roman" w:hAnsi="Times New Roman" w:cs="Times New Roman"/>
                  <w:sz w:val="24"/>
                  <w:szCs w:val="24"/>
                  <w:rPrChange w:id="688" w:author="Administrator" w:date="2025-10-28T17:49:00Z" w16du:dateUtc="2025-10-28T10:49:00Z">
                    <w:rPr>
                      <w:rStyle w:val="fontstyle21"/>
                    </w:rPr>
                  </w:rPrChange>
                </w:rPr>
                <w:t>t th</w:t>
              </w:r>
              <w:r w:rsidRPr="00CA691D">
                <w:rPr>
                  <w:rStyle w:val="fontstyle21"/>
                  <w:rFonts w:ascii="Times New Roman" w:hAnsi="Times New Roman" w:cs="Times New Roman"/>
                  <w:sz w:val="24"/>
                  <w:szCs w:val="24"/>
                  <w:rPrChange w:id="689" w:author="Administrator" w:date="2025-10-28T17:49:00Z" w16du:dateUtc="2025-10-28T10:49:00Z">
                    <w:rPr>
                      <w:rStyle w:val="fontstyle21"/>
                      <w:rFonts w:ascii="Calibri" w:hAnsi="Calibri" w:cs="Calibri"/>
                    </w:rPr>
                  </w:rPrChange>
                </w:rPr>
                <w:t>ủ</w:t>
              </w:r>
              <w:r w:rsidRPr="00CA691D">
                <w:rPr>
                  <w:rStyle w:val="fontstyle21"/>
                  <w:rFonts w:ascii="Times New Roman" w:hAnsi="Times New Roman" w:cs="Times New Roman"/>
                  <w:sz w:val="24"/>
                  <w:szCs w:val="24"/>
                  <w:rPrChange w:id="690" w:author="Administrator" w:date="2025-10-28T17:49:00Z" w16du:dateUtc="2025-10-28T10:49:00Z">
                    <w:rPr>
                      <w:rStyle w:val="fontstyle21"/>
                    </w:rPr>
                  </w:rPrChange>
                </w:rPr>
                <w:t xml:space="preserve"> t</w:t>
              </w:r>
              <w:r w:rsidRPr="00CA691D">
                <w:rPr>
                  <w:rStyle w:val="fontstyle21"/>
                  <w:rFonts w:ascii="Times New Roman" w:hAnsi="Times New Roman" w:cs="Times New Roman"/>
                  <w:sz w:val="24"/>
                  <w:szCs w:val="24"/>
                  <w:rPrChange w:id="691" w:author="Administrator" w:date="2025-10-28T17:49:00Z" w16du:dateUtc="2025-10-28T10:49:00Z">
                    <w:rPr>
                      <w:rStyle w:val="fontstyle21"/>
                      <w:rFonts w:ascii="Calibri" w:hAnsi="Calibri" w:cs="Calibri"/>
                    </w:rPr>
                  </w:rPrChange>
                </w:rPr>
                <w:t>ụ</w:t>
              </w:r>
              <w:r w:rsidRPr="00CA691D">
                <w:rPr>
                  <w:rStyle w:val="fontstyle21"/>
                  <w:rFonts w:ascii="Times New Roman" w:hAnsi="Times New Roman" w:cs="Times New Roman"/>
                  <w:sz w:val="24"/>
                  <w:szCs w:val="24"/>
                  <w:rPrChange w:id="692" w:author="Administrator" w:date="2025-10-28T17:49:00Z" w16du:dateUtc="2025-10-28T10:49:00Z">
                    <w:rPr>
                      <w:rStyle w:val="fontstyle21"/>
                    </w:rPr>
                  </w:rPrChange>
                </w:rPr>
                <w:t>c h</w:t>
              </w:r>
              <w:r w:rsidRPr="00CA691D">
                <w:rPr>
                  <w:rStyle w:val="fontstyle21"/>
                  <w:rFonts w:ascii="Times New Roman" w:hAnsi="Times New Roman" w:cs="Times New Roman"/>
                  <w:sz w:val="24"/>
                  <w:szCs w:val="24"/>
                  <w:rPrChange w:id="693" w:author="Administrator" w:date="2025-10-28T17:49:00Z" w16du:dateUtc="2025-10-28T10:49:00Z">
                    <w:rPr>
                      <w:rStyle w:val="fontstyle21"/>
                      <w:rFonts w:ascii="Calibri" w:hAnsi="Calibri" w:cs="Calibri"/>
                    </w:rPr>
                  </w:rPrChange>
                </w:rPr>
                <w:t>à</w:t>
              </w:r>
              <w:r w:rsidRPr="00CA691D">
                <w:rPr>
                  <w:rStyle w:val="fontstyle21"/>
                  <w:rFonts w:ascii="Times New Roman" w:hAnsi="Times New Roman" w:cs="Times New Roman"/>
                  <w:sz w:val="24"/>
                  <w:szCs w:val="24"/>
                  <w:rPrChange w:id="694" w:author="Administrator" w:date="2025-10-28T17:49:00Z" w16du:dateUtc="2025-10-28T10:49:00Z">
                    <w:rPr>
                      <w:rStyle w:val="fontstyle21"/>
                    </w:rPr>
                  </w:rPrChange>
                </w:rPr>
                <w:t>nh ch</w:t>
              </w:r>
              <w:r w:rsidRPr="00CA691D">
                <w:rPr>
                  <w:rStyle w:val="fontstyle21"/>
                  <w:rFonts w:ascii="Times New Roman" w:hAnsi="Times New Roman" w:cs="Times New Roman"/>
                  <w:sz w:val="24"/>
                  <w:szCs w:val="24"/>
                  <w:rPrChange w:id="695" w:author="Administrator" w:date="2025-10-28T17:49:00Z" w16du:dateUtc="2025-10-28T10:49:00Z">
                    <w:rPr>
                      <w:rStyle w:val="fontstyle21"/>
                      <w:rFonts w:ascii=".VnTime" w:hAnsi=".VnTime" w:cs=".VnTime"/>
                    </w:rPr>
                  </w:rPrChange>
                </w:rPr>
                <w:t>í</w:t>
              </w:r>
              <w:r w:rsidRPr="00CA691D">
                <w:rPr>
                  <w:rStyle w:val="fontstyle21"/>
                  <w:rFonts w:ascii="Times New Roman" w:hAnsi="Times New Roman" w:cs="Times New Roman"/>
                  <w:sz w:val="24"/>
                  <w:szCs w:val="24"/>
                  <w:rPrChange w:id="696" w:author="Administrator" w:date="2025-10-28T17:49:00Z" w16du:dateUtc="2025-10-28T10:49:00Z">
                    <w:rPr>
                      <w:rStyle w:val="fontstyle21"/>
                    </w:rPr>
                  </w:rPrChange>
                </w:rPr>
                <w:t xml:space="preserve">nh </w:t>
              </w:r>
              <w:r w:rsidRPr="00CA691D">
                <w:rPr>
                  <w:rStyle w:val="fontstyle21"/>
                  <w:rFonts w:ascii="Times New Roman" w:hAnsi="Times New Roman" w:cs="Times New Roman"/>
                  <w:sz w:val="24"/>
                  <w:szCs w:val="24"/>
                  <w:rPrChange w:id="697" w:author="Administrator" w:date="2025-10-28T17:49:00Z" w16du:dateUtc="2025-10-28T10:49:00Z">
                    <w:rPr>
                      <w:rStyle w:val="fontstyle21"/>
                      <w:rFonts w:ascii="Calibri" w:hAnsi="Calibri" w:cs="Calibri"/>
                    </w:rPr>
                  </w:rPrChange>
                </w:rPr>
                <w:t>đượ</w:t>
              </w:r>
              <w:r w:rsidRPr="00CA691D">
                <w:rPr>
                  <w:rStyle w:val="fontstyle21"/>
                  <w:rFonts w:ascii="Times New Roman" w:hAnsi="Times New Roman" w:cs="Times New Roman"/>
                  <w:sz w:val="24"/>
                  <w:szCs w:val="24"/>
                  <w:rPrChange w:id="698" w:author="Administrator" w:date="2025-10-28T17:49:00Z" w16du:dateUtc="2025-10-28T10:49:00Z">
                    <w:rPr>
                      <w:rStyle w:val="fontstyle21"/>
                    </w:rPr>
                  </w:rPrChange>
                </w:rPr>
                <w:t>c tr</w:t>
              </w:r>
              <w:r w:rsidRPr="00CA691D">
                <w:rPr>
                  <w:rStyle w:val="fontstyle21"/>
                  <w:rFonts w:ascii="Times New Roman" w:hAnsi="Times New Roman" w:cs="Times New Roman"/>
                  <w:sz w:val="24"/>
                  <w:szCs w:val="24"/>
                  <w:rPrChange w:id="699" w:author="Administrator" w:date="2025-10-28T17:49:00Z" w16du:dateUtc="2025-10-28T10:49:00Z">
                    <w:rPr>
                      <w:rStyle w:val="fontstyle21"/>
                      <w:rFonts w:ascii="Calibri" w:hAnsi="Calibri" w:cs="Calibri"/>
                    </w:rPr>
                  </w:rPrChange>
                </w:rPr>
                <w:t>ả</w:t>
              </w:r>
            </w:ins>
            <w:ins w:id="700" w:author="Administrator" w:date="2025-10-28T17:50:00Z" w16du:dateUtc="2025-10-28T10:50:00Z">
              <w:r w:rsidR="00CA691D">
                <w:rPr>
                  <w:rFonts w:ascii="Times New Roman" w:hAnsi="Times New Roman" w:cs="Times New Roman"/>
                  <w:i/>
                  <w:iCs/>
                  <w:color w:val="000000"/>
                  <w:sz w:val="24"/>
                  <w:szCs w:val="24"/>
                </w:rPr>
                <w:t xml:space="preserve"> </w:t>
              </w:r>
            </w:ins>
            <w:ins w:id="701" w:author="Administrator" w:date="2025-10-28T17:41:00Z" w16du:dateUtc="2025-10-28T10:41:00Z">
              <w:r w:rsidRPr="00CA691D">
                <w:rPr>
                  <w:rStyle w:val="fontstyle21"/>
                  <w:rFonts w:ascii="Times New Roman" w:hAnsi="Times New Roman" w:cs="Times New Roman"/>
                  <w:sz w:val="24"/>
                  <w:szCs w:val="24"/>
                  <w:rPrChange w:id="702" w:author="Administrator" w:date="2025-10-28T17:49:00Z" w16du:dateUtc="2025-10-28T10:49:00Z">
                    <w:rPr>
                      <w:rStyle w:val="fontstyle21"/>
                    </w:rPr>
                  </w:rPrChange>
                </w:rPr>
                <w:t>b</w:t>
              </w:r>
              <w:r w:rsidRPr="00CA691D">
                <w:rPr>
                  <w:rStyle w:val="fontstyle21"/>
                  <w:rFonts w:ascii="Times New Roman" w:hAnsi="Times New Roman" w:cs="Times New Roman"/>
                  <w:sz w:val="24"/>
                  <w:szCs w:val="24"/>
                  <w:rPrChange w:id="703" w:author="Administrator" w:date="2025-10-28T17:49:00Z" w16du:dateUtc="2025-10-28T10:49:00Z">
                    <w:rPr>
                      <w:rStyle w:val="fontstyle21"/>
                      <w:rFonts w:ascii="Calibri" w:hAnsi="Calibri" w:cs="Calibri"/>
                    </w:rPr>
                  </w:rPrChange>
                </w:rPr>
                <w:t>ằ</w:t>
              </w:r>
              <w:r w:rsidRPr="00CA691D">
                <w:rPr>
                  <w:rStyle w:val="fontstyle21"/>
                  <w:rFonts w:ascii="Times New Roman" w:hAnsi="Times New Roman" w:cs="Times New Roman"/>
                  <w:sz w:val="24"/>
                  <w:szCs w:val="24"/>
                  <w:rPrChange w:id="704" w:author="Administrator" w:date="2025-10-28T17:49:00Z" w16du:dateUtc="2025-10-28T10:49:00Z">
                    <w:rPr>
                      <w:rStyle w:val="fontstyle21"/>
                    </w:rPr>
                  </w:rPrChange>
                </w:rPr>
                <w:t>ng b</w:t>
              </w:r>
              <w:r w:rsidRPr="00CA691D">
                <w:rPr>
                  <w:rStyle w:val="fontstyle21"/>
                  <w:rFonts w:ascii="Times New Roman" w:hAnsi="Times New Roman" w:cs="Times New Roman"/>
                  <w:sz w:val="24"/>
                  <w:szCs w:val="24"/>
                  <w:rPrChange w:id="705" w:author="Administrator" w:date="2025-10-28T17:49:00Z" w16du:dateUtc="2025-10-28T10:49:00Z">
                    <w:rPr>
                      <w:rStyle w:val="fontstyle21"/>
                      <w:rFonts w:ascii="Calibri" w:hAnsi="Calibri" w:cs="Calibri"/>
                    </w:rPr>
                  </w:rPrChange>
                </w:rPr>
                <w:t>ả</w:t>
              </w:r>
              <w:r w:rsidRPr="00CA691D">
                <w:rPr>
                  <w:rStyle w:val="fontstyle21"/>
                  <w:rFonts w:ascii="Times New Roman" w:hAnsi="Times New Roman" w:cs="Times New Roman"/>
                  <w:sz w:val="24"/>
                  <w:szCs w:val="24"/>
                  <w:rPrChange w:id="706" w:author="Administrator" w:date="2025-10-28T17:49:00Z" w16du:dateUtc="2025-10-28T10:49:00Z">
                    <w:rPr>
                      <w:rStyle w:val="fontstyle21"/>
                    </w:rPr>
                  </w:rPrChange>
                </w:rPr>
                <w:t xml:space="preserve">n </w:t>
              </w:r>
              <w:r w:rsidRPr="00CA691D">
                <w:rPr>
                  <w:rStyle w:val="fontstyle21"/>
                  <w:rFonts w:ascii="Times New Roman" w:hAnsi="Times New Roman" w:cs="Times New Roman"/>
                  <w:sz w:val="24"/>
                  <w:szCs w:val="24"/>
                  <w:rPrChange w:id="707" w:author="Administrator" w:date="2025-10-28T17:49:00Z" w16du:dateUtc="2025-10-28T10:49:00Z">
                    <w:rPr>
                      <w:rStyle w:val="fontstyle21"/>
                      <w:rFonts w:ascii="Calibri" w:hAnsi="Calibri" w:cs="Calibri"/>
                    </w:rPr>
                  </w:rPrChange>
                </w:rPr>
                <w:t>đ</w:t>
              </w:r>
              <w:r w:rsidRPr="00CA691D">
                <w:rPr>
                  <w:rStyle w:val="fontstyle21"/>
                  <w:rFonts w:ascii="Times New Roman" w:hAnsi="Times New Roman" w:cs="Times New Roman"/>
                  <w:sz w:val="24"/>
                  <w:szCs w:val="24"/>
                  <w:rPrChange w:id="708" w:author="Administrator" w:date="2025-10-28T17:49:00Z" w16du:dateUtc="2025-10-28T10:49:00Z">
                    <w:rPr>
                      <w:rStyle w:val="fontstyle21"/>
                    </w:rPr>
                  </w:rPrChange>
                </w:rPr>
                <w:t>i</w:t>
              </w:r>
              <w:r w:rsidRPr="00CA691D">
                <w:rPr>
                  <w:rStyle w:val="fontstyle21"/>
                  <w:rFonts w:ascii="Times New Roman" w:hAnsi="Times New Roman" w:cs="Times New Roman"/>
                  <w:sz w:val="24"/>
                  <w:szCs w:val="24"/>
                  <w:rPrChange w:id="709" w:author="Administrator" w:date="2025-10-28T17:49:00Z" w16du:dateUtc="2025-10-28T10:49:00Z">
                    <w:rPr>
                      <w:rStyle w:val="fontstyle21"/>
                      <w:rFonts w:ascii="Calibri" w:hAnsi="Calibri" w:cs="Calibri"/>
                    </w:rPr>
                  </w:rPrChange>
                </w:rPr>
                <w:t>ệ</w:t>
              </w:r>
              <w:r w:rsidRPr="00CA691D">
                <w:rPr>
                  <w:rStyle w:val="fontstyle21"/>
                  <w:rFonts w:ascii="Times New Roman" w:hAnsi="Times New Roman" w:cs="Times New Roman"/>
                  <w:sz w:val="24"/>
                  <w:szCs w:val="24"/>
                  <w:rPrChange w:id="710" w:author="Administrator" w:date="2025-10-28T17:49:00Z" w16du:dateUtc="2025-10-28T10:49:00Z">
                    <w:rPr>
                      <w:rStyle w:val="fontstyle21"/>
                    </w:rPr>
                  </w:rPrChange>
                </w:rPr>
                <w:t>n t</w:t>
              </w:r>
              <w:r w:rsidRPr="00CA691D">
                <w:rPr>
                  <w:rStyle w:val="fontstyle21"/>
                  <w:rFonts w:ascii="Times New Roman" w:hAnsi="Times New Roman" w:cs="Times New Roman"/>
                  <w:sz w:val="24"/>
                  <w:szCs w:val="24"/>
                  <w:rPrChange w:id="711" w:author="Administrator" w:date="2025-10-28T17:49:00Z" w16du:dateUtc="2025-10-28T10:49:00Z">
                    <w:rPr>
                      <w:rStyle w:val="fontstyle21"/>
                      <w:rFonts w:ascii="Calibri" w:hAnsi="Calibri" w:cs="Calibri"/>
                    </w:rPr>
                  </w:rPrChange>
                </w:rPr>
                <w:t>ử</w:t>
              </w:r>
              <w:r w:rsidRPr="00CA691D">
                <w:rPr>
                  <w:rStyle w:val="fontstyle21"/>
                  <w:rFonts w:ascii="Times New Roman" w:hAnsi="Times New Roman" w:cs="Times New Roman"/>
                  <w:sz w:val="24"/>
                  <w:szCs w:val="24"/>
                  <w:rPrChange w:id="712" w:author="Administrator" w:date="2025-10-28T17:49:00Z" w16du:dateUtc="2025-10-28T10:49:00Z">
                    <w:rPr>
                      <w:rStyle w:val="fontstyle21"/>
                    </w:rPr>
                  </w:rPrChange>
                </w:rPr>
                <w:t>, tr</w:t>
              </w:r>
              <w:r w:rsidRPr="00CA691D">
                <w:rPr>
                  <w:rStyle w:val="fontstyle21"/>
                  <w:rFonts w:ascii="Times New Roman" w:hAnsi="Times New Roman" w:cs="Times New Roman"/>
                  <w:sz w:val="24"/>
                  <w:szCs w:val="24"/>
                  <w:rPrChange w:id="713" w:author="Administrator" w:date="2025-10-28T17:49:00Z" w16du:dateUtc="2025-10-28T10:49:00Z">
                    <w:rPr>
                      <w:rStyle w:val="fontstyle21"/>
                      <w:rFonts w:ascii="Calibri" w:hAnsi="Calibri" w:cs="Calibri"/>
                    </w:rPr>
                  </w:rPrChange>
                </w:rPr>
                <w:t>ừ</w:t>
              </w:r>
            </w:ins>
            <w:ins w:id="714" w:author="Administrator" w:date="2025-10-28T17:50:00Z" w16du:dateUtc="2025-10-28T10:50:00Z">
              <w:r w:rsidR="00CA691D">
                <w:rPr>
                  <w:rStyle w:val="fontstyle21"/>
                  <w:rFonts w:ascii="Times New Roman" w:hAnsi="Times New Roman" w:cs="Times New Roman"/>
                  <w:sz w:val="24"/>
                  <w:szCs w:val="24"/>
                </w:rPr>
                <w:t xml:space="preserve"> </w:t>
              </w:r>
            </w:ins>
            <w:ins w:id="715" w:author="Administrator" w:date="2025-10-28T17:41:00Z" w16du:dateUtc="2025-10-28T10:41:00Z">
              <w:r w:rsidRPr="00CA691D">
                <w:rPr>
                  <w:rStyle w:val="fontstyle21"/>
                  <w:rFonts w:ascii="Times New Roman" w:hAnsi="Times New Roman" w:cs="Times New Roman"/>
                  <w:sz w:val="24"/>
                  <w:szCs w:val="24"/>
                  <w:rPrChange w:id="716" w:author="Administrator" w:date="2025-10-28T17:49:00Z" w16du:dateUtc="2025-10-28T10:49:00Z">
                    <w:rPr>
                      <w:rStyle w:val="fontstyle21"/>
                    </w:rPr>
                  </w:rPrChange>
                </w:rPr>
                <w:t>tr</w:t>
              </w:r>
              <w:r w:rsidRPr="00CA691D">
                <w:rPr>
                  <w:rStyle w:val="fontstyle21"/>
                  <w:rFonts w:ascii="Times New Roman" w:hAnsi="Times New Roman" w:cs="Times New Roman"/>
                  <w:sz w:val="24"/>
                  <w:szCs w:val="24"/>
                  <w:rPrChange w:id="717" w:author="Administrator" w:date="2025-10-28T17:49:00Z" w16du:dateUtc="2025-10-28T10:49:00Z">
                    <w:rPr>
                      <w:rStyle w:val="fontstyle21"/>
                      <w:rFonts w:ascii="Calibri" w:hAnsi="Calibri" w:cs="Calibri"/>
                    </w:rPr>
                  </w:rPrChange>
                </w:rPr>
                <w:t>ườ</w:t>
              </w:r>
              <w:r w:rsidRPr="00CA691D">
                <w:rPr>
                  <w:rStyle w:val="fontstyle21"/>
                  <w:rFonts w:ascii="Times New Roman" w:hAnsi="Times New Roman" w:cs="Times New Roman"/>
                  <w:sz w:val="24"/>
                  <w:szCs w:val="24"/>
                  <w:rPrChange w:id="718" w:author="Administrator" w:date="2025-10-28T17:49:00Z" w16du:dateUtc="2025-10-28T10:49:00Z">
                    <w:rPr>
                      <w:rStyle w:val="fontstyle21"/>
                    </w:rPr>
                  </w:rPrChange>
                </w:rPr>
                <w:t>ng h</w:t>
              </w:r>
              <w:r w:rsidRPr="00CA691D">
                <w:rPr>
                  <w:rStyle w:val="fontstyle21"/>
                  <w:rFonts w:ascii="Times New Roman" w:hAnsi="Times New Roman" w:cs="Times New Roman"/>
                  <w:sz w:val="24"/>
                  <w:szCs w:val="24"/>
                  <w:rPrChange w:id="719" w:author="Administrator" w:date="2025-10-28T17:49:00Z" w16du:dateUtc="2025-10-28T10:49:00Z">
                    <w:rPr>
                      <w:rStyle w:val="fontstyle21"/>
                      <w:rFonts w:ascii="Calibri" w:hAnsi="Calibri" w:cs="Calibri"/>
                    </w:rPr>
                  </w:rPrChange>
                </w:rPr>
                <w:t>ợ</w:t>
              </w:r>
              <w:r w:rsidRPr="00CA691D">
                <w:rPr>
                  <w:rStyle w:val="fontstyle21"/>
                  <w:rFonts w:ascii="Times New Roman" w:hAnsi="Times New Roman" w:cs="Times New Roman"/>
                  <w:sz w:val="24"/>
                  <w:szCs w:val="24"/>
                  <w:rPrChange w:id="720" w:author="Administrator" w:date="2025-10-28T17:49:00Z" w16du:dateUtc="2025-10-28T10:49:00Z">
                    <w:rPr>
                      <w:rStyle w:val="fontstyle21"/>
                    </w:rPr>
                  </w:rPrChange>
                </w:rPr>
                <w:t>p c</w:t>
              </w:r>
              <w:r w:rsidRPr="00CA691D">
                <w:rPr>
                  <w:rStyle w:val="fontstyle21"/>
                  <w:rFonts w:ascii="Times New Roman" w:hAnsi="Times New Roman" w:cs="Times New Roman"/>
                  <w:sz w:val="24"/>
                  <w:szCs w:val="24"/>
                  <w:rPrChange w:id="721" w:author="Administrator" w:date="2025-10-28T17:49:00Z" w16du:dateUtc="2025-10-28T10:49:00Z">
                    <w:rPr>
                      <w:rStyle w:val="fontstyle21"/>
                      <w:rFonts w:ascii=".VnTime" w:hAnsi=".VnTime" w:cs=".VnTime"/>
                    </w:rPr>
                  </w:rPrChange>
                </w:rPr>
                <w:t>ô</w:t>
              </w:r>
              <w:r w:rsidRPr="00CA691D">
                <w:rPr>
                  <w:rStyle w:val="fontstyle21"/>
                  <w:rFonts w:ascii="Times New Roman" w:hAnsi="Times New Roman" w:cs="Times New Roman"/>
                  <w:sz w:val="24"/>
                  <w:szCs w:val="24"/>
                  <w:rPrChange w:id="722" w:author="Administrator" w:date="2025-10-28T17:49:00Z" w16du:dateUtc="2025-10-28T10:49:00Z">
                    <w:rPr>
                      <w:rStyle w:val="fontstyle21"/>
                    </w:rPr>
                  </w:rPrChange>
                </w:rPr>
                <w:t>ng d</w:t>
              </w:r>
              <w:r w:rsidRPr="00CA691D">
                <w:rPr>
                  <w:rStyle w:val="fontstyle21"/>
                  <w:rFonts w:ascii="Times New Roman" w:hAnsi="Times New Roman" w:cs="Times New Roman"/>
                  <w:sz w:val="24"/>
                  <w:szCs w:val="24"/>
                  <w:rPrChange w:id="723" w:author="Administrator" w:date="2025-10-28T17:49:00Z" w16du:dateUtc="2025-10-28T10:49:00Z">
                    <w:rPr>
                      <w:rStyle w:val="fontstyle21"/>
                      <w:rFonts w:ascii=".VnTime" w:hAnsi=".VnTime" w:cs=".VnTime"/>
                    </w:rPr>
                  </w:rPrChange>
                </w:rPr>
                <w:t>â</w:t>
              </w:r>
              <w:r w:rsidRPr="00CA691D">
                <w:rPr>
                  <w:rStyle w:val="fontstyle21"/>
                  <w:rFonts w:ascii="Times New Roman" w:hAnsi="Times New Roman" w:cs="Times New Roman"/>
                  <w:sz w:val="24"/>
                  <w:szCs w:val="24"/>
                  <w:rPrChange w:id="724" w:author="Administrator" w:date="2025-10-28T17:49:00Z" w16du:dateUtc="2025-10-28T10:49:00Z">
                    <w:rPr>
                      <w:rStyle w:val="fontstyle21"/>
                    </w:rPr>
                  </w:rPrChange>
                </w:rPr>
                <w:t>n, t</w:t>
              </w:r>
              <w:r w:rsidRPr="00CA691D">
                <w:rPr>
                  <w:rStyle w:val="fontstyle21"/>
                  <w:rFonts w:ascii="Times New Roman" w:hAnsi="Times New Roman" w:cs="Times New Roman"/>
                  <w:sz w:val="24"/>
                  <w:szCs w:val="24"/>
                  <w:rPrChange w:id="725" w:author="Administrator" w:date="2025-10-28T17:49:00Z" w16du:dateUtc="2025-10-28T10:49:00Z">
                    <w:rPr>
                      <w:rStyle w:val="fontstyle21"/>
                      <w:rFonts w:ascii="Calibri" w:hAnsi="Calibri" w:cs="Calibri"/>
                    </w:rPr>
                  </w:rPrChange>
                </w:rPr>
                <w:t>ổ</w:t>
              </w:r>
              <w:r w:rsidRPr="00CA691D">
                <w:rPr>
                  <w:rStyle w:val="fontstyle21"/>
                  <w:rFonts w:ascii="Times New Roman" w:hAnsi="Times New Roman" w:cs="Times New Roman"/>
                  <w:sz w:val="24"/>
                  <w:szCs w:val="24"/>
                  <w:rPrChange w:id="726" w:author="Administrator" w:date="2025-10-28T17:49:00Z" w16du:dateUtc="2025-10-28T10:49:00Z">
                    <w:rPr>
                      <w:rStyle w:val="fontstyle21"/>
                    </w:rPr>
                  </w:rPrChange>
                </w:rPr>
                <w:t xml:space="preserve"> ch</w:t>
              </w:r>
              <w:r w:rsidRPr="00CA691D">
                <w:rPr>
                  <w:rStyle w:val="fontstyle21"/>
                  <w:rFonts w:ascii="Times New Roman" w:hAnsi="Times New Roman" w:cs="Times New Roman"/>
                  <w:sz w:val="24"/>
                  <w:szCs w:val="24"/>
                  <w:rPrChange w:id="727" w:author="Administrator" w:date="2025-10-28T17:49:00Z" w16du:dateUtc="2025-10-28T10:49:00Z">
                    <w:rPr>
                      <w:rStyle w:val="fontstyle21"/>
                      <w:rFonts w:ascii="Calibri" w:hAnsi="Calibri" w:cs="Calibri"/>
                    </w:rPr>
                  </w:rPrChange>
                </w:rPr>
                <w:t>ứ</w:t>
              </w:r>
              <w:r w:rsidRPr="00CA691D">
                <w:rPr>
                  <w:rStyle w:val="fontstyle21"/>
                  <w:rFonts w:ascii="Times New Roman" w:hAnsi="Times New Roman" w:cs="Times New Roman"/>
                  <w:sz w:val="24"/>
                  <w:szCs w:val="24"/>
                  <w:rPrChange w:id="728" w:author="Administrator" w:date="2025-10-28T17:49:00Z" w16du:dateUtc="2025-10-28T10:49:00Z">
                    <w:rPr>
                      <w:rStyle w:val="fontstyle21"/>
                    </w:rPr>
                  </w:rPrChange>
                </w:rPr>
                <w:t>c c</w:t>
              </w:r>
              <w:r w:rsidRPr="00CA691D">
                <w:rPr>
                  <w:rStyle w:val="fontstyle21"/>
                  <w:rFonts w:ascii="Times New Roman" w:hAnsi="Times New Roman" w:cs="Times New Roman"/>
                  <w:sz w:val="24"/>
                  <w:szCs w:val="24"/>
                  <w:rPrChange w:id="729" w:author="Administrator" w:date="2025-10-28T17:49:00Z" w16du:dateUtc="2025-10-28T10:49:00Z">
                    <w:rPr>
                      <w:rStyle w:val="fontstyle21"/>
                      <w:rFonts w:ascii=".VnTime" w:hAnsi=".VnTime" w:cs=".VnTime"/>
                    </w:rPr>
                  </w:rPrChange>
                </w:rPr>
                <w:t>ó</w:t>
              </w:r>
              <w:r w:rsidRPr="00CA691D">
                <w:rPr>
                  <w:rStyle w:val="fontstyle21"/>
                  <w:rFonts w:ascii="Times New Roman" w:hAnsi="Times New Roman" w:cs="Times New Roman"/>
                  <w:sz w:val="24"/>
                  <w:szCs w:val="24"/>
                  <w:rPrChange w:id="730" w:author="Administrator" w:date="2025-10-28T17:49:00Z" w16du:dateUtc="2025-10-28T10:49:00Z">
                    <w:rPr>
                      <w:rStyle w:val="fontstyle21"/>
                    </w:rPr>
                  </w:rPrChange>
                </w:rPr>
                <w:t xml:space="preserve"> nhu c</w:t>
              </w:r>
              <w:r w:rsidRPr="00CA691D">
                <w:rPr>
                  <w:rStyle w:val="fontstyle21"/>
                  <w:rFonts w:ascii="Times New Roman" w:hAnsi="Times New Roman" w:cs="Times New Roman"/>
                  <w:sz w:val="24"/>
                  <w:szCs w:val="24"/>
                  <w:rPrChange w:id="731" w:author="Administrator" w:date="2025-10-28T17:49:00Z" w16du:dateUtc="2025-10-28T10:49:00Z">
                    <w:rPr>
                      <w:rStyle w:val="fontstyle21"/>
                      <w:rFonts w:ascii="Calibri" w:hAnsi="Calibri" w:cs="Calibri"/>
                    </w:rPr>
                  </w:rPrChange>
                </w:rPr>
                <w:t>ầ</w:t>
              </w:r>
              <w:r w:rsidRPr="00CA691D">
                <w:rPr>
                  <w:rStyle w:val="fontstyle21"/>
                  <w:rFonts w:ascii="Times New Roman" w:hAnsi="Times New Roman" w:cs="Times New Roman"/>
                  <w:sz w:val="24"/>
                  <w:szCs w:val="24"/>
                  <w:rPrChange w:id="732" w:author="Administrator" w:date="2025-10-28T17:49:00Z" w16du:dateUtc="2025-10-28T10:49:00Z">
                    <w:rPr>
                      <w:rStyle w:val="fontstyle21"/>
                    </w:rPr>
                  </w:rPrChange>
                </w:rPr>
                <w:t>u nh</w:t>
              </w:r>
              <w:r w:rsidRPr="00CA691D">
                <w:rPr>
                  <w:rStyle w:val="fontstyle21"/>
                  <w:rFonts w:ascii="Times New Roman" w:hAnsi="Times New Roman" w:cs="Times New Roman"/>
                  <w:sz w:val="24"/>
                  <w:szCs w:val="24"/>
                  <w:rPrChange w:id="733" w:author="Administrator" w:date="2025-10-28T17:49:00Z" w16du:dateUtc="2025-10-28T10:49:00Z">
                    <w:rPr>
                      <w:rStyle w:val="fontstyle21"/>
                      <w:rFonts w:ascii="Calibri" w:hAnsi="Calibri" w:cs="Calibri"/>
                    </w:rPr>
                  </w:rPrChange>
                </w:rPr>
                <w:t>ậ</w:t>
              </w:r>
              <w:r w:rsidRPr="00CA691D">
                <w:rPr>
                  <w:rStyle w:val="fontstyle21"/>
                  <w:rFonts w:ascii="Times New Roman" w:hAnsi="Times New Roman" w:cs="Times New Roman"/>
                  <w:sz w:val="24"/>
                  <w:szCs w:val="24"/>
                  <w:rPrChange w:id="734" w:author="Administrator" w:date="2025-10-28T17:49:00Z" w16du:dateUtc="2025-10-28T10:49:00Z">
                    <w:rPr>
                      <w:rStyle w:val="fontstyle21"/>
                    </w:rPr>
                  </w:rPrChange>
                </w:rPr>
                <w:t>n b</w:t>
              </w:r>
              <w:r w:rsidRPr="00CA691D">
                <w:rPr>
                  <w:rStyle w:val="fontstyle21"/>
                  <w:rFonts w:ascii="Times New Roman" w:hAnsi="Times New Roman" w:cs="Times New Roman"/>
                  <w:sz w:val="24"/>
                  <w:szCs w:val="24"/>
                  <w:rPrChange w:id="735" w:author="Administrator" w:date="2025-10-28T17:49:00Z" w16du:dateUtc="2025-10-28T10:49:00Z">
                    <w:rPr>
                      <w:rStyle w:val="fontstyle21"/>
                      <w:rFonts w:ascii="Calibri" w:hAnsi="Calibri" w:cs="Calibri"/>
                    </w:rPr>
                  </w:rPrChange>
                </w:rPr>
                <w:t>ả</w:t>
              </w:r>
              <w:r w:rsidRPr="00CA691D">
                <w:rPr>
                  <w:rStyle w:val="fontstyle21"/>
                  <w:rFonts w:ascii="Times New Roman" w:hAnsi="Times New Roman" w:cs="Times New Roman"/>
                  <w:sz w:val="24"/>
                  <w:szCs w:val="24"/>
                  <w:rPrChange w:id="736" w:author="Administrator" w:date="2025-10-28T17:49:00Z" w16du:dateUtc="2025-10-28T10:49:00Z">
                    <w:rPr>
                      <w:rStyle w:val="fontstyle21"/>
                    </w:rPr>
                  </w:rPrChange>
                </w:rPr>
                <w:t>n gi</w:t>
              </w:r>
              <w:r w:rsidRPr="00CA691D">
                <w:rPr>
                  <w:rStyle w:val="fontstyle21"/>
                  <w:rFonts w:ascii="Times New Roman" w:hAnsi="Times New Roman" w:cs="Times New Roman"/>
                  <w:sz w:val="24"/>
                  <w:szCs w:val="24"/>
                  <w:rPrChange w:id="737" w:author="Administrator" w:date="2025-10-28T17:49:00Z" w16du:dateUtc="2025-10-28T10:49:00Z">
                    <w:rPr>
                      <w:rStyle w:val="fontstyle21"/>
                      <w:rFonts w:ascii="Calibri" w:hAnsi="Calibri" w:cs="Calibri"/>
                    </w:rPr>
                  </w:rPrChange>
                </w:rPr>
                <w:t>ấ</w:t>
              </w:r>
              <w:r w:rsidRPr="00CA691D">
                <w:rPr>
                  <w:rStyle w:val="fontstyle21"/>
                  <w:rFonts w:ascii="Times New Roman" w:hAnsi="Times New Roman" w:cs="Times New Roman"/>
                  <w:sz w:val="24"/>
                  <w:szCs w:val="24"/>
                  <w:rPrChange w:id="738" w:author="Administrator" w:date="2025-10-28T17:49:00Z" w16du:dateUtc="2025-10-28T10:49:00Z">
                    <w:rPr>
                      <w:rStyle w:val="fontstyle21"/>
                    </w:rPr>
                  </w:rPrChange>
                </w:rPr>
                <w:t>y</w:t>
              </w:r>
              <w:r w:rsidRPr="00CA691D">
                <w:rPr>
                  <w:rStyle w:val="fontstyle21"/>
                  <w:rFonts w:ascii="Times New Roman" w:hAnsi="Times New Roman" w:cs="Times New Roman"/>
                  <w:sz w:val="24"/>
                  <w:szCs w:val="24"/>
                  <w:rPrChange w:id="739" w:author="Administrator" w:date="2025-10-28T17:49:00Z" w16du:dateUtc="2025-10-28T10:49:00Z">
                    <w:rPr>
                      <w:rStyle w:val="fontstyle21"/>
                      <w:rFonts w:ascii=".VnTime" w:hAnsi=".VnTime" w:cs=".VnTime"/>
                    </w:rPr>
                  </w:rPrChange>
                </w:rPr>
                <w:t>”</w:t>
              </w:r>
              <w:r w:rsidRPr="00CA691D">
                <w:rPr>
                  <w:rStyle w:val="fontstyle21"/>
                  <w:rFonts w:ascii="Times New Roman" w:hAnsi="Times New Roman" w:cs="Times New Roman"/>
                  <w:sz w:val="24"/>
                  <w:szCs w:val="24"/>
                  <w:rPrChange w:id="740" w:author="Administrator" w:date="2025-10-28T17:49:00Z" w16du:dateUtc="2025-10-28T10:49:00Z">
                    <w:rPr>
                      <w:rStyle w:val="fontstyle21"/>
                    </w:rPr>
                  </w:rPrChange>
                </w:rPr>
                <w:t>.</w:t>
              </w:r>
            </w:ins>
          </w:p>
          <w:p w14:paraId="372C5EAE" w14:textId="77777777" w:rsidR="00CA691D" w:rsidRDefault="00D91701" w:rsidP="00A3338D">
            <w:pPr>
              <w:pStyle w:val="Vnbnnidung0"/>
              <w:tabs>
                <w:tab w:val="left" w:pos="1996"/>
              </w:tabs>
              <w:spacing w:after="0" w:line="240" w:lineRule="auto"/>
              <w:ind w:firstLine="0"/>
              <w:jc w:val="both"/>
              <w:rPr>
                <w:ins w:id="741" w:author="Administrator" w:date="2025-10-28T17:51:00Z" w16du:dateUtc="2025-10-28T10:51:00Z"/>
                <w:rFonts w:ascii="Times New Roman" w:eastAsia="Times New Roman" w:hAnsi="Times New Roman" w:cs="Times New Roman"/>
                <w:color w:val="000000"/>
                <w:kern w:val="0"/>
                <w:sz w:val="24"/>
                <w:szCs w:val="24"/>
                <w14:ligatures w14:val="none"/>
              </w:rPr>
            </w:pPr>
            <w:ins w:id="742"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743" w:author="Administrator" w:date="2025-10-28T17:49:00Z" w16du:dateUtc="2025-10-28T10:49:00Z">
                    <w:rPr>
                      <w:rFonts w:ascii="TimesNewRomanPSMT" w:eastAsia="Times New Roman" w:hAnsi="TimesNewRomanPSMT" w:cs="Times New Roman"/>
                      <w:color w:val="000000"/>
                      <w:kern w:val="0"/>
                      <w14:ligatures w14:val="none"/>
                    </w:rPr>
                  </w:rPrChange>
                </w:rPr>
                <w:t>2. Kho</w:t>
              </w:r>
              <w:r w:rsidRPr="00CA691D">
                <w:rPr>
                  <w:rFonts w:ascii="Times New Roman" w:eastAsia="Times New Roman" w:hAnsi="Times New Roman" w:cs="Times New Roman"/>
                  <w:color w:val="000000"/>
                  <w:kern w:val="0"/>
                  <w:sz w:val="24"/>
                  <w:szCs w:val="24"/>
                  <w14:ligatures w14:val="none"/>
                  <w:rPrChange w:id="74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45" w:author="Administrator" w:date="2025-10-28T17:49:00Z" w16du:dateUtc="2025-10-28T10:49:00Z">
                    <w:rPr>
                      <w:rFonts w:ascii="TimesNewRomanPSMT" w:eastAsia="Times New Roman" w:hAnsi="TimesNewRomanPSMT" w:cs="Times New Roman"/>
                      <w:color w:val="000000"/>
                      <w:kern w:val="0"/>
                      <w14:ligatures w14:val="none"/>
                    </w:rPr>
                  </w:rPrChange>
                </w:rPr>
                <w:t xml:space="preserve">n 5 </w:t>
              </w:r>
              <w:r w:rsidRPr="00CA691D">
                <w:rPr>
                  <w:rFonts w:ascii="Times New Roman" w:eastAsia="Times New Roman" w:hAnsi="Times New Roman" w:cs="Times New Roman"/>
                  <w:color w:val="000000"/>
                  <w:kern w:val="0"/>
                  <w:sz w:val="24"/>
                  <w:szCs w:val="24"/>
                  <w14:ligatures w14:val="none"/>
                  <w:rPrChange w:id="746"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747"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748"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749" w:author="Administrator" w:date="2025-10-28T17:49:00Z" w16du:dateUtc="2025-10-28T10:49:00Z">
                    <w:rPr>
                      <w:rFonts w:ascii="TimesNewRomanPSMT" w:eastAsia="Times New Roman" w:hAnsi="TimesNewRomanPSMT" w:cs="Times New Roman"/>
                      <w:color w:val="000000"/>
                      <w:kern w:val="0"/>
                      <w14:ligatures w14:val="none"/>
                    </w:rPr>
                  </w:rPrChange>
                </w:rPr>
                <w:t>u 19: C</w:t>
              </w:r>
              <w:r w:rsidRPr="00CA691D">
                <w:rPr>
                  <w:rFonts w:ascii="Times New Roman" w:eastAsia="Times New Roman" w:hAnsi="Times New Roman" w:cs="Times New Roman"/>
                  <w:color w:val="000000"/>
                  <w:kern w:val="0"/>
                  <w:sz w:val="24"/>
                  <w:szCs w:val="24"/>
                  <w14:ligatures w14:val="none"/>
                  <w:rPrChange w:id="750"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751"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752"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753" w:author="Administrator" w:date="2025-10-28T17:49:00Z" w16du:dateUtc="2025-10-28T10:49:00Z">
                    <w:rPr>
                      <w:rFonts w:ascii="TimesNewRomanPSMT" w:eastAsia="Times New Roman" w:hAnsi="TimesNewRomanPSMT" w:cs="Times New Roman"/>
                      <w:color w:val="000000"/>
                      <w:kern w:val="0"/>
                      <w14:ligatures w14:val="none"/>
                    </w:rPr>
                  </w:rPrChange>
                </w:rPr>
                <w:t xml:space="preserve"> Quy</w:t>
              </w:r>
              <w:r w:rsidRPr="00CA691D">
                <w:rPr>
                  <w:rFonts w:ascii="Times New Roman" w:eastAsia="Times New Roman" w:hAnsi="Times New Roman" w:cs="Times New Roman"/>
                  <w:color w:val="000000"/>
                  <w:kern w:val="0"/>
                  <w:sz w:val="24"/>
                  <w:szCs w:val="24"/>
                  <w14:ligatures w14:val="none"/>
                  <w:rPrChange w:id="754"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755"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756"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757" w:author="Administrator" w:date="2025-10-28T17:49:00Z" w16du:dateUtc="2025-10-28T10:49:00Z">
                    <w:rPr>
                      <w:rFonts w:ascii="TimesNewRomanPSMT" w:eastAsia="Times New Roman" w:hAnsi="TimesNewRomanPSMT" w:cs="Times New Roman"/>
                      <w:color w:val="000000"/>
                      <w:kern w:val="0"/>
                      <w14:ligatures w14:val="none"/>
                    </w:rPr>
                  </w:rPrChange>
                </w:rPr>
                <w:t>nh s</w:t>
              </w:r>
              <w:r w:rsidRPr="00CA691D">
                <w:rPr>
                  <w:rFonts w:ascii="Times New Roman" w:eastAsia="Times New Roman" w:hAnsi="Times New Roman" w:cs="Times New Roman"/>
                  <w:color w:val="000000"/>
                  <w:kern w:val="0"/>
                  <w:sz w:val="24"/>
                  <w:szCs w:val="24"/>
                  <w14:ligatures w14:val="none"/>
                  <w:rPrChange w:id="758"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759" w:author="Administrator" w:date="2025-10-28T17:49:00Z" w16du:dateUtc="2025-10-28T10:49:00Z">
                    <w:rPr>
                      <w:rFonts w:ascii="TimesNewRomanPSMT" w:eastAsia="Times New Roman" w:hAnsi="TimesNewRomanPSMT" w:cs="Times New Roman"/>
                      <w:color w:val="000000"/>
                      <w:kern w:val="0"/>
                      <w14:ligatures w14:val="none"/>
                    </w:rPr>
                  </w:rPrChange>
                </w:rPr>
                <w:t xml:space="preserve"> 1757/Q</w:t>
              </w:r>
              <w:r w:rsidRPr="00CA691D">
                <w:rPr>
                  <w:rFonts w:ascii="Times New Roman" w:eastAsia="Times New Roman" w:hAnsi="Times New Roman" w:cs="Times New Roman"/>
                  <w:color w:val="000000"/>
                  <w:kern w:val="0"/>
                  <w:sz w:val="24"/>
                  <w:szCs w:val="24"/>
                  <w14:ligatures w14:val="none"/>
                  <w:rPrChange w:id="760"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761" w:author="Administrator" w:date="2025-10-28T17:49:00Z" w16du:dateUtc="2025-10-28T10:49:00Z">
                    <w:rPr>
                      <w:rFonts w:ascii="TimesNewRomanPSMT" w:eastAsia="Times New Roman" w:hAnsi="TimesNewRomanPSMT" w:cs="Times New Roman"/>
                      <w:color w:val="000000"/>
                      <w:kern w:val="0"/>
                      <w14:ligatures w14:val="none"/>
                    </w:rPr>
                  </w:rPrChange>
                </w:rPr>
                <w:t>-TTg ng</w:t>
              </w:r>
              <w:r w:rsidRPr="00CA691D">
                <w:rPr>
                  <w:rFonts w:ascii="Times New Roman" w:eastAsia="Times New Roman" w:hAnsi="Times New Roman" w:cs="Times New Roman"/>
                  <w:color w:val="000000"/>
                  <w:kern w:val="0"/>
                  <w:sz w:val="24"/>
                  <w:szCs w:val="24"/>
                  <w14:ligatures w14:val="none"/>
                  <w:rPrChange w:id="76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63" w:author="Administrator" w:date="2025-10-28T17:49:00Z" w16du:dateUtc="2025-10-28T10:49:00Z">
                    <w:rPr>
                      <w:rFonts w:ascii="TimesNewRomanPSMT" w:eastAsia="Times New Roman" w:hAnsi="TimesNewRomanPSMT" w:cs="Times New Roman"/>
                      <w:color w:val="000000"/>
                      <w:kern w:val="0"/>
                      <w14:ligatures w14:val="none"/>
                    </w:rPr>
                  </w:rPrChange>
                </w:rPr>
                <w:t>y</w:t>
              </w:r>
            </w:ins>
            <w:ins w:id="764"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765"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766" w:author="Administrator" w:date="2025-10-28T17:49:00Z" w16du:dateUtc="2025-10-28T10:49:00Z">
                    <w:rPr>
                      <w:rFonts w:ascii="TimesNewRomanPSMT" w:eastAsia="Times New Roman" w:hAnsi="TimesNewRomanPSMT" w:cs="Times New Roman"/>
                      <w:color w:val="000000"/>
                      <w:kern w:val="0"/>
                      <w14:ligatures w14:val="none"/>
                    </w:rPr>
                  </w:rPrChange>
                </w:rPr>
                <w:t>18/8/2025</w:t>
              </w:r>
            </w:ins>
            <w:ins w:id="767"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768"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769"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770"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71" w:author="Administrator" w:date="2025-10-28T17:49:00Z" w16du:dateUtc="2025-10-28T10:49:00Z">
                    <w:rPr>
                      <w:rFonts w:ascii="TimesNewRomanPSMT" w:eastAsia="Times New Roman" w:hAnsi="TimesNewRomanPSMT" w:cs="Times New Roman"/>
                      <w:color w:val="000000"/>
                      <w:kern w:val="0"/>
                      <w14:ligatures w14:val="none"/>
                    </w:rPr>
                  </w:rPrChange>
                </w:rPr>
                <w:t>a Th</w:t>
              </w:r>
              <w:r w:rsidRPr="00CA691D">
                <w:rPr>
                  <w:rFonts w:ascii="Times New Roman" w:eastAsia="Times New Roman" w:hAnsi="Times New Roman" w:cs="Times New Roman"/>
                  <w:color w:val="000000"/>
                  <w:kern w:val="0"/>
                  <w:sz w:val="24"/>
                  <w:szCs w:val="24"/>
                  <w14:ligatures w14:val="none"/>
                  <w:rPrChange w:id="772"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73"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774"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775" w:author="Administrator" w:date="2025-10-28T17:49:00Z" w16du:dateUtc="2025-10-28T10:49:00Z">
                    <w:rPr>
                      <w:rFonts w:ascii="TimesNewRomanPSMT" w:eastAsia="Times New Roman" w:hAnsi="TimesNewRomanPSMT" w:cs="Times New Roman"/>
                      <w:color w:val="000000"/>
                      <w:kern w:val="0"/>
                      <w14:ligatures w14:val="none"/>
                    </w:rPr>
                  </w:rPrChange>
                </w:rPr>
                <w:t>ng Ch</w:t>
              </w:r>
              <w:r w:rsidRPr="00CA691D">
                <w:rPr>
                  <w:rFonts w:ascii="Times New Roman" w:eastAsia="Times New Roman" w:hAnsi="Times New Roman" w:cs="Times New Roman"/>
                  <w:color w:val="000000"/>
                  <w:kern w:val="0"/>
                  <w:sz w:val="24"/>
                  <w:szCs w:val="24"/>
                  <w14:ligatures w14:val="none"/>
                  <w:rPrChange w:id="776"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777"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778"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79"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780"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781" w:author="Administrator" w:date="2025-10-28T17:49:00Z" w16du:dateUtc="2025-10-28T10:49:00Z">
                    <w:rPr>
                      <w:rFonts w:ascii="TimesNewRomanPSMT" w:eastAsia="Times New Roman" w:hAnsi="TimesNewRomanPSMT" w:cs="Times New Roman"/>
                      <w:color w:val="000000"/>
                      <w:kern w:val="0"/>
                      <w14:ligatures w14:val="none"/>
                    </w:rPr>
                  </w:rPrChange>
                </w:rPr>
                <w:t xml:space="preserve"> vi</w:t>
              </w:r>
              <w:r w:rsidRPr="00CA691D">
                <w:rPr>
                  <w:rFonts w:ascii="Times New Roman" w:eastAsia="Times New Roman" w:hAnsi="Times New Roman" w:cs="Times New Roman"/>
                  <w:color w:val="000000"/>
                  <w:kern w:val="0"/>
                  <w:sz w:val="24"/>
                  <w:szCs w:val="24"/>
                  <w14:ligatures w14:val="none"/>
                  <w:rPrChange w:id="78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783" w:author="Administrator" w:date="2025-10-28T17:49:00Z" w16du:dateUtc="2025-10-28T10:49:00Z">
                    <w:rPr>
                      <w:rFonts w:ascii="TimesNewRomanPSMT" w:eastAsia="Times New Roman" w:hAnsi="TimesNewRomanPSMT" w:cs="Times New Roman"/>
                      <w:color w:val="000000"/>
                      <w:kern w:val="0"/>
                      <w14:ligatures w14:val="none"/>
                    </w:rPr>
                  </w:rPrChange>
                </w:rPr>
                <w:t>c ph</w:t>
              </w:r>
              <w:r w:rsidRPr="00CA691D">
                <w:rPr>
                  <w:rFonts w:ascii="Times New Roman" w:eastAsia="Times New Roman" w:hAnsi="Times New Roman" w:cs="Times New Roman"/>
                  <w:color w:val="000000"/>
                  <w:kern w:val="0"/>
                  <w:sz w:val="24"/>
                  <w:szCs w:val="24"/>
                  <w14:ligatures w14:val="none"/>
                  <w:rPrChange w:id="784"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785" w:author="Administrator" w:date="2025-10-28T17:49:00Z" w16du:dateUtc="2025-10-28T10:49:00Z">
                    <w:rPr>
                      <w:rFonts w:ascii="TimesNewRomanPSMT" w:eastAsia="Times New Roman" w:hAnsi="TimesNewRomanPSMT" w:cs="Times New Roman"/>
                      <w:color w:val="000000"/>
                      <w:kern w:val="0"/>
                      <w14:ligatures w14:val="none"/>
                    </w:rPr>
                  </w:rPrChange>
                </w:rPr>
                <w:t xml:space="preserve"> duy</w:t>
              </w:r>
              <w:r w:rsidRPr="00CA691D">
                <w:rPr>
                  <w:rFonts w:ascii="Times New Roman" w:eastAsia="Times New Roman" w:hAnsi="Times New Roman" w:cs="Times New Roman"/>
                  <w:color w:val="000000"/>
                  <w:kern w:val="0"/>
                  <w:sz w:val="24"/>
                  <w:szCs w:val="24"/>
                  <w14:ligatures w14:val="none"/>
                  <w:rPrChange w:id="78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787" w:author="Administrator" w:date="2025-10-28T17:49:00Z" w16du:dateUtc="2025-10-28T10:49:00Z">
                    <w:rPr>
                      <w:rFonts w:ascii="TimesNewRomanPSMT" w:eastAsia="Times New Roman" w:hAnsi="TimesNewRomanPSMT" w:cs="Times New Roman"/>
                      <w:color w:val="000000"/>
                      <w:kern w:val="0"/>
                      <w14:ligatures w14:val="none"/>
                    </w:rPr>
                  </w:rPrChange>
                </w:rPr>
                <w:t>t Ph</w:t>
              </w:r>
              <w:r w:rsidRPr="00CA691D">
                <w:rPr>
                  <w:rFonts w:ascii="Times New Roman" w:eastAsia="Times New Roman" w:hAnsi="Times New Roman" w:cs="Times New Roman"/>
                  <w:color w:val="000000"/>
                  <w:kern w:val="0"/>
                  <w:sz w:val="24"/>
                  <w:szCs w:val="24"/>
                  <w14:ligatures w14:val="none"/>
                  <w:rPrChange w:id="788"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789"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790"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791"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792" w:author="Administrator" w:date="2025-10-28T17:49:00Z" w16du:dateUtc="2025-10-28T10:49:00Z">
                    <w:rPr>
                      <w:rFonts w:ascii="Calibri" w:eastAsia="Times New Roman" w:hAnsi="Calibri" w:cs="Calibri"/>
                      <w:color w:val="000000"/>
                      <w:kern w:val="0"/>
                      <w14:ligatures w14:val="none"/>
                    </w:rPr>
                  </w:rPrChange>
                </w:rPr>
                <w:t>ắ</w:t>
              </w:r>
              <w:r w:rsidRPr="00CA691D">
                <w:rPr>
                  <w:rFonts w:ascii="Times New Roman" w:eastAsia="Times New Roman" w:hAnsi="Times New Roman" w:cs="Times New Roman"/>
                  <w:color w:val="000000"/>
                  <w:kern w:val="0"/>
                  <w:sz w:val="24"/>
                  <w:szCs w:val="24"/>
                  <w14:ligatures w14:val="none"/>
                  <w:rPrChange w:id="793" w:author="Administrator" w:date="2025-10-28T17:49:00Z" w16du:dateUtc="2025-10-28T10:49:00Z">
                    <w:rPr>
                      <w:rFonts w:ascii="TimesNewRomanPSMT" w:eastAsia="Times New Roman" w:hAnsi="TimesNewRomanPSMT" w:cs="Times New Roman"/>
                      <w:color w:val="000000"/>
                      <w:kern w:val="0"/>
                      <w14:ligatures w14:val="none"/>
                    </w:rPr>
                  </w:rPrChange>
                </w:rPr>
                <w:t>t gi</w:t>
              </w:r>
              <w:r w:rsidRPr="00CA691D">
                <w:rPr>
                  <w:rFonts w:ascii="Times New Roman" w:eastAsia="Times New Roman" w:hAnsi="Times New Roman" w:cs="Times New Roman"/>
                  <w:color w:val="000000"/>
                  <w:kern w:val="0"/>
                  <w:sz w:val="24"/>
                  <w:szCs w:val="24"/>
                  <w14:ligatures w14:val="none"/>
                  <w:rPrChange w:id="79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95" w:author="Administrator" w:date="2025-10-28T17:49:00Z" w16du:dateUtc="2025-10-28T10:49:00Z">
                    <w:rPr>
                      <w:rFonts w:ascii="TimesNewRomanPSMT" w:eastAsia="Times New Roman" w:hAnsi="TimesNewRomanPSMT" w:cs="Times New Roman"/>
                      <w:color w:val="000000"/>
                      <w:kern w:val="0"/>
                      <w14:ligatures w14:val="none"/>
                    </w:rPr>
                  </w:rPrChange>
                </w:rPr>
                <w:t xml:space="preserve">m, </w:t>
              </w:r>
              <w:r w:rsidRPr="00CA691D">
                <w:rPr>
                  <w:rFonts w:ascii="Times New Roman" w:eastAsia="Times New Roman" w:hAnsi="Times New Roman" w:cs="Times New Roman"/>
                  <w:color w:val="000000"/>
                  <w:kern w:val="0"/>
                  <w:sz w:val="24"/>
                  <w:szCs w:val="24"/>
                  <w14:ligatures w14:val="none"/>
                  <w:rPrChange w:id="796" w:author="Administrator" w:date="2025-10-28T17:49:00Z" w16du:dateUtc="2025-10-28T10:49:00Z">
                    <w:rPr>
                      <w:rFonts w:ascii="Calibri" w:eastAsia="Times New Roman" w:hAnsi="Calibri" w:cs="Calibri"/>
                      <w:color w:val="000000"/>
                      <w:kern w:val="0"/>
                      <w14:ligatures w14:val="none"/>
                    </w:rPr>
                  </w:rPrChange>
                </w:rPr>
                <w:t>đơ</w:t>
              </w:r>
              <w:r w:rsidRPr="00CA691D">
                <w:rPr>
                  <w:rFonts w:ascii="Times New Roman" w:eastAsia="Times New Roman" w:hAnsi="Times New Roman" w:cs="Times New Roman"/>
                  <w:color w:val="000000"/>
                  <w:kern w:val="0"/>
                  <w:sz w:val="24"/>
                  <w:szCs w:val="24"/>
                  <w14:ligatures w14:val="none"/>
                  <w:rPrChange w:id="797" w:author="Administrator" w:date="2025-10-28T17:49:00Z" w16du:dateUtc="2025-10-28T10:49:00Z">
                    <w:rPr>
                      <w:rFonts w:ascii="TimesNewRomanPSMT" w:eastAsia="Times New Roman" w:hAnsi="TimesNewRomanPSMT" w:cs="Times New Roman"/>
                      <w:color w:val="000000"/>
                      <w:kern w:val="0"/>
                      <w14:ligatures w14:val="none"/>
                    </w:rPr>
                  </w:rPrChange>
                </w:rPr>
                <w:t>n gi</w:t>
              </w:r>
              <w:r w:rsidRPr="00CA691D">
                <w:rPr>
                  <w:rFonts w:ascii="Times New Roman" w:eastAsia="Times New Roman" w:hAnsi="Times New Roman" w:cs="Times New Roman"/>
                  <w:color w:val="000000"/>
                  <w:kern w:val="0"/>
                  <w:sz w:val="24"/>
                  <w:szCs w:val="24"/>
                  <w14:ligatures w14:val="none"/>
                  <w:rPrChange w:id="79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99" w:author="Administrator" w:date="2025-10-28T17:49:00Z" w16du:dateUtc="2025-10-28T10:49:00Z">
                    <w:rPr>
                      <w:rFonts w:ascii="TimesNewRomanPSMT" w:eastAsia="Times New Roman" w:hAnsi="TimesNewRomanPSMT" w:cs="Times New Roman"/>
                      <w:color w:val="000000"/>
                      <w:kern w:val="0"/>
                      <w14:ligatures w14:val="none"/>
                    </w:rPr>
                  </w:rPrChange>
                </w:rPr>
                <w:t>n h</w:t>
              </w:r>
              <w:r w:rsidRPr="00CA691D">
                <w:rPr>
                  <w:rFonts w:ascii="Times New Roman" w:eastAsia="Times New Roman" w:hAnsi="Times New Roman" w:cs="Times New Roman"/>
                  <w:color w:val="000000"/>
                  <w:kern w:val="0"/>
                  <w:sz w:val="24"/>
                  <w:szCs w:val="24"/>
                  <w14:ligatures w14:val="none"/>
                  <w:rPrChange w:id="800"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801" w:author="Administrator" w:date="2025-10-28T17:49:00Z" w16du:dateUtc="2025-10-28T10:49:00Z">
                    <w:rPr>
                      <w:rFonts w:ascii="TimesNewRomanPSMT" w:eastAsia="Times New Roman" w:hAnsi="TimesNewRomanPSMT" w:cs="Times New Roman"/>
                      <w:color w:val="000000"/>
                      <w:kern w:val="0"/>
                      <w14:ligatures w14:val="none"/>
                    </w:rPr>
                  </w:rPrChange>
                </w:rPr>
                <w:t>a</w:t>
              </w:r>
            </w:ins>
            <w:ins w:id="802"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803"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804"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80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806"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807"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808" w:author="Administrator" w:date="2025-10-28T17:49:00Z" w16du:dateUtc="2025-10-28T10:49:00Z">
                    <w:rPr>
                      <w:rFonts w:ascii="TimesNewRomanPSMT" w:eastAsia="Times New Roman" w:hAnsi="TimesNewRomanPSMT" w:cs="Times New Roman"/>
                      <w:color w:val="000000"/>
                      <w:kern w:val="0"/>
                      <w14:ligatures w14:val="none"/>
                    </w:rPr>
                  </w:rPrChange>
                </w:rPr>
                <w:t>c h</w:t>
              </w:r>
              <w:r w:rsidRPr="00CA691D">
                <w:rPr>
                  <w:rFonts w:ascii="Times New Roman" w:eastAsia="Times New Roman" w:hAnsi="Times New Roman" w:cs="Times New Roman"/>
                  <w:color w:val="000000"/>
                  <w:kern w:val="0"/>
                  <w:sz w:val="24"/>
                  <w:szCs w:val="24"/>
                  <w14:ligatures w14:val="none"/>
                  <w:rPrChange w:id="80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810" w:author="Administrator" w:date="2025-10-28T17:49:00Z" w16du:dateUtc="2025-10-28T10:49:00Z">
                    <w:rPr>
                      <w:rFonts w:ascii="TimesNewRomanPSMT" w:eastAsia="Times New Roman" w:hAnsi="TimesNewRomanPSMT" w:cs="Times New Roman"/>
                      <w:color w:val="000000"/>
                      <w:kern w:val="0"/>
                      <w14:ligatures w14:val="none"/>
                    </w:rPr>
                  </w:rPrChange>
                </w:rPr>
                <w:t>nh ch</w:t>
              </w:r>
              <w:r w:rsidRPr="00CA691D">
                <w:rPr>
                  <w:rFonts w:ascii="Times New Roman" w:eastAsia="Times New Roman" w:hAnsi="Times New Roman" w:cs="Times New Roman"/>
                  <w:color w:val="000000"/>
                  <w:kern w:val="0"/>
                  <w:sz w:val="24"/>
                  <w:szCs w:val="24"/>
                  <w14:ligatures w14:val="none"/>
                  <w:rPrChange w:id="811"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812" w:author="Administrator" w:date="2025-10-28T17:49:00Z" w16du:dateUtc="2025-10-28T10:49:00Z">
                    <w:rPr>
                      <w:rFonts w:ascii="TimesNewRomanPSMT" w:eastAsia="Times New Roman" w:hAnsi="TimesNewRomanPSMT" w:cs="Times New Roman"/>
                      <w:color w:val="000000"/>
                      <w:kern w:val="0"/>
                      <w14:ligatures w14:val="none"/>
                    </w:rPr>
                  </w:rPrChange>
                </w:rPr>
                <w:t>nh li</w:t>
              </w:r>
              <w:r w:rsidRPr="00CA691D">
                <w:rPr>
                  <w:rFonts w:ascii="Times New Roman" w:eastAsia="Times New Roman" w:hAnsi="Times New Roman" w:cs="Times New Roman"/>
                  <w:color w:val="000000"/>
                  <w:kern w:val="0"/>
                  <w:sz w:val="24"/>
                  <w:szCs w:val="24"/>
                  <w14:ligatures w14:val="none"/>
                  <w:rPrChange w:id="813"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814" w:author="Administrator" w:date="2025-10-28T17:49:00Z" w16du:dateUtc="2025-10-28T10:49:00Z">
                    <w:rPr>
                      <w:rFonts w:ascii="TimesNewRomanPSMT" w:eastAsia="Times New Roman" w:hAnsi="TimesNewRomanPSMT" w:cs="Times New Roman"/>
                      <w:color w:val="000000"/>
                      <w:kern w:val="0"/>
                      <w14:ligatures w14:val="none"/>
                    </w:rPr>
                  </w:rPrChange>
                </w:rPr>
                <w:t xml:space="preserve">n quan </w:t>
              </w:r>
              <w:r w:rsidRPr="00CA691D">
                <w:rPr>
                  <w:rFonts w:ascii="Times New Roman" w:eastAsia="Times New Roman" w:hAnsi="Times New Roman" w:cs="Times New Roman"/>
                  <w:color w:val="000000"/>
                  <w:kern w:val="0"/>
                  <w:sz w:val="24"/>
                  <w:szCs w:val="24"/>
                  <w14:ligatures w14:val="none"/>
                  <w:rPrChange w:id="815" w:author="Administrator" w:date="2025-10-28T17:49:00Z" w16du:dateUtc="2025-10-28T10:49:00Z">
                    <w:rPr>
                      <w:rFonts w:ascii="Calibri" w:eastAsia="Times New Roman" w:hAnsi="Calibri" w:cs="Calibri"/>
                      <w:color w:val="000000"/>
                      <w:kern w:val="0"/>
                      <w14:ligatures w14:val="none"/>
                    </w:rPr>
                  </w:rPrChange>
                </w:rPr>
                <w:t>đế</w:t>
              </w:r>
              <w:r w:rsidRPr="00CA691D">
                <w:rPr>
                  <w:rFonts w:ascii="Times New Roman" w:eastAsia="Times New Roman" w:hAnsi="Times New Roman" w:cs="Times New Roman"/>
                  <w:color w:val="000000"/>
                  <w:kern w:val="0"/>
                  <w:sz w:val="24"/>
                  <w:szCs w:val="24"/>
                  <w14:ligatures w14:val="none"/>
                  <w:rPrChange w:id="816" w:author="Administrator" w:date="2025-10-28T17:49:00Z" w16du:dateUtc="2025-10-28T10:49:00Z">
                    <w:rPr>
                      <w:rFonts w:ascii="TimesNewRomanPSMT" w:eastAsia="Times New Roman" w:hAnsi="TimesNewRomanPSMT" w:cs="Times New Roman"/>
                      <w:color w:val="000000"/>
                      <w:kern w:val="0"/>
                      <w14:ligatures w14:val="none"/>
                    </w:rPr>
                  </w:rPrChange>
                </w:rPr>
                <w:t>n ho</w:t>
              </w:r>
              <w:r w:rsidRPr="00CA691D">
                <w:rPr>
                  <w:rFonts w:ascii="Times New Roman" w:eastAsia="Times New Roman" w:hAnsi="Times New Roman" w:cs="Times New Roman"/>
                  <w:color w:val="000000"/>
                  <w:kern w:val="0"/>
                  <w:sz w:val="24"/>
                  <w:szCs w:val="24"/>
                  <w14:ligatures w14:val="none"/>
                  <w:rPrChange w:id="817"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818"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819"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820" w:author="Administrator" w:date="2025-10-28T17:49:00Z" w16du:dateUtc="2025-10-28T10:49:00Z">
                    <w:rPr>
                      <w:rFonts w:ascii="TimesNewRomanPSMT" w:eastAsia="Times New Roman" w:hAnsi="TimesNewRomanPSMT" w:cs="Times New Roman"/>
                      <w:color w:val="000000"/>
                      <w:kern w:val="0"/>
                      <w14:ligatures w14:val="none"/>
                    </w:rPr>
                  </w:rPrChange>
                </w:rPr>
                <w:t>ng</w:t>
              </w:r>
            </w:ins>
            <w:ins w:id="821"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822"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823" w:author="Administrator" w:date="2025-10-28T17:49:00Z" w16du:dateUtc="2025-10-28T10:49:00Z">
                    <w:rPr>
                      <w:rFonts w:ascii="TimesNewRomanPSMT" w:eastAsia="Times New Roman" w:hAnsi="TimesNewRomanPSMT" w:cs="Times New Roman"/>
                      <w:color w:val="000000"/>
                      <w:kern w:val="0"/>
                      <w14:ligatures w14:val="none"/>
                    </w:rPr>
                  </w:rPrChange>
                </w:rPr>
                <w:t>s</w:t>
              </w:r>
              <w:r w:rsidRPr="00CA691D">
                <w:rPr>
                  <w:rFonts w:ascii="Times New Roman" w:eastAsia="Times New Roman" w:hAnsi="Times New Roman" w:cs="Times New Roman"/>
                  <w:color w:val="000000"/>
                  <w:kern w:val="0"/>
                  <w:sz w:val="24"/>
                  <w:szCs w:val="24"/>
                  <w14:ligatures w14:val="none"/>
                  <w:rPrChange w:id="82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825" w:author="Administrator" w:date="2025-10-28T17:49:00Z" w16du:dateUtc="2025-10-28T10:49:00Z">
                    <w:rPr>
                      <w:rFonts w:ascii="TimesNewRomanPSMT" w:eastAsia="Times New Roman" w:hAnsi="TimesNewRomanPSMT" w:cs="Times New Roman"/>
                      <w:color w:val="000000"/>
                      <w:kern w:val="0"/>
                      <w14:ligatures w14:val="none"/>
                    </w:rPr>
                  </w:rPrChange>
                </w:rPr>
                <w:t>n xu</w:t>
              </w:r>
              <w:r w:rsidRPr="00CA691D">
                <w:rPr>
                  <w:rFonts w:ascii="Times New Roman" w:eastAsia="Times New Roman" w:hAnsi="Times New Roman" w:cs="Times New Roman"/>
                  <w:color w:val="000000"/>
                  <w:kern w:val="0"/>
                  <w:sz w:val="24"/>
                  <w:szCs w:val="24"/>
                  <w14:ligatures w14:val="none"/>
                  <w:rPrChange w:id="82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827" w:author="Administrator" w:date="2025-10-28T17:49:00Z" w16du:dateUtc="2025-10-28T10:49:00Z">
                    <w:rPr>
                      <w:rFonts w:ascii="TimesNewRomanPSMT" w:eastAsia="Times New Roman" w:hAnsi="TimesNewRomanPSMT" w:cs="Times New Roman"/>
                      <w:color w:val="000000"/>
                      <w:kern w:val="0"/>
                      <w14:ligatures w14:val="none"/>
                    </w:rPr>
                  </w:rPrChange>
                </w:rPr>
                <w:t>t, kinh doanh thu</w:t>
              </w:r>
              <w:r w:rsidRPr="00CA691D">
                <w:rPr>
                  <w:rFonts w:ascii="Times New Roman" w:eastAsia="Times New Roman" w:hAnsi="Times New Roman" w:cs="Times New Roman"/>
                  <w:color w:val="000000"/>
                  <w:kern w:val="0"/>
                  <w:sz w:val="24"/>
                  <w:szCs w:val="24"/>
                  <w14:ligatures w14:val="none"/>
                  <w:rPrChange w:id="828"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829" w:author="Administrator" w:date="2025-10-28T17:49:00Z" w16du:dateUtc="2025-10-28T10:49:00Z">
                    <w:rPr>
                      <w:rFonts w:ascii="TimesNewRomanPSMT" w:eastAsia="Times New Roman" w:hAnsi="TimesNewRomanPSMT" w:cs="Times New Roman"/>
                      <w:color w:val="000000"/>
                      <w:kern w:val="0"/>
                      <w14:ligatures w14:val="none"/>
                    </w:rPr>
                  </w:rPrChange>
                </w:rPr>
                <w:t>c ph</w:t>
              </w:r>
              <w:r w:rsidRPr="00CA691D">
                <w:rPr>
                  <w:rFonts w:ascii="Times New Roman" w:eastAsia="Times New Roman" w:hAnsi="Times New Roman" w:cs="Times New Roman"/>
                  <w:color w:val="000000"/>
                  <w:kern w:val="0"/>
                  <w:sz w:val="24"/>
                  <w:szCs w:val="24"/>
                  <w14:ligatures w14:val="none"/>
                  <w:rPrChange w:id="830"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831" w:author="Administrator" w:date="2025-10-28T17:49:00Z" w16du:dateUtc="2025-10-28T10:49:00Z">
                    <w:rPr>
                      <w:rFonts w:ascii="TimesNewRomanPSMT" w:eastAsia="Times New Roman" w:hAnsi="TimesNewRomanPSMT" w:cs="Times New Roman"/>
                      <w:color w:val="000000"/>
                      <w:kern w:val="0"/>
                      <w14:ligatures w14:val="none"/>
                    </w:rPr>
                  </w:rPrChange>
                </w:rPr>
                <w:t>m vi</w:t>
              </w:r>
            </w:ins>
            <w:ins w:id="832"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833"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834" w:author="Administrator" w:date="2025-10-28T17:49:00Z" w16du:dateUtc="2025-10-28T10:49:00Z">
                    <w:rPr>
                      <w:rFonts w:ascii="TimesNewRomanPSMT" w:eastAsia="Times New Roman" w:hAnsi="TimesNewRomanPSMT" w:cs="Times New Roman"/>
                      <w:color w:val="000000"/>
                      <w:kern w:val="0"/>
                      <w14:ligatures w14:val="none"/>
                    </w:rPr>
                  </w:rPrChange>
                </w:rPr>
                <w:t>qu</w:t>
              </w:r>
              <w:r w:rsidRPr="00CA691D">
                <w:rPr>
                  <w:rFonts w:ascii="Times New Roman" w:eastAsia="Times New Roman" w:hAnsi="Times New Roman" w:cs="Times New Roman"/>
                  <w:color w:val="000000"/>
                  <w:kern w:val="0"/>
                  <w:sz w:val="24"/>
                  <w:szCs w:val="24"/>
                  <w14:ligatures w14:val="none"/>
                  <w:rPrChange w:id="83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836"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837"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838"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83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840" w:author="Administrator" w:date="2025-10-28T17:49:00Z" w16du:dateUtc="2025-10-28T10:49:00Z">
                    <w:rPr>
                      <w:rFonts w:ascii="TimesNewRomanPSMT" w:eastAsia="Times New Roman" w:hAnsi="TimesNewRomanPSMT" w:cs="Times New Roman"/>
                      <w:color w:val="000000"/>
                      <w:kern w:val="0"/>
                      <w14:ligatures w14:val="none"/>
                    </w:rPr>
                  </w:rPrChange>
                </w:rPr>
                <w:t>a B</w:t>
              </w:r>
              <w:r w:rsidRPr="00CA691D">
                <w:rPr>
                  <w:rFonts w:ascii="Times New Roman" w:eastAsia="Times New Roman" w:hAnsi="Times New Roman" w:cs="Times New Roman"/>
                  <w:color w:val="000000"/>
                  <w:kern w:val="0"/>
                  <w:sz w:val="24"/>
                  <w:szCs w:val="24"/>
                  <w14:ligatures w14:val="none"/>
                  <w:rPrChange w:id="841"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842" w:author="Administrator" w:date="2025-10-28T17:49:00Z" w16du:dateUtc="2025-10-28T10:49:00Z">
                    <w:rPr>
                      <w:rFonts w:ascii="TimesNewRomanPSMT" w:eastAsia="Times New Roman" w:hAnsi="TimesNewRomanPSMT" w:cs="Times New Roman"/>
                      <w:color w:val="000000"/>
                      <w:kern w:val="0"/>
                      <w14:ligatures w14:val="none"/>
                    </w:rPr>
                  </w:rPrChange>
                </w:rPr>
                <w:t xml:space="preserve"> X</w:t>
              </w:r>
              <w:r w:rsidRPr="00CA691D">
                <w:rPr>
                  <w:rFonts w:ascii="Times New Roman" w:eastAsia="Times New Roman" w:hAnsi="Times New Roman" w:cs="Times New Roman"/>
                  <w:color w:val="000000"/>
                  <w:kern w:val="0"/>
                  <w:sz w:val="24"/>
                  <w:szCs w:val="24"/>
                  <w14:ligatures w14:val="none"/>
                  <w:rPrChange w:id="843"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844" w:author="Administrator" w:date="2025-10-28T17:49:00Z" w16du:dateUtc="2025-10-28T10:49:00Z">
                    <w:rPr>
                      <w:rFonts w:ascii="TimesNewRomanPSMT" w:eastAsia="Times New Roman" w:hAnsi="TimesNewRomanPSMT" w:cs="Times New Roman"/>
                      <w:color w:val="000000"/>
                      <w:kern w:val="0"/>
                      <w14:ligatures w14:val="none"/>
                    </w:rPr>
                  </w:rPrChange>
                </w:rPr>
                <w:t>y d</w:t>
              </w:r>
              <w:r w:rsidRPr="00CA691D">
                <w:rPr>
                  <w:rFonts w:ascii="Times New Roman" w:eastAsia="Times New Roman" w:hAnsi="Times New Roman" w:cs="Times New Roman"/>
                  <w:color w:val="000000"/>
                  <w:kern w:val="0"/>
                  <w:sz w:val="24"/>
                  <w:szCs w:val="24"/>
                  <w14:ligatures w14:val="none"/>
                  <w:rPrChange w:id="845"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846"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847"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848"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849" w:author="Administrator" w:date="2025-10-28T17:49:00Z" w16du:dateUtc="2025-10-28T10:49:00Z">
                    <w:rPr>
                      <w:rFonts w:ascii="TimesNewRomanPSMT" w:eastAsia="Times New Roman" w:hAnsi="TimesNewRomanPSMT" w:cs="Times New Roman"/>
                      <w:color w:val="000000"/>
                      <w:kern w:val="0"/>
                      <w14:ligatures w14:val="none"/>
                    </w:rPr>
                  </w:rPrChange>
                </w:rPr>
                <w:lastRenderedPageBreak/>
                <w:t>ngh</w:t>
              </w:r>
              <w:r w:rsidRPr="00CA691D">
                <w:rPr>
                  <w:rFonts w:ascii="Times New Roman" w:eastAsia="Times New Roman" w:hAnsi="Times New Roman" w:cs="Times New Roman"/>
                  <w:color w:val="000000"/>
                  <w:kern w:val="0"/>
                  <w:sz w:val="24"/>
                  <w:szCs w:val="24"/>
                  <w14:ligatures w14:val="none"/>
                  <w:rPrChange w:id="850"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851"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852" w:author="Administrator" w:date="2025-10-28T17:49:00Z" w16du:dateUtc="2025-10-28T10:49:00Z">
                    <w:rPr>
                      <w:rFonts w:ascii="Calibri" w:eastAsia="Times New Roman" w:hAnsi="Calibri" w:cs="Calibri"/>
                      <w:color w:val="000000"/>
                      <w:kern w:val="0"/>
                      <w14:ligatures w14:val="none"/>
                    </w:rPr>
                  </w:rPrChange>
                </w:rPr>
                <w:t>đơ</w:t>
              </w:r>
              <w:r w:rsidRPr="00CA691D">
                <w:rPr>
                  <w:rFonts w:ascii="Times New Roman" w:eastAsia="Times New Roman" w:hAnsi="Times New Roman" w:cs="Times New Roman"/>
                  <w:color w:val="000000"/>
                  <w:kern w:val="0"/>
                  <w:sz w:val="24"/>
                  <w:szCs w:val="24"/>
                  <w14:ligatures w14:val="none"/>
                  <w:rPrChange w:id="853"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854"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855" w:author="Administrator" w:date="2025-10-28T17:49:00Z" w16du:dateUtc="2025-10-28T10:49:00Z">
                    <w:rPr>
                      <w:rFonts w:ascii="TimesNewRomanPSMT" w:eastAsia="Times New Roman" w:hAnsi="TimesNewRomanPSMT" w:cs="Times New Roman"/>
                      <w:color w:val="000000"/>
                      <w:kern w:val="0"/>
                      <w14:ligatures w14:val="none"/>
                    </w:rPr>
                  </w:rPrChange>
                </w:rPr>
                <w:t xml:space="preserve"> ch</w:t>
              </w:r>
              <w:r w:rsidRPr="00CA691D">
                <w:rPr>
                  <w:rFonts w:ascii="Times New Roman" w:eastAsia="Times New Roman" w:hAnsi="Times New Roman" w:cs="Times New Roman"/>
                  <w:color w:val="000000"/>
                  <w:kern w:val="0"/>
                  <w:sz w:val="24"/>
                  <w:szCs w:val="24"/>
                  <w14:ligatures w14:val="none"/>
                  <w:rPrChange w:id="856"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857" w:author="Administrator" w:date="2025-10-28T17:49:00Z" w16du:dateUtc="2025-10-28T10:49:00Z">
                    <w:rPr>
                      <w:rFonts w:ascii="TimesNewRomanPSMT" w:eastAsia="Times New Roman" w:hAnsi="TimesNewRomanPSMT" w:cs="Times New Roman"/>
                      <w:color w:val="000000"/>
                      <w:kern w:val="0"/>
                      <w14:ligatures w14:val="none"/>
                    </w:rPr>
                  </w:rPrChange>
                </w:rPr>
                <w:t xml:space="preserve"> tr</w:t>
              </w:r>
              <w:r w:rsidRPr="00CA691D">
                <w:rPr>
                  <w:rFonts w:ascii="Times New Roman" w:eastAsia="Times New Roman" w:hAnsi="Times New Roman" w:cs="Times New Roman"/>
                  <w:color w:val="000000"/>
                  <w:kern w:val="0"/>
                  <w:sz w:val="24"/>
                  <w:szCs w:val="24"/>
                  <w14:ligatures w14:val="none"/>
                  <w:rPrChange w:id="858"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859" w:author="Administrator" w:date="2025-10-28T17:49:00Z" w16du:dateUtc="2025-10-28T10:49:00Z">
                    <w:rPr>
                      <w:rFonts w:ascii="TimesNewRomanPSMT" w:eastAsia="Times New Roman" w:hAnsi="TimesNewRomanPSMT" w:cs="Times New Roman"/>
                      <w:color w:val="000000"/>
                      <w:kern w:val="0"/>
                      <w14:ligatures w14:val="none"/>
                    </w:rPr>
                  </w:rPrChange>
                </w:rPr>
                <w:t xml:space="preserve"> so</w:t>
              </w:r>
              <w:r w:rsidRPr="00CA691D">
                <w:rPr>
                  <w:rFonts w:ascii="Times New Roman" w:eastAsia="Times New Roman" w:hAnsi="Times New Roman" w:cs="Times New Roman"/>
                  <w:color w:val="000000"/>
                  <w:kern w:val="0"/>
                  <w:sz w:val="24"/>
                  <w:szCs w:val="24"/>
                  <w14:ligatures w14:val="none"/>
                  <w:rPrChange w:id="860"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861"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86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863" w:author="Administrator" w:date="2025-10-28T17:49:00Z" w16du:dateUtc="2025-10-28T10:49:00Z">
                    <w:rPr>
                      <w:rFonts w:ascii="TimesNewRomanPSMT" w:eastAsia="Times New Roman" w:hAnsi="TimesNewRomanPSMT" w:cs="Times New Roman"/>
                      <w:color w:val="000000"/>
                      <w:kern w:val="0"/>
                      <w14:ligatures w14:val="none"/>
                    </w:rPr>
                  </w:rPrChange>
                </w:rPr>
                <w:t>o c</w:t>
              </w:r>
              <w:r w:rsidRPr="00CA691D">
                <w:rPr>
                  <w:rFonts w:ascii="Times New Roman" w:eastAsia="Times New Roman" w:hAnsi="Times New Roman" w:cs="Times New Roman"/>
                  <w:color w:val="000000"/>
                  <w:kern w:val="0"/>
                  <w:sz w:val="24"/>
                  <w:szCs w:val="24"/>
                  <w14:ligatures w14:val="none"/>
                  <w:rPrChange w:id="864" w:author="Administrator" w:date="2025-10-28T17:49:00Z" w16du:dateUtc="2025-10-28T10:49:00Z">
                    <w:rPr>
                      <w:rFonts w:ascii="Calibri" w:eastAsia="Times New Roman" w:hAnsi="Calibri" w:cs="Calibri"/>
                      <w:color w:val="000000"/>
                      <w:kern w:val="0"/>
                      <w14:ligatures w14:val="none"/>
                    </w:rPr>
                  </w:rPrChange>
                </w:rPr>
                <w:t>ắ</w:t>
              </w:r>
              <w:r w:rsidRPr="00CA691D">
                <w:rPr>
                  <w:rFonts w:ascii="Times New Roman" w:eastAsia="Times New Roman" w:hAnsi="Times New Roman" w:cs="Times New Roman"/>
                  <w:color w:val="000000"/>
                  <w:kern w:val="0"/>
                  <w:sz w:val="24"/>
                  <w:szCs w:val="24"/>
                  <w14:ligatures w14:val="none"/>
                  <w:rPrChange w:id="865" w:author="Administrator" w:date="2025-10-28T17:49:00Z" w16du:dateUtc="2025-10-28T10:49:00Z">
                    <w:rPr>
                      <w:rFonts w:ascii="TimesNewRomanPSMT" w:eastAsia="Times New Roman" w:hAnsi="TimesNewRomanPSMT" w:cs="Times New Roman"/>
                      <w:color w:val="000000"/>
                      <w:kern w:val="0"/>
                      <w14:ligatures w14:val="none"/>
                    </w:rPr>
                  </w:rPrChange>
                </w:rPr>
                <w:t>t gi</w:t>
              </w:r>
              <w:r w:rsidRPr="00CA691D">
                <w:rPr>
                  <w:rFonts w:ascii="Times New Roman" w:eastAsia="Times New Roman" w:hAnsi="Times New Roman" w:cs="Times New Roman"/>
                  <w:color w:val="000000"/>
                  <w:kern w:val="0"/>
                  <w:sz w:val="24"/>
                  <w:szCs w:val="24"/>
                  <w14:ligatures w14:val="none"/>
                  <w:rPrChange w:id="86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867" w:author="Administrator" w:date="2025-10-28T17:49:00Z" w16du:dateUtc="2025-10-28T10:49:00Z">
                    <w:rPr>
                      <w:rFonts w:ascii="TimesNewRomanPSMT" w:eastAsia="Times New Roman" w:hAnsi="TimesNewRomanPSMT" w:cs="Times New Roman"/>
                      <w:color w:val="000000"/>
                      <w:kern w:val="0"/>
                      <w14:ligatures w14:val="none"/>
                    </w:rPr>
                  </w:rPrChange>
                </w:rPr>
                <w:t>m th</w:t>
              </w:r>
              <w:r w:rsidRPr="00CA691D">
                <w:rPr>
                  <w:rFonts w:ascii="Times New Roman" w:eastAsia="Times New Roman" w:hAnsi="Times New Roman" w:cs="Times New Roman"/>
                  <w:color w:val="000000"/>
                  <w:kern w:val="0"/>
                  <w:sz w:val="24"/>
                  <w:szCs w:val="24"/>
                  <w14:ligatures w14:val="none"/>
                  <w:rPrChange w:id="868"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869" w:author="Administrator" w:date="2025-10-28T17:49:00Z" w16du:dateUtc="2025-10-28T10:49:00Z">
                    <w:rPr>
                      <w:rFonts w:ascii="TimesNewRomanPSMT" w:eastAsia="Times New Roman" w:hAnsi="TimesNewRomanPSMT" w:cs="Times New Roman"/>
                      <w:color w:val="000000"/>
                      <w:kern w:val="0"/>
                      <w14:ligatures w14:val="none"/>
                    </w:rPr>
                  </w:rPrChange>
                </w:rPr>
                <w:t>i gian gi</w:t>
              </w:r>
              <w:r w:rsidRPr="00CA691D">
                <w:rPr>
                  <w:rFonts w:ascii="Times New Roman" w:eastAsia="Times New Roman" w:hAnsi="Times New Roman" w:cs="Times New Roman"/>
                  <w:color w:val="000000"/>
                  <w:kern w:val="0"/>
                  <w:sz w:val="24"/>
                  <w:szCs w:val="24"/>
                  <w14:ligatures w14:val="none"/>
                  <w:rPrChange w:id="87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871" w:author="Administrator" w:date="2025-10-28T17:49:00Z" w16du:dateUtc="2025-10-28T10:49:00Z">
                    <w:rPr>
                      <w:rFonts w:ascii="TimesNewRomanPSMT" w:eastAsia="Times New Roman" w:hAnsi="TimesNewRomanPSMT" w:cs="Times New Roman"/>
                      <w:color w:val="000000"/>
                      <w:kern w:val="0"/>
                      <w14:ligatures w14:val="none"/>
                    </w:rPr>
                  </w:rPrChange>
                </w:rPr>
                <w:t>i</w:t>
              </w:r>
            </w:ins>
            <w:ins w:id="872"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873"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874" w:author="Administrator" w:date="2025-10-28T17:49:00Z" w16du:dateUtc="2025-10-28T10:49:00Z">
                    <w:rPr>
                      <w:rFonts w:ascii="TimesNewRomanPSMT" w:eastAsia="Times New Roman" w:hAnsi="TimesNewRomanPSMT" w:cs="Times New Roman"/>
                      <w:color w:val="000000"/>
                      <w:kern w:val="0"/>
                      <w14:ligatures w14:val="none"/>
                    </w:rPr>
                  </w:rPrChange>
                </w:rPr>
                <w:t>quy</w:t>
              </w:r>
              <w:r w:rsidRPr="00CA691D">
                <w:rPr>
                  <w:rFonts w:ascii="Times New Roman" w:eastAsia="Times New Roman" w:hAnsi="Times New Roman" w:cs="Times New Roman"/>
                  <w:color w:val="000000"/>
                  <w:kern w:val="0"/>
                  <w:sz w:val="24"/>
                  <w:szCs w:val="24"/>
                  <w14:ligatures w14:val="none"/>
                  <w:rPrChange w:id="875"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876" w:author="Administrator" w:date="2025-10-28T17:49:00Z" w16du:dateUtc="2025-10-28T10:49:00Z">
                    <w:rPr>
                      <w:rFonts w:ascii="TimesNewRomanPSMT" w:eastAsia="Times New Roman" w:hAnsi="TimesNewRomanPSMT" w:cs="Times New Roman"/>
                      <w:color w:val="000000"/>
                      <w:kern w:val="0"/>
                      <w14:ligatures w14:val="none"/>
                    </w:rPr>
                  </w:rPrChange>
                </w:rPr>
                <w:t>t TTHC</w:t>
              </w:r>
            </w:ins>
            <w:ins w:id="877"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878" w:author="Administrator" w:date="2025-10-28T17:41:00Z" w16du:dateUtc="2025-10-28T10:41:00Z">
              <w:r w:rsidRPr="00CA691D">
                <w:rPr>
                  <w:rFonts w:ascii="Times New Roman" w:eastAsia="Times New Roman" w:hAnsi="Times New Roman" w:cs="Times New Roman" w:hint="eastAsia"/>
                  <w:i/>
                  <w:iCs/>
                  <w:color w:val="000000"/>
                  <w:kern w:val="0"/>
                  <w:sz w:val="24"/>
                  <w:szCs w:val="24"/>
                  <w14:ligatures w14:val="none"/>
                  <w:rPrChange w:id="879"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880" w:author="Administrator" w:date="2025-10-28T17:49:00Z" w16du:dateUtc="2025-10-28T10:49:00Z">
                    <w:rPr>
                      <w:rFonts w:ascii="TimesNewRomanPS-ItalicMT" w:eastAsia="Times New Roman" w:hAnsi="TimesNewRomanPS-ItalicMT" w:cs="Times New Roman"/>
                      <w:i/>
                      <w:iCs/>
                      <w:color w:val="000000"/>
                      <w:kern w:val="0"/>
                      <w14:ligatures w14:val="none"/>
                    </w:rPr>
                  </w:rPrChange>
                </w:rPr>
                <w:t>Ph</w:t>
              </w:r>
              <w:r w:rsidRPr="00CA691D">
                <w:rPr>
                  <w:rFonts w:ascii="Times New Roman" w:eastAsia="Times New Roman" w:hAnsi="Times New Roman" w:cs="Times New Roman" w:hint="eastAsia"/>
                  <w:i/>
                  <w:iCs/>
                  <w:color w:val="000000"/>
                  <w:kern w:val="0"/>
                  <w:sz w:val="24"/>
                  <w:szCs w:val="24"/>
                  <w14:ligatures w14:val="none"/>
                  <w:rPrChange w:id="881"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88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duy</w:t>
              </w:r>
              <w:r w:rsidRPr="00CA691D">
                <w:rPr>
                  <w:rFonts w:ascii="Times New Roman" w:eastAsia="Times New Roman" w:hAnsi="Times New Roman" w:cs="Times New Roman"/>
                  <w:i/>
                  <w:iCs/>
                  <w:color w:val="000000"/>
                  <w:kern w:val="0"/>
                  <w:sz w:val="24"/>
                  <w:szCs w:val="24"/>
                  <w14:ligatures w14:val="none"/>
                  <w:rPrChange w:id="883"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884" w:author="Administrator" w:date="2025-10-28T17:49:00Z" w16du:dateUtc="2025-10-28T10:49:00Z">
                    <w:rPr>
                      <w:rFonts w:ascii="TimesNewRomanPS-ItalicMT" w:eastAsia="Times New Roman" w:hAnsi="TimesNewRomanPS-ItalicMT" w:cs="Times New Roman"/>
                      <w:i/>
                      <w:iCs/>
                      <w:color w:val="000000"/>
                      <w:kern w:val="0"/>
                      <w14:ligatures w14:val="none"/>
                    </w:rPr>
                  </w:rPrChange>
                </w:rPr>
                <w:t>t k</w:t>
              </w:r>
              <w:r w:rsidRPr="00CA691D">
                <w:rPr>
                  <w:rFonts w:ascii="Times New Roman" w:eastAsia="Times New Roman" w:hAnsi="Times New Roman" w:cs="Times New Roman"/>
                  <w:i/>
                  <w:iCs/>
                  <w:color w:val="000000"/>
                  <w:kern w:val="0"/>
                  <w:sz w:val="24"/>
                  <w:szCs w:val="24"/>
                  <w14:ligatures w14:val="none"/>
                  <w:rPrChange w:id="885"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88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ho</w:t>
              </w:r>
              <w:r w:rsidRPr="00CA691D">
                <w:rPr>
                  <w:rFonts w:ascii="Times New Roman" w:eastAsia="Times New Roman" w:hAnsi="Times New Roman" w:cs="Times New Roman"/>
                  <w:i/>
                  <w:iCs/>
                  <w:color w:val="000000"/>
                  <w:kern w:val="0"/>
                  <w:sz w:val="24"/>
                  <w:szCs w:val="24"/>
                  <w14:ligatures w14:val="none"/>
                  <w:rPrChange w:id="887"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888" w:author="Administrator" w:date="2025-10-28T17:49:00Z" w16du:dateUtc="2025-10-28T10:49:00Z">
                    <w:rPr>
                      <w:rFonts w:ascii="TimesNewRomanPS-ItalicMT" w:eastAsia="Times New Roman" w:hAnsi="TimesNewRomanPS-ItalicMT" w:cs="Times New Roman"/>
                      <w:i/>
                      <w:iCs/>
                      <w:color w:val="000000"/>
                      <w:kern w:val="0"/>
                      <w14:ligatures w14:val="none"/>
                    </w:rPr>
                  </w:rPrChange>
                </w:rPr>
                <w:t>ch an ninh v</w:t>
              </w:r>
              <w:r w:rsidRPr="00CA691D">
                <w:rPr>
                  <w:rFonts w:ascii="Times New Roman" w:eastAsia="Times New Roman" w:hAnsi="Times New Roman" w:cs="Times New Roman"/>
                  <w:i/>
                  <w:iCs/>
                  <w:color w:val="000000"/>
                  <w:kern w:val="0"/>
                  <w:sz w:val="24"/>
                  <w:szCs w:val="24"/>
                  <w14:ligatures w14:val="none"/>
                  <w:rPrChange w:id="889"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89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c</w:t>
              </w:r>
              <w:r w:rsidRPr="00CA691D">
                <w:rPr>
                  <w:rFonts w:ascii="Times New Roman" w:eastAsia="Times New Roman" w:hAnsi="Times New Roman" w:cs="Times New Roman"/>
                  <w:i/>
                  <w:iCs/>
                  <w:color w:val="000000"/>
                  <w:kern w:val="0"/>
                  <w:sz w:val="24"/>
                  <w:szCs w:val="24"/>
                  <w14:ligatures w14:val="none"/>
                  <w:rPrChange w:id="891"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892" w:author="Administrator" w:date="2025-10-28T17:49:00Z" w16du:dateUtc="2025-10-28T10:49:00Z">
                    <w:rPr>
                      <w:rFonts w:ascii="TimesNewRomanPS-ItalicMT" w:eastAsia="Times New Roman" w:hAnsi="TimesNewRomanPS-ItalicMT" w:cs="Times New Roman"/>
                      <w:i/>
                      <w:iCs/>
                      <w:color w:val="000000"/>
                      <w:kern w:val="0"/>
                      <w14:ligatures w14:val="none"/>
                    </w:rPr>
                  </w:rPrChange>
                </w:rPr>
                <w:t>p gi</w:t>
              </w:r>
              <w:r w:rsidRPr="00CA691D">
                <w:rPr>
                  <w:rFonts w:ascii="Times New Roman" w:eastAsia="Times New Roman" w:hAnsi="Times New Roman" w:cs="Times New Roman"/>
                  <w:i/>
                  <w:iCs/>
                  <w:color w:val="000000"/>
                  <w:kern w:val="0"/>
                  <w:sz w:val="24"/>
                  <w:szCs w:val="24"/>
                  <w14:ligatures w14:val="none"/>
                  <w:rPrChange w:id="893"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894" w:author="Administrator" w:date="2025-10-28T17:49:00Z" w16du:dateUtc="2025-10-28T10:49:00Z">
                    <w:rPr>
                      <w:rFonts w:ascii="TimesNewRomanPS-ItalicMT" w:eastAsia="Times New Roman" w:hAnsi="TimesNewRomanPS-ItalicMT" w:cs="Times New Roman"/>
                      <w:i/>
                      <w:iCs/>
                      <w:color w:val="000000"/>
                      <w:kern w:val="0"/>
                      <w14:ligatures w14:val="none"/>
                    </w:rPr>
                  </w:rPrChange>
                </w:rPr>
                <w:t>y ch</w:t>
              </w:r>
              <w:r w:rsidRPr="00CA691D">
                <w:rPr>
                  <w:rFonts w:ascii="Times New Roman" w:eastAsia="Times New Roman" w:hAnsi="Times New Roman" w:cs="Times New Roman"/>
                  <w:i/>
                  <w:iCs/>
                  <w:color w:val="000000"/>
                  <w:kern w:val="0"/>
                  <w:sz w:val="24"/>
                  <w:szCs w:val="24"/>
                  <w14:ligatures w14:val="none"/>
                  <w:rPrChange w:id="895" w:author="Administrator" w:date="2025-10-28T17:49:00Z" w16du:dateUtc="2025-10-28T10:49:00Z">
                    <w:rPr>
                      <w:rFonts w:ascii="Calibri" w:eastAsia="Times New Roman" w:hAnsi="Calibri" w:cs="Calibri"/>
                      <w:i/>
                      <w:iCs/>
                      <w:color w:val="000000"/>
                      <w:kern w:val="0"/>
                      <w14:ligatures w14:val="none"/>
                    </w:rPr>
                  </w:rPrChange>
                </w:rPr>
                <w:t>ứ</w:t>
              </w:r>
              <w:r w:rsidRPr="00CA691D">
                <w:rPr>
                  <w:rFonts w:ascii="Times New Roman" w:eastAsia="Times New Roman" w:hAnsi="Times New Roman" w:cs="Times New Roman"/>
                  <w:i/>
                  <w:iCs/>
                  <w:color w:val="000000"/>
                  <w:kern w:val="0"/>
                  <w:sz w:val="24"/>
                  <w:szCs w:val="24"/>
                  <w14:ligatures w14:val="none"/>
                  <w:rPrChange w:id="896" w:author="Administrator" w:date="2025-10-28T17:49:00Z" w16du:dateUtc="2025-10-28T10:49:00Z">
                    <w:rPr>
                      <w:rFonts w:ascii="TimesNewRomanPS-ItalicMT" w:eastAsia="Times New Roman" w:hAnsi="TimesNewRomanPS-ItalicMT" w:cs="Times New Roman"/>
                      <w:i/>
                      <w:iCs/>
                      <w:color w:val="000000"/>
                      <w:kern w:val="0"/>
                      <w14:ligatures w14:val="none"/>
                    </w:rPr>
                  </w:rPrChange>
                </w:rPr>
                <w:t>ng nh</w:t>
              </w:r>
              <w:r w:rsidRPr="00CA691D">
                <w:rPr>
                  <w:rFonts w:ascii="Times New Roman" w:eastAsia="Times New Roman" w:hAnsi="Times New Roman" w:cs="Times New Roman"/>
                  <w:i/>
                  <w:iCs/>
                  <w:color w:val="000000"/>
                  <w:kern w:val="0"/>
                  <w:sz w:val="24"/>
                  <w:szCs w:val="24"/>
                  <w14:ligatures w14:val="none"/>
                  <w:rPrChange w:id="897"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898" w:author="Administrator" w:date="2025-10-28T17:49:00Z" w16du:dateUtc="2025-10-28T10:49:00Z">
                    <w:rPr>
                      <w:rFonts w:ascii="TimesNewRomanPS-ItalicMT" w:eastAsia="Times New Roman" w:hAnsi="TimesNewRomanPS-ItalicMT" w:cs="Times New Roman"/>
                      <w:i/>
                      <w:iCs/>
                      <w:color w:val="000000"/>
                      <w:kern w:val="0"/>
                      <w14:ligatures w14:val="none"/>
                    </w:rPr>
                  </w:rPrChange>
                </w:rPr>
                <w:t>n ph</w:t>
              </w:r>
              <w:r w:rsidRPr="00CA691D">
                <w:rPr>
                  <w:rFonts w:ascii="Times New Roman" w:eastAsia="Times New Roman" w:hAnsi="Times New Roman" w:cs="Times New Roman"/>
                  <w:i/>
                  <w:iCs/>
                  <w:color w:val="000000"/>
                  <w:kern w:val="0"/>
                  <w:sz w:val="24"/>
                  <w:szCs w:val="24"/>
                  <w14:ligatures w14:val="none"/>
                  <w:rPrChange w:id="899" w:author="Administrator" w:date="2025-10-28T17:49:00Z" w16du:dateUtc="2025-10-28T10:49:00Z">
                    <w:rPr>
                      <w:rFonts w:ascii=".VnTime" w:eastAsia="Times New Roman" w:hAnsi=".VnTime" w:cs=".VnTime"/>
                      <w:i/>
                      <w:iCs/>
                      <w:color w:val="000000"/>
                      <w:kern w:val="0"/>
                      <w14:ligatures w14:val="none"/>
                    </w:rPr>
                  </w:rPrChange>
                </w:rPr>
                <w:t>ù</w:t>
              </w:r>
              <w:r w:rsidRPr="00CA691D">
                <w:rPr>
                  <w:rFonts w:ascii="Times New Roman" w:eastAsia="Times New Roman" w:hAnsi="Times New Roman" w:cs="Times New Roman"/>
                  <w:i/>
                  <w:iCs/>
                  <w:color w:val="000000"/>
                  <w:kern w:val="0"/>
                  <w:sz w:val="24"/>
                  <w:szCs w:val="24"/>
                  <w14:ligatures w14:val="none"/>
                  <w:rPrChange w:id="90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h</w:t>
              </w:r>
              <w:r w:rsidRPr="00CA691D">
                <w:rPr>
                  <w:rFonts w:ascii="Times New Roman" w:eastAsia="Times New Roman" w:hAnsi="Times New Roman" w:cs="Times New Roman"/>
                  <w:i/>
                  <w:iCs/>
                  <w:color w:val="000000"/>
                  <w:kern w:val="0"/>
                  <w:sz w:val="24"/>
                  <w:szCs w:val="24"/>
                  <w14:ligatures w14:val="none"/>
                  <w:rPrChange w:id="901"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902" w:author="Administrator" w:date="2025-10-28T17:49:00Z" w16du:dateUtc="2025-10-28T10:49:00Z">
                    <w:rPr>
                      <w:rFonts w:ascii="TimesNewRomanPS-ItalicMT" w:eastAsia="Times New Roman" w:hAnsi="TimesNewRomanPS-ItalicMT" w:cs="Times New Roman"/>
                      <w:i/>
                      <w:iCs/>
                      <w:color w:val="000000"/>
                      <w:kern w:val="0"/>
                      <w14:ligatures w14:val="none"/>
                    </w:rPr>
                  </w:rPrChange>
                </w:rPr>
                <w:t>p an</w:t>
              </w:r>
              <w:r w:rsidRPr="00CA691D">
                <w:rPr>
                  <w:rFonts w:ascii="Times New Roman" w:eastAsia="Times New Roman" w:hAnsi="Times New Roman" w:cs="Times New Roman"/>
                  <w:i/>
                  <w:iCs/>
                  <w:color w:val="000000"/>
                  <w:kern w:val="0"/>
                  <w:sz w:val="24"/>
                  <w:szCs w:val="24"/>
                  <w14:ligatures w14:val="none"/>
                  <w:rPrChange w:id="903" w:author="Administrator" w:date="2025-10-28T17:49:00Z" w16du:dateUtc="2025-10-28T10:49:00Z">
                    <w:rPr>
                      <w:rFonts w:ascii="TimesNewRomanPS-ItalicMT" w:eastAsia="Times New Roman" w:hAnsi="TimesNewRomanPS-ItalicMT" w:cs="Times New Roman"/>
                      <w:i/>
                      <w:iCs/>
                      <w:color w:val="000000"/>
                      <w:kern w:val="0"/>
                      <w14:ligatures w14:val="none"/>
                    </w:rPr>
                  </w:rPrChange>
                </w:rPr>
                <w:br/>
                <w:t>ninh c</w:t>
              </w:r>
              <w:r w:rsidRPr="00CA691D">
                <w:rPr>
                  <w:rFonts w:ascii="Times New Roman" w:eastAsia="Times New Roman" w:hAnsi="Times New Roman" w:cs="Times New Roman"/>
                  <w:i/>
                  <w:iCs/>
                  <w:color w:val="000000"/>
                  <w:kern w:val="0"/>
                  <w:sz w:val="24"/>
                  <w:szCs w:val="24"/>
                  <w14:ligatures w14:val="none"/>
                  <w:rPrChange w:id="904"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90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906"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907"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908"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90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910"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911" w:author="Administrator" w:date="2025-10-28T17:49:00Z" w16du:dateUtc="2025-10-28T10:49:00Z">
                    <w:rPr>
                      <w:rFonts w:ascii="TimesNewRomanPS-ItalicMT" w:eastAsia="Times New Roman" w:hAnsi="TimesNewRomanPS-ItalicMT" w:cs="Times New Roman"/>
                      <w:i/>
                      <w:iCs/>
                      <w:color w:val="000000"/>
                      <w:kern w:val="0"/>
                      <w14:ligatures w14:val="none"/>
                    </w:rPr>
                  </w:rPrChange>
                </w:rPr>
                <w:t>a ti</w:t>
              </w:r>
              <w:r w:rsidRPr="00CA691D">
                <w:rPr>
                  <w:rFonts w:ascii="Times New Roman" w:eastAsia="Times New Roman" w:hAnsi="Times New Roman" w:cs="Times New Roman"/>
                  <w:i/>
                  <w:iCs/>
                  <w:color w:val="000000"/>
                  <w:kern w:val="0"/>
                  <w:sz w:val="24"/>
                  <w:szCs w:val="24"/>
                  <w14:ligatures w14:val="none"/>
                  <w:rPrChange w:id="912"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913" w:author="Administrator" w:date="2025-10-28T17:49:00Z" w16du:dateUtc="2025-10-28T10:49:00Z">
                    <w:rPr>
                      <w:rFonts w:ascii="TimesNewRomanPS-ItalicMT" w:eastAsia="Times New Roman" w:hAnsi="TimesNewRomanPS-ItalicMT" w:cs="Times New Roman"/>
                      <w:i/>
                      <w:iCs/>
                      <w:color w:val="000000"/>
                      <w:kern w:val="0"/>
                      <w14:ligatures w14:val="none"/>
                    </w:rPr>
                  </w:rPrChange>
                </w:rPr>
                <w:t>p nh</w:t>
              </w:r>
              <w:r w:rsidRPr="00CA691D">
                <w:rPr>
                  <w:rFonts w:ascii="Times New Roman" w:eastAsia="Times New Roman" w:hAnsi="Times New Roman" w:cs="Times New Roman"/>
                  <w:i/>
                  <w:iCs/>
                  <w:color w:val="000000"/>
                  <w:kern w:val="0"/>
                  <w:sz w:val="24"/>
                  <w:szCs w:val="24"/>
                  <w14:ligatures w14:val="none"/>
                  <w:rPrChange w:id="914"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915" w:author="Administrator" w:date="2025-10-28T17:49:00Z" w16du:dateUtc="2025-10-28T10:49:00Z">
                    <w:rPr>
                      <w:rFonts w:ascii="TimesNewRomanPS-ItalicMT" w:eastAsia="Times New Roman" w:hAnsi="TimesNewRomanPS-ItalicMT" w:cs="Times New Roman"/>
                      <w:i/>
                      <w:iCs/>
                      <w:color w:val="000000"/>
                      <w:kern w:val="0"/>
                      <w14:ligatures w14:val="none"/>
                    </w:rPr>
                  </w:rPrChange>
                </w:rPr>
                <w:t>n ph</w:t>
              </w:r>
              <w:r w:rsidRPr="00CA691D">
                <w:rPr>
                  <w:rFonts w:ascii="Times New Roman" w:eastAsia="Times New Roman" w:hAnsi="Times New Roman" w:cs="Times New Roman"/>
                  <w:i/>
                  <w:iCs/>
                  <w:color w:val="000000"/>
                  <w:kern w:val="0"/>
                  <w:sz w:val="24"/>
                  <w:szCs w:val="24"/>
                  <w14:ligatures w14:val="none"/>
                  <w:rPrChange w:id="916"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917"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918"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919"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920"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921"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922"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923"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92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925" w:author="Administrator" w:date="2025-10-28T17:49:00Z" w16du:dateUtc="2025-10-28T10:49:00Z">
                    <w:rPr>
                      <w:rFonts w:ascii="TimesNewRomanPS-ItalicMT" w:eastAsia="Times New Roman" w:hAnsi="TimesNewRomanPS-ItalicMT" w:cs="Times New Roman"/>
                      <w:i/>
                      <w:iCs/>
                      <w:color w:val="000000"/>
                      <w:kern w:val="0"/>
                      <w14:ligatures w14:val="none"/>
                    </w:rPr>
                  </w:rPrChange>
                </w:rPr>
                <w:t>i</w:t>
              </w:r>
              <w:r w:rsidRPr="00CA691D">
                <w:rPr>
                  <w:rFonts w:ascii="Times New Roman" w:eastAsia="Times New Roman" w:hAnsi="Times New Roman" w:cs="Times New Roman"/>
                  <w:i/>
                  <w:iCs/>
                  <w:color w:val="000000"/>
                  <w:kern w:val="0"/>
                  <w:sz w:val="24"/>
                  <w:szCs w:val="24"/>
                  <w14:ligatures w14:val="none"/>
                  <w:rPrChange w:id="926" w:author="Administrator" w:date="2025-10-28T17:49:00Z" w16du:dateUtc="2025-10-28T10:49:00Z">
                    <w:rPr>
                      <w:rFonts w:ascii=".VnTime" w:eastAsia="Times New Roman" w:hAnsi=".VnTime" w:cs=".VnTime"/>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92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b/>
                  <w:bCs/>
                  <w:color w:val="000000"/>
                  <w:kern w:val="0"/>
                  <w:sz w:val="24"/>
                  <w:szCs w:val="24"/>
                  <w14:ligatures w14:val="none"/>
                  <w:rPrChange w:id="928" w:author="Administrator" w:date="2025-10-28T17:49:00Z" w16du:dateUtc="2025-10-28T10:49:00Z">
                    <w:rPr>
                      <w:rFonts w:ascii="TimesNewRomanPS-BoldMT" w:eastAsia="Times New Roman" w:hAnsi="TimesNewRomanPS-BoldMT" w:cs="Times New Roman"/>
                      <w:b/>
                      <w:bCs/>
                      <w:color w:val="000000"/>
                      <w:kern w:val="0"/>
                      <w14:ligatures w14:val="none"/>
                    </w:rPr>
                  </w:rPrChange>
                </w:rPr>
                <w:t>t</w:t>
              </w:r>
              <w:r w:rsidRPr="00CA691D">
                <w:rPr>
                  <w:rFonts w:ascii="Times New Roman" w:eastAsia="Times New Roman" w:hAnsi="Times New Roman" w:cs="Times New Roman"/>
                  <w:b/>
                  <w:bCs/>
                  <w:color w:val="000000"/>
                  <w:kern w:val="0"/>
                  <w:sz w:val="24"/>
                  <w:szCs w:val="24"/>
                  <w14:ligatures w14:val="none"/>
                  <w:rPrChange w:id="929" w:author="Administrator" w:date="2025-10-28T17:49:00Z" w16du:dateUtc="2025-10-28T10:49:00Z">
                    <w:rPr>
                      <w:rFonts w:ascii="Calibri" w:eastAsia="Times New Roman" w:hAnsi="Calibri" w:cs="Calibri"/>
                      <w:b/>
                      <w:bCs/>
                      <w:color w:val="000000"/>
                      <w:kern w:val="0"/>
                      <w14:ligatures w14:val="none"/>
                    </w:rPr>
                  </w:rPrChange>
                </w:rPr>
                <w:t>ừ</w:t>
              </w:r>
            </w:ins>
            <w:ins w:id="930" w:author="Administrator" w:date="2025-10-28T17:51:00Z" w16du:dateUtc="2025-10-28T10:51:00Z">
              <w:r w:rsidR="00CA691D">
                <w:rPr>
                  <w:rFonts w:ascii="Times New Roman" w:eastAsia="Times New Roman" w:hAnsi="Times New Roman" w:cs="Times New Roman"/>
                  <w:b/>
                  <w:bCs/>
                  <w:color w:val="000000"/>
                  <w:kern w:val="0"/>
                  <w:sz w:val="24"/>
                  <w:szCs w:val="24"/>
                  <w14:ligatures w14:val="none"/>
                </w:rPr>
                <w:t xml:space="preserve"> </w:t>
              </w:r>
            </w:ins>
            <w:ins w:id="931" w:author="Administrator" w:date="2025-10-28T17:41:00Z" w16du:dateUtc="2025-10-28T10:41:00Z">
              <w:r w:rsidRPr="00CA691D">
                <w:rPr>
                  <w:rFonts w:ascii="Times New Roman" w:eastAsia="Times New Roman" w:hAnsi="Times New Roman" w:cs="Times New Roman"/>
                  <w:b/>
                  <w:bCs/>
                  <w:color w:val="000000"/>
                  <w:kern w:val="0"/>
                  <w:sz w:val="24"/>
                  <w:szCs w:val="24"/>
                  <w14:ligatures w14:val="none"/>
                  <w:rPrChange w:id="932" w:author="Administrator" w:date="2025-10-28T17:49:00Z" w16du:dateUtc="2025-10-28T10:49:00Z">
                    <w:rPr>
                      <w:rFonts w:ascii="TimesNewRomanPS-BoldMT" w:eastAsia="Times New Roman" w:hAnsi="TimesNewRomanPS-BoldMT" w:cs="Times New Roman"/>
                      <w:b/>
                      <w:bCs/>
                      <w:color w:val="000000"/>
                      <w:kern w:val="0"/>
                      <w14:ligatures w14:val="none"/>
                    </w:rPr>
                  </w:rPrChange>
                </w:rPr>
                <w:t>10 ng</w:t>
              </w:r>
              <w:r w:rsidRPr="00CA691D">
                <w:rPr>
                  <w:rFonts w:ascii="Times New Roman" w:eastAsia="Times New Roman" w:hAnsi="Times New Roman" w:cs="Times New Roman"/>
                  <w:b/>
                  <w:bCs/>
                  <w:color w:val="000000"/>
                  <w:kern w:val="0"/>
                  <w:sz w:val="24"/>
                  <w:szCs w:val="24"/>
                  <w14:ligatures w14:val="none"/>
                  <w:rPrChange w:id="933"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934" w:author="Administrator" w:date="2025-10-28T17:49:00Z" w16du:dateUtc="2025-10-28T10:49:00Z">
                    <w:rPr>
                      <w:rFonts w:ascii="TimesNewRomanPS-BoldMT" w:eastAsia="Times New Roman" w:hAnsi="TimesNewRomanPS-BoldMT" w:cs="Times New Roman"/>
                      <w:b/>
                      <w:bCs/>
                      <w:color w:val="000000"/>
                      <w:kern w:val="0"/>
                      <w14:ligatures w14:val="none"/>
                    </w:rPr>
                  </w:rPrChange>
                </w:rPr>
                <w:t>y l</w:t>
              </w:r>
              <w:r w:rsidRPr="00CA691D">
                <w:rPr>
                  <w:rFonts w:ascii="Times New Roman" w:eastAsia="Times New Roman" w:hAnsi="Times New Roman" w:cs="Times New Roman"/>
                  <w:b/>
                  <w:bCs/>
                  <w:color w:val="000000"/>
                  <w:kern w:val="0"/>
                  <w:sz w:val="24"/>
                  <w:szCs w:val="24"/>
                  <w14:ligatures w14:val="none"/>
                  <w:rPrChange w:id="935"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936" w:author="Administrator" w:date="2025-10-28T17:49:00Z" w16du:dateUtc="2025-10-28T10:49:00Z">
                    <w:rPr>
                      <w:rFonts w:ascii="TimesNewRomanPS-BoldMT" w:eastAsia="Times New Roman" w:hAnsi="TimesNewRomanPS-BoldMT" w:cs="Times New Roman"/>
                      <w:b/>
                      <w:bCs/>
                      <w:color w:val="000000"/>
                      <w:kern w:val="0"/>
                      <w14:ligatures w14:val="none"/>
                    </w:rPr>
                  </w:rPrChange>
                </w:rPr>
                <w:t>m</w:t>
              </w:r>
            </w:ins>
            <w:ins w:id="937" w:author="Administrator" w:date="2025-10-28T17:51:00Z" w16du:dateUtc="2025-10-28T10:51:00Z">
              <w:r w:rsidR="00CA691D">
                <w:rPr>
                  <w:rFonts w:ascii="Times New Roman" w:eastAsia="Times New Roman" w:hAnsi="Times New Roman" w:cs="Times New Roman"/>
                  <w:b/>
                  <w:bCs/>
                  <w:color w:val="000000"/>
                  <w:kern w:val="0"/>
                  <w:sz w:val="24"/>
                  <w:szCs w:val="24"/>
                  <w14:ligatures w14:val="none"/>
                </w:rPr>
                <w:t xml:space="preserve"> </w:t>
              </w:r>
            </w:ins>
            <w:ins w:id="938" w:author="Administrator" w:date="2025-10-28T17:41:00Z" w16du:dateUtc="2025-10-28T10:41:00Z">
              <w:r w:rsidRPr="00CA691D">
                <w:rPr>
                  <w:rFonts w:ascii="Times New Roman" w:eastAsia="Times New Roman" w:hAnsi="Times New Roman" w:cs="Times New Roman"/>
                  <w:b/>
                  <w:bCs/>
                  <w:color w:val="000000"/>
                  <w:kern w:val="0"/>
                  <w:sz w:val="24"/>
                  <w:szCs w:val="24"/>
                  <w14:ligatures w14:val="none"/>
                  <w:rPrChange w:id="939" w:author="Administrator" w:date="2025-10-28T17:49:00Z" w16du:dateUtc="2025-10-28T10:49:00Z">
                    <w:rPr>
                      <w:rFonts w:ascii="TimesNewRomanPS-BoldMT" w:eastAsia="Times New Roman" w:hAnsi="TimesNewRomanPS-BoldMT" w:cs="Times New Roman"/>
                      <w:b/>
                      <w:bCs/>
                      <w:color w:val="000000"/>
                      <w:kern w:val="0"/>
                      <w14:ligatures w14:val="none"/>
                    </w:rPr>
                  </w:rPrChange>
                </w:rPr>
                <w:t>vi</w:t>
              </w:r>
              <w:r w:rsidRPr="00CA691D">
                <w:rPr>
                  <w:rFonts w:ascii="Times New Roman" w:eastAsia="Times New Roman" w:hAnsi="Times New Roman" w:cs="Times New Roman"/>
                  <w:b/>
                  <w:bCs/>
                  <w:color w:val="000000"/>
                  <w:kern w:val="0"/>
                  <w:sz w:val="24"/>
                  <w:szCs w:val="24"/>
                  <w14:ligatures w14:val="none"/>
                  <w:rPrChange w:id="940"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941" w:author="Administrator" w:date="2025-10-28T17:49:00Z" w16du:dateUtc="2025-10-28T10:49:00Z">
                    <w:rPr>
                      <w:rFonts w:ascii="TimesNewRomanPS-BoldMT" w:eastAsia="Times New Roman" w:hAnsi="TimesNewRomanPS-BoldMT" w:cs="Times New Roman"/>
                      <w:b/>
                      <w:bCs/>
                      <w:color w:val="000000"/>
                      <w:kern w:val="0"/>
                      <w14:ligatures w14:val="none"/>
                    </w:rPr>
                  </w:rPrChange>
                </w:rPr>
                <w:t>c xu</w:t>
              </w:r>
              <w:r w:rsidRPr="00CA691D">
                <w:rPr>
                  <w:rFonts w:ascii="Times New Roman" w:eastAsia="Times New Roman" w:hAnsi="Times New Roman" w:cs="Times New Roman"/>
                  <w:b/>
                  <w:bCs/>
                  <w:color w:val="000000"/>
                  <w:kern w:val="0"/>
                  <w:sz w:val="24"/>
                  <w:szCs w:val="24"/>
                  <w14:ligatures w14:val="none"/>
                  <w:rPrChange w:id="942" w:author="Administrator" w:date="2025-10-28T17:49:00Z" w16du:dateUtc="2025-10-28T10:49:00Z">
                    <w:rPr>
                      <w:rFonts w:ascii="Calibri" w:eastAsia="Times New Roman" w:hAnsi="Calibri" w:cs="Calibri"/>
                      <w:b/>
                      <w:bCs/>
                      <w:color w:val="000000"/>
                      <w:kern w:val="0"/>
                      <w14:ligatures w14:val="none"/>
                    </w:rPr>
                  </w:rPrChange>
                </w:rPr>
                <w:t>ố</w:t>
              </w:r>
              <w:r w:rsidRPr="00CA691D">
                <w:rPr>
                  <w:rFonts w:ascii="Times New Roman" w:eastAsia="Times New Roman" w:hAnsi="Times New Roman" w:cs="Times New Roman"/>
                  <w:b/>
                  <w:bCs/>
                  <w:color w:val="000000"/>
                  <w:kern w:val="0"/>
                  <w:sz w:val="24"/>
                  <w:szCs w:val="24"/>
                  <w14:ligatures w14:val="none"/>
                  <w:rPrChange w:id="943" w:author="Administrator" w:date="2025-10-28T17:49:00Z" w16du:dateUtc="2025-10-28T10:49:00Z">
                    <w:rPr>
                      <w:rFonts w:ascii="TimesNewRomanPS-BoldMT" w:eastAsia="Times New Roman" w:hAnsi="TimesNewRomanPS-BoldMT" w:cs="Times New Roman"/>
                      <w:b/>
                      <w:bCs/>
                      <w:color w:val="000000"/>
                      <w:kern w:val="0"/>
                      <w14:ligatures w14:val="none"/>
                    </w:rPr>
                  </w:rPrChange>
                </w:rPr>
                <w:t>ng c</w:t>
              </w:r>
              <w:r w:rsidRPr="00CA691D">
                <w:rPr>
                  <w:rFonts w:ascii="Times New Roman" w:eastAsia="Times New Roman" w:hAnsi="Times New Roman" w:cs="Times New Roman"/>
                  <w:b/>
                  <w:bCs/>
                  <w:color w:val="000000"/>
                  <w:kern w:val="0"/>
                  <w:sz w:val="24"/>
                  <w:szCs w:val="24"/>
                  <w14:ligatures w14:val="none"/>
                  <w:rPrChange w:id="944" w:author="Administrator" w:date="2025-10-28T17:49:00Z" w16du:dateUtc="2025-10-28T10:49:00Z">
                    <w:rPr>
                      <w:rFonts w:ascii=".VnTime" w:eastAsia="Times New Roman" w:hAnsi=".VnTime" w:cs=".VnTime"/>
                      <w:b/>
                      <w:bCs/>
                      <w:color w:val="000000"/>
                      <w:kern w:val="0"/>
                      <w14:ligatures w14:val="none"/>
                    </w:rPr>
                  </w:rPrChange>
                </w:rPr>
                <w:t>ò</w:t>
              </w:r>
              <w:r w:rsidRPr="00CA691D">
                <w:rPr>
                  <w:rFonts w:ascii="Times New Roman" w:eastAsia="Times New Roman" w:hAnsi="Times New Roman" w:cs="Times New Roman"/>
                  <w:b/>
                  <w:bCs/>
                  <w:color w:val="000000"/>
                  <w:kern w:val="0"/>
                  <w:sz w:val="24"/>
                  <w:szCs w:val="24"/>
                  <w14:ligatures w14:val="none"/>
                  <w:rPrChange w:id="945" w:author="Administrator" w:date="2025-10-28T17:49:00Z" w16du:dateUtc="2025-10-28T10:49:00Z">
                    <w:rPr>
                      <w:rFonts w:ascii="TimesNewRomanPS-BoldMT" w:eastAsia="Times New Roman" w:hAnsi="TimesNewRomanPS-BoldMT" w:cs="Times New Roman"/>
                      <w:b/>
                      <w:bCs/>
                      <w:color w:val="000000"/>
                      <w:kern w:val="0"/>
                      <w14:ligatures w14:val="none"/>
                    </w:rPr>
                  </w:rPrChange>
                </w:rPr>
                <w:t>n 05 ng</w:t>
              </w:r>
              <w:r w:rsidRPr="00CA691D">
                <w:rPr>
                  <w:rFonts w:ascii="Times New Roman" w:eastAsia="Times New Roman" w:hAnsi="Times New Roman" w:cs="Times New Roman"/>
                  <w:b/>
                  <w:bCs/>
                  <w:color w:val="000000"/>
                  <w:kern w:val="0"/>
                  <w:sz w:val="24"/>
                  <w:szCs w:val="24"/>
                  <w14:ligatures w14:val="none"/>
                  <w:rPrChange w:id="946"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947" w:author="Administrator" w:date="2025-10-28T17:49:00Z" w16du:dateUtc="2025-10-28T10:49:00Z">
                    <w:rPr>
                      <w:rFonts w:ascii="TimesNewRomanPS-BoldMT" w:eastAsia="Times New Roman" w:hAnsi="TimesNewRomanPS-BoldMT" w:cs="Times New Roman"/>
                      <w:b/>
                      <w:bCs/>
                      <w:color w:val="000000"/>
                      <w:kern w:val="0"/>
                      <w14:ligatures w14:val="none"/>
                    </w:rPr>
                  </w:rPrChange>
                </w:rPr>
                <w:t>y l</w:t>
              </w:r>
              <w:r w:rsidRPr="00CA691D">
                <w:rPr>
                  <w:rFonts w:ascii="Times New Roman" w:eastAsia="Times New Roman" w:hAnsi="Times New Roman" w:cs="Times New Roman"/>
                  <w:b/>
                  <w:bCs/>
                  <w:color w:val="000000"/>
                  <w:kern w:val="0"/>
                  <w:sz w:val="24"/>
                  <w:szCs w:val="24"/>
                  <w14:ligatures w14:val="none"/>
                  <w:rPrChange w:id="948"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949" w:author="Administrator" w:date="2025-10-28T17:49:00Z" w16du:dateUtc="2025-10-28T10:49:00Z">
                    <w:rPr>
                      <w:rFonts w:ascii="TimesNewRomanPS-BoldMT" w:eastAsia="Times New Roman" w:hAnsi="TimesNewRomanPS-BoldMT" w:cs="Times New Roman"/>
                      <w:b/>
                      <w:bCs/>
                      <w:color w:val="000000"/>
                      <w:kern w:val="0"/>
                      <w14:ligatures w14:val="none"/>
                    </w:rPr>
                  </w:rPrChange>
                </w:rPr>
                <w:t>m vi</w:t>
              </w:r>
              <w:r w:rsidRPr="00CA691D">
                <w:rPr>
                  <w:rFonts w:ascii="Times New Roman" w:eastAsia="Times New Roman" w:hAnsi="Times New Roman" w:cs="Times New Roman"/>
                  <w:b/>
                  <w:bCs/>
                  <w:color w:val="000000"/>
                  <w:kern w:val="0"/>
                  <w:sz w:val="24"/>
                  <w:szCs w:val="24"/>
                  <w14:ligatures w14:val="none"/>
                  <w:rPrChange w:id="950"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951"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952"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953"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954"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955" w:author="Administrator" w:date="2025-10-28T17:49:00Z" w16du:dateUtc="2025-10-28T10:49:00Z">
                    <w:rPr>
                      <w:rFonts w:ascii="TimesNewRomanPSMT" w:eastAsia="Times New Roman" w:hAnsi="TimesNewRomanPSMT" w:cs="Times New Roman"/>
                      <w:color w:val="000000"/>
                      <w:kern w:val="0"/>
                      <w14:ligatures w14:val="none"/>
                    </w:rPr>
                  </w:rPrChange>
                </w:rPr>
                <w:t>c thi Ph</w:t>
              </w:r>
              <w:r w:rsidRPr="00CA691D">
                <w:rPr>
                  <w:rFonts w:ascii="Times New Roman" w:eastAsia="Times New Roman" w:hAnsi="Times New Roman" w:cs="Times New Roman"/>
                  <w:color w:val="000000"/>
                  <w:kern w:val="0"/>
                  <w:sz w:val="24"/>
                  <w:szCs w:val="24"/>
                  <w14:ligatures w14:val="none"/>
                  <w:rPrChange w:id="956"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957"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958"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959"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960"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961" w:author="Administrator" w:date="2025-10-28T17:49:00Z" w16du:dateUtc="2025-10-28T10:49:00Z">
                    <w:rPr>
                      <w:rFonts w:ascii=".VnTime" w:eastAsia="Times New Roman" w:hAnsi=".VnTime" w:cs=".VnTime"/>
                      <w:color w:val="000000"/>
                      <w:kern w:val="0"/>
                      <w14:ligatures w14:val="none"/>
                    </w:rPr>
                  </w:rPrChange>
                </w:rPr>
                <w:t>ã</w:t>
              </w:r>
              <w:r w:rsidRPr="00CA691D">
                <w:rPr>
                  <w:rFonts w:ascii="Times New Roman" w:eastAsia="Times New Roman" w:hAnsi="Times New Roman" w:cs="Times New Roman"/>
                  <w:color w:val="000000"/>
                  <w:kern w:val="0"/>
                  <w:sz w:val="24"/>
                  <w:szCs w:val="24"/>
                  <w14:ligatures w14:val="none"/>
                  <w:rPrChange w:id="962"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963" w:author="Administrator" w:date="2025-10-28T17:49:00Z" w16du:dateUtc="2025-10-28T10:49:00Z">
                    <w:rPr>
                      <w:rFonts w:ascii="Calibri" w:eastAsia="Times New Roman" w:hAnsi="Calibri" w:cs="Calibri"/>
                      <w:color w:val="000000"/>
                      <w:kern w:val="0"/>
                      <w14:ligatures w14:val="none"/>
                    </w:rPr>
                  </w:rPrChange>
                </w:rPr>
                <w:t>đượ</w:t>
              </w:r>
              <w:r w:rsidRPr="00CA691D">
                <w:rPr>
                  <w:rFonts w:ascii="Times New Roman" w:eastAsia="Times New Roman" w:hAnsi="Times New Roman" w:cs="Times New Roman"/>
                  <w:color w:val="000000"/>
                  <w:kern w:val="0"/>
                  <w:sz w:val="24"/>
                  <w:szCs w:val="24"/>
                  <w14:ligatures w14:val="none"/>
                  <w:rPrChange w:id="964" w:author="Administrator" w:date="2025-10-28T17:49:00Z" w16du:dateUtc="2025-10-28T10:49:00Z">
                    <w:rPr>
                      <w:rFonts w:ascii="TimesNewRomanPSMT" w:eastAsia="Times New Roman" w:hAnsi="TimesNewRomanPSMT" w:cs="Times New Roman"/>
                      <w:color w:val="000000"/>
                      <w:kern w:val="0"/>
                      <w14:ligatures w14:val="none"/>
                    </w:rPr>
                  </w:rPrChange>
                </w:rPr>
                <w:t>c ph</w:t>
              </w:r>
              <w:r w:rsidRPr="00CA691D">
                <w:rPr>
                  <w:rFonts w:ascii="Times New Roman" w:eastAsia="Times New Roman" w:hAnsi="Times New Roman" w:cs="Times New Roman"/>
                  <w:color w:val="000000"/>
                  <w:kern w:val="0"/>
                  <w:sz w:val="24"/>
                  <w:szCs w:val="24"/>
                  <w14:ligatures w14:val="none"/>
                  <w:rPrChange w:id="965"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966" w:author="Administrator" w:date="2025-10-28T17:49:00Z" w16du:dateUtc="2025-10-28T10:49:00Z">
                    <w:rPr>
                      <w:rFonts w:ascii="TimesNewRomanPSMT" w:eastAsia="Times New Roman" w:hAnsi="TimesNewRomanPSMT" w:cs="Times New Roman"/>
                      <w:color w:val="000000"/>
                      <w:kern w:val="0"/>
                      <w14:ligatures w14:val="none"/>
                    </w:rPr>
                  </w:rPrChange>
                </w:rPr>
                <w:t xml:space="preserve"> duy</w:t>
              </w:r>
              <w:r w:rsidRPr="00CA691D">
                <w:rPr>
                  <w:rFonts w:ascii="Times New Roman" w:eastAsia="Times New Roman" w:hAnsi="Times New Roman" w:cs="Times New Roman"/>
                  <w:color w:val="000000"/>
                  <w:kern w:val="0"/>
                  <w:sz w:val="24"/>
                  <w:szCs w:val="24"/>
                  <w14:ligatures w14:val="none"/>
                  <w:rPrChange w:id="96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968" w:author="Administrator" w:date="2025-10-28T17:49:00Z" w16du:dateUtc="2025-10-28T10:49:00Z">
                    <w:rPr>
                      <w:rFonts w:ascii="TimesNewRomanPSMT" w:eastAsia="Times New Roman" w:hAnsi="TimesNewRomanPSMT" w:cs="Times New Roman"/>
                      <w:color w:val="000000"/>
                      <w:kern w:val="0"/>
                      <w14:ligatures w14:val="none"/>
                    </w:rPr>
                  </w:rPrChange>
                </w:rPr>
                <w:t>t.</w:t>
              </w:r>
            </w:ins>
            <w:ins w:id="969"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p>
          <w:p w14:paraId="0B92C95E" w14:textId="77777777" w:rsidR="00CA691D" w:rsidRDefault="00D91701" w:rsidP="00A3338D">
            <w:pPr>
              <w:pStyle w:val="Vnbnnidung0"/>
              <w:tabs>
                <w:tab w:val="left" w:pos="1996"/>
              </w:tabs>
              <w:spacing w:after="0" w:line="240" w:lineRule="auto"/>
              <w:ind w:firstLine="0"/>
              <w:jc w:val="both"/>
              <w:rPr>
                <w:ins w:id="970" w:author="Administrator" w:date="2025-10-28T17:51:00Z" w16du:dateUtc="2025-10-28T10:51:00Z"/>
                <w:rFonts w:ascii="Times New Roman" w:eastAsia="Times New Roman" w:hAnsi="Times New Roman" w:cs="Times New Roman"/>
                <w:color w:val="000000"/>
                <w:kern w:val="0"/>
                <w:sz w:val="24"/>
                <w:szCs w:val="24"/>
                <w14:ligatures w14:val="none"/>
              </w:rPr>
            </w:pPr>
            <w:ins w:id="971"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972" w:author="Administrator" w:date="2025-10-28T17:49:00Z" w16du:dateUtc="2025-10-28T10:49:00Z">
                    <w:rPr>
                      <w:rFonts w:ascii="TimesNewRomanPSMT" w:eastAsia="Times New Roman" w:hAnsi="TimesNewRomanPSMT" w:cs="Times New Roman"/>
                      <w:color w:val="000000"/>
                      <w:kern w:val="0"/>
                      <w14:ligatures w14:val="none"/>
                    </w:rPr>
                  </w:rPrChange>
                </w:rPr>
                <w:t xml:space="preserve">3. </w:t>
              </w:r>
              <w:r w:rsidRPr="00CA691D">
                <w:rPr>
                  <w:rFonts w:ascii="Times New Roman" w:eastAsia="Times New Roman" w:hAnsi="Times New Roman" w:cs="Times New Roman"/>
                  <w:color w:val="000000"/>
                  <w:kern w:val="0"/>
                  <w:sz w:val="24"/>
                  <w:szCs w:val="24"/>
                  <w14:ligatures w14:val="none"/>
                  <w:rPrChange w:id="973"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974"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975"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976" w:author="Administrator" w:date="2025-10-28T17:49:00Z" w16du:dateUtc="2025-10-28T10:49:00Z">
                    <w:rPr>
                      <w:rFonts w:ascii="TimesNewRomanPSMT" w:eastAsia="Times New Roman" w:hAnsi="TimesNewRomanPSMT" w:cs="Times New Roman"/>
                      <w:color w:val="000000"/>
                      <w:kern w:val="0"/>
                      <w14:ligatures w14:val="none"/>
                    </w:rPr>
                  </w:rPrChange>
                </w:rPr>
                <w:t>m b kho</w:t>
              </w:r>
              <w:r w:rsidRPr="00CA691D">
                <w:rPr>
                  <w:rFonts w:ascii="Times New Roman" w:eastAsia="Times New Roman" w:hAnsi="Times New Roman" w:cs="Times New Roman"/>
                  <w:color w:val="000000"/>
                  <w:kern w:val="0"/>
                  <w:sz w:val="24"/>
                  <w:szCs w:val="24"/>
                  <w14:ligatures w14:val="none"/>
                  <w:rPrChange w:id="97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978" w:author="Administrator" w:date="2025-10-28T17:49:00Z" w16du:dateUtc="2025-10-28T10:49:00Z">
                    <w:rPr>
                      <w:rFonts w:ascii="TimesNewRomanPSMT" w:eastAsia="Times New Roman" w:hAnsi="TimesNewRomanPSMT" w:cs="Times New Roman"/>
                      <w:color w:val="000000"/>
                      <w:kern w:val="0"/>
                      <w14:ligatures w14:val="none"/>
                    </w:rPr>
                  </w:rPrChange>
                </w:rPr>
                <w:t xml:space="preserve">n 2 </w:t>
              </w:r>
              <w:r w:rsidRPr="00CA691D">
                <w:rPr>
                  <w:rFonts w:ascii="Times New Roman" w:eastAsia="Times New Roman" w:hAnsi="Times New Roman" w:cs="Times New Roman"/>
                  <w:color w:val="000000"/>
                  <w:kern w:val="0"/>
                  <w:sz w:val="24"/>
                  <w:szCs w:val="24"/>
                  <w14:ligatures w14:val="none"/>
                  <w:rPrChange w:id="979"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980"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981"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982" w:author="Administrator" w:date="2025-10-28T17:49:00Z" w16du:dateUtc="2025-10-28T10:49:00Z">
                    <w:rPr>
                      <w:rFonts w:ascii="TimesNewRomanPSMT" w:eastAsia="Times New Roman" w:hAnsi="TimesNewRomanPSMT" w:cs="Times New Roman"/>
                      <w:color w:val="000000"/>
                      <w:kern w:val="0"/>
                      <w14:ligatures w14:val="none"/>
                    </w:rPr>
                  </w:rPrChange>
                </w:rPr>
                <w:t xml:space="preserve">u 19: </w:t>
              </w:r>
              <w:r w:rsidRPr="00CA691D">
                <w:rPr>
                  <w:rFonts w:ascii="Times New Roman" w:eastAsia="Times New Roman" w:hAnsi="Times New Roman" w:cs="Times New Roman"/>
                  <w:color w:val="000000"/>
                  <w:kern w:val="0"/>
                  <w:sz w:val="24"/>
                  <w:szCs w:val="24"/>
                  <w14:ligatures w14:val="none"/>
                  <w:rPrChange w:id="983"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984"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985"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986"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987"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988" w:author="Administrator" w:date="2025-10-28T17:49:00Z" w16du:dateUtc="2025-10-28T10:49:00Z">
                    <w:rPr>
                      <w:rFonts w:ascii="TimesNewRomanPSMT" w:eastAsia="Times New Roman" w:hAnsi="TimesNewRomanPSMT" w:cs="Times New Roman"/>
                      <w:color w:val="000000"/>
                      <w:kern w:val="0"/>
                      <w14:ligatures w14:val="none"/>
                    </w:rPr>
                  </w:rPrChange>
                </w:rPr>
                <w:t xml:space="preserve"> quan so</w:t>
              </w:r>
              <w:r w:rsidRPr="00CA691D">
                <w:rPr>
                  <w:rFonts w:ascii="Times New Roman" w:eastAsia="Times New Roman" w:hAnsi="Times New Roman" w:cs="Times New Roman"/>
                  <w:color w:val="000000"/>
                  <w:kern w:val="0"/>
                  <w:sz w:val="24"/>
                  <w:szCs w:val="24"/>
                  <w14:ligatures w14:val="none"/>
                  <w:rPrChange w:id="989"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990"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99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992" w:author="Administrator" w:date="2025-10-28T17:49:00Z" w16du:dateUtc="2025-10-28T10:49:00Z">
                    <w:rPr>
                      <w:rFonts w:ascii="TimesNewRomanPSMT" w:eastAsia="Times New Roman" w:hAnsi="TimesNewRomanPSMT" w:cs="Times New Roman"/>
                      <w:color w:val="000000"/>
                      <w:kern w:val="0"/>
                      <w14:ligatures w14:val="none"/>
                    </w:rPr>
                  </w:rPrChange>
                </w:rPr>
                <w:t>o ch</w:t>
              </w:r>
              <w:r w:rsidRPr="00CA691D">
                <w:rPr>
                  <w:rFonts w:ascii="Times New Roman" w:eastAsia="Times New Roman" w:hAnsi="Times New Roman" w:cs="Times New Roman"/>
                  <w:color w:val="000000"/>
                  <w:kern w:val="0"/>
                  <w:sz w:val="24"/>
                  <w:szCs w:val="24"/>
                  <w14:ligatures w14:val="none"/>
                  <w:rPrChange w:id="993"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994" w:author="Administrator" w:date="2025-10-28T17:49:00Z" w16du:dateUtc="2025-10-28T10:49:00Z">
                    <w:rPr>
                      <w:rFonts w:ascii="TimesNewRomanPSMT" w:eastAsia="Times New Roman" w:hAnsi="TimesNewRomanPSMT" w:cs="Times New Roman"/>
                      <w:color w:val="000000"/>
                      <w:kern w:val="0"/>
                      <w14:ligatures w14:val="none"/>
                    </w:rPr>
                  </w:rPrChange>
                </w:rPr>
                <w:t>nh s</w:t>
              </w:r>
              <w:r w:rsidRPr="00CA691D">
                <w:rPr>
                  <w:rFonts w:ascii="Times New Roman" w:eastAsia="Times New Roman" w:hAnsi="Times New Roman" w:cs="Times New Roman"/>
                  <w:color w:val="000000"/>
                  <w:kern w:val="0"/>
                  <w:sz w:val="24"/>
                  <w:szCs w:val="24"/>
                  <w14:ligatures w14:val="none"/>
                  <w:rPrChange w:id="995"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996" w:author="Administrator" w:date="2025-10-28T17:49:00Z" w16du:dateUtc="2025-10-28T10:49:00Z">
                    <w:rPr>
                      <w:rFonts w:ascii="TimesNewRomanPSMT" w:eastAsia="Times New Roman" w:hAnsi="TimesNewRomanPSMT" w:cs="Times New Roman"/>
                      <w:color w:val="000000"/>
                      <w:kern w:val="0"/>
                      <w14:ligatures w14:val="none"/>
                    </w:rPr>
                  </w:rPrChange>
                </w:rPr>
                <w:t>a h</w:t>
              </w:r>
              <w:r w:rsidRPr="00CA691D">
                <w:rPr>
                  <w:rFonts w:ascii="Times New Roman" w:eastAsia="Times New Roman" w:hAnsi="Times New Roman" w:cs="Times New Roman"/>
                  <w:color w:val="000000"/>
                  <w:kern w:val="0"/>
                  <w:sz w:val="24"/>
                  <w:szCs w:val="24"/>
                  <w14:ligatures w14:val="none"/>
                  <w:rPrChange w:id="997"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998"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999"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1000" w:author="Administrator" w:date="2025-10-28T17:49:00Z" w16du:dateUtc="2025-10-28T10:49:00Z">
                    <w:rPr>
                      <w:rFonts w:ascii="TimesNewRomanPSMT" w:eastAsia="Times New Roman" w:hAnsi="TimesNewRomanPSMT" w:cs="Times New Roman"/>
                      <w:color w:val="000000"/>
                      <w:kern w:val="0"/>
                      <w14:ligatures w14:val="none"/>
                    </w:rPr>
                  </w:rPrChange>
                </w:rPr>
                <w:t>c</w:t>
              </w:r>
            </w:ins>
            <w:ins w:id="1001"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1002"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003" w:author="Administrator" w:date="2025-10-28T17:49:00Z" w16du:dateUtc="2025-10-28T10:49:00Z">
                    <w:rPr>
                      <w:rFonts w:ascii="TimesNewRomanPSMT" w:eastAsia="Times New Roman" w:hAnsi="TimesNewRomanPSMT" w:cs="Times New Roman"/>
                      <w:color w:val="000000"/>
                      <w:kern w:val="0"/>
                      <w14:ligatures w14:val="none"/>
                    </w:rPr>
                  </w:rPrChange>
                </w:rPr>
                <w:t>h</w:t>
              </w:r>
              <w:r w:rsidRPr="00CA691D">
                <w:rPr>
                  <w:rFonts w:ascii="Times New Roman" w:eastAsia="Times New Roman" w:hAnsi="Times New Roman" w:cs="Times New Roman"/>
                  <w:color w:val="000000"/>
                  <w:kern w:val="0"/>
                  <w:sz w:val="24"/>
                  <w:szCs w:val="24"/>
                  <w14:ligatures w14:val="none"/>
                  <w:rPrChange w:id="1004"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1005"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1006"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1007"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100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009" w:author="Administrator" w:date="2025-10-28T17:49:00Z" w16du:dateUtc="2025-10-28T10:49:00Z">
                    <w:rPr>
                      <w:rFonts w:ascii="TimesNewRomanPSMT" w:eastAsia="Times New Roman" w:hAnsi="TimesNewRomanPSMT" w:cs="Times New Roman"/>
                      <w:color w:val="000000"/>
                      <w:kern w:val="0"/>
                      <w14:ligatures w14:val="none"/>
                    </w:rPr>
                  </w:rPrChange>
                </w:rPr>
                <w:t xml:space="preserve">nh </w:t>
              </w:r>
              <w:r w:rsidRPr="00CA691D">
                <w:rPr>
                  <w:rFonts w:ascii="Times New Roman" w:eastAsia="Times New Roman" w:hAnsi="Times New Roman" w:cs="Times New Roman" w:hint="eastAsia"/>
                  <w:i/>
                  <w:iCs/>
                  <w:color w:val="000000"/>
                  <w:kern w:val="0"/>
                  <w:sz w:val="24"/>
                  <w:szCs w:val="24"/>
                  <w14:ligatures w14:val="none"/>
                  <w:rPrChange w:id="1010"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1011" w:author="Administrator" w:date="2025-10-28T17:49:00Z" w16du:dateUtc="2025-10-28T10:49:00Z">
                    <w:rPr>
                      <w:rFonts w:ascii="TimesNewRomanPS-ItalicMT" w:eastAsia="Times New Roman" w:hAnsi="TimesNewRomanPS-ItalicMT" w:cs="Times New Roman"/>
                      <w:i/>
                      <w:iCs/>
                      <w:color w:val="000000"/>
                      <w:kern w:val="0"/>
                      <w14:ligatures w14:val="none"/>
                    </w:rPr>
                  </w:rPrChange>
                </w:rPr>
                <w:t>b</w:t>
              </w:r>
              <w:r w:rsidRPr="00CA691D">
                <w:rPr>
                  <w:rFonts w:ascii="Times New Roman" w:eastAsia="Times New Roman" w:hAnsi="Times New Roman" w:cs="Times New Roman"/>
                  <w:i/>
                  <w:iCs/>
                  <w:color w:val="000000"/>
                  <w:kern w:val="0"/>
                  <w:sz w:val="24"/>
                  <w:szCs w:val="24"/>
                  <w14:ligatures w14:val="none"/>
                  <w:rPrChange w:id="1012"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101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 sao </w:t>
              </w:r>
              <w:r w:rsidRPr="00CA691D">
                <w:rPr>
                  <w:rFonts w:ascii="Times New Roman" w:eastAsia="Times New Roman" w:hAnsi="Times New Roman" w:cs="Times New Roman"/>
                  <w:i/>
                  <w:iCs/>
                  <w:color w:val="000000"/>
                  <w:kern w:val="0"/>
                  <w:sz w:val="24"/>
                  <w:szCs w:val="24"/>
                  <w14:ligatures w14:val="none"/>
                  <w:rPrChange w:id="1014" w:author="Administrator" w:date="2025-10-28T17:49:00Z" w16du:dateUtc="2025-10-28T10:49:00Z">
                    <w:rPr>
                      <w:rFonts w:ascii="Calibri" w:eastAsia="Times New Roman" w:hAnsi="Calibri" w:cs="Calibri"/>
                      <w:i/>
                      <w:iCs/>
                      <w:color w:val="000000"/>
                      <w:kern w:val="0"/>
                      <w14:ligatures w14:val="none"/>
                    </w:rPr>
                  </w:rPrChange>
                </w:rPr>
                <w:t>đ</w:t>
              </w:r>
              <w:r w:rsidRPr="00CA691D">
                <w:rPr>
                  <w:rFonts w:ascii="Times New Roman" w:eastAsia="Times New Roman" w:hAnsi="Times New Roman" w:cs="Times New Roman"/>
                  <w:i/>
                  <w:iCs/>
                  <w:color w:val="000000"/>
                  <w:kern w:val="0"/>
                  <w:sz w:val="24"/>
                  <w:szCs w:val="24"/>
                  <w14:ligatures w14:val="none"/>
                  <w:rPrChange w:id="1015" w:author="Administrator" w:date="2025-10-28T17:49:00Z" w16du:dateUtc="2025-10-28T10:49:00Z">
                    <w:rPr>
                      <w:rFonts w:ascii="TimesNewRomanPS-ItalicMT" w:eastAsia="Times New Roman" w:hAnsi="TimesNewRomanPS-ItalicMT" w:cs="Times New Roman"/>
                      <w:i/>
                      <w:iCs/>
                      <w:color w:val="000000"/>
                      <w:kern w:val="0"/>
                      <w14:ligatures w14:val="none"/>
                    </w:rPr>
                  </w:rPrChange>
                </w:rPr>
                <w:t>i</w:t>
              </w:r>
              <w:r w:rsidRPr="00CA691D">
                <w:rPr>
                  <w:rFonts w:ascii="Times New Roman" w:eastAsia="Times New Roman" w:hAnsi="Times New Roman" w:cs="Times New Roman"/>
                  <w:i/>
                  <w:iCs/>
                  <w:color w:val="000000"/>
                  <w:kern w:val="0"/>
                  <w:sz w:val="24"/>
                  <w:szCs w:val="24"/>
                  <w14:ligatures w14:val="none"/>
                  <w:rPrChange w:id="1016"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1017" w:author="Administrator" w:date="2025-10-28T17:49:00Z" w16du:dateUtc="2025-10-28T10:49:00Z">
                    <w:rPr>
                      <w:rFonts w:ascii="TimesNewRomanPS-ItalicMT" w:eastAsia="Times New Roman" w:hAnsi="TimesNewRomanPS-ItalicMT" w:cs="Times New Roman"/>
                      <w:i/>
                      <w:iCs/>
                      <w:color w:val="000000"/>
                      <w:kern w:val="0"/>
                      <w14:ligatures w14:val="none"/>
                    </w:rPr>
                  </w:rPrChange>
                </w:rPr>
                <w:t>n t</w:t>
              </w:r>
              <w:r w:rsidRPr="00CA691D">
                <w:rPr>
                  <w:rFonts w:ascii="Times New Roman" w:eastAsia="Times New Roman" w:hAnsi="Times New Roman" w:cs="Times New Roman"/>
                  <w:i/>
                  <w:iCs/>
                  <w:color w:val="000000"/>
                  <w:kern w:val="0"/>
                  <w:sz w:val="24"/>
                  <w:szCs w:val="24"/>
                  <w14:ligatures w14:val="none"/>
                  <w:rPrChange w:id="1018" w:author="Administrator" w:date="2025-10-28T17:49:00Z" w16du:dateUtc="2025-10-28T10:49:00Z">
                    <w:rPr>
                      <w:rFonts w:ascii="Calibri" w:eastAsia="Times New Roman" w:hAnsi="Calibri" w:cs="Calibri"/>
                      <w:i/>
                      <w:iCs/>
                      <w:color w:val="000000"/>
                      <w:kern w:val="0"/>
                      <w14:ligatures w14:val="none"/>
                    </w:rPr>
                  </w:rPrChange>
                </w:rPr>
                <w:t>ử</w:t>
              </w:r>
              <w:r w:rsidRPr="00CA691D">
                <w:rPr>
                  <w:rFonts w:ascii="Times New Roman" w:eastAsia="Times New Roman" w:hAnsi="Times New Roman" w:cs="Times New Roman"/>
                  <w:i/>
                  <w:iCs/>
                  <w:color w:val="000000"/>
                  <w:kern w:val="0"/>
                  <w:sz w:val="24"/>
                  <w:szCs w:val="24"/>
                  <w14:ligatures w14:val="none"/>
                  <w:rPrChange w:id="101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b/>
                  <w:bCs/>
                  <w:i/>
                  <w:iCs/>
                  <w:color w:val="000000"/>
                  <w:kern w:val="0"/>
                  <w:sz w:val="24"/>
                  <w:szCs w:val="24"/>
                  <w14:ligatures w14:val="none"/>
                  <w:rPrChange w:id="1020" w:author="Administrator" w:date="2025-10-28T17:49:00Z" w16du:dateUtc="2025-10-28T10:49:00Z">
                    <w:rPr>
                      <w:rFonts w:ascii="Calibri" w:eastAsia="Times New Roman" w:hAnsi="Calibri" w:cs="Calibri"/>
                      <w:b/>
                      <w:bCs/>
                      <w:i/>
                      <w:iCs/>
                      <w:color w:val="000000"/>
                      <w:kern w:val="0"/>
                      <w14:ligatures w14:val="none"/>
                    </w:rPr>
                  </w:rPrChange>
                </w:rPr>
                <w:t>đượ</w:t>
              </w:r>
              <w:r w:rsidRPr="00CA691D">
                <w:rPr>
                  <w:rFonts w:ascii="Times New Roman" w:eastAsia="Times New Roman" w:hAnsi="Times New Roman" w:cs="Times New Roman"/>
                  <w:b/>
                  <w:bCs/>
                  <w:i/>
                  <w:iCs/>
                  <w:color w:val="000000"/>
                  <w:kern w:val="0"/>
                  <w:sz w:val="24"/>
                  <w:szCs w:val="24"/>
                  <w14:ligatures w14:val="none"/>
                  <w:rPrChange w:id="102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c c</w:t>
              </w:r>
              <w:r w:rsidRPr="00CA691D">
                <w:rPr>
                  <w:rFonts w:ascii="Times New Roman" w:eastAsia="Times New Roman" w:hAnsi="Times New Roman" w:cs="Times New Roman"/>
                  <w:b/>
                  <w:bCs/>
                  <w:i/>
                  <w:iCs/>
                  <w:color w:val="000000"/>
                  <w:kern w:val="0"/>
                  <w:sz w:val="24"/>
                  <w:szCs w:val="24"/>
                  <w14:ligatures w14:val="none"/>
                  <w:rPrChange w:id="1022" w:author="Administrator" w:date="2025-10-28T17:49:00Z" w16du:dateUtc="2025-10-28T10:49:00Z">
                    <w:rPr>
                      <w:rFonts w:ascii="Calibri" w:eastAsia="Times New Roman" w:hAnsi="Calibri" w:cs="Calibri"/>
                      <w:b/>
                      <w:bCs/>
                      <w:i/>
                      <w:iCs/>
                      <w:color w:val="000000"/>
                      <w:kern w:val="0"/>
                      <w14:ligatures w14:val="none"/>
                    </w:rPr>
                  </w:rPrChange>
                </w:rPr>
                <w:t>ấ</w:t>
              </w:r>
              <w:r w:rsidRPr="00CA691D">
                <w:rPr>
                  <w:rFonts w:ascii="Times New Roman" w:eastAsia="Times New Roman" w:hAnsi="Times New Roman" w:cs="Times New Roman"/>
                  <w:b/>
                  <w:bCs/>
                  <w:i/>
                  <w:iCs/>
                  <w:color w:val="000000"/>
                  <w:kern w:val="0"/>
                  <w:sz w:val="24"/>
                  <w:szCs w:val="24"/>
                  <w14:ligatures w14:val="none"/>
                  <w:rPrChange w:id="102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p </w:t>
              </w:r>
              <w:r w:rsidRPr="00CA691D">
                <w:rPr>
                  <w:rFonts w:ascii="Times New Roman" w:eastAsia="Times New Roman" w:hAnsi="Times New Roman" w:cs="Times New Roman"/>
                  <w:i/>
                  <w:iCs/>
                  <w:color w:val="000000"/>
                  <w:kern w:val="0"/>
                  <w:sz w:val="24"/>
                  <w:szCs w:val="24"/>
                  <w14:ligatures w14:val="none"/>
                  <w:rPrChange w:id="1024" w:author="Administrator" w:date="2025-10-28T17:49:00Z" w16du:dateUtc="2025-10-28T10:49:00Z">
                    <w:rPr>
                      <w:rFonts w:ascii="TimesNewRomanPS-ItalicMT" w:eastAsia="Times New Roman" w:hAnsi="TimesNewRomanPS-ItalicMT" w:cs="Times New Roman"/>
                      <w:i/>
                      <w:iCs/>
                      <w:color w:val="000000"/>
                      <w:kern w:val="0"/>
                      <w14:ligatures w14:val="none"/>
                    </w:rPr>
                  </w:rPrChange>
                </w:rPr>
                <w:t>t</w:t>
              </w:r>
              <w:r w:rsidRPr="00CA691D">
                <w:rPr>
                  <w:rFonts w:ascii="Times New Roman" w:eastAsia="Times New Roman" w:hAnsi="Times New Roman" w:cs="Times New Roman"/>
                  <w:i/>
                  <w:iCs/>
                  <w:color w:val="000000"/>
                  <w:kern w:val="0"/>
                  <w:sz w:val="24"/>
                  <w:szCs w:val="24"/>
                  <w14:ligatures w14:val="none"/>
                  <w:rPrChange w:id="1025" w:author="Administrator" w:date="2025-10-28T17:49:00Z" w16du:dateUtc="2025-10-28T10:49:00Z">
                    <w:rPr>
                      <w:rFonts w:ascii="Calibri" w:eastAsia="Times New Roman" w:hAnsi="Calibri" w:cs="Calibri"/>
                      <w:i/>
                      <w:iCs/>
                      <w:color w:val="000000"/>
                      <w:kern w:val="0"/>
                      <w14:ligatures w14:val="none"/>
                    </w:rPr>
                  </w:rPrChange>
                </w:rPr>
                <w:t>ừ</w:t>
              </w:r>
              <w:r w:rsidRPr="00CA691D">
                <w:rPr>
                  <w:rFonts w:ascii="Times New Roman" w:eastAsia="Times New Roman" w:hAnsi="Times New Roman" w:cs="Times New Roman"/>
                  <w:i/>
                  <w:iCs/>
                  <w:color w:val="000000"/>
                  <w:kern w:val="0"/>
                  <w:sz w:val="24"/>
                  <w:szCs w:val="24"/>
                  <w14:ligatures w14:val="none"/>
                  <w:rPrChange w:id="102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s</w:t>
              </w:r>
              <w:r w:rsidRPr="00CA691D">
                <w:rPr>
                  <w:rFonts w:ascii="Times New Roman" w:eastAsia="Times New Roman" w:hAnsi="Times New Roman" w:cs="Times New Roman"/>
                  <w:i/>
                  <w:iCs/>
                  <w:color w:val="000000"/>
                  <w:kern w:val="0"/>
                  <w:sz w:val="24"/>
                  <w:szCs w:val="24"/>
                  <w14:ligatures w14:val="none"/>
                  <w:rPrChange w:id="1027" w:author="Administrator" w:date="2025-10-28T17:49:00Z" w16du:dateUtc="2025-10-28T10:49:00Z">
                    <w:rPr>
                      <w:rFonts w:ascii="Calibri" w:eastAsia="Times New Roman" w:hAnsi="Calibri" w:cs="Calibri"/>
                      <w:i/>
                      <w:iCs/>
                      <w:color w:val="000000"/>
                      <w:kern w:val="0"/>
                      <w14:ligatures w14:val="none"/>
                    </w:rPr>
                  </w:rPrChange>
                </w:rPr>
                <w:t>ổ</w:t>
              </w:r>
              <w:r w:rsidRPr="00CA691D">
                <w:rPr>
                  <w:rFonts w:ascii="Times New Roman" w:eastAsia="Times New Roman" w:hAnsi="Times New Roman" w:cs="Times New Roman"/>
                  <w:i/>
                  <w:iCs/>
                  <w:color w:val="000000"/>
                  <w:kern w:val="0"/>
                  <w:sz w:val="24"/>
                  <w:szCs w:val="24"/>
                  <w14:ligatures w14:val="none"/>
                  <w:rPrChange w:id="102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g</w:t>
              </w:r>
              <w:r w:rsidRPr="00CA691D">
                <w:rPr>
                  <w:rFonts w:ascii="Times New Roman" w:eastAsia="Times New Roman" w:hAnsi="Times New Roman" w:cs="Times New Roman"/>
                  <w:i/>
                  <w:iCs/>
                  <w:color w:val="000000"/>
                  <w:kern w:val="0"/>
                  <w:sz w:val="24"/>
                  <w:szCs w:val="24"/>
                  <w14:ligatures w14:val="none"/>
                  <w:rPrChange w:id="1029"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1030"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1031" w:author="Administrator" w:date="2025-10-28T17:49:00Z" w16du:dateUtc="2025-10-28T10:49:00Z">
                    <w:rPr>
                      <w:rFonts w:ascii=".VnTime" w:eastAsia="Times New Roman" w:hAnsi=".VnTime" w:cs=".VnTime"/>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103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033" w:author="Administrator" w:date="2025-10-28T17:49:00Z" w16du:dateUtc="2025-10-28T10:49:00Z">
                    <w:rPr>
                      <w:rFonts w:ascii="TimesNewRomanPSMT" w:eastAsia="Times New Roman" w:hAnsi="TimesNewRomanPSMT" w:cs="Times New Roman"/>
                      <w:color w:val="000000"/>
                      <w:kern w:val="0"/>
                      <w14:ligatures w14:val="none"/>
                    </w:rPr>
                  </w:rPrChange>
                </w:rPr>
                <w:t>v</w:t>
              </w:r>
              <w:r w:rsidRPr="00CA691D">
                <w:rPr>
                  <w:rFonts w:ascii="Times New Roman" w:eastAsia="Times New Roman" w:hAnsi="Times New Roman" w:cs="Times New Roman"/>
                  <w:color w:val="000000"/>
                  <w:kern w:val="0"/>
                  <w:sz w:val="24"/>
                  <w:szCs w:val="24"/>
                  <w14:ligatures w14:val="none"/>
                  <w:rPrChange w:id="103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035"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hint="eastAsia"/>
                  <w:i/>
                  <w:iCs/>
                  <w:color w:val="000000"/>
                  <w:kern w:val="0"/>
                  <w:sz w:val="24"/>
                  <w:szCs w:val="24"/>
                  <w14:ligatures w14:val="none"/>
                  <w:rPrChange w:id="1036"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1037" w:author="Administrator" w:date="2025-10-28T17:49:00Z" w16du:dateUtc="2025-10-28T10:49:00Z">
                    <w:rPr>
                      <w:rFonts w:ascii="TimesNewRomanPS-ItalicMT" w:eastAsia="Times New Roman" w:hAnsi="TimesNewRomanPS-ItalicMT" w:cs="Times New Roman"/>
                      <w:i/>
                      <w:iCs/>
                      <w:color w:val="000000"/>
                      <w:kern w:val="0"/>
                      <w14:ligatures w14:val="none"/>
                    </w:rPr>
                  </w:rPrChange>
                </w:rPr>
                <w:t>b</w:t>
              </w:r>
              <w:r w:rsidRPr="00CA691D">
                <w:rPr>
                  <w:rFonts w:ascii="Times New Roman" w:eastAsia="Times New Roman" w:hAnsi="Times New Roman" w:cs="Times New Roman"/>
                  <w:i/>
                  <w:iCs/>
                  <w:color w:val="000000"/>
                  <w:kern w:val="0"/>
                  <w:sz w:val="24"/>
                  <w:szCs w:val="24"/>
                  <w14:ligatures w14:val="none"/>
                  <w:rPrChange w:id="1038"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103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 sao </w:t>
              </w:r>
              <w:r w:rsidRPr="00CA691D">
                <w:rPr>
                  <w:rFonts w:ascii="Times New Roman" w:eastAsia="Times New Roman" w:hAnsi="Times New Roman" w:cs="Times New Roman"/>
                  <w:i/>
                  <w:iCs/>
                  <w:color w:val="000000"/>
                  <w:kern w:val="0"/>
                  <w:sz w:val="24"/>
                  <w:szCs w:val="24"/>
                  <w14:ligatures w14:val="none"/>
                  <w:rPrChange w:id="1040" w:author="Administrator" w:date="2025-10-28T17:49:00Z" w16du:dateUtc="2025-10-28T10:49:00Z">
                    <w:rPr>
                      <w:rFonts w:ascii="Calibri" w:eastAsia="Times New Roman" w:hAnsi="Calibri" w:cs="Calibri"/>
                      <w:i/>
                      <w:iCs/>
                      <w:color w:val="000000"/>
                      <w:kern w:val="0"/>
                      <w14:ligatures w14:val="none"/>
                    </w:rPr>
                  </w:rPrChange>
                </w:rPr>
                <w:t>đ</w:t>
              </w:r>
              <w:r w:rsidRPr="00CA691D">
                <w:rPr>
                  <w:rFonts w:ascii="Times New Roman" w:eastAsia="Times New Roman" w:hAnsi="Times New Roman" w:cs="Times New Roman"/>
                  <w:i/>
                  <w:iCs/>
                  <w:color w:val="000000"/>
                  <w:kern w:val="0"/>
                  <w:sz w:val="24"/>
                  <w:szCs w:val="24"/>
                  <w14:ligatures w14:val="none"/>
                  <w:rPrChange w:id="1041" w:author="Administrator" w:date="2025-10-28T17:49:00Z" w16du:dateUtc="2025-10-28T10:49:00Z">
                    <w:rPr>
                      <w:rFonts w:ascii="TimesNewRomanPS-ItalicMT" w:eastAsia="Times New Roman" w:hAnsi="TimesNewRomanPS-ItalicMT" w:cs="Times New Roman"/>
                      <w:i/>
                      <w:iCs/>
                      <w:color w:val="000000"/>
                      <w:kern w:val="0"/>
                      <w14:ligatures w14:val="none"/>
                    </w:rPr>
                  </w:rPrChange>
                </w:rPr>
                <w:t>i</w:t>
              </w:r>
              <w:r w:rsidRPr="00CA691D">
                <w:rPr>
                  <w:rFonts w:ascii="Times New Roman" w:eastAsia="Times New Roman" w:hAnsi="Times New Roman" w:cs="Times New Roman"/>
                  <w:i/>
                  <w:iCs/>
                  <w:color w:val="000000"/>
                  <w:kern w:val="0"/>
                  <w:sz w:val="24"/>
                  <w:szCs w:val="24"/>
                  <w14:ligatures w14:val="none"/>
                  <w:rPrChange w:id="104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1043" w:author="Administrator" w:date="2025-10-28T17:49:00Z" w16du:dateUtc="2025-10-28T10:49:00Z">
                    <w:rPr>
                      <w:rFonts w:ascii="TimesNewRomanPS-ItalicMT" w:eastAsia="Times New Roman" w:hAnsi="TimesNewRomanPS-ItalicMT" w:cs="Times New Roman"/>
                      <w:i/>
                      <w:iCs/>
                      <w:color w:val="000000"/>
                      <w:kern w:val="0"/>
                      <w14:ligatures w14:val="none"/>
                    </w:rPr>
                  </w:rPrChange>
                </w:rPr>
                <w:t>n t</w:t>
              </w:r>
              <w:r w:rsidRPr="00CA691D">
                <w:rPr>
                  <w:rFonts w:ascii="Times New Roman" w:eastAsia="Times New Roman" w:hAnsi="Times New Roman" w:cs="Times New Roman"/>
                  <w:i/>
                  <w:iCs/>
                  <w:color w:val="000000"/>
                  <w:kern w:val="0"/>
                  <w:sz w:val="24"/>
                  <w:szCs w:val="24"/>
                  <w14:ligatures w14:val="none"/>
                  <w:rPrChange w:id="1044" w:author="Administrator" w:date="2025-10-28T17:49:00Z" w16du:dateUtc="2025-10-28T10:49:00Z">
                    <w:rPr>
                      <w:rFonts w:ascii="Calibri" w:eastAsia="Times New Roman" w:hAnsi="Calibri" w:cs="Calibri"/>
                      <w:i/>
                      <w:iCs/>
                      <w:color w:val="000000"/>
                      <w:kern w:val="0"/>
                      <w14:ligatures w14:val="none"/>
                    </w:rPr>
                  </w:rPrChange>
                </w:rPr>
                <w:t>ử</w:t>
              </w:r>
              <w:r w:rsidRPr="00CA691D">
                <w:rPr>
                  <w:rFonts w:ascii="Times New Roman" w:eastAsia="Times New Roman" w:hAnsi="Times New Roman" w:cs="Times New Roman"/>
                  <w:i/>
                  <w:iCs/>
                  <w:color w:val="000000"/>
                  <w:kern w:val="0"/>
                  <w:sz w:val="24"/>
                  <w:szCs w:val="24"/>
                  <w14:ligatures w14:val="none"/>
                  <w:rPrChange w:id="104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b/>
                  <w:bCs/>
                  <w:i/>
                  <w:iCs/>
                  <w:color w:val="000000"/>
                  <w:kern w:val="0"/>
                  <w:sz w:val="24"/>
                  <w:szCs w:val="24"/>
                  <w14:ligatures w14:val="none"/>
                  <w:rPrChange w:id="1046" w:author="Administrator" w:date="2025-10-28T17:49:00Z" w16du:dateUtc="2025-10-28T10:49:00Z">
                    <w:rPr>
                      <w:rFonts w:ascii="Calibri" w:eastAsia="Times New Roman" w:hAnsi="Calibri" w:cs="Calibri"/>
                      <w:b/>
                      <w:bCs/>
                      <w:i/>
                      <w:iCs/>
                      <w:color w:val="000000"/>
                      <w:kern w:val="0"/>
                      <w14:ligatures w14:val="none"/>
                    </w:rPr>
                  </w:rPrChange>
                </w:rPr>
                <w:t>đượ</w:t>
              </w:r>
              <w:r w:rsidRPr="00CA691D">
                <w:rPr>
                  <w:rFonts w:ascii="Times New Roman" w:eastAsia="Times New Roman" w:hAnsi="Times New Roman" w:cs="Times New Roman"/>
                  <w:b/>
                  <w:bCs/>
                  <w:i/>
                  <w:iCs/>
                  <w:color w:val="000000"/>
                  <w:kern w:val="0"/>
                  <w:sz w:val="24"/>
                  <w:szCs w:val="24"/>
                  <w14:ligatures w14:val="none"/>
                  <w:rPrChange w:id="104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c</w:t>
              </w:r>
            </w:ins>
            <w:ins w:id="1048" w:author="Administrator" w:date="2025-10-28T17:51:00Z" w16du:dateUtc="2025-10-28T10:51:00Z">
              <w:r w:rsidR="00CA691D">
                <w:rPr>
                  <w:rFonts w:ascii="Times New Roman" w:eastAsia="Times New Roman" w:hAnsi="Times New Roman" w:cs="Times New Roman"/>
                  <w:b/>
                  <w:bCs/>
                  <w:i/>
                  <w:iCs/>
                  <w:color w:val="000000"/>
                  <w:kern w:val="0"/>
                  <w:sz w:val="24"/>
                  <w:szCs w:val="24"/>
                  <w14:ligatures w14:val="none"/>
                </w:rPr>
                <w:t xml:space="preserve"> </w:t>
              </w:r>
            </w:ins>
            <w:ins w:id="1049" w:author="Administrator" w:date="2025-10-28T17:41:00Z" w16du:dateUtc="2025-10-28T10:41:00Z">
              <w:r w:rsidRPr="00CA691D">
                <w:rPr>
                  <w:rFonts w:ascii="Times New Roman" w:eastAsia="Times New Roman" w:hAnsi="Times New Roman" w:cs="Times New Roman"/>
                  <w:i/>
                  <w:iCs/>
                  <w:color w:val="000000"/>
                  <w:kern w:val="0"/>
                  <w:sz w:val="24"/>
                  <w:szCs w:val="24"/>
                  <w14:ligatures w14:val="none"/>
                  <w:rPrChange w:id="1050" w:author="Administrator" w:date="2025-10-28T17:49:00Z" w16du:dateUtc="2025-10-28T10:49:00Z">
                    <w:rPr>
                      <w:rFonts w:ascii="TimesNewRomanPS-ItalicMT" w:eastAsia="Times New Roman" w:hAnsi="TimesNewRomanPS-ItalicMT" w:cs="Times New Roman"/>
                      <w:i/>
                      <w:iCs/>
                      <w:color w:val="000000"/>
                      <w:kern w:val="0"/>
                      <w14:ligatures w14:val="none"/>
                    </w:rPr>
                  </w:rPrChange>
                </w:rPr>
                <w:t>ch</w:t>
              </w:r>
              <w:r w:rsidRPr="00CA691D">
                <w:rPr>
                  <w:rFonts w:ascii="Times New Roman" w:eastAsia="Times New Roman" w:hAnsi="Times New Roman" w:cs="Times New Roman"/>
                  <w:i/>
                  <w:iCs/>
                  <w:color w:val="000000"/>
                  <w:kern w:val="0"/>
                  <w:sz w:val="24"/>
                  <w:szCs w:val="24"/>
                  <w14:ligatures w14:val="none"/>
                  <w:rPrChange w:id="1051" w:author="Administrator" w:date="2025-10-28T17:49:00Z" w16du:dateUtc="2025-10-28T10:49:00Z">
                    <w:rPr>
                      <w:rFonts w:ascii="Calibri" w:eastAsia="Times New Roman" w:hAnsi="Calibri" w:cs="Calibri"/>
                      <w:i/>
                      <w:iCs/>
                      <w:color w:val="000000"/>
                      <w:kern w:val="0"/>
                      <w14:ligatures w14:val="none"/>
                    </w:rPr>
                  </w:rPrChange>
                </w:rPr>
                <w:t>ứ</w:t>
              </w:r>
              <w:r w:rsidRPr="00CA691D">
                <w:rPr>
                  <w:rFonts w:ascii="Times New Roman" w:eastAsia="Times New Roman" w:hAnsi="Times New Roman" w:cs="Times New Roman"/>
                  <w:i/>
                  <w:iCs/>
                  <w:color w:val="000000"/>
                  <w:kern w:val="0"/>
                  <w:sz w:val="24"/>
                  <w:szCs w:val="24"/>
                  <w14:ligatures w14:val="none"/>
                  <w:rPrChange w:id="1052"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1053"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1054" w:author="Administrator" w:date="2025-10-28T17:49:00Z" w16du:dateUtc="2025-10-28T10:49:00Z">
                    <w:rPr>
                      <w:rFonts w:ascii="TimesNewRomanPS-ItalicMT" w:eastAsia="Times New Roman" w:hAnsi="TimesNewRomanPS-ItalicMT" w:cs="Times New Roman"/>
                      <w:i/>
                      <w:iCs/>
                      <w:color w:val="000000"/>
                      <w:kern w:val="0"/>
                      <w14:ligatures w14:val="none"/>
                    </w:rPr>
                  </w:rPrChange>
                </w:rPr>
                <w:t>c t</w:t>
              </w:r>
              <w:r w:rsidRPr="00CA691D">
                <w:rPr>
                  <w:rFonts w:ascii="Times New Roman" w:eastAsia="Times New Roman" w:hAnsi="Times New Roman" w:cs="Times New Roman"/>
                  <w:i/>
                  <w:iCs/>
                  <w:color w:val="000000"/>
                  <w:kern w:val="0"/>
                  <w:sz w:val="24"/>
                  <w:szCs w:val="24"/>
                  <w14:ligatures w14:val="none"/>
                  <w:rPrChange w:id="1055" w:author="Administrator" w:date="2025-10-28T17:49:00Z" w16du:dateUtc="2025-10-28T10:49:00Z">
                    <w:rPr>
                      <w:rFonts w:ascii="Calibri" w:eastAsia="Times New Roman" w:hAnsi="Calibri" w:cs="Calibri"/>
                      <w:i/>
                      <w:iCs/>
                      <w:color w:val="000000"/>
                      <w:kern w:val="0"/>
                      <w14:ligatures w14:val="none"/>
                    </w:rPr>
                  </w:rPrChange>
                </w:rPr>
                <w:t>ừ</w:t>
              </w:r>
              <w:r w:rsidRPr="00CA691D">
                <w:rPr>
                  <w:rFonts w:ascii="Times New Roman" w:eastAsia="Times New Roman" w:hAnsi="Times New Roman" w:cs="Times New Roman"/>
                  <w:i/>
                  <w:iCs/>
                  <w:color w:val="000000"/>
                  <w:kern w:val="0"/>
                  <w:sz w:val="24"/>
                  <w:szCs w:val="24"/>
                  <w14:ligatures w14:val="none"/>
                  <w:rPrChange w:id="105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b</w:t>
              </w:r>
              <w:r w:rsidRPr="00CA691D">
                <w:rPr>
                  <w:rFonts w:ascii="Times New Roman" w:eastAsia="Times New Roman" w:hAnsi="Times New Roman" w:cs="Times New Roman"/>
                  <w:i/>
                  <w:iCs/>
                  <w:color w:val="000000"/>
                  <w:kern w:val="0"/>
                  <w:sz w:val="24"/>
                  <w:szCs w:val="24"/>
                  <w14:ligatures w14:val="none"/>
                  <w:rPrChange w:id="1057"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1058" w:author="Administrator" w:date="2025-10-28T17:49:00Z" w16du:dateUtc="2025-10-28T10:49:00Z">
                    <w:rPr>
                      <w:rFonts w:ascii="TimesNewRomanPS-ItalicMT" w:eastAsia="Times New Roman" w:hAnsi="TimesNewRomanPS-ItalicMT" w:cs="Times New Roman"/>
                      <w:i/>
                      <w:iCs/>
                      <w:color w:val="000000"/>
                      <w:kern w:val="0"/>
                      <w14:ligatures w14:val="none"/>
                    </w:rPr>
                  </w:rPrChange>
                </w:rPr>
                <w:t>n ch</w:t>
              </w:r>
              <w:r w:rsidRPr="00CA691D">
                <w:rPr>
                  <w:rFonts w:ascii="Times New Roman" w:eastAsia="Times New Roman" w:hAnsi="Times New Roman" w:cs="Times New Roman"/>
                  <w:i/>
                  <w:iCs/>
                  <w:color w:val="000000"/>
                  <w:kern w:val="0"/>
                  <w:sz w:val="24"/>
                  <w:szCs w:val="24"/>
                  <w14:ligatures w14:val="none"/>
                  <w:rPrChange w:id="1059" w:author="Administrator" w:date="2025-10-28T17:49:00Z" w16du:dateUtc="2025-10-28T10:49:00Z">
                    <w:rPr>
                      <w:rFonts w:ascii=".VnTime" w:eastAsia="Times New Roman" w:hAnsi=".VnTime" w:cs=".VnTime"/>
                      <w:i/>
                      <w:iCs/>
                      <w:color w:val="000000"/>
                      <w:kern w:val="0"/>
                      <w14:ligatures w14:val="none"/>
                    </w:rPr>
                  </w:rPrChange>
                </w:rPr>
                <w:t>í</w:t>
              </w:r>
              <w:r w:rsidRPr="00CA691D">
                <w:rPr>
                  <w:rFonts w:ascii="Times New Roman" w:eastAsia="Times New Roman" w:hAnsi="Times New Roman" w:cs="Times New Roman"/>
                  <w:i/>
                  <w:iCs/>
                  <w:color w:val="000000"/>
                  <w:kern w:val="0"/>
                  <w:sz w:val="24"/>
                  <w:szCs w:val="24"/>
                  <w14:ligatures w14:val="none"/>
                  <w:rPrChange w:id="1060" w:author="Administrator" w:date="2025-10-28T17:49:00Z" w16du:dateUtc="2025-10-28T10:49:00Z">
                    <w:rPr>
                      <w:rFonts w:ascii="TimesNewRomanPS-ItalicMT" w:eastAsia="Times New Roman" w:hAnsi="TimesNewRomanPS-ItalicMT" w:cs="Times New Roman"/>
                      <w:i/>
                      <w:iCs/>
                      <w:color w:val="000000"/>
                      <w:kern w:val="0"/>
                      <w14:ligatures w14:val="none"/>
                    </w:rPr>
                  </w:rPrChange>
                </w:rPr>
                <w:t>nh</w:t>
              </w:r>
              <w:r w:rsidRPr="00CA691D">
                <w:rPr>
                  <w:rFonts w:ascii="Times New Roman" w:eastAsia="Times New Roman" w:hAnsi="Times New Roman" w:cs="Times New Roman"/>
                  <w:i/>
                  <w:iCs/>
                  <w:color w:val="000000"/>
                  <w:kern w:val="0"/>
                  <w:sz w:val="24"/>
                  <w:szCs w:val="24"/>
                  <w14:ligatures w14:val="none"/>
                  <w:rPrChange w:id="1061" w:author="Administrator" w:date="2025-10-28T17:49:00Z" w16du:dateUtc="2025-10-28T10:49:00Z">
                    <w:rPr>
                      <w:rFonts w:ascii=".VnTime" w:eastAsia="Times New Roman" w:hAnsi=".VnTime" w:cs=".VnTime"/>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106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063"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1064"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1065" w:author="Administrator" w:date="2025-10-28T17:49:00Z" w16du:dateUtc="2025-10-28T10:49:00Z">
                    <w:rPr>
                      <w:rFonts w:ascii=".VnTime" w:eastAsia="Times New Roman" w:hAnsi=".VnTime" w:cs=".VnTime"/>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1066"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1067" w:author="Administrator" w:date="2025-10-28T17:49:00Z" w16du:dateUtc="2025-10-28T10:49:00Z">
                    <w:rPr>
                      <w:rFonts w:ascii="Calibri" w:eastAsia="Times New Roman" w:hAnsi="Calibri" w:cs="Calibri"/>
                      <w:color w:val="000000"/>
                      <w:kern w:val="0"/>
                      <w14:ligatures w14:val="none"/>
                    </w:rPr>
                  </w:rPrChange>
                </w:rPr>
                <w:t>ợ</w:t>
              </w:r>
              <w:r w:rsidRPr="00CA691D">
                <w:rPr>
                  <w:rFonts w:ascii="Times New Roman" w:eastAsia="Times New Roman" w:hAnsi="Times New Roman" w:cs="Times New Roman"/>
                  <w:color w:val="000000"/>
                  <w:kern w:val="0"/>
                  <w:sz w:val="24"/>
                  <w:szCs w:val="24"/>
                  <w14:ligatures w14:val="none"/>
                  <w:rPrChange w:id="1068"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1069"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1070" w:author="Administrator" w:date="2025-10-28T17:49:00Z" w16du:dateUtc="2025-10-28T10:49:00Z">
                    <w:rPr>
                      <w:rFonts w:ascii="TimesNewRomanPSMT" w:eastAsia="Times New Roman" w:hAnsi="TimesNewRomanPSMT" w:cs="Times New Roman"/>
                      <w:color w:val="000000"/>
                      <w:kern w:val="0"/>
                      <w14:ligatures w14:val="none"/>
                    </w:rPr>
                  </w:rPrChange>
                </w:rPr>
                <w:t xml:space="preserve">i quy </w:t>
              </w:r>
              <w:r w:rsidRPr="00CA691D">
                <w:rPr>
                  <w:rFonts w:ascii="Times New Roman" w:eastAsia="Times New Roman" w:hAnsi="Times New Roman" w:cs="Times New Roman"/>
                  <w:color w:val="000000"/>
                  <w:kern w:val="0"/>
                  <w:sz w:val="24"/>
                  <w:szCs w:val="24"/>
                  <w14:ligatures w14:val="none"/>
                  <w:rPrChange w:id="107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072" w:author="Administrator" w:date="2025-10-28T17:49:00Z" w16du:dateUtc="2025-10-28T10:49:00Z">
                    <w:rPr>
                      <w:rFonts w:ascii="TimesNewRomanPSMT" w:eastAsia="Times New Roman" w:hAnsi="TimesNewRomanPSMT" w:cs="Times New Roman"/>
                      <w:color w:val="000000"/>
                      <w:kern w:val="0"/>
                      <w14:ligatures w14:val="none"/>
                    </w:rPr>
                  </w:rPrChange>
                </w:rPr>
                <w:t>nh t</w:t>
              </w:r>
              <w:r w:rsidRPr="00CA691D">
                <w:rPr>
                  <w:rFonts w:ascii="Times New Roman" w:eastAsia="Times New Roman" w:hAnsi="Times New Roman" w:cs="Times New Roman"/>
                  <w:color w:val="000000"/>
                  <w:kern w:val="0"/>
                  <w:sz w:val="24"/>
                  <w:szCs w:val="24"/>
                  <w14:ligatures w14:val="none"/>
                  <w:rPrChange w:id="1073"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074" w:author="Administrator" w:date="2025-10-28T17:49:00Z" w16du:dateUtc="2025-10-28T10:49:00Z">
                    <w:rPr>
                      <w:rFonts w:ascii="TimesNewRomanPSMT" w:eastAsia="Times New Roman" w:hAnsi="TimesNewRomanPSMT" w:cs="Times New Roman"/>
                      <w:color w:val="000000"/>
                      <w:kern w:val="0"/>
                      <w14:ligatures w14:val="none"/>
                    </w:rPr>
                  </w:rPrChange>
                </w:rPr>
                <w:t>i Ngh</w:t>
              </w:r>
              <w:r w:rsidRPr="00CA691D">
                <w:rPr>
                  <w:rFonts w:ascii="Times New Roman" w:eastAsia="Times New Roman" w:hAnsi="Times New Roman" w:cs="Times New Roman"/>
                  <w:color w:val="000000"/>
                  <w:kern w:val="0"/>
                  <w:sz w:val="24"/>
                  <w:szCs w:val="24"/>
                  <w14:ligatures w14:val="none"/>
                  <w:rPrChange w:id="1075"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1076"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077"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078" w:author="Administrator" w:date="2025-10-28T17:49:00Z" w16du:dateUtc="2025-10-28T10:49:00Z">
                    <w:rPr>
                      <w:rFonts w:ascii="TimesNewRomanPSMT" w:eastAsia="Times New Roman" w:hAnsi="TimesNewRomanPSMT" w:cs="Times New Roman"/>
                      <w:color w:val="000000"/>
                      <w:kern w:val="0"/>
                      <w14:ligatures w14:val="none"/>
                    </w:rPr>
                  </w:rPrChange>
                </w:rPr>
                <w:t>nh 45/2020/N</w:t>
              </w:r>
              <w:r w:rsidRPr="00CA691D">
                <w:rPr>
                  <w:rFonts w:ascii="Times New Roman" w:eastAsia="Times New Roman" w:hAnsi="Times New Roman" w:cs="Times New Roman"/>
                  <w:color w:val="000000"/>
                  <w:kern w:val="0"/>
                  <w:sz w:val="24"/>
                  <w:szCs w:val="24"/>
                  <w14:ligatures w14:val="none"/>
                  <w:rPrChange w:id="1079"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080" w:author="Administrator" w:date="2025-10-28T17:49:00Z" w16du:dateUtc="2025-10-28T10:49:00Z">
                    <w:rPr>
                      <w:rFonts w:ascii="TimesNewRomanPSMT" w:eastAsia="Times New Roman" w:hAnsi="TimesNewRomanPSMT" w:cs="Times New Roman"/>
                      <w:color w:val="000000"/>
                      <w:kern w:val="0"/>
                      <w14:ligatures w14:val="none"/>
                    </w:rPr>
                  </w:rPrChange>
                </w:rPr>
                <w:t>-CP</w:t>
              </w:r>
            </w:ins>
            <w:ins w:id="1081"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1082"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083"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108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085" w:author="Administrator" w:date="2025-10-28T17:49:00Z" w16du:dateUtc="2025-10-28T10:49:00Z">
                    <w:rPr>
                      <w:rFonts w:ascii="TimesNewRomanPSMT" w:eastAsia="Times New Roman" w:hAnsi="TimesNewRomanPSMT" w:cs="Times New Roman"/>
                      <w:color w:val="000000"/>
                      <w:kern w:val="0"/>
                      <w14:ligatures w14:val="none"/>
                    </w:rPr>
                  </w:rPrChange>
                </w:rPr>
                <w:t>a Ch</w:t>
              </w:r>
              <w:r w:rsidRPr="00CA691D">
                <w:rPr>
                  <w:rFonts w:ascii="Times New Roman" w:eastAsia="Times New Roman" w:hAnsi="Times New Roman" w:cs="Times New Roman"/>
                  <w:color w:val="000000"/>
                  <w:kern w:val="0"/>
                  <w:sz w:val="24"/>
                  <w:szCs w:val="24"/>
                  <w14:ligatures w14:val="none"/>
                  <w:rPrChange w:id="1086"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1087"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1088"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089"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1090"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1091"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1092"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1093" w:author="Administrator" w:date="2025-10-28T17:49:00Z" w16du:dateUtc="2025-10-28T10:49:00Z">
                    <w:rPr>
                      <w:rFonts w:ascii="TimesNewRomanPSMT" w:eastAsia="Times New Roman" w:hAnsi="TimesNewRomanPSMT" w:cs="Times New Roman"/>
                      <w:color w:val="000000"/>
                      <w:kern w:val="0"/>
                      <w14:ligatures w14:val="none"/>
                    </w:rPr>
                  </w:rPrChange>
                </w:rPr>
                <w:t>c hi</w:t>
              </w:r>
              <w:r w:rsidRPr="00CA691D">
                <w:rPr>
                  <w:rFonts w:ascii="Times New Roman" w:eastAsia="Times New Roman" w:hAnsi="Times New Roman" w:cs="Times New Roman"/>
                  <w:color w:val="000000"/>
                  <w:kern w:val="0"/>
                  <w:sz w:val="24"/>
                  <w:szCs w:val="24"/>
                  <w14:ligatures w14:val="none"/>
                  <w:rPrChange w:id="109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095" w:author="Administrator" w:date="2025-10-28T17:49:00Z" w16du:dateUtc="2025-10-28T10:49:00Z">
                    <w:rPr>
                      <w:rFonts w:ascii="TimesNewRomanPSMT" w:eastAsia="Times New Roman" w:hAnsi="TimesNewRomanPSMT" w:cs="Times New Roman"/>
                      <w:color w:val="000000"/>
                      <w:kern w:val="0"/>
                      <w14:ligatures w14:val="none"/>
                    </w:rPr>
                  </w:rPrChange>
                </w:rPr>
                <w:t>n TTHC tr</w:t>
              </w:r>
              <w:r w:rsidRPr="00CA691D">
                <w:rPr>
                  <w:rFonts w:ascii="Times New Roman" w:eastAsia="Times New Roman" w:hAnsi="Times New Roman" w:cs="Times New Roman"/>
                  <w:color w:val="000000"/>
                  <w:kern w:val="0"/>
                  <w:sz w:val="24"/>
                  <w:szCs w:val="24"/>
                  <w14:ligatures w14:val="none"/>
                  <w:rPrChange w:id="1096"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1097" w:author="Administrator" w:date="2025-10-28T17:49:00Z" w16du:dateUtc="2025-10-28T10:49:00Z">
                    <w:rPr>
                      <w:rFonts w:ascii="TimesNewRomanPSMT" w:eastAsia="Times New Roman" w:hAnsi="TimesNewRomanPSMT" w:cs="Times New Roman"/>
                      <w:color w:val="000000"/>
                      <w:kern w:val="0"/>
                      <w14:ligatures w14:val="none"/>
                    </w:rPr>
                  </w:rPrChange>
                </w:rPr>
                <w:t>n m</w:t>
              </w:r>
              <w:r w:rsidRPr="00CA691D">
                <w:rPr>
                  <w:rFonts w:ascii="Times New Roman" w:eastAsia="Times New Roman" w:hAnsi="Times New Roman" w:cs="Times New Roman"/>
                  <w:color w:val="000000"/>
                  <w:kern w:val="0"/>
                  <w:sz w:val="24"/>
                  <w:szCs w:val="24"/>
                  <w14:ligatures w14:val="none"/>
                  <w:rPrChange w:id="1098"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1099" w:author="Administrator" w:date="2025-10-28T17:49:00Z" w16du:dateUtc="2025-10-28T10:49:00Z">
                    <w:rPr>
                      <w:rFonts w:ascii="TimesNewRomanPSMT" w:eastAsia="Times New Roman" w:hAnsi="TimesNewRomanPSMT" w:cs="Times New Roman"/>
                      <w:color w:val="000000"/>
                      <w:kern w:val="0"/>
                      <w14:ligatures w14:val="none"/>
                    </w:rPr>
                  </w:rPrChange>
                </w:rPr>
                <w:t>i tr</w:t>
              </w:r>
              <w:r w:rsidRPr="00CA691D">
                <w:rPr>
                  <w:rFonts w:ascii="Times New Roman" w:eastAsia="Times New Roman" w:hAnsi="Times New Roman" w:cs="Times New Roman"/>
                  <w:color w:val="000000"/>
                  <w:kern w:val="0"/>
                  <w:sz w:val="24"/>
                  <w:szCs w:val="24"/>
                  <w14:ligatures w14:val="none"/>
                  <w:rPrChange w:id="1100" w:author="Administrator" w:date="2025-10-28T17:49:00Z" w16du:dateUtc="2025-10-28T10:49:00Z">
                    <w:rPr>
                      <w:rFonts w:ascii="Calibri" w:eastAsia="Times New Roman" w:hAnsi="Calibri" w:cs="Calibri"/>
                      <w:color w:val="000000"/>
                      <w:kern w:val="0"/>
                      <w14:ligatures w14:val="none"/>
                    </w:rPr>
                  </w:rPrChange>
                </w:rPr>
                <w:t>ườ</w:t>
              </w:r>
              <w:r w:rsidRPr="00CA691D">
                <w:rPr>
                  <w:rFonts w:ascii="Times New Roman" w:eastAsia="Times New Roman" w:hAnsi="Times New Roman" w:cs="Times New Roman"/>
                  <w:color w:val="000000"/>
                  <w:kern w:val="0"/>
                  <w:sz w:val="24"/>
                  <w:szCs w:val="24"/>
                  <w14:ligatures w14:val="none"/>
                  <w:rPrChange w:id="1101"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1102"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103"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110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105"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1106"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1107" w:author="Administrator" w:date="2025-10-28T17:49:00Z" w16du:dateUtc="2025-10-28T10:49:00Z">
                    <w:rPr>
                      <w:rFonts w:ascii="TimesNewRomanPSMT" w:eastAsia="Times New Roman" w:hAnsi="TimesNewRomanPSMT" w:cs="Times New Roman"/>
                      <w:color w:val="000000"/>
                      <w:kern w:val="0"/>
                      <w14:ligatures w14:val="none"/>
                    </w:rPr>
                  </w:rPrChange>
                </w:rPr>
                <w:t>. T</w:t>
              </w:r>
              <w:r w:rsidRPr="00CA691D">
                <w:rPr>
                  <w:rFonts w:ascii="Times New Roman" w:eastAsia="Times New Roman" w:hAnsi="Times New Roman" w:cs="Times New Roman"/>
                  <w:color w:val="000000"/>
                  <w:kern w:val="0"/>
                  <w:sz w:val="24"/>
                  <w:szCs w:val="24"/>
                  <w14:ligatures w14:val="none"/>
                  <w:rPrChange w:id="1108"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1109"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1110"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1111"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112"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1113"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1114"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1115"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1116" w:author="Administrator" w:date="2025-10-28T17:49:00Z" w16du:dateUtc="2025-10-28T10:49:00Z">
                    <w:rPr>
                      <w:rFonts w:ascii="Calibri" w:eastAsia="Times New Roman" w:hAnsi="Calibri" w:cs="Calibri"/>
                      <w:color w:val="000000"/>
                      <w:kern w:val="0"/>
                      <w14:ligatures w14:val="none"/>
                    </w:rPr>
                  </w:rPrChange>
                </w:rPr>
                <w:t>ơ</w:t>
              </w:r>
            </w:ins>
            <w:ins w:id="1117"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1118"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119" w:author="Administrator" w:date="2025-10-28T17:49:00Z" w16du:dateUtc="2025-10-28T10:49:00Z">
                    <w:rPr>
                      <w:rFonts w:ascii="TimesNewRomanPSMT" w:eastAsia="Times New Roman" w:hAnsi="TimesNewRomanPSMT" w:cs="Times New Roman"/>
                      <w:color w:val="000000"/>
                      <w:kern w:val="0"/>
                      <w14:ligatures w14:val="none"/>
                    </w:rPr>
                  </w:rPrChange>
                </w:rPr>
                <w:t>quan so</w:t>
              </w:r>
              <w:r w:rsidRPr="00CA691D">
                <w:rPr>
                  <w:rFonts w:ascii="Times New Roman" w:eastAsia="Times New Roman" w:hAnsi="Times New Roman" w:cs="Times New Roman"/>
                  <w:color w:val="000000"/>
                  <w:kern w:val="0"/>
                  <w:sz w:val="24"/>
                  <w:szCs w:val="24"/>
                  <w14:ligatures w14:val="none"/>
                  <w:rPrChange w:id="1120"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121"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112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123" w:author="Administrator" w:date="2025-10-28T17:49:00Z" w16du:dateUtc="2025-10-28T10:49:00Z">
                    <w:rPr>
                      <w:rFonts w:ascii="TimesNewRomanPSMT" w:eastAsia="Times New Roman" w:hAnsi="TimesNewRomanPSMT" w:cs="Times New Roman"/>
                      <w:color w:val="000000"/>
                      <w:kern w:val="0"/>
                      <w14:ligatures w14:val="none"/>
                    </w:rPr>
                  </w:rPrChange>
                </w:rPr>
                <w:t>o r</w:t>
              </w:r>
              <w:r w:rsidRPr="00CA691D">
                <w:rPr>
                  <w:rFonts w:ascii="Times New Roman" w:eastAsia="Times New Roman" w:hAnsi="Times New Roman" w:cs="Times New Roman"/>
                  <w:color w:val="000000"/>
                  <w:kern w:val="0"/>
                  <w:sz w:val="24"/>
                  <w:szCs w:val="24"/>
                  <w14:ligatures w14:val="none"/>
                  <w:rPrChange w:id="112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125" w:author="Administrator" w:date="2025-10-28T17:49:00Z" w16du:dateUtc="2025-10-28T10:49:00Z">
                    <w:rPr>
                      <w:rFonts w:ascii="TimesNewRomanPSMT" w:eastAsia="Times New Roman" w:hAnsi="TimesNewRomanPSMT" w:cs="Times New Roman"/>
                      <w:color w:val="000000"/>
                      <w:kern w:val="0"/>
                      <w14:ligatures w14:val="none"/>
                    </w:rPr>
                  </w:rPrChange>
                </w:rPr>
                <w:t xml:space="preserve"> so</w:t>
              </w:r>
              <w:r w:rsidRPr="00CA691D">
                <w:rPr>
                  <w:rFonts w:ascii="Times New Roman" w:eastAsia="Times New Roman" w:hAnsi="Times New Roman" w:cs="Times New Roman"/>
                  <w:color w:val="000000"/>
                  <w:kern w:val="0"/>
                  <w:sz w:val="24"/>
                  <w:szCs w:val="24"/>
                  <w14:ligatures w14:val="none"/>
                  <w:rPrChange w:id="1126"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127" w:author="Administrator" w:date="2025-10-28T17:49:00Z" w16du:dateUtc="2025-10-28T10:49:00Z">
                    <w:rPr>
                      <w:rFonts w:ascii="TimesNewRomanPSMT" w:eastAsia="Times New Roman" w:hAnsi="TimesNewRomanPSMT" w:cs="Times New Roman"/>
                      <w:color w:val="000000"/>
                      <w:kern w:val="0"/>
                      <w14:ligatures w14:val="none"/>
                    </w:rPr>
                  </w:rPrChange>
                </w:rPr>
                <w:t>t, ch</w:t>
              </w:r>
              <w:r w:rsidRPr="00CA691D">
                <w:rPr>
                  <w:rFonts w:ascii="Times New Roman" w:eastAsia="Times New Roman" w:hAnsi="Times New Roman" w:cs="Times New Roman"/>
                  <w:color w:val="000000"/>
                  <w:kern w:val="0"/>
                  <w:sz w:val="24"/>
                  <w:szCs w:val="24"/>
                  <w14:ligatures w14:val="none"/>
                  <w:rPrChange w:id="1128"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1129" w:author="Administrator" w:date="2025-10-28T17:49:00Z" w16du:dateUtc="2025-10-28T10:49:00Z">
                    <w:rPr>
                      <w:rFonts w:ascii="TimesNewRomanPSMT" w:eastAsia="Times New Roman" w:hAnsi="TimesNewRomanPSMT" w:cs="Times New Roman"/>
                      <w:color w:val="000000"/>
                      <w:kern w:val="0"/>
                      <w14:ligatures w14:val="none"/>
                    </w:rPr>
                  </w:rPrChange>
                </w:rPr>
                <w:t>nh s</w:t>
              </w:r>
              <w:r w:rsidRPr="00CA691D">
                <w:rPr>
                  <w:rFonts w:ascii="Times New Roman" w:eastAsia="Times New Roman" w:hAnsi="Times New Roman" w:cs="Times New Roman"/>
                  <w:color w:val="000000"/>
                  <w:kern w:val="0"/>
                  <w:sz w:val="24"/>
                  <w:szCs w:val="24"/>
                  <w14:ligatures w14:val="none"/>
                  <w:rPrChange w:id="1130"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1131" w:author="Administrator" w:date="2025-10-28T17:49:00Z" w16du:dateUtc="2025-10-28T10:49:00Z">
                    <w:rPr>
                      <w:rFonts w:ascii="TimesNewRomanPSMT" w:eastAsia="Times New Roman" w:hAnsi="TimesNewRomanPSMT" w:cs="Times New Roman"/>
                      <w:color w:val="000000"/>
                      <w:kern w:val="0"/>
                      <w14:ligatures w14:val="none"/>
                    </w:rPr>
                  </w:rPrChange>
                </w:rPr>
                <w:t>a h</w:t>
              </w:r>
              <w:r w:rsidRPr="00CA691D">
                <w:rPr>
                  <w:rFonts w:ascii="Times New Roman" w:eastAsia="Times New Roman" w:hAnsi="Times New Roman" w:cs="Times New Roman"/>
                  <w:color w:val="000000"/>
                  <w:kern w:val="0"/>
                  <w:sz w:val="24"/>
                  <w:szCs w:val="24"/>
                  <w14:ligatures w14:val="none"/>
                  <w:rPrChange w:id="1132"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1133"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1134"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1135" w:author="Administrator" w:date="2025-10-28T17:49:00Z" w16du:dateUtc="2025-10-28T10:49:00Z">
                    <w:rPr>
                      <w:rFonts w:ascii="TimesNewRomanPSMT" w:eastAsia="Times New Roman" w:hAnsi="TimesNewRomanPSMT" w:cs="Times New Roman"/>
                      <w:color w:val="000000"/>
                      <w:kern w:val="0"/>
                      <w14:ligatures w14:val="none"/>
                    </w:rPr>
                  </w:rPrChange>
                </w:rPr>
                <w:t>c h</w:t>
              </w:r>
              <w:r w:rsidRPr="00CA691D">
                <w:rPr>
                  <w:rFonts w:ascii="Times New Roman" w:eastAsia="Times New Roman" w:hAnsi="Times New Roman" w:cs="Times New Roman"/>
                  <w:color w:val="000000"/>
                  <w:kern w:val="0"/>
                  <w:sz w:val="24"/>
                  <w:szCs w:val="24"/>
                  <w14:ligatures w14:val="none"/>
                  <w:rPrChange w:id="1136"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1137"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1138"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1139"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1140"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141" w:author="Administrator" w:date="2025-10-28T17:49:00Z" w16du:dateUtc="2025-10-28T10:49:00Z">
                    <w:rPr>
                      <w:rFonts w:ascii="TimesNewRomanPSMT" w:eastAsia="Times New Roman" w:hAnsi="TimesNewRomanPSMT" w:cs="Times New Roman"/>
                      <w:color w:val="000000"/>
                      <w:kern w:val="0"/>
                      <w14:ligatures w14:val="none"/>
                    </w:rPr>
                  </w:rPrChange>
                </w:rPr>
                <w:t>i to</w:t>
              </w:r>
              <w:r w:rsidRPr="00CA691D">
                <w:rPr>
                  <w:rFonts w:ascii="Times New Roman" w:eastAsia="Times New Roman" w:hAnsi="Times New Roman" w:cs="Times New Roman"/>
                  <w:color w:val="000000"/>
                  <w:kern w:val="0"/>
                  <w:sz w:val="24"/>
                  <w:szCs w:val="24"/>
                  <w14:ligatures w14:val="none"/>
                  <w:rPrChange w:id="114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143" w:author="Administrator" w:date="2025-10-28T17:49:00Z" w16du:dateUtc="2025-10-28T10:49:00Z">
                    <w:rPr>
                      <w:rFonts w:ascii="TimesNewRomanPSMT" w:eastAsia="Times New Roman" w:hAnsi="TimesNewRomanPSMT" w:cs="Times New Roman"/>
                      <w:color w:val="000000"/>
                      <w:kern w:val="0"/>
                      <w14:ligatures w14:val="none"/>
                    </w:rPr>
                  </w:rPrChange>
                </w:rPr>
                <w:t>n b</w:t>
              </w:r>
              <w:r w:rsidRPr="00CA691D">
                <w:rPr>
                  <w:rFonts w:ascii="Times New Roman" w:eastAsia="Times New Roman" w:hAnsi="Times New Roman" w:cs="Times New Roman"/>
                  <w:color w:val="000000"/>
                  <w:kern w:val="0"/>
                  <w:sz w:val="24"/>
                  <w:szCs w:val="24"/>
                  <w14:ligatures w14:val="none"/>
                  <w:rPrChange w:id="1144"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145"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1146"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147" w:author="Administrator" w:date="2025-10-28T17:49:00Z" w16du:dateUtc="2025-10-28T10:49:00Z">
                    <w:rPr>
                      <w:rFonts w:ascii="TimesNewRomanPSMT" w:eastAsia="Times New Roman" w:hAnsi="TimesNewRomanPSMT" w:cs="Times New Roman"/>
                      <w:color w:val="000000"/>
                      <w:kern w:val="0"/>
                      <w14:ligatures w14:val="none"/>
                    </w:rPr>
                  </w:rPrChange>
                </w:rPr>
                <w:t>i dung</w:t>
              </w:r>
            </w:ins>
            <w:ins w:id="1148"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1149"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150" w:author="Administrator" w:date="2025-10-28T17:49:00Z" w16du:dateUtc="2025-10-28T10:49:00Z">
                    <w:rPr>
                      <w:rFonts w:ascii="TimesNewRomanPSMT" w:eastAsia="Times New Roman" w:hAnsi="TimesNewRomanPSMT" w:cs="Times New Roman"/>
                      <w:color w:val="000000"/>
                      <w:kern w:val="0"/>
                      <w14:ligatures w14:val="none"/>
                    </w:rPr>
                  </w:rPrChange>
                </w:rPr>
                <w:t>d</w:t>
              </w:r>
              <w:r w:rsidRPr="00CA691D">
                <w:rPr>
                  <w:rFonts w:ascii="Times New Roman" w:eastAsia="Times New Roman" w:hAnsi="Times New Roman" w:cs="Times New Roman"/>
                  <w:color w:val="000000"/>
                  <w:kern w:val="0"/>
                  <w:sz w:val="24"/>
                  <w:szCs w:val="24"/>
                  <w14:ligatures w14:val="none"/>
                  <w:rPrChange w:id="1151"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1152"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115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154" w:author="Administrator" w:date="2025-10-28T17:49:00Z" w16du:dateUtc="2025-10-28T10:49:00Z">
                    <w:rPr>
                      <w:rFonts w:ascii="TimesNewRomanPSMT" w:eastAsia="Times New Roman" w:hAnsi="TimesNewRomanPSMT" w:cs="Times New Roman"/>
                      <w:color w:val="000000"/>
                      <w:kern w:val="0"/>
                      <w14:ligatures w14:val="none"/>
                    </w:rPr>
                  </w:rPrChange>
                </w:rPr>
                <w:t>o cho</w:t>
              </w:r>
            </w:ins>
            <w:ins w:id="1155"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1156"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157" w:author="Administrator" w:date="2025-10-28T17:49:00Z" w16du:dateUtc="2025-10-28T10:49:00Z">
                    <w:rPr>
                      <w:rFonts w:ascii="TimesNewRomanPSMT" w:eastAsia="Times New Roman" w:hAnsi="TimesNewRomanPSMT" w:cs="Times New Roman"/>
                      <w:color w:val="000000"/>
                      <w:kern w:val="0"/>
                      <w14:ligatures w14:val="none"/>
                    </w:rPr>
                  </w:rPrChange>
                </w:rPr>
                <w:t>ph</w:t>
              </w:r>
              <w:r w:rsidRPr="00CA691D">
                <w:rPr>
                  <w:rFonts w:ascii="Times New Roman" w:eastAsia="Times New Roman" w:hAnsi="Times New Roman" w:cs="Times New Roman" w:hint="eastAsia"/>
                  <w:color w:val="000000"/>
                  <w:kern w:val="0"/>
                  <w:sz w:val="24"/>
                  <w:szCs w:val="24"/>
                  <w14:ligatures w14:val="none"/>
                  <w:rPrChange w:id="1158" w:author="Administrator" w:date="2025-10-28T17:49:00Z" w16du:dateUtc="2025-10-28T10:49:00Z">
                    <w:rPr>
                      <w:rFonts w:ascii="TimesNewRomanPSMT" w:eastAsia="Times New Roman" w:hAnsi="TimesNewRomanPSMT" w:cs="Times New Roman" w:hint="eastAsia"/>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1159"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1160" w:author="Administrator" w:date="2025-10-28T17:49:00Z" w16du:dateUtc="2025-10-28T10:49:00Z">
                    <w:rPr>
                      <w:rFonts w:ascii="Calibri" w:eastAsia="Times New Roman" w:hAnsi="Calibri" w:cs="Calibri"/>
                      <w:color w:val="000000"/>
                      <w:kern w:val="0"/>
                      <w14:ligatures w14:val="none"/>
                    </w:rPr>
                  </w:rPrChange>
                </w:rPr>
                <w:t>ợ</w:t>
              </w:r>
              <w:r w:rsidRPr="00CA691D">
                <w:rPr>
                  <w:rFonts w:ascii="Times New Roman" w:eastAsia="Times New Roman" w:hAnsi="Times New Roman" w:cs="Times New Roman"/>
                  <w:color w:val="000000"/>
                  <w:kern w:val="0"/>
                  <w:sz w:val="24"/>
                  <w:szCs w:val="24"/>
                  <w14:ligatures w14:val="none"/>
                  <w:rPrChange w:id="1161"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1162"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1163" w:author="Administrator" w:date="2025-10-28T17:49:00Z" w16du:dateUtc="2025-10-28T10:49:00Z">
                    <w:rPr>
                      <w:rFonts w:ascii="TimesNewRomanPSMT" w:eastAsia="Times New Roman" w:hAnsi="TimesNewRomanPSMT" w:cs="Times New Roman"/>
                      <w:color w:val="000000"/>
                      <w:kern w:val="0"/>
                      <w14:ligatures w14:val="none"/>
                    </w:rPr>
                  </w:rPrChange>
                </w:rPr>
                <w:t xml:space="preserve"> d</w:t>
              </w:r>
              <w:r w:rsidRPr="00CA691D">
                <w:rPr>
                  <w:rFonts w:ascii="Times New Roman" w:eastAsia="Times New Roman" w:hAnsi="Times New Roman" w:cs="Times New Roman"/>
                  <w:color w:val="000000"/>
                  <w:kern w:val="0"/>
                  <w:sz w:val="24"/>
                  <w:szCs w:val="24"/>
                  <w14:ligatures w14:val="none"/>
                  <w:rPrChange w:id="1164"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165"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166"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167"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1168"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1169" w:author="Administrator" w:date="2025-10-28T17:49:00Z" w16du:dateUtc="2025-10-28T10:49:00Z">
                    <w:rPr>
                      <w:rFonts w:ascii="TimesNewRomanPSMT" w:eastAsia="Times New Roman" w:hAnsi="TimesNewRomanPSMT" w:cs="Times New Roman"/>
                      <w:color w:val="000000"/>
                      <w:kern w:val="0"/>
                      <w14:ligatures w14:val="none"/>
                    </w:rPr>
                  </w:rPrChange>
                </w:rPr>
                <w:t>m b, c kho</w:t>
              </w:r>
              <w:r w:rsidRPr="00CA691D">
                <w:rPr>
                  <w:rFonts w:ascii="Times New Roman" w:eastAsia="Times New Roman" w:hAnsi="Times New Roman" w:cs="Times New Roman"/>
                  <w:color w:val="000000"/>
                  <w:kern w:val="0"/>
                  <w:sz w:val="24"/>
                  <w:szCs w:val="24"/>
                  <w14:ligatures w14:val="none"/>
                  <w:rPrChange w:id="117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171" w:author="Administrator" w:date="2025-10-28T17:49:00Z" w16du:dateUtc="2025-10-28T10:49:00Z">
                    <w:rPr>
                      <w:rFonts w:ascii="TimesNewRomanPSMT" w:eastAsia="Times New Roman" w:hAnsi="TimesNewRomanPSMT" w:cs="Times New Roman"/>
                      <w:color w:val="000000"/>
                      <w:kern w:val="0"/>
                      <w14:ligatures w14:val="none"/>
                    </w:rPr>
                  </w:rPrChange>
                </w:rPr>
                <w:t xml:space="preserve">n 3, </w:t>
              </w:r>
              <w:r w:rsidRPr="00CA691D">
                <w:rPr>
                  <w:rFonts w:ascii="Times New Roman" w:eastAsia="Times New Roman" w:hAnsi="Times New Roman" w:cs="Times New Roman"/>
                  <w:color w:val="000000"/>
                  <w:kern w:val="0"/>
                  <w:sz w:val="24"/>
                  <w:szCs w:val="24"/>
                  <w14:ligatures w14:val="none"/>
                  <w:rPrChange w:id="1172"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173"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1174"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1175" w:author="Administrator" w:date="2025-10-28T17:49:00Z" w16du:dateUtc="2025-10-28T10:49:00Z">
                    <w:rPr>
                      <w:rFonts w:ascii="TimesNewRomanPSMT" w:eastAsia="Times New Roman" w:hAnsi="TimesNewRomanPSMT" w:cs="Times New Roman"/>
                      <w:color w:val="000000"/>
                      <w:kern w:val="0"/>
                      <w14:ligatures w14:val="none"/>
                    </w:rPr>
                  </w:rPrChange>
                </w:rPr>
                <w:t>m b, c, d kho</w:t>
              </w:r>
              <w:r w:rsidRPr="00CA691D">
                <w:rPr>
                  <w:rFonts w:ascii="Times New Roman" w:eastAsia="Times New Roman" w:hAnsi="Times New Roman" w:cs="Times New Roman"/>
                  <w:color w:val="000000"/>
                  <w:kern w:val="0"/>
                  <w:sz w:val="24"/>
                  <w:szCs w:val="24"/>
                  <w14:ligatures w14:val="none"/>
                  <w:rPrChange w:id="117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177" w:author="Administrator" w:date="2025-10-28T17:49:00Z" w16du:dateUtc="2025-10-28T10:49:00Z">
                    <w:rPr>
                      <w:rFonts w:ascii="TimesNewRomanPSMT" w:eastAsia="Times New Roman" w:hAnsi="TimesNewRomanPSMT" w:cs="Times New Roman"/>
                      <w:color w:val="000000"/>
                      <w:kern w:val="0"/>
                      <w14:ligatures w14:val="none"/>
                    </w:rPr>
                  </w:rPrChange>
                </w:rPr>
                <w:t xml:space="preserve">n 4 </w:t>
              </w:r>
              <w:r w:rsidRPr="00CA691D">
                <w:rPr>
                  <w:rFonts w:ascii="Times New Roman" w:eastAsia="Times New Roman" w:hAnsi="Times New Roman" w:cs="Times New Roman"/>
                  <w:color w:val="000000"/>
                  <w:kern w:val="0"/>
                  <w:sz w:val="24"/>
                  <w:szCs w:val="24"/>
                  <w14:ligatures w14:val="none"/>
                  <w:rPrChange w:id="1178"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179"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1180"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1181" w:author="Administrator" w:date="2025-10-28T17:49:00Z" w16du:dateUtc="2025-10-28T10:49:00Z">
                    <w:rPr>
                      <w:rFonts w:ascii="TimesNewRomanPSMT" w:eastAsia="Times New Roman" w:hAnsi="TimesNewRomanPSMT" w:cs="Times New Roman"/>
                      <w:color w:val="000000"/>
                      <w:kern w:val="0"/>
                      <w14:ligatures w14:val="none"/>
                    </w:rPr>
                  </w:rPrChange>
                </w:rPr>
                <w:t>u 19;</w:t>
              </w:r>
              <w:r w:rsidRPr="00CA691D">
                <w:rPr>
                  <w:rFonts w:ascii="Times New Roman" w:eastAsia="Times New Roman" w:hAnsi="Times New Roman" w:cs="Times New Roman"/>
                  <w:color w:val="000000"/>
                  <w:kern w:val="0"/>
                  <w:sz w:val="24"/>
                  <w:szCs w:val="24"/>
                  <w14:ligatures w14:val="none"/>
                  <w:rPrChange w:id="1182" w:author="Administrator" w:date="2025-10-28T17:49:00Z" w16du:dateUtc="2025-10-28T10:49:00Z">
                    <w:rPr>
                      <w:rFonts w:ascii="Arial" w:eastAsia="Times New Roman" w:hAnsi="Arial" w:cs="Arial"/>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183"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1CB79C2E" w14:textId="77777777" w:rsidR="00CA691D" w:rsidRDefault="00D91701" w:rsidP="00A3338D">
            <w:pPr>
              <w:pStyle w:val="Vnbnnidung0"/>
              <w:tabs>
                <w:tab w:val="left" w:pos="1996"/>
              </w:tabs>
              <w:spacing w:after="0" w:line="240" w:lineRule="auto"/>
              <w:ind w:firstLine="0"/>
              <w:jc w:val="both"/>
              <w:rPr>
                <w:ins w:id="1184" w:author="Administrator" w:date="2025-10-28T17:52:00Z" w16du:dateUtc="2025-10-28T10:52:00Z"/>
                <w:rFonts w:ascii="Times New Roman" w:eastAsia="Times New Roman" w:hAnsi="Times New Roman" w:cs="Times New Roman"/>
                <w:color w:val="000000"/>
                <w:kern w:val="0"/>
                <w:sz w:val="24"/>
                <w:szCs w:val="24"/>
                <w14:ligatures w14:val="none"/>
              </w:rPr>
            </w:pPr>
            <w:ins w:id="1185"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186" w:author="Administrator" w:date="2025-10-28T17:49:00Z" w16du:dateUtc="2025-10-28T10:49:00Z">
                    <w:rPr>
                      <w:rFonts w:ascii="TimesNewRomanPSMT" w:eastAsia="Times New Roman" w:hAnsi="TimesNewRomanPSMT" w:cs="Times New Roman"/>
                      <w:color w:val="000000"/>
                      <w:kern w:val="0"/>
                      <w14:ligatures w14:val="none"/>
                    </w:rPr>
                  </w:rPrChange>
                </w:rPr>
                <w:t xml:space="preserve">4. </w:t>
              </w:r>
              <w:r w:rsidRPr="00CA691D">
                <w:rPr>
                  <w:rFonts w:ascii="Times New Roman" w:eastAsia="Times New Roman" w:hAnsi="Times New Roman" w:cs="Times New Roman"/>
                  <w:color w:val="000000"/>
                  <w:kern w:val="0"/>
                  <w:sz w:val="24"/>
                  <w:szCs w:val="24"/>
                  <w14:ligatures w14:val="none"/>
                  <w:rPrChange w:id="1187"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188"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1189"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1190" w:author="Administrator" w:date="2025-10-28T17:49:00Z" w16du:dateUtc="2025-10-28T10:49:00Z">
                    <w:rPr>
                      <w:rFonts w:ascii="TimesNewRomanPSMT" w:eastAsia="Times New Roman" w:hAnsi="TimesNewRomanPSMT" w:cs="Times New Roman"/>
                      <w:color w:val="000000"/>
                      <w:kern w:val="0"/>
                      <w14:ligatures w14:val="none"/>
                    </w:rPr>
                  </w:rPrChange>
                </w:rPr>
                <w:t xml:space="preserve">u 14, 15, 16, 17: </w:t>
              </w:r>
              <w:r w:rsidRPr="00CA691D">
                <w:rPr>
                  <w:rFonts w:ascii="Times New Roman" w:eastAsia="Times New Roman" w:hAnsi="Times New Roman" w:cs="Times New Roman"/>
                  <w:color w:val="000000"/>
                  <w:kern w:val="0"/>
                  <w:sz w:val="24"/>
                  <w:szCs w:val="24"/>
                  <w14:ligatures w14:val="none"/>
                  <w:rPrChange w:id="1191"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1192"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1193"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1194" w:author="Administrator" w:date="2025-10-28T17:49:00Z" w16du:dateUtc="2025-10-28T10:49:00Z">
                    <w:rPr>
                      <w:rFonts w:ascii="TimesNewRomanPSMT" w:eastAsia="Times New Roman" w:hAnsi="TimesNewRomanPSMT" w:cs="Times New Roman"/>
                      <w:color w:val="000000"/>
                      <w:kern w:val="0"/>
                      <w14:ligatures w14:val="none"/>
                    </w:rPr>
                  </w:rPrChange>
                </w:rPr>
                <w:t>i nh</w:t>
              </w:r>
              <w:r w:rsidRPr="00CA691D">
                <w:rPr>
                  <w:rFonts w:ascii="Times New Roman" w:eastAsia="Times New Roman" w:hAnsi="Times New Roman" w:cs="Times New Roman"/>
                  <w:color w:val="000000"/>
                  <w:kern w:val="0"/>
                  <w:sz w:val="24"/>
                  <w:szCs w:val="24"/>
                  <w14:ligatures w14:val="none"/>
                  <w:rPrChange w:id="1195"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1196" w:author="Administrator" w:date="2025-10-28T17:49:00Z" w16du:dateUtc="2025-10-28T10:49:00Z">
                    <w:rPr>
                      <w:rFonts w:ascii="TimesNewRomanPSMT" w:eastAsia="Times New Roman" w:hAnsi="TimesNewRomanPSMT" w:cs="Times New Roman"/>
                      <w:color w:val="000000"/>
                      <w:kern w:val="0"/>
                      <w14:ligatures w14:val="none"/>
                    </w:rPr>
                  </w:rPrChange>
                </w:rPr>
                <w:t xml:space="preserve">ng TTHC </w:t>
              </w:r>
              <w:r w:rsidRPr="00CA691D">
                <w:rPr>
                  <w:rFonts w:ascii="Times New Roman" w:eastAsia="Times New Roman" w:hAnsi="Times New Roman" w:cs="Times New Roman"/>
                  <w:color w:val="000000"/>
                  <w:kern w:val="0"/>
                  <w:sz w:val="24"/>
                  <w:szCs w:val="24"/>
                  <w14:ligatures w14:val="none"/>
                  <w:rPrChange w:id="1197" w:author="Administrator" w:date="2025-10-28T17:49:00Z" w16du:dateUtc="2025-10-28T10:49:00Z">
                    <w:rPr>
                      <w:rFonts w:ascii="Calibri" w:eastAsia="Times New Roman" w:hAnsi="Calibri" w:cs="Calibri"/>
                      <w:color w:val="000000"/>
                      <w:kern w:val="0"/>
                      <w14:ligatures w14:val="none"/>
                    </w:rPr>
                  </w:rPrChange>
                </w:rPr>
                <w:t>đượ</w:t>
              </w:r>
              <w:r w:rsidRPr="00CA691D">
                <w:rPr>
                  <w:rFonts w:ascii="Times New Roman" w:eastAsia="Times New Roman" w:hAnsi="Times New Roman" w:cs="Times New Roman"/>
                  <w:color w:val="000000"/>
                  <w:kern w:val="0"/>
                  <w:sz w:val="24"/>
                  <w:szCs w:val="24"/>
                  <w14:ligatures w14:val="none"/>
                  <w:rPrChange w:id="1198" w:author="Administrator" w:date="2025-10-28T17:49:00Z" w16du:dateUtc="2025-10-28T10:49:00Z">
                    <w:rPr>
                      <w:rFonts w:ascii="TimesNewRomanPSMT" w:eastAsia="Times New Roman" w:hAnsi="TimesNewRomanPSMT" w:cs="Times New Roman"/>
                      <w:color w:val="000000"/>
                      <w:kern w:val="0"/>
                      <w14:ligatures w14:val="none"/>
                    </w:rPr>
                  </w:rPrChange>
                </w:rPr>
                <w:t>c th</w:t>
              </w:r>
              <w:r w:rsidRPr="00CA691D">
                <w:rPr>
                  <w:rFonts w:ascii="Times New Roman" w:eastAsia="Times New Roman" w:hAnsi="Times New Roman" w:cs="Times New Roman"/>
                  <w:color w:val="000000"/>
                  <w:kern w:val="0"/>
                  <w:sz w:val="24"/>
                  <w:szCs w:val="24"/>
                  <w14:ligatures w14:val="none"/>
                  <w:rPrChange w:id="1199"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1200" w:author="Administrator" w:date="2025-10-28T17:49:00Z" w16du:dateUtc="2025-10-28T10:49:00Z">
                    <w:rPr>
                      <w:rFonts w:ascii="TimesNewRomanPSMT" w:eastAsia="Times New Roman" w:hAnsi="TimesNewRomanPSMT" w:cs="Times New Roman"/>
                      <w:color w:val="000000"/>
                      <w:kern w:val="0"/>
                      <w14:ligatures w14:val="none"/>
                    </w:rPr>
                  </w:rPrChange>
                </w:rPr>
                <w:t>c hi</w:t>
              </w:r>
              <w:r w:rsidRPr="00CA691D">
                <w:rPr>
                  <w:rFonts w:ascii="Times New Roman" w:eastAsia="Times New Roman" w:hAnsi="Times New Roman" w:cs="Times New Roman"/>
                  <w:color w:val="000000"/>
                  <w:kern w:val="0"/>
                  <w:sz w:val="24"/>
                  <w:szCs w:val="24"/>
                  <w14:ligatures w14:val="none"/>
                  <w:rPrChange w:id="1201"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202" w:author="Administrator" w:date="2025-10-28T17:49:00Z" w16du:dateUtc="2025-10-28T10:49:00Z">
                    <w:rPr>
                      <w:rFonts w:ascii="TimesNewRomanPSMT" w:eastAsia="Times New Roman" w:hAnsi="TimesNewRomanPSMT" w:cs="Times New Roman"/>
                      <w:color w:val="000000"/>
                      <w:kern w:val="0"/>
                      <w14:ligatures w14:val="none"/>
                    </w:rPr>
                  </w:rPrChange>
                </w:rPr>
                <w:t>n b</w:t>
              </w:r>
              <w:r w:rsidRPr="00CA691D">
                <w:rPr>
                  <w:rFonts w:ascii="Times New Roman" w:eastAsia="Times New Roman" w:hAnsi="Times New Roman" w:cs="Times New Roman"/>
                  <w:color w:val="000000"/>
                  <w:kern w:val="0"/>
                  <w:sz w:val="24"/>
                  <w:szCs w:val="24"/>
                  <w14:ligatures w14:val="none"/>
                  <w:rPrChange w:id="1203" w:author="Administrator" w:date="2025-10-28T17:49:00Z" w16du:dateUtc="2025-10-28T10:49:00Z">
                    <w:rPr>
                      <w:rFonts w:ascii="Calibri" w:eastAsia="Times New Roman" w:hAnsi="Calibri" w:cs="Calibri"/>
                      <w:color w:val="000000"/>
                      <w:kern w:val="0"/>
                      <w14:ligatures w14:val="none"/>
                    </w:rPr>
                  </w:rPrChange>
                </w:rPr>
                <w:t>ằ</w:t>
              </w:r>
              <w:r w:rsidRPr="00CA691D">
                <w:rPr>
                  <w:rFonts w:ascii="Times New Roman" w:eastAsia="Times New Roman" w:hAnsi="Times New Roman" w:cs="Times New Roman"/>
                  <w:color w:val="000000"/>
                  <w:kern w:val="0"/>
                  <w:sz w:val="24"/>
                  <w:szCs w:val="24"/>
                  <w14:ligatures w14:val="none"/>
                  <w:rPrChange w:id="1204" w:author="Administrator" w:date="2025-10-28T17:49:00Z" w16du:dateUtc="2025-10-28T10:49:00Z">
                    <w:rPr>
                      <w:rFonts w:ascii="TimesNewRomanPSMT" w:eastAsia="Times New Roman" w:hAnsi="TimesNewRomanPSMT" w:cs="Times New Roman"/>
                      <w:color w:val="000000"/>
                      <w:kern w:val="0"/>
                      <w14:ligatures w14:val="none"/>
                    </w:rPr>
                  </w:rPrChange>
                </w:rPr>
                <w:t>ng ph</w:t>
              </w:r>
              <w:r w:rsidRPr="00CA691D">
                <w:rPr>
                  <w:rFonts w:ascii="Times New Roman" w:eastAsia="Times New Roman" w:hAnsi="Times New Roman" w:cs="Times New Roman"/>
                  <w:color w:val="000000"/>
                  <w:kern w:val="0"/>
                  <w:sz w:val="24"/>
                  <w:szCs w:val="24"/>
                  <w14:ligatures w14:val="none"/>
                  <w:rPrChange w:id="1205"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1206" w:author="Administrator" w:date="2025-10-28T17:49:00Z" w16du:dateUtc="2025-10-28T10:49:00Z">
                    <w:rPr>
                      <w:rFonts w:ascii="TimesNewRomanPSMT" w:eastAsia="Times New Roman" w:hAnsi="TimesNewRomanPSMT" w:cs="Times New Roman"/>
                      <w:color w:val="000000"/>
                      <w:kern w:val="0"/>
                      <w14:ligatures w14:val="none"/>
                    </w:rPr>
                  </w:rPrChange>
                </w:rPr>
                <w:t>ng</w:t>
              </w:r>
            </w:ins>
            <w:ins w:id="1207"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1208"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209"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1210"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1211"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1212"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213"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121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215"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1216"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1217"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218"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1219"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1220"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1221"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222" w:author="Administrator" w:date="2025-10-28T17:49:00Z" w16du:dateUtc="2025-10-28T10:49:00Z">
                    <w:rPr>
                      <w:rFonts w:ascii="Calibri" w:eastAsia="Times New Roman" w:hAnsi="Calibri" w:cs="Calibri"/>
                      <w:color w:val="000000"/>
                      <w:kern w:val="0"/>
                      <w14:ligatures w14:val="none"/>
                    </w:rPr>
                  </w:rPrChange>
                </w:rPr>
                <w:t>đơ</w:t>
              </w:r>
              <w:r w:rsidRPr="00CA691D">
                <w:rPr>
                  <w:rFonts w:ascii="Times New Roman" w:eastAsia="Times New Roman" w:hAnsi="Times New Roman" w:cs="Times New Roman"/>
                  <w:color w:val="000000"/>
                  <w:kern w:val="0"/>
                  <w:sz w:val="24"/>
                  <w:szCs w:val="24"/>
                  <w14:ligatures w14:val="none"/>
                  <w:rPrChange w:id="1223"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1224"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1225" w:author="Administrator" w:date="2025-10-28T17:49:00Z" w16du:dateUtc="2025-10-28T10:49:00Z">
                    <w:rPr>
                      <w:rFonts w:ascii="TimesNewRomanPSMT" w:eastAsia="Times New Roman" w:hAnsi="TimesNewRomanPSMT" w:cs="Times New Roman"/>
                      <w:color w:val="000000"/>
                      <w:kern w:val="0"/>
                      <w14:ligatures w14:val="none"/>
                    </w:rPr>
                  </w:rPrChange>
                </w:rPr>
                <w:t xml:space="preserve"> ch</w:t>
              </w:r>
              <w:r w:rsidRPr="00CA691D">
                <w:rPr>
                  <w:rFonts w:ascii="Times New Roman" w:eastAsia="Times New Roman" w:hAnsi="Times New Roman" w:cs="Times New Roman"/>
                  <w:color w:val="000000"/>
                  <w:kern w:val="0"/>
                  <w:sz w:val="24"/>
                  <w:szCs w:val="24"/>
                  <w14:ligatures w14:val="none"/>
                  <w:rPrChange w:id="1226"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227" w:author="Administrator" w:date="2025-10-28T17:49:00Z" w16du:dateUtc="2025-10-28T10:49:00Z">
                    <w:rPr>
                      <w:rFonts w:ascii="TimesNewRomanPSMT" w:eastAsia="Times New Roman" w:hAnsi="TimesNewRomanPSMT" w:cs="Times New Roman"/>
                      <w:color w:val="000000"/>
                      <w:kern w:val="0"/>
                      <w14:ligatures w14:val="none"/>
                    </w:rPr>
                  </w:rPrChange>
                </w:rPr>
                <w:t xml:space="preserve"> tr</w:t>
              </w:r>
              <w:r w:rsidRPr="00CA691D">
                <w:rPr>
                  <w:rFonts w:ascii="Times New Roman" w:eastAsia="Times New Roman" w:hAnsi="Times New Roman" w:cs="Times New Roman"/>
                  <w:color w:val="000000"/>
                  <w:kern w:val="0"/>
                  <w:sz w:val="24"/>
                  <w:szCs w:val="24"/>
                  <w14:ligatures w14:val="none"/>
                  <w:rPrChange w:id="1228"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1229" w:author="Administrator" w:date="2025-10-28T17:49:00Z" w16du:dateUtc="2025-10-28T10:49:00Z">
                    <w:rPr>
                      <w:rFonts w:ascii="TimesNewRomanPSMT" w:eastAsia="Times New Roman" w:hAnsi="TimesNewRomanPSMT" w:cs="Times New Roman"/>
                      <w:color w:val="000000"/>
                      <w:kern w:val="0"/>
                      <w14:ligatures w14:val="none"/>
                    </w:rPr>
                  </w:rPrChange>
                </w:rPr>
                <w:t xml:space="preserve"> so</w:t>
              </w:r>
              <w:r w:rsidRPr="00CA691D">
                <w:rPr>
                  <w:rFonts w:ascii="Times New Roman" w:eastAsia="Times New Roman" w:hAnsi="Times New Roman" w:cs="Times New Roman"/>
                  <w:color w:val="000000"/>
                  <w:kern w:val="0"/>
                  <w:sz w:val="24"/>
                  <w:szCs w:val="24"/>
                  <w14:ligatures w14:val="none"/>
                  <w:rPrChange w:id="1230"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231"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123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233" w:author="Administrator" w:date="2025-10-28T17:49:00Z" w16du:dateUtc="2025-10-28T10:49:00Z">
                    <w:rPr>
                      <w:rFonts w:ascii="TimesNewRomanPSMT" w:eastAsia="Times New Roman" w:hAnsi="TimesNewRomanPSMT" w:cs="Times New Roman"/>
                      <w:color w:val="000000"/>
                      <w:kern w:val="0"/>
                      <w14:ligatures w14:val="none"/>
                    </w:rPr>
                  </w:rPrChange>
                </w:rPr>
                <w:t>o r</w:t>
              </w:r>
              <w:r w:rsidRPr="00CA691D">
                <w:rPr>
                  <w:rFonts w:ascii="Times New Roman" w:eastAsia="Times New Roman" w:hAnsi="Times New Roman" w:cs="Times New Roman"/>
                  <w:color w:val="000000"/>
                  <w:kern w:val="0"/>
                  <w:sz w:val="24"/>
                  <w:szCs w:val="24"/>
                  <w14:ligatures w14:val="none"/>
                  <w:rPrChange w:id="123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235" w:author="Administrator" w:date="2025-10-28T17:49:00Z" w16du:dateUtc="2025-10-28T10:49:00Z">
                    <w:rPr>
                      <w:rFonts w:ascii="TimesNewRomanPSMT" w:eastAsia="Times New Roman" w:hAnsi="TimesNewRomanPSMT" w:cs="Times New Roman"/>
                      <w:color w:val="000000"/>
                      <w:kern w:val="0"/>
                      <w14:ligatures w14:val="none"/>
                    </w:rPr>
                  </w:rPrChange>
                </w:rPr>
                <w:t xml:space="preserve"> so</w:t>
              </w:r>
              <w:r w:rsidRPr="00CA691D">
                <w:rPr>
                  <w:rFonts w:ascii="Times New Roman" w:eastAsia="Times New Roman" w:hAnsi="Times New Roman" w:cs="Times New Roman"/>
                  <w:color w:val="000000"/>
                  <w:kern w:val="0"/>
                  <w:sz w:val="24"/>
                  <w:szCs w:val="24"/>
                  <w14:ligatures w14:val="none"/>
                  <w:rPrChange w:id="1236"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237" w:author="Administrator" w:date="2025-10-28T17:49:00Z" w16du:dateUtc="2025-10-28T10:49:00Z">
                    <w:rPr>
                      <w:rFonts w:ascii="TimesNewRomanPSMT" w:eastAsia="Times New Roman" w:hAnsi="TimesNewRomanPSMT" w:cs="Times New Roman"/>
                      <w:color w:val="000000"/>
                      <w:kern w:val="0"/>
                      <w14:ligatures w14:val="none"/>
                    </w:rPr>
                  </w:rPrChange>
                </w:rPr>
                <w:t>t l</w:t>
              </w:r>
              <w:r w:rsidRPr="00CA691D">
                <w:rPr>
                  <w:rFonts w:ascii="Times New Roman" w:eastAsia="Times New Roman" w:hAnsi="Times New Roman" w:cs="Times New Roman"/>
                  <w:color w:val="000000"/>
                  <w:kern w:val="0"/>
                  <w:sz w:val="24"/>
                  <w:szCs w:val="24"/>
                  <w14:ligatures w14:val="none"/>
                  <w:rPrChange w:id="1238"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239" w:author="Administrator" w:date="2025-10-28T17:49:00Z" w16du:dateUtc="2025-10-28T10:49:00Z">
                    <w:rPr>
                      <w:rFonts w:ascii="TimesNewRomanPSMT" w:eastAsia="Times New Roman" w:hAnsi="TimesNewRomanPSMT" w:cs="Times New Roman"/>
                      <w:color w:val="000000"/>
                      <w:kern w:val="0"/>
                      <w14:ligatures w14:val="none"/>
                    </w:rPr>
                  </w:rPrChange>
                </w:rPr>
                <w:t>i to</w:t>
              </w:r>
              <w:r w:rsidRPr="00CA691D">
                <w:rPr>
                  <w:rFonts w:ascii="Times New Roman" w:eastAsia="Times New Roman" w:hAnsi="Times New Roman" w:cs="Times New Roman"/>
                  <w:color w:val="000000"/>
                  <w:kern w:val="0"/>
                  <w:sz w:val="24"/>
                  <w:szCs w:val="24"/>
                  <w14:ligatures w14:val="none"/>
                  <w:rPrChange w:id="1240"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241" w:author="Administrator" w:date="2025-10-28T17:49:00Z" w16du:dateUtc="2025-10-28T10:49:00Z">
                    <w:rPr>
                      <w:rFonts w:ascii="TimesNewRomanPSMT" w:eastAsia="Times New Roman" w:hAnsi="TimesNewRomanPSMT" w:cs="Times New Roman"/>
                      <w:color w:val="000000"/>
                      <w:kern w:val="0"/>
                      <w14:ligatures w14:val="none"/>
                    </w:rPr>
                  </w:rPrChange>
                </w:rPr>
                <w:t>n b</w:t>
              </w:r>
              <w:r w:rsidRPr="00CA691D">
                <w:rPr>
                  <w:rFonts w:ascii="Times New Roman" w:eastAsia="Times New Roman" w:hAnsi="Times New Roman" w:cs="Times New Roman"/>
                  <w:color w:val="000000"/>
                  <w:kern w:val="0"/>
                  <w:sz w:val="24"/>
                  <w:szCs w:val="24"/>
                  <w14:ligatures w14:val="none"/>
                  <w:rPrChange w:id="1242"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243" w:author="Administrator" w:date="2025-10-28T17:49:00Z" w16du:dateUtc="2025-10-28T10:49:00Z">
                    <w:rPr>
                      <w:rFonts w:ascii="TimesNewRomanPSMT" w:eastAsia="Times New Roman" w:hAnsi="TimesNewRomanPSMT" w:cs="Times New Roman"/>
                      <w:color w:val="000000"/>
                      <w:kern w:val="0"/>
                      <w14:ligatures w14:val="none"/>
                    </w:rPr>
                  </w:rPrChange>
                </w:rPr>
                <w:t xml:space="preserve"> quy </w:t>
              </w:r>
              <w:r w:rsidRPr="00CA691D">
                <w:rPr>
                  <w:rFonts w:ascii="Times New Roman" w:eastAsia="Times New Roman" w:hAnsi="Times New Roman" w:cs="Times New Roman"/>
                  <w:color w:val="000000"/>
                  <w:kern w:val="0"/>
                  <w:sz w:val="24"/>
                  <w:szCs w:val="24"/>
                  <w14:ligatures w14:val="none"/>
                  <w:rPrChange w:id="1244"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245" w:author="Administrator" w:date="2025-10-28T17:49:00Z" w16du:dateUtc="2025-10-28T10:49:00Z">
                    <w:rPr>
                      <w:rFonts w:ascii="TimesNewRomanPSMT" w:eastAsia="Times New Roman" w:hAnsi="TimesNewRomanPSMT" w:cs="Times New Roman"/>
                      <w:color w:val="000000"/>
                      <w:kern w:val="0"/>
                      <w14:ligatures w14:val="none"/>
                    </w:rPr>
                  </w:rPrChange>
                </w:rPr>
                <w:t>nh t</w:t>
              </w:r>
              <w:r w:rsidRPr="00CA691D">
                <w:rPr>
                  <w:rFonts w:ascii="Times New Roman" w:eastAsia="Times New Roman" w:hAnsi="Times New Roman" w:cs="Times New Roman"/>
                  <w:color w:val="000000"/>
                  <w:kern w:val="0"/>
                  <w:sz w:val="24"/>
                  <w:szCs w:val="24"/>
                  <w14:ligatures w14:val="none"/>
                  <w:rPrChange w:id="124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247" w:author="Administrator" w:date="2025-10-28T17:49:00Z" w16du:dateUtc="2025-10-28T10:49:00Z">
                    <w:rPr>
                      <w:rFonts w:ascii="TimesNewRomanPSMT" w:eastAsia="Times New Roman" w:hAnsi="TimesNewRomanPSMT" w:cs="Times New Roman"/>
                      <w:color w:val="000000"/>
                      <w:kern w:val="0"/>
                      <w14:ligatures w14:val="none"/>
                    </w:rPr>
                  </w:rPrChange>
                </w:rPr>
                <w:t>i d</w:t>
              </w:r>
              <w:r w:rsidRPr="00CA691D">
                <w:rPr>
                  <w:rFonts w:ascii="Times New Roman" w:eastAsia="Times New Roman" w:hAnsi="Times New Roman" w:cs="Times New Roman"/>
                  <w:color w:val="000000"/>
                  <w:kern w:val="0"/>
                  <w:sz w:val="24"/>
                  <w:szCs w:val="24"/>
                  <w14:ligatures w14:val="none"/>
                  <w:rPrChange w:id="1248" w:author="Administrator" w:date="2025-10-28T17:49:00Z" w16du:dateUtc="2025-10-28T10:49:00Z">
                    <w:rPr>
                      <w:rFonts w:ascii="Calibri" w:eastAsia="Times New Roman" w:hAnsi="Calibri" w:cs="Calibri"/>
                      <w:color w:val="000000"/>
                      <w:kern w:val="0"/>
                      <w14:ligatures w14:val="none"/>
                    </w:rPr>
                  </w:rPrChange>
                </w:rPr>
                <w:t>ự</w:t>
              </w:r>
            </w:ins>
            <w:ins w:id="1249"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1250"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251"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125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253" w:author="Administrator" w:date="2025-10-28T17:49:00Z" w16du:dateUtc="2025-10-28T10:49:00Z">
                    <w:rPr>
                      <w:rFonts w:ascii="TimesNewRomanPSMT" w:eastAsia="Times New Roman" w:hAnsi="TimesNewRomanPSMT" w:cs="Times New Roman"/>
                      <w:color w:val="000000"/>
                      <w:kern w:val="0"/>
                      <w14:ligatures w14:val="none"/>
                    </w:rPr>
                  </w:rPrChange>
                </w:rPr>
                <w:t>o v</w:t>
              </w:r>
              <w:r w:rsidRPr="00CA691D">
                <w:rPr>
                  <w:rFonts w:ascii="Times New Roman" w:eastAsia="Times New Roman" w:hAnsi="Times New Roman" w:cs="Times New Roman"/>
                  <w:color w:val="000000"/>
                  <w:kern w:val="0"/>
                  <w:sz w:val="24"/>
                  <w:szCs w:val="24"/>
                  <w14:ligatures w14:val="none"/>
                  <w:rPrChange w:id="125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255"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1256"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1257" w:author="Administrator" w:date="2025-10-28T17:49:00Z" w16du:dateUtc="2025-10-28T10:49:00Z">
                    <w:rPr>
                      <w:rFonts w:ascii="TimesNewRomanPSMT" w:eastAsia="Times New Roman" w:hAnsi="TimesNewRomanPSMT" w:cs="Times New Roman"/>
                      <w:color w:val="000000"/>
                      <w:kern w:val="0"/>
                      <w14:ligatures w14:val="none"/>
                    </w:rPr>
                  </w:rPrChange>
                </w:rPr>
                <w:t xml:space="preserve"> d</w:t>
              </w:r>
              <w:r w:rsidRPr="00CA691D">
                <w:rPr>
                  <w:rFonts w:ascii="Times New Roman" w:eastAsia="Times New Roman" w:hAnsi="Times New Roman" w:cs="Times New Roman"/>
                  <w:color w:val="000000"/>
                  <w:kern w:val="0"/>
                  <w:sz w:val="24"/>
                  <w:szCs w:val="24"/>
                  <w14:ligatures w14:val="none"/>
                  <w:rPrChange w:id="1258"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259"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1260"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1261" w:author="Administrator" w:date="2025-10-28T17:49:00Z" w16du:dateUtc="2025-10-28T10:49:00Z">
                    <w:rPr>
                      <w:rFonts w:ascii="TimesNewRomanPSMT" w:eastAsia="Times New Roman" w:hAnsi="TimesNewRomanPSMT" w:cs="Times New Roman"/>
                      <w:color w:val="000000"/>
                      <w:kern w:val="0"/>
                      <w14:ligatures w14:val="none"/>
                    </w:rPr>
                  </w:rPrChange>
                </w:rPr>
                <w:t>ng nh</w:t>
              </w:r>
              <w:r w:rsidRPr="00CA691D">
                <w:rPr>
                  <w:rFonts w:ascii="Times New Roman" w:eastAsia="Times New Roman" w:hAnsi="Times New Roman" w:cs="Times New Roman"/>
                  <w:color w:val="000000"/>
                  <w:kern w:val="0"/>
                  <w:sz w:val="24"/>
                  <w:szCs w:val="24"/>
                  <w14:ligatures w14:val="none"/>
                  <w:rPrChange w:id="1262"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1263" w:author="Administrator" w:date="2025-10-28T17:49:00Z" w16du:dateUtc="2025-10-28T10:49:00Z">
                    <w:rPr>
                      <w:rFonts w:ascii="TimesNewRomanPSMT" w:eastAsia="Times New Roman" w:hAnsi="TimesNewRomanPSMT" w:cs="Times New Roman"/>
                      <w:color w:val="000000"/>
                      <w:kern w:val="0"/>
                      <w14:ligatures w14:val="none"/>
                    </w:rPr>
                  </w:rPrChange>
                </w:rPr>
                <w:t>t h</w:t>
              </w:r>
              <w:r w:rsidRPr="00CA691D">
                <w:rPr>
                  <w:rFonts w:ascii="Times New Roman" w:eastAsia="Times New Roman" w:hAnsi="Times New Roman" w:cs="Times New Roman"/>
                  <w:color w:val="000000"/>
                  <w:kern w:val="0"/>
                  <w:sz w:val="24"/>
                  <w:szCs w:val="24"/>
                  <w14:ligatures w14:val="none"/>
                  <w:rPrChange w:id="1264"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1265"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1266"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1267" w:author="Administrator" w:date="2025-10-28T17:49:00Z" w16du:dateUtc="2025-10-28T10:49:00Z">
                    <w:rPr>
                      <w:rFonts w:ascii="TimesNewRomanPSMT" w:eastAsia="Times New Roman" w:hAnsi="TimesNewRomanPSMT" w:cs="Times New Roman"/>
                      <w:color w:val="000000"/>
                      <w:kern w:val="0"/>
                      <w14:ligatures w14:val="none"/>
                    </w:rPr>
                  </w:rPrChange>
                </w:rPr>
                <w:t>c ti</w:t>
              </w:r>
              <w:r w:rsidRPr="00CA691D">
                <w:rPr>
                  <w:rFonts w:ascii="Times New Roman" w:eastAsia="Times New Roman" w:hAnsi="Times New Roman" w:cs="Times New Roman"/>
                  <w:color w:val="000000"/>
                  <w:kern w:val="0"/>
                  <w:sz w:val="24"/>
                  <w:szCs w:val="24"/>
                  <w14:ligatures w14:val="none"/>
                  <w:rPrChange w:id="1268"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1269" w:author="Administrator" w:date="2025-10-28T17:49:00Z" w16du:dateUtc="2025-10-28T10:49:00Z">
                    <w:rPr>
                      <w:rFonts w:ascii="TimesNewRomanPSMT" w:eastAsia="Times New Roman" w:hAnsi="TimesNewRomanPSMT" w:cs="Times New Roman"/>
                      <w:color w:val="000000"/>
                      <w:kern w:val="0"/>
                      <w14:ligatures w14:val="none"/>
                    </w:rPr>
                  </w:rPrChange>
                </w:rPr>
                <w:t>p nh</w:t>
              </w:r>
              <w:r w:rsidRPr="00CA691D">
                <w:rPr>
                  <w:rFonts w:ascii="Times New Roman" w:eastAsia="Times New Roman" w:hAnsi="Times New Roman" w:cs="Times New Roman"/>
                  <w:color w:val="000000"/>
                  <w:kern w:val="0"/>
                  <w:sz w:val="24"/>
                  <w:szCs w:val="24"/>
                  <w14:ligatures w14:val="none"/>
                  <w:rPrChange w:id="1270"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1271"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127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273"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hint="eastAsia"/>
                  <w:i/>
                  <w:iCs/>
                  <w:color w:val="000000"/>
                  <w:kern w:val="0"/>
                  <w:sz w:val="24"/>
                  <w:szCs w:val="24"/>
                  <w14:ligatures w14:val="none"/>
                  <w:rPrChange w:id="1274"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1275" w:author="Administrator" w:date="2025-10-28T17:49:00Z" w16du:dateUtc="2025-10-28T10:49:00Z">
                    <w:rPr>
                      <w:rFonts w:ascii="TimesNewRomanPS-ItalicMT" w:eastAsia="Times New Roman" w:hAnsi="TimesNewRomanPS-ItalicMT" w:cs="Times New Roman"/>
                      <w:i/>
                      <w:iCs/>
                      <w:color w:val="000000"/>
                      <w:kern w:val="0"/>
                      <w14:ligatures w14:val="none"/>
                    </w:rPr>
                  </w:rPrChange>
                </w:rPr>
                <w:t>qua h</w:t>
              </w:r>
              <w:r w:rsidRPr="00CA691D">
                <w:rPr>
                  <w:rFonts w:ascii="Times New Roman" w:eastAsia="Times New Roman" w:hAnsi="Times New Roman" w:cs="Times New Roman"/>
                  <w:i/>
                  <w:iCs/>
                  <w:color w:val="000000"/>
                  <w:kern w:val="0"/>
                  <w:sz w:val="24"/>
                  <w:szCs w:val="24"/>
                  <w14:ligatures w14:val="none"/>
                  <w:rPrChange w:id="1276"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127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th</w:t>
              </w:r>
              <w:r w:rsidRPr="00CA691D">
                <w:rPr>
                  <w:rFonts w:ascii="Times New Roman" w:eastAsia="Times New Roman" w:hAnsi="Times New Roman" w:cs="Times New Roman"/>
                  <w:i/>
                  <w:iCs/>
                  <w:color w:val="000000"/>
                  <w:kern w:val="0"/>
                  <w:sz w:val="24"/>
                  <w:szCs w:val="24"/>
                  <w14:ligatures w14:val="none"/>
                  <w:rPrChange w:id="1278"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1279" w:author="Administrator" w:date="2025-10-28T17:49:00Z" w16du:dateUtc="2025-10-28T10:49:00Z">
                    <w:rPr>
                      <w:rFonts w:ascii="TimesNewRomanPS-ItalicMT" w:eastAsia="Times New Roman" w:hAnsi="TimesNewRomanPS-ItalicMT" w:cs="Times New Roman"/>
                      <w:i/>
                      <w:iCs/>
                      <w:color w:val="000000"/>
                      <w:kern w:val="0"/>
                      <w14:ligatures w14:val="none"/>
                    </w:rPr>
                  </w:rPrChange>
                </w:rPr>
                <w:t>ng d</w:t>
              </w:r>
              <w:r w:rsidRPr="00CA691D">
                <w:rPr>
                  <w:rFonts w:ascii="Times New Roman" w:eastAsia="Times New Roman" w:hAnsi="Times New Roman" w:cs="Times New Roman"/>
                  <w:i/>
                  <w:iCs/>
                  <w:color w:val="000000"/>
                  <w:kern w:val="0"/>
                  <w:sz w:val="24"/>
                  <w:szCs w:val="24"/>
                  <w14:ligatures w14:val="none"/>
                  <w:rPrChange w:id="1280" w:author="Administrator" w:date="2025-10-28T17:49:00Z" w16du:dateUtc="2025-10-28T10:49:00Z">
                    <w:rPr>
                      <w:rFonts w:ascii="Calibri" w:eastAsia="Times New Roman" w:hAnsi="Calibri" w:cs="Calibri"/>
                      <w:i/>
                      <w:iCs/>
                      <w:color w:val="000000"/>
                      <w:kern w:val="0"/>
                      <w14:ligatures w14:val="none"/>
                    </w:rPr>
                  </w:rPrChange>
                </w:rPr>
                <w:t>ị</w:t>
              </w:r>
              <w:r w:rsidRPr="00CA691D">
                <w:rPr>
                  <w:rFonts w:ascii="Times New Roman" w:eastAsia="Times New Roman" w:hAnsi="Times New Roman" w:cs="Times New Roman"/>
                  <w:i/>
                  <w:iCs/>
                  <w:color w:val="000000"/>
                  <w:kern w:val="0"/>
                  <w:sz w:val="24"/>
                  <w:szCs w:val="24"/>
                  <w14:ligatures w14:val="none"/>
                  <w:rPrChange w:id="1281" w:author="Administrator" w:date="2025-10-28T17:49:00Z" w16du:dateUtc="2025-10-28T10:49:00Z">
                    <w:rPr>
                      <w:rFonts w:ascii="TimesNewRomanPS-ItalicMT" w:eastAsia="Times New Roman" w:hAnsi="TimesNewRomanPS-ItalicMT" w:cs="Times New Roman"/>
                      <w:i/>
                      <w:iCs/>
                      <w:color w:val="000000"/>
                      <w:kern w:val="0"/>
                      <w14:ligatures w14:val="none"/>
                    </w:rPr>
                  </w:rPrChange>
                </w:rPr>
                <w:t>ch v</w:t>
              </w:r>
              <w:r w:rsidRPr="00CA691D">
                <w:rPr>
                  <w:rFonts w:ascii="Times New Roman" w:eastAsia="Times New Roman" w:hAnsi="Times New Roman" w:cs="Times New Roman"/>
                  <w:i/>
                  <w:iCs/>
                  <w:color w:val="000000"/>
                  <w:kern w:val="0"/>
                  <w:sz w:val="24"/>
                  <w:szCs w:val="24"/>
                  <w14:ligatures w14:val="none"/>
                  <w:rPrChange w:id="1282"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128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c</w:t>
              </w:r>
              <w:r w:rsidRPr="00CA691D">
                <w:rPr>
                  <w:rFonts w:ascii="Times New Roman" w:eastAsia="Times New Roman" w:hAnsi="Times New Roman" w:cs="Times New Roman"/>
                  <w:i/>
                  <w:iCs/>
                  <w:color w:val="000000"/>
                  <w:kern w:val="0"/>
                  <w:sz w:val="24"/>
                  <w:szCs w:val="24"/>
                  <w14:ligatures w14:val="none"/>
                  <w:rPrChange w:id="1284"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1285" w:author="Administrator" w:date="2025-10-28T17:49:00Z" w16du:dateUtc="2025-10-28T10:49:00Z">
                    <w:rPr>
                      <w:rFonts w:ascii="TimesNewRomanPS-ItalicMT" w:eastAsia="Times New Roman" w:hAnsi="TimesNewRomanPS-ItalicMT" w:cs="Times New Roman"/>
                      <w:i/>
                      <w:iCs/>
                      <w:color w:val="000000"/>
                      <w:kern w:val="0"/>
                      <w14:ligatures w14:val="none"/>
                    </w:rPr>
                  </w:rPrChange>
                </w:rPr>
                <w:t>ng</w:t>
              </w:r>
            </w:ins>
            <w:ins w:id="1286" w:author="Administrator" w:date="2025-10-28T17:51:00Z" w16du:dateUtc="2025-10-28T10:51:00Z">
              <w:r w:rsidR="00CA691D">
                <w:rPr>
                  <w:rFonts w:ascii="Times New Roman" w:eastAsia="Times New Roman" w:hAnsi="Times New Roman" w:cs="Times New Roman"/>
                  <w:i/>
                  <w:iCs/>
                  <w:color w:val="000000"/>
                  <w:kern w:val="0"/>
                  <w:sz w:val="24"/>
                  <w:szCs w:val="24"/>
                  <w14:ligatures w14:val="none"/>
                </w:rPr>
                <w:t xml:space="preserve"> </w:t>
              </w:r>
            </w:ins>
            <w:ins w:id="1287" w:author="Administrator" w:date="2025-10-28T17:41:00Z" w16du:dateUtc="2025-10-28T10:41:00Z">
              <w:r w:rsidRPr="00CA691D">
                <w:rPr>
                  <w:rFonts w:ascii="Times New Roman" w:eastAsia="Times New Roman" w:hAnsi="Times New Roman" w:cs="Times New Roman"/>
                  <w:i/>
                  <w:iCs/>
                  <w:color w:val="000000"/>
                  <w:kern w:val="0"/>
                  <w:sz w:val="24"/>
                  <w:szCs w:val="24"/>
                  <w14:ligatures w14:val="none"/>
                  <w:rPrChange w:id="1288" w:author="Administrator" w:date="2025-10-28T17:49:00Z" w16du:dateUtc="2025-10-28T10:49:00Z">
                    <w:rPr>
                      <w:rFonts w:ascii="TimesNewRomanPS-ItalicMT" w:eastAsia="Times New Roman" w:hAnsi="TimesNewRomanPS-ItalicMT" w:cs="Times New Roman"/>
                      <w:i/>
                      <w:iCs/>
                      <w:color w:val="000000"/>
                      <w:kern w:val="0"/>
                      <w14:ligatures w14:val="none"/>
                    </w:rPr>
                  </w:rPrChange>
                </w:rPr>
                <w:t>tr</w:t>
              </w:r>
              <w:r w:rsidRPr="00CA691D">
                <w:rPr>
                  <w:rFonts w:ascii="Times New Roman" w:eastAsia="Times New Roman" w:hAnsi="Times New Roman" w:cs="Times New Roman"/>
                  <w:i/>
                  <w:iCs/>
                  <w:color w:val="000000"/>
                  <w:kern w:val="0"/>
                  <w:sz w:val="24"/>
                  <w:szCs w:val="24"/>
                  <w14:ligatures w14:val="none"/>
                  <w:rPrChange w:id="1289"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1290" w:author="Administrator" w:date="2025-10-28T17:49:00Z" w16du:dateUtc="2025-10-28T10:49:00Z">
                    <w:rPr>
                      <w:rFonts w:ascii="TimesNewRomanPS-ItalicMT" w:eastAsia="Times New Roman" w:hAnsi="TimesNewRomanPS-ItalicMT" w:cs="Times New Roman"/>
                      <w:i/>
                      <w:iCs/>
                      <w:color w:val="000000"/>
                      <w:kern w:val="0"/>
                      <w14:ligatures w14:val="none"/>
                    </w:rPr>
                  </w:rPrChange>
                </w:rPr>
                <w:t>c tuy</w:t>
              </w:r>
              <w:r w:rsidRPr="00CA691D">
                <w:rPr>
                  <w:rFonts w:ascii="Times New Roman" w:eastAsia="Times New Roman" w:hAnsi="Times New Roman" w:cs="Times New Roman"/>
                  <w:i/>
                  <w:iCs/>
                  <w:color w:val="000000"/>
                  <w:kern w:val="0"/>
                  <w:sz w:val="24"/>
                  <w:szCs w:val="24"/>
                  <w14:ligatures w14:val="none"/>
                  <w:rPrChange w:id="1291"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1292"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r w:rsidRPr="00CA691D">
                <w:rPr>
                  <w:rFonts w:ascii="Times New Roman" w:eastAsia="Times New Roman" w:hAnsi="Times New Roman" w:cs="Times New Roman"/>
                  <w:i/>
                  <w:iCs/>
                  <w:color w:val="000000"/>
                  <w:kern w:val="0"/>
                  <w:sz w:val="24"/>
                  <w:szCs w:val="24"/>
                  <w14:ligatures w14:val="none"/>
                  <w:rPrChange w:id="1293" w:author="Administrator" w:date="2025-10-28T17:49:00Z" w16du:dateUtc="2025-10-28T10:49:00Z">
                    <w:rPr>
                      <w:rFonts w:ascii=".VnTime" w:eastAsia="Times New Roman" w:hAnsi=".VnTime" w:cs=".VnTime"/>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129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295" w:author="Administrator" w:date="2025-10-28T17:49:00Z" w16du:dateUtc="2025-10-28T10:49:00Z">
                    <w:rPr>
                      <w:rFonts w:ascii="TimesNewRomanPSMT" w:eastAsia="Times New Roman" w:hAnsi="TimesNewRomanPSMT" w:cs="Times New Roman"/>
                      <w:color w:val="000000"/>
                      <w:kern w:val="0"/>
                      <w14:ligatures w14:val="none"/>
                    </w:rPr>
                  </w:rPrChange>
                </w:rPr>
                <w:t>(thay th</w:t>
              </w:r>
              <w:r w:rsidRPr="00CA691D">
                <w:rPr>
                  <w:rFonts w:ascii="Times New Roman" w:eastAsia="Times New Roman" w:hAnsi="Times New Roman" w:cs="Times New Roman"/>
                  <w:color w:val="000000"/>
                  <w:kern w:val="0"/>
                  <w:sz w:val="24"/>
                  <w:szCs w:val="24"/>
                  <w14:ligatures w14:val="none"/>
                  <w:rPrChange w:id="1296"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1297" w:author="Administrator" w:date="2025-10-28T17:49:00Z" w16du:dateUtc="2025-10-28T10:49:00Z">
                    <w:rPr>
                      <w:rFonts w:ascii="TimesNewRomanPSMT" w:eastAsia="Times New Roman" w:hAnsi="TimesNewRomanPSMT" w:cs="Times New Roman"/>
                      <w:color w:val="000000"/>
                      <w:kern w:val="0"/>
                      <w14:ligatures w14:val="none"/>
                    </w:rPr>
                  </w:rPrChange>
                </w:rPr>
                <w:t xml:space="preserve"> cho c</w:t>
              </w:r>
              <w:r w:rsidRPr="00CA691D">
                <w:rPr>
                  <w:rFonts w:ascii="Times New Roman" w:eastAsia="Times New Roman" w:hAnsi="Times New Roman" w:cs="Times New Roman"/>
                  <w:color w:val="000000"/>
                  <w:kern w:val="0"/>
                  <w:sz w:val="24"/>
                  <w:szCs w:val="24"/>
                  <w14:ligatures w14:val="none"/>
                  <w:rPrChange w:id="1298"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299" w:author="Administrator" w:date="2025-10-28T17:49:00Z" w16du:dateUtc="2025-10-28T10:49:00Z">
                    <w:rPr>
                      <w:rFonts w:ascii="TimesNewRomanPSMT" w:eastAsia="Times New Roman" w:hAnsi="TimesNewRomanPSMT" w:cs="Times New Roman"/>
                      <w:color w:val="000000"/>
                      <w:kern w:val="0"/>
                      <w14:ligatures w14:val="none"/>
                    </w:rPr>
                  </w:rPrChange>
                </w:rPr>
                <w:t>c</w:t>
              </w:r>
            </w:ins>
            <w:ins w:id="1300"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301"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302"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1303"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304" w:author="Administrator" w:date="2025-10-28T17:49:00Z" w16du:dateUtc="2025-10-28T10:49:00Z">
                    <w:rPr>
                      <w:rFonts w:ascii="TimesNewRomanPSMT" w:eastAsia="Times New Roman" w:hAnsi="TimesNewRomanPSMT" w:cs="Times New Roman"/>
                      <w:color w:val="000000"/>
                      <w:kern w:val="0"/>
                      <w14:ligatures w14:val="none"/>
                    </w:rPr>
                  </w:rPrChange>
                </w:rPr>
                <w:t>m t</w:t>
              </w:r>
              <w:r w:rsidRPr="00CA691D">
                <w:rPr>
                  <w:rFonts w:ascii="Times New Roman" w:eastAsia="Times New Roman" w:hAnsi="Times New Roman" w:cs="Times New Roman"/>
                  <w:color w:val="000000"/>
                  <w:kern w:val="0"/>
                  <w:sz w:val="24"/>
                  <w:szCs w:val="24"/>
                  <w14:ligatures w14:val="none"/>
                  <w:rPrChange w:id="1305" w:author="Administrator" w:date="2025-10-28T17:49:00Z" w16du:dateUtc="2025-10-28T10:49:00Z">
                    <w:rPr>
                      <w:rFonts w:ascii="Calibri" w:eastAsia="Times New Roman" w:hAnsi="Calibri" w:cs="Calibri"/>
                      <w:color w:val="000000"/>
                      <w:kern w:val="0"/>
                      <w14:ligatures w14:val="none"/>
                    </w:rPr>
                  </w:rPrChange>
                </w:rPr>
                <w:t>ừ</w:t>
              </w:r>
              <w:r w:rsidRPr="00CA691D">
                <w:rPr>
                  <w:rFonts w:ascii="Times New Roman" w:eastAsia="Times New Roman" w:hAnsi="Times New Roman" w:cs="Times New Roman"/>
                  <w:color w:val="000000"/>
                  <w:kern w:val="0"/>
                  <w:sz w:val="24"/>
                  <w:szCs w:val="24"/>
                  <w14:ligatures w14:val="none"/>
                  <w:rPrChange w:id="1306"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307"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308"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1309"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1310"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1311"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1312" w:author="Administrator" w:date="2025-10-28T17:49:00Z" w16du:dateUtc="2025-10-28T10:49:00Z">
                    <w:rPr>
                      <w:rFonts w:ascii="TimesNewRomanPSMT" w:eastAsia="Times New Roman" w:hAnsi="TimesNewRomanPSMT" w:cs="Times New Roman"/>
                      <w:color w:val="000000"/>
                      <w:kern w:val="0"/>
                      <w14:ligatures w14:val="none"/>
                    </w:rPr>
                  </w:rPrChange>
                </w:rPr>
                <w:t xml:space="preserve">ng tin </w:t>
              </w:r>
              <w:r w:rsidRPr="00CA691D">
                <w:rPr>
                  <w:rFonts w:ascii="Times New Roman" w:eastAsia="Times New Roman" w:hAnsi="Times New Roman" w:cs="Times New Roman"/>
                  <w:color w:val="000000"/>
                  <w:kern w:val="0"/>
                  <w:sz w:val="24"/>
                  <w:szCs w:val="24"/>
                  <w14:ligatures w14:val="none"/>
                  <w:rPrChange w:id="1313"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314"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1315"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316"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1317"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1318"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319"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320"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321"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1322"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1323"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1324"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1325" w:author="Administrator" w:date="2025-10-28T17:49:00Z" w16du:dateUtc="2025-10-28T10:49:00Z">
                    <w:rPr>
                      <w:rFonts w:ascii="TimesNewRomanPSMT" w:eastAsia="Times New Roman" w:hAnsi="TimesNewRomanPSMT" w:cs="Times New Roman"/>
                      <w:color w:val="000000"/>
                      <w:kern w:val="0"/>
                      <w14:ligatures w14:val="none"/>
                    </w:rPr>
                  </w:rPrChange>
                </w:rPr>
                <w:t>ng tin</w:t>
              </w:r>
            </w:ins>
            <w:ins w:id="1326" w:author="Administrator" w:date="2025-10-28T17:51:00Z" w16du:dateUtc="2025-10-28T10:51:00Z">
              <w:r w:rsidR="00CA691D">
                <w:rPr>
                  <w:rFonts w:ascii="Times New Roman" w:eastAsia="Times New Roman" w:hAnsi="Times New Roman" w:cs="Times New Roman"/>
                  <w:color w:val="000000"/>
                  <w:kern w:val="0"/>
                  <w:sz w:val="24"/>
                  <w:szCs w:val="24"/>
                  <w14:ligatures w14:val="none"/>
                </w:rPr>
                <w:t xml:space="preserve"> </w:t>
              </w:r>
            </w:ins>
            <w:ins w:id="1327"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328" w:author="Administrator" w:date="2025-10-28T17:49:00Z" w16du:dateUtc="2025-10-28T10:49:00Z">
                    <w:rPr>
                      <w:rFonts w:ascii="TimesNewRomanPSMT" w:eastAsia="Times New Roman" w:hAnsi="TimesNewRomanPSMT" w:cs="Times New Roman"/>
                      <w:color w:val="000000"/>
                      <w:kern w:val="0"/>
                      <w14:ligatures w14:val="none"/>
                    </w:rPr>
                  </w:rPrChange>
                </w:rPr>
                <w:t>m</w:t>
              </w:r>
              <w:r w:rsidRPr="00CA691D">
                <w:rPr>
                  <w:rFonts w:ascii="Times New Roman" w:eastAsia="Times New Roman" w:hAnsi="Times New Roman" w:cs="Times New Roman"/>
                  <w:color w:val="000000"/>
                  <w:kern w:val="0"/>
                  <w:sz w:val="24"/>
                  <w:szCs w:val="24"/>
                  <w14:ligatures w14:val="none"/>
                  <w:rPrChange w:id="132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330" w:author="Administrator" w:date="2025-10-28T17:49:00Z" w16du:dateUtc="2025-10-28T10:49:00Z">
                    <w:rPr>
                      <w:rFonts w:ascii="TimesNewRomanPSMT" w:eastAsia="Times New Roman" w:hAnsi="TimesNewRomanPSMT" w:cs="Times New Roman"/>
                      <w:color w:val="000000"/>
                      <w:kern w:val="0"/>
                      <w14:ligatures w14:val="none"/>
                    </w:rPr>
                  </w:rPrChange>
                </w:rPr>
                <w:t>t c</w:t>
              </w:r>
              <w:r w:rsidRPr="00CA691D">
                <w:rPr>
                  <w:rFonts w:ascii="Times New Roman" w:eastAsia="Times New Roman" w:hAnsi="Times New Roman" w:cs="Times New Roman"/>
                  <w:color w:val="000000"/>
                  <w:kern w:val="0"/>
                  <w:sz w:val="24"/>
                  <w:szCs w:val="24"/>
                  <w14:ligatures w14:val="none"/>
                  <w:rPrChange w:id="1331"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1332" w:author="Administrator" w:date="2025-10-28T17:49:00Z" w16du:dateUtc="2025-10-28T10:49:00Z">
                    <w:rPr>
                      <w:rFonts w:ascii="TimesNewRomanPSMT" w:eastAsia="Times New Roman" w:hAnsi="TimesNewRomanPSMT" w:cs="Times New Roman"/>
                      <w:color w:val="000000"/>
                      <w:kern w:val="0"/>
                      <w14:ligatures w14:val="none"/>
                    </w:rPr>
                  </w:rPrChange>
                </w:rPr>
                <w:t>a qu</w:t>
              </w:r>
              <w:r w:rsidRPr="00CA691D">
                <w:rPr>
                  <w:rFonts w:ascii="Times New Roman" w:eastAsia="Times New Roman" w:hAnsi="Times New Roman" w:cs="Times New Roman"/>
                  <w:color w:val="000000"/>
                  <w:kern w:val="0"/>
                  <w:sz w:val="24"/>
                  <w:szCs w:val="24"/>
                  <w14:ligatures w14:val="none"/>
                  <w:rPrChange w:id="1333"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1334" w:author="Administrator" w:date="2025-10-28T17:49:00Z" w16du:dateUtc="2025-10-28T10:49:00Z">
                    <w:rPr>
                      <w:rFonts w:ascii="TimesNewRomanPSMT" w:eastAsia="Times New Roman" w:hAnsi="TimesNewRomanPSMT" w:cs="Times New Roman"/>
                      <w:color w:val="000000"/>
                      <w:kern w:val="0"/>
                      <w14:ligatures w14:val="none"/>
                    </w:rPr>
                  </w:rPrChange>
                </w:rPr>
                <w:t>c gia</w:t>
              </w:r>
              <w:r w:rsidRPr="00CA691D">
                <w:rPr>
                  <w:rFonts w:ascii="Times New Roman" w:eastAsia="Times New Roman" w:hAnsi="Times New Roman" w:cs="Times New Roman"/>
                  <w:color w:val="000000"/>
                  <w:kern w:val="0"/>
                  <w:sz w:val="24"/>
                  <w:szCs w:val="24"/>
                  <w14:ligatures w14:val="none"/>
                  <w:rPrChange w:id="1335"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336" w:author="Administrator" w:date="2025-10-28T17:49:00Z" w16du:dateUtc="2025-10-28T10:49:00Z">
                    <w:rPr>
                      <w:rFonts w:ascii="TimesNewRomanPSMT" w:eastAsia="Times New Roman" w:hAnsi="TimesNewRomanPSMT" w:cs="Times New Roman"/>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337" w:author="Administrator" w:date="2025-10-28T17:49:00Z" w16du:dateUtc="2025-10-28T10:49:00Z">
                    <w:rPr>
                      <w:rFonts w:ascii="Arial" w:eastAsia="Times New Roman" w:hAnsi="Arial" w:cs="Arial"/>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338" w:author="Administrator" w:date="2025-10-28T17:49:00Z" w16du:dateUtc="2025-10-28T10:49:00Z">
                    <w:rPr>
                      <w:rFonts w:ascii="TimesNewRomanPSMT" w:eastAsia="Times New Roman" w:hAnsi="TimesNewRomanPSMT" w:cs="Times New Roman"/>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339" w:author="Administrator" w:date="2025-10-28T17:49:00Z" w16du:dateUtc="2025-10-28T10:49:00Z">
                    <w:rPr>
                      <w:rFonts w:ascii="TimesNewRomanPSMT" w:eastAsia="Times New Roman" w:hAnsi="TimesNewRomanPSMT" w:cs="Times New Roman"/>
                      <w:color w:val="000000"/>
                      <w:kern w:val="0"/>
                      <w14:ligatures w14:val="none"/>
                    </w:rPr>
                  </w:rPrChange>
                </w:rPr>
                <w:br/>
                <w:t>5. Kho</w:t>
              </w:r>
              <w:r w:rsidRPr="00CA691D">
                <w:rPr>
                  <w:rFonts w:ascii="Times New Roman" w:eastAsia="Times New Roman" w:hAnsi="Times New Roman" w:cs="Times New Roman"/>
                  <w:color w:val="000000"/>
                  <w:kern w:val="0"/>
                  <w:sz w:val="24"/>
                  <w:szCs w:val="24"/>
                  <w14:ligatures w14:val="none"/>
                  <w:rPrChange w:id="134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341" w:author="Administrator" w:date="2025-10-28T17:49:00Z" w16du:dateUtc="2025-10-28T10:49:00Z">
                    <w:rPr>
                      <w:rFonts w:ascii="TimesNewRomanPSMT" w:eastAsia="Times New Roman" w:hAnsi="TimesNewRomanPSMT" w:cs="Times New Roman"/>
                      <w:color w:val="000000"/>
                      <w:kern w:val="0"/>
                      <w14:ligatures w14:val="none"/>
                    </w:rPr>
                  </w:rPrChange>
                </w:rPr>
                <w:t>n 1, kho</w:t>
              </w:r>
              <w:r w:rsidRPr="00CA691D">
                <w:rPr>
                  <w:rFonts w:ascii="Times New Roman" w:eastAsia="Times New Roman" w:hAnsi="Times New Roman" w:cs="Times New Roman"/>
                  <w:color w:val="000000"/>
                  <w:kern w:val="0"/>
                  <w:sz w:val="24"/>
                  <w:szCs w:val="24"/>
                  <w14:ligatures w14:val="none"/>
                  <w:rPrChange w:id="134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343" w:author="Administrator" w:date="2025-10-28T17:49:00Z" w16du:dateUtc="2025-10-28T10:49:00Z">
                    <w:rPr>
                      <w:rFonts w:ascii="TimesNewRomanPSMT" w:eastAsia="Times New Roman" w:hAnsi="TimesNewRomanPSMT" w:cs="Times New Roman"/>
                      <w:color w:val="000000"/>
                      <w:kern w:val="0"/>
                      <w14:ligatures w14:val="none"/>
                    </w:rPr>
                  </w:rPrChange>
                </w:rPr>
                <w:t xml:space="preserve">n 2 </w:t>
              </w:r>
              <w:r w:rsidRPr="00CA691D">
                <w:rPr>
                  <w:rFonts w:ascii="Times New Roman" w:eastAsia="Times New Roman" w:hAnsi="Times New Roman" w:cs="Times New Roman"/>
                  <w:color w:val="000000"/>
                  <w:kern w:val="0"/>
                  <w:sz w:val="24"/>
                  <w:szCs w:val="24"/>
                  <w14:ligatures w14:val="none"/>
                  <w:rPrChange w:id="1344"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345"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1346"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1347" w:author="Administrator" w:date="2025-10-28T17:49:00Z" w16du:dateUtc="2025-10-28T10:49:00Z">
                    <w:rPr>
                      <w:rFonts w:ascii="TimesNewRomanPSMT" w:eastAsia="Times New Roman" w:hAnsi="TimesNewRomanPSMT" w:cs="Times New Roman"/>
                      <w:color w:val="000000"/>
                      <w:kern w:val="0"/>
                      <w14:ligatures w14:val="none"/>
                    </w:rPr>
                  </w:rPrChange>
                </w:rPr>
                <w:t>u 15: Hai kho</w:t>
              </w:r>
              <w:r w:rsidRPr="00CA691D">
                <w:rPr>
                  <w:rFonts w:ascii="Times New Roman" w:eastAsia="Times New Roman" w:hAnsi="Times New Roman" w:cs="Times New Roman"/>
                  <w:color w:val="000000"/>
                  <w:kern w:val="0"/>
                  <w:sz w:val="24"/>
                  <w:szCs w:val="24"/>
                  <w14:ligatures w14:val="none"/>
                  <w:rPrChange w:id="134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349" w:author="Administrator" w:date="2025-10-28T17:49:00Z" w16du:dateUtc="2025-10-28T10:49:00Z">
                    <w:rPr>
                      <w:rFonts w:ascii="TimesNewRomanPSMT" w:eastAsia="Times New Roman" w:hAnsi="TimesNewRomanPSMT" w:cs="Times New Roman"/>
                      <w:color w:val="000000"/>
                      <w:kern w:val="0"/>
                      <w14:ligatures w14:val="none"/>
                    </w:rPr>
                  </w:rPrChange>
                </w:rPr>
                <w:t>n n</w:t>
              </w:r>
              <w:r w:rsidRPr="00CA691D">
                <w:rPr>
                  <w:rFonts w:ascii="Times New Roman" w:eastAsia="Times New Roman" w:hAnsi="Times New Roman" w:cs="Times New Roman"/>
                  <w:color w:val="000000"/>
                  <w:kern w:val="0"/>
                  <w:sz w:val="24"/>
                  <w:szCs w:val="24"/>
                  <w14:ligatures w14:val="none"/>
                  <w:rPrChange w:id="1350"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351" w:author="Administrator" w:date="2025-10-28T17:49:00Z" w16du:dateUtc="2025-10-28T10:49:00Z">
                    <w:rPr>
                      <w:rFonts w:ascii="TimesNewRomanPSMT" w:eastAsia="Times New Roman" w:hAnsi="TimesNewRomanPSMT" w:cs="Times New Roman"/>
                      <w:color w:val="000000"/>
                      <w:kern w:val="0"/>
                      <w14:ligatures w14:val="none"/>
                    </w:rPr>
                  </w:rPrChange>
                </w:rPr>
                <w:t xml:space="preserve">y </w:t>
              </w:r>
              <w:r w:rsidRPr="00CA691D">
                <w:rPr>
                  <w:rFonts w:ascii="Times New Roman" w:eastAsia="Times New Roman" w:hAnsi="Times New Roman" w:cs="Times New Roman"/>
                  <w:color w:val="000000"/>
                  <w:kern w:val="0"/>
                  <w:sz w:val="24"/>
                  <w:szCs w:val="24"/>
                  <w14:ligatures w14:val="none"/>
                  <w:rPrChange w:id="1352"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1353" w:author="Administrator" w:date="2025-10-28T17:49:00Z" w16du:dateUtc="2025-10-28T10:49:00Z">
                    <w:rPr>
                      <w:rFonts w:ascii="TimesNewRomanPSMT" w:eastAsia="Times New Roman" w:hAnsi="TimesNewRomanPSMT" w:cs="Times New Roman"/>
                      <w:color w:val="000000"/>
                      <w:kern w:val="0"/>
                      <w14:ligatures w14:val="none"/>
                    </w:rPr>
                  </w:rPrChange>
                </w:rPr>
                <w:t xml:space="preserve">u quy </w:t>
              </w:r>
              <w:r w:rsidRPr="00CA691D">
                <w:rPr>
                  <w:rFonts w:ascii="Times New Roman" w:eastAsia="Times New Roman" w:hAnsi="Times New Roman" w:cs="Times New Roman"/>
                  <w:color w:val="000000"/>
                  <w:kern w:val="0"/>
                  <w:sz w:val="24"/>
                  <w:szCs w:val="24"/>
                  <w14:ligatures w14:val="none"/>
                  <w:rPrChange w:id="1354"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355" w:author="Administrator" w:date="2025-10-28T17:49:00Z" w16du:dateUtc="2025-10-28T10:49:00Z">
                    <w:rPr>
                      <w:rFonts w:ascii="TimesNewRomanPSMT" w:eastAsia="Times New Roman" w:hAnsi="TimesNewRomanPSMT" w:cs="Times New Roman"/>
                      <w:color w:val="000000"/>
                      <w:kern w:val="0"/>
                      <w14:ligatures w14:val="none"/>
                    </w:rPr>
                  </w:rPrChange>
                </w:rPr>
                <w:t>nh v</w:t>
              </w:r>
              <w:r w:rsidRPr="00CA691D">
                <w:rPr>
                  <w:rFonts w:ascii="Times New Roman" w:eastAsia="Times New Roman" w:hAnsi="Times New Roman" w:cs="Times New Roman"/>
                  <w:color w:val="000000"/>
                  <w:kern w:val="0"/>
                  <w:sz w:val="24"/>
                  <w:szCs w:val="24"/>
                  <w14:ligatures w14:val="none"/>
                  <w:rPrChange w:id="1356" w:author="Administrator" w:date="2025-10-28T17:49:00Z" w16du:dateUtc="2025-10-28T10:49:00Z">
                    <w:rPr>
                      <w:rFonts w:ascii="Calibri" w:eastAsia="Times New Roman" w:hAnsi="Calibri" w:cs="Calibri"/>
                      <w:color w:val="000000"/>
                      <w:kern w:val="0"/>
                      <w14:ligatures w14:val="none"/>
                    </w:rPr>
                  </w:rPrChange>
                </w:rPr>
                <w:t>ề</w:t>
              </w:r>
            </w:ins>
            <w:ins w:id="1357"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358"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359" w:author="Administrator" w:date="2025-10-28T17:49:00Z" w16du:dateUtc="2025-10-28T10:49:00Z">
                    <w:rPr>
                      <w:rFonts w:ascii="TimesNewRomanPSMT" w:eastAsia="Times New Roman" w:hAnsi="TimesNewRomanPSMT" w:cs="Times New Roman"/>
                      <w:color w:val="000000"/>
                      <w:kern w:val="0"/>
                      <w14:ligatures w14:val="none"/>
                    </w:rPr>
                  </w:rPrChange>
                </w:rPr>
                <w:t>ph</w:t>
              </w:r>
              <w:r w:rsidRPr="00CA691D">
                <w:rPr>
                  <w:rFonts w:ascii="Times New Roman" w:eastAsia="Times New Roman" w:hAnsi="Times New Roman" w:cs="Times New Roman"/>
                  <w:color w:val="000000"/>
                  <w:kern w:val="0"/>
                  <w:sz w:val="24"/>
                  <w:szCs w:val="24"/>
                  <w14:ligatures w14:val="none"/>
                  <w:rPrChange w:id="1360"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1361"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1362"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1363" w:author="Administrator" w:date="2025-10-28T17:49:00Z" w16du:dateUtc="2025-10-28T10:49:00Z">
                    <w:rPr>
                      <w:rFonts w:ascii="TimesNewRomanPSMT" w:eastAsia="Times New Roman" w:hAnsi="TimesNewRomanPSMT" w:cs="Times New Roman"/>
                      <w:color w:val="000000"/>
                      <w:kern w:val="0"/>
                      <w14:ligatures w14:val="none"/>
                    </w:rPr>
                  </w:rPrChange>
                </w:rPr>
                <w:t>c</w:t>
              </w:r>
            </w:ins>
            <w:ins w:id="1364"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365"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366" w:author="Administrator" w:date="2025-10-28T17:49:00Z" w16du:dateUtc="2025-10-28T10:49:00Z">
                    <w:rPr>
                      <w:rFonts w:ascii="TimesNewRomanPSMT" w:eastAsia="Times New Roman" w:hAnsi="TimesNewRomanPSMT" w:cs="Times New Roman"/>
                      <w:color w:val="000000"/>
                      <w:kern w:val="0"/>
                      <w14:ligatures w14:val="none"/>
                    </w:rPr>
                  </w:rPrChange>
                </w:rPr>
                <w:t>n</w:t>
              </w:r>
              <w:r w:rsidRPr="00CA691D">
                <w:rPr>
                  <w:rFonts w:ascii="Times New Roman" w:eastAsia="Times New Roman" w:hAnsi="Times New Roman" w:cs="Times New Roman"/>
                  <w:color w:val="000000"/>
                  <w:kern w:val="0"/>
                  <w:sz w:val="24"/>
                  <w:szCs w:val="24"/>
                  <w14:ligatures w14:val="none"/>
                  <w:rPrChange w:id="136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368" w:author="Administrator" w:date="2025-10-28T17:49:00Z" w16du:dateUtc="2025-10-28T10:49:00Z">
                    <w:rPr>
                      <w:rFonts w:ascii="TimesNewRomanPSMT" w:eastAsia="Times New Roman" w:hAnsi="TimesNewRomanPSMT" w:cs="Times New Roman"/>
                      <w:color w:val="000000"/>
                      <w:kern w:val="0"/>
                      <w14:ligatures w14:val="none"/>
                    </w:rPr>
                  </w:rPrChange>
                </w:rPr>
                <w:t>p h</w:t>
              </w:r>
              <w:r w:rsidRPr="00CA691D">
                <w:rPr>
                  <w:rFonts w:ascii="Times New Roman" w:eastAsia="Times New Roman" w:hAnsi="Times New Roman" w:cs="Times New Roman"/>
                  <w:color w:val="000000"/>
                  <w:kern w:val="0"/>
                  <w:sz w:val="24"/>
                  <w:szCs w:val="24"/>
                  <w14:ligatures w14:val="none"/>
                  <w:rPrChange w:id="1369"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1370"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1371"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1372"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137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374" w:author="Administrator" w:date="2025-10-28T17:49:00Z" w16du:dateUtc="2025-10-28T10:49:00Z">
                    <w:rPr>
                      <w:rFonts w:ascii="TimesNewRomanPSMT" w:eastAsia="Times New Roman" w:hAnsi="TimesNewRomanPSMT" w:cs="Times New Roman"/>
                      <w:color w:val="000000"/>
                      <w:kern w:val="0"/>
                      <w14:ligatures w14:val="none"/>
                    </w:rPr>
                  </w:rPrChange>
                </w:rPr>
                <w:t>a th</w:t>
              </w:r>
              <w:r w:rsidRPr="00CA691D">
                <w:rPr>
                  <w:rFonts w:ascii="Times New Roman" w:eastAsia="Times New Roman" w:hAnsi="Times New Roman" w:cs="Times New Roman"/>
                  <w:color w:val="000000"/>
                  <w:kern w:val="0"/>
                  <w:sz w:val="24"/>
                  <w:szCs w:val="24"/>
                  <w14:ligatures w14:val="none"/>
                  <w:rPrChange w:id="137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376"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1377"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378" w:author="Administrator" w:date="2025-10-28T17:49:00Z" w16du:dateUtc="2025-10-28T10:49:00Z">
                    <w:rPr>
                      <w:rFonts w:ascii="TimesNewRomanPSMT" w:eastAsia="Times New Roman" w:hAnsi="TimesNewRomanPSMT" w:cs="Times New Roman"/>
                      <w:color w:val="000000"/>
                      <w:kern w:val="0"/>
                      <w14:ligatures w14:val="none"/>
                    </w:rPr>
                  </w:rPrChange>
                </w:rPr>
                <w:t>c v</w:t>
              </w:r>
              <w:r w:rsidRPr="00CA691D">
                <w:rPr>
                  <w:rFonts w:ascii="Times New Roman" w:eastAsia="Times New Roman" w:hAnsi="Times New Roman" w:cs="Times New Roman"/>
                  <w:color w:val="000000"/>
                  <w:kern w:val="0"/>
                  <w:sz w:val="24"/>
                  <w:szCs w:val="24"/>
                  <w14:ligatures w14:val="none"/>
                  <w:rPrChange w:id="137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380" w:author="Administrator" w:date="2025-10-28T17:49:00Z" w16du:dateUtc="2025-10-28T10:49:00Z">
                    <w:rPr>
                      <w:rFonts w:ascii="TimesNewRomanPSMT" w:eastAsia="Times New Roman" w:hAnsi="TimesNewRomanPSMT" w:cs="Times New Roman"/>
                      <w:color w:val="000000"/>
                      <w:kern w:val="0"/>
                      <w14:ligatures w14:val="none"/>
                    </w:rPr>
                  </w:rPrChange>
                </w:rPr>
                <w:t>o, r</w:t>
              </w:r>
              <w:r w:rsidRPr="00CA691D">
                <w:rPr>
                  <w:rFonts w:ascii="Times New Roman" w:eastAsia="Times New Roman" w:hAnsi="Times New Roman" w:cs="Times New Roman"/>
                  <w:color w:val="000000"/>
                  <w:kern w:val="0"/>
                  <w:sz w:val="24"/>
                  <w:szCs w:val="24"/>
                  <w14:ligatures w14:val="none"/>
                  <w:rPrChange w:id="1381"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1382"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138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384"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138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386"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138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388"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1389"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390"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1391"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1392"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1393"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1394" w:author="Administrator" w:date="2025-10-28T17:49:00Z" w16du:dateUtc="2025-10-28T10:49:00Z">
                    <w:rPr>
                      <w:rFonts w:ascii="TimesNewRomanPSMT" w:eastAsia="Times New Roman" w:hAnsi="TimesNewRomanPSMT" w:cs="Times New Roman"/>
                      <w:color w:val="000000"/>
                      <w:kern w:val="0"/>
                      <w14:ligatures w14:val="none"/>
                    </w:rPr>
                  </w:rPrChange>
                </w:rPr>
                <w:t>i ph</w:t>
              </w:r>
              <w:r w:rsidRPr="00CA691D">
                <w:rPr>
                  <w:rFonts w:ascii="Times New Roman" w:eastAsia="Times New Roman" w:hAnsi="Times New Roman" w:cs="Times New Roman"/>
                  <w:color w:val="000000"/>
                  <w:kern w:val="0"/>
                  <w:sz w:val="24"/>
                  <w:szCs w:val="24"/>
                  <w14:ligatures w14:val="none"/>
                  <w:rPrChange w:id="1395"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1396"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139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398"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1399"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1400"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140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402" w:author="Administrator" w:date="2025-10-28T17:49:00Z" w16du:dateUtc="2025-10-28T10:49:00Z">
                    <w:rPr>
                      <w:rFonts w:ascii="TimesNewRomanPSMT" w:eastAsia="Times New Roman" w:hAnsi="TimesNewRomanPSMT" w:cs="Times New Roman"/>
                      <w:color w:val="000000"/>
                      <w:kern w:val="0"/>
                      <w14:ligatures w14:val="none"/>
                    </w:rPr>
                  </w:rPrChange>
                </w:rPr>
                <w:t>i th</w:t>
              </w:r>
              <w:r w:rsidRPr="00CA691D">
                <w:rPr>
                  <w:rFonts w:ascii="Times New Roman" w:eastAsia="Times New Roman" w:hAnsi="Times New Roman" w:cs="Times New Roman"/>
                  <w:color w:val="000000"/>
                  <w:kern w:val="0"/>
                  <w:sz w:val="24"/>
                  <w:szCs w:val="24"/>
                  <w14:ligatures w14:val="none"/>
                  <w:rPrChange w:id="140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404" w:author="Administrator" w:date="2025-10-28T17:49:00Z" w16du:dateUtc="2025-10-28T10:49:00Z">
                    <w:rPr>
                      <w:rFonts w:ascii="TimesNewRomanPSMT" w:eastAsia="Times New Roman" w:hAnsi="TimesNewRomanPSMT" w:cs="Times New Roman"/>
                      <w:color w:val="000000"/>
                      <w:kern w:val="0"/>
                      <w14:ligatures w14:val="none"/>
                    </w:rPr>
                  </w:rPrChange>
                </w:rPr>
                <w:t>y</w:t>
              </w:r>
            </w:ins>
            <w:ins w:id="1405"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406"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407" w:author="Administrator" w:date="2025-10-28T17:49:00Z" w16du:dateUtc="2025-10-28T10:49:00Z">
                    <w:rPr>
                      <w:rFonts w:ascii="TimesNewRomanPSMT" w:eastAsia="Times New Roman" w:hAnsi="TimesNewRomanPSMT" w:cs="Times New Roman"/>
                      <w:color w:val="000000"/>
                      <w:kern w:val="0"/>
                      <w14:ligatures w14:val="none"/>
                    </w:rPr>
                  </w:rPrChange>
                </w:rPr>
                <w:t>qua bi</w:t>
              </w:r>
              <w:r w:rsidRPr="00CA691D">
                <w:rPr>
                  <w:rFonts w:ascii="Times New Roman" w:eastAsia="Times New Roman" w:hAnsi="Times New Roman" w:cs="Times New Roman" w:hint="eastAsia"/>
                  <w:color w:val="000000"/>
                  <w:kern w:val="0"/>
                  <w:sz w:val="24"/>
                  <w:szCs w:val="24"/>
                  <w14:ligatures w14:val="none"/>
                  <w:rPrChange w:id="1408" w:author="Administrator" w:date="2025-10-28T17:49:00Z" w16du:dateUtc="2025-10-28T10:49:00Z">
                    <w:rPr>
                      <w:rFonts w:ascii="TimesNewRomanPSMT" w:eastAsia="Times New Roman" w:hAnsi="TimesNewRomanPSMT" w:cs="Times New Roman" w:hint="eastAsia"/>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1409" w:author="Administrator" w:date="2025-10-28T17:49:00Z" w16du:dateUtc="2025-10-28T10:49:00Z">
                    <w:rPr>
                      <w:rFonts w:ascii="TimesNewRomanPSMT" w:eastAsia="Times New Roman" w:hAnsi="TimesNewRomanPSMT" w:cs="Times New Roman"/>
                      <w:color w:val="000000"/>
                      <w:kern w:val="0"/>
                      <w14:ligatures w14:val="none"/>
                    </w:rPr>
                  </w:rPrChange>
                </w:rPr>
                <w:t>n gi</w:t>
              </w:r>
              <w:r w:rsidRPr="00CA691D">
                <w:rPr>
                  <w:rFonts w:ascii="Times New Roman" w:eastAsia="Times New Roman" w:hAnsi="Times New Roman" w:cs="Times New Roman"/>
                  <w:color w:val="000000"/>
                  <w:kern w:val="0"/>
                  <w:sz w:val="24"/>
                  <w:szCs w:val="24"/>
                  <w14:ligatures w14:val="none"/>
                  <w:rPrChange w:id="1410"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1411" w:author="Administrator" w:date="2025-10-28T17:49:00Z" w16du:dateUtc="2025-10-28T10:49:00Z">
                    <w:rPr>
                      <w:rFonts w:ascii="TimesNewRomanPSMT" w:eastAsia="Times New Roman" w:hAnsi="TimesNewRomanPSMT" w:cs="Times New Roman"/>
                      <w:color w:val="000000"/>
                      <w:kern w:val="0"/>
                      <w14:ligatures w14:val="none"/>
                    </w:rPr>
                  </w:rPrChange>
                </w:rPr>
                <w:t>i Vi</w:t>
              </w:r>
              <w:r w:rsidRPr="00CA691D">
                <w:rPr>
                  <w:rFonts w:ascii="Times New Roman" w:eastAsia="Times New Roman" w:hAnsi="Times New Roman" w:cs="Times New Roman"/>
                  <w:color w:val="000000"/>
                  <w:kern w:val="0"/>
                  <w:sz w:val="24"/>
                  <w:szCs w:val="24"/>
                  <w14:ligatures w14:val="none"/>
                  <w:rPrChange w:id="141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413" w:author="Administrator" w:date="2025-10-28T17:49:00Z" w16du:dateUtc="2025-10-28T10:49:00Z">
                    <w:rPr>
                      <w:rFonts w:ascii="TimesNewRomanPSMT" w:eastAsia="Times New Roman" w:hAnsi="TimesNewRomanPSMT" w:cs="Times New Roman"/>
                      <w:color w:val="000000"/>
                      <w:kern w:val="0"/>
                      <w14:ligatures w14:val="none"/>
                    </w:rPr>
                  </w:rPrChange>
                </w:rPr>
                <w:t xml:space="preserve">t Nam </w:t>
              </w:r>
              <w:r w:rsidRPr="00CA691D">
                <w:rPr>
                  <w:rFonts w:ascii="Times New Roman" w:eastAsia="Times New Roman" w:hAnsi="Times New Roman" w:cs="Times New Roman"/>
                  <w:color w:val="000000"/>
                  <w:kern w:val="0"/>
                  <w:sz w:val="24"/>
                  <w:szCs w:val="24"/>
                  <w14:ligatures w14:val="none"/>
                  <w:rPrChange w:id="1414"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415" w:author="Administrator" w:date="2025-10-28T17:49:00Z" w16du:dateUtc="2025-10-28T10:49:00Z">
                    <w:rPr>
                      <w:rFonts w:ascii="TimesNewRomanPSMT" w:eastAsia="Times New Roman" w:hAnsi="TimesNewRomanPSMT" w:cs="Times New Roman"/>
                      <w:color w:val="000000"/>
                      <w:kern w:val="0"/>
                      <w14:ligatures w14:val="none"/>
                    </w:rPr>
                  </w:rPrChange>
                </w:rPr>
                <w:t xml:space="preserve"> Campuchia,</w:t>
              </w:r>
            </w:ins>
            <w:ins w:id="1416"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417"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418" w:author="Administrator" w:date="2025-10-28T17:49:00Z" w16du:dateUtc="2025-10-28T10:49:00Z">
                    <w:rPr>
                      <w:rFonts w:ascii="TimesNewRomanPSMT" w:eastAsia="Times New Roman" w:hAnsi="TimesNewRomanPSMT" w:cs="Times New Roman"/>
                      <w:color w:val="000000"/>
                      <w:kern w:val="0"/>
                      <w14:ligatures w14:val="none"/>
                    </w:rPr>
                  </w:rPrChange>
                </w:rPr>
                <w:t>nh</w:t>
              </w:r>
              <w:r w:rsidRPr="00CA691D">
                <w:rPr>
                  <w:rFonts w:ascii="Times New Roman" w:eastAsia="Times New Roman" w:hAnsi="Times New Roman" w:cs="Times New Roman"/>
                  <w:color w:val="000000"/>
                  <w:kern w:val="0"/>
                  <w:sz w:val="24"/>
                  <w:szCs w:val="24"/>
                  <w14:ligatures w14:val="none"/>
                  <w:rPrChange w:id="1419"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1420"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1421" w:author="Administrator" w:date="2025-10-28T17:49:00Z" w16du:dateUtc="2025-10-28T10:49:00Z">
                    <w:rPr>
                      <w:rFonts w:ascii="Calibri" w:eastAsia="Times New Roman" w:hAnsi="Calibri" w:cs="Calibri"/>
                      <w:color w:val="000000"/>
                      <w:kern w:val="0"/>
                      <w14:ligatures w14:val="none"/>
                    </w:rPr>
                  </w:rPrChange>
                </w:rPr>
                <w:t>ở</w:t>
              </w:r>
              <w:r w:rsidRPr="00CA691D">
                <w:rPr>
                  <w:rFonts w:ascii="Times New Roman" w:eastAsia="Times New Roman" w:hAnsi="Times New Roman" w:cs="Times New Roman"/>
                  <w:color w:val="000000"/>
                  <w:kern w:val="0"/>
                  <w:sz w:val="24"/>
                  <w:szCs w:val="24"/>
                  <w14:ligatures w14:val="none"/>
                  <w:rPrChange w:id="1422" w:author="Administrator" w:date="2025-10-28T17:49:00Z" w16du:dateUtc="2025-10-28T10:49:00Z">
                    <w:rPr>
                      <w:rFonts w:ascii="TimesNewRomanPSMT" w:eastAsia="Times New Roman" w:hAnsi="TimesNewRomanPSMT" w:cs="Times New Roman"/>
                      <w:color w:val="000000"/>
                      <w:kern w:val="0"/>
                      <w14:ligatures w14:val="none"/>
                    </w:rPr>
                  </w:rPrChange>
                </w:rPr>
                <w:t xml:space="preserve"> kho</w:t>
              </w:r>
              <w:r w:rsidRPr="00CA691D">
                <w:rPr>
                  <w:rFonts w:ascii="Times New Roman" w:eastAsia="Times New Roman" w:hAnsi="Times New Roman" w:cs="Times New Roman"/>
                  <w:color w:val="000000"/>
                  <w:kern w:val="0"/>
                  <w:sz w:val="24"/>
                  <w:szCs w:val="24"/>
                  <w14:ligatures w14:val="none"/>
                  <w:rPrChange w:id="142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424" w:author="Administrator" w:date="2025-10-28T17:49:00Z" w16du:dateUtc="2025-10-28T10:49:00Z">
                    <w:rPr>
                      <w:rFonts w:ascii="TimesNewRomanPSMT" w:eastAsia="Times New Roman" w:hAnsi="TimesNewRomanPSMT" w:cs="Times New Roman"/>
                      <w:color w:val="000000"/>
                      <w:kern w:val="0"/>
                      <w14:ligatures w14:val="none"/>
                    </w:rPr>
                  </w:rPrChange>
                </w:rPr>
                <w:t xml:space="preserve">n 1 quy </w:t>
              </w:r>
              <w:r w:rsidRPr="00CA691D">
                <w:rPr>
                  <w:rFonts w:ascii="Times New Roman" w:eastAsia="Times New Roman" w:hAnsi="Times New Roman" w:cs="Times New Roman"/>
                  <w:color w:val="000000"/>
                  <w:kern w:val="0"/>
                  <w:sz w:val="24"/>
                  <w:szCs w:val="24"/>
                  <w14:ligatures w14:val="none"/>
                  <w:rPrChange w:id="142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426" w:author="Administrator" w:date="2025-10-28T17:49:00Z" w16du:dateUtc="2025-10-28T10:49:00Z">
                    <w:rPr>
                      <w:rFonts w:ascii="TimesNewRomanPSMT" w:eastAsia="Times New Roman" w:hAnsi="TimesNewRomanPSMT" w:cs="Times New Roman"/>
                      <w:color w:val="000000"/>
                      <w:kern w:val="0"/>
                      <w14:ligatures w14:val="none"/>
                    </w:rPr>
                  </w:rPrChange>
                </w:rPr>
                <w:t>nh n</w:t>
              </w:r>
              <w:r w:rsidRPr="00CA691D">
                <w:rPr>
                  <w:rFonts w:ascii="Times New Roman" w:eastAsia="Times New Roman" w:hAnsi="Times New Roman" w:cs="Times New Roman"/>
                  <w:color w:val="000000"/>
                  <w:kern w:val="0"/>
                  <w:sz w:val="24"/>
                  <w:szCs w:val="24"/>
                  <w14:ligatures w14:val="none"/>
                  <w:rPrChange w:id="142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428" w:author="Administrator" w:date="2025-10-28T17:49:00Z" w16du:dateUtc="2025-10-28T10:49:00Z">
                    <w:rPr>
                      <w:rFonts w:ascii="TimesNewRomanPSMT" w:eastAsia="Times New Roman" w:hAnsi="TimesNewRomanPSMT" w:cs="Times New Roman"/>
                      <w:color w:val="000000"/>
                      <w:kern w:val="0"/>
                      <w14:ligatures w14:val="none"/>
                    </w:rPr>
                  </w:rPrChange>
                </w:rPr>
                <w:t>p h</w:t>
              </w:r>
              <w:r w:rsidRPr="00CA691D">
                <w:rPr>
                  <w:rFonts w:ascii="Times New Roman" w:eastAsia="Times New Roman" w:hAnsi="Times New Roman" w:cs="Times New Roman"/>
                  <w:color w:val="000000"/>
                  <w:kern w:val="0"/>
                  <w:sz w:val="24"/>
                  <w:szCs w:val="24"/>
                  <w14:ligatures w14:val="none"/>
                  <w:rPrChange w:id="1429"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1430"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1431"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1432" w:author="Administrator" w:date="2025-10-28T17:49:00Z" w16du:dateUtc="2025-10-28T10:49:00Z">
                    <w:rPr>
                      <w:rFonts w:ascii="TimesNewRomanPSMT" w:eastAsia="Times New Roman" w:hAnsi="TimesNewRomanPSMT" w:cs="Times New Roman"/>
                      <w:color w:val="000000"/>
                      <w:kern w:val="0"/>
                      <w14:ligatures w14:val="none"/>
                    </w:rPr>
                  </w:rPrChange>
                </w:rPr>
                <w:t xml:space="preserve"> qua</w:t>
              </w:r>
            </w:ins>
            <w:ins w:id="1433"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434"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435" w:author="Administrator" w:date="2025-10-28T17:49:00Z" w16du:dateUtc="2025-10-28T10:49:00Z">
                    <w:rPr>
                      <w:rFonts w:ascii="TimesNewRomanPSMT" w:eastAsia="Times New Roman" w:hAnsi="TimesNewRomanPSMT" w:cs="Times New Roman"/>
                      <w:color w:val="000000"/>
                      <w:kern w:val="0"/>
                      <w14:ligatures w14:val="none"/>
                    </w:rPr>
                  </w:rPrChange>
                </w:rPr>
                <w:t>h</w:t>
              </w:r>
              <w:r w:rsidRPr="00CA691D">
                <w:rPr>
                  <w:rFonts w:ascii="Times New Roman" w:eastAsia="Times New Roman" w:hAnsi="Times New Roman" w:cs="Times New Roman"/>
                  <w:color w:val="000000"/>
                  <w:kern w:val="0"/>
                  <w:sz w:val="24"/>
                  <w:szCs w:val="24"/>
                  <w14:ligatures w14:val="none"/>
                  <w:rPrChange w:id="143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437"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1438"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1439" w:author="Administrator" w:date="2025-10-28T17:49:00Z" w16du:dateUtc="2025-10-28T10:49:00Z">
                    <w:rPr>
                      <w:rFonts w:ascii="TimesNewRomanPSMT" w:eastAsia="Times New Roman" w:hAnsi="TimesNewRomanPSMT" w:cs="Times New Roman"/>
                      <w:color w:val="000000"/>
                      <w:kern w:val="0"/>
                      <w14:ligatures w14:val="none"/>
                    </w:rPr>
                  </w:rPrChange>
                </w:rPr>
                <w:t>ng d</w:t>
              </w:r>
              <w:r w:rsidRPr="00CA691D">
                <w:rPr>
                  <w:rFonts w:ascii="Times New Roman" w:eastAsia="Times New Roman" w:hAnsi="Times New Roman" w:cs="Times New Roman"/>
                  <w:color w:val="000000"/>
                  <w:kern w:val="0"/>
                  <w:sz w:val="24"/>
                  <w:szCs w:val="24"/>
                  <w14:ligatures w14:val="none"/>
                  <w:rPrChange w:id="1440"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1441" w:author="Administrator" w:date="2025-10-28T17:49:00Z" w16du:dateUtc="2025-10-28T10:49:00Z">
                    <w:rPr>
                      <w:rFonts w:ascii="TimesNewRomanPSMT" w:eastAsia="Times New Roman" w:hAnsi="TimesNewRomanPSMT" w:cs="Times New Roman"/>
                      <w:color w:val="000000"/>
                      <w:kern w:val="0"/>
                      <w14:ligatures w14:val="none"/>
                    </w:rPr>
                  </w:rPrChange>
                </w:rPr>
                <w:t>ch v</w:t>
              </w:r>
              <w:r w:rsidRPr="00CA691D">
                <w:rPr>
                  <w:rFonts w:ascii="Times New Roman" w:eastAsia="Times New Roman" w:hAnsi="Times New Roman" w:cs="Times New Roman"/>
                  <w:color w:val="000000"/>
                  <w:kern w:val="0"/>
                  <w:sz w:val="24"/>
                  <w:szCs w:val="24"/>
                  <w14:ligatures w14:val="none"/>
                  <w:rPrChange w:id="1442"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443"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1444"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1445" w:author="Administrator" w:date="2025-10-28T17:49:00Z" w16du:dateUtc="2025-10-28T10:49:00Z">
                    <w:rPr>
                      <w:rFonts w:ascii="TimesNewRomanPSMT" w:eastAsia="Times New Roman" w:hAnsi="TimesNewRomanPSMT" w:cs="Times New Roman"/>
                      <w:color w:val="000000"/>
                      <w:kern w:val="0"/>
                      <w14:ligatures w14:val="none"/>
                    </w:rPr>
                  </w:rPrChange>
                </w:rPr>
                <w:t>ng</w:t>
              </w:r>
            </w:ins>
            <w:ins w:id="1446"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447"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448" w:author="Administrator" w:date="2025-10-28T17:49:00Z" w16du:dateUtc="2025-10-28T10:49:00Z">
                    <w:rPr>
                      <w:rFonts w:ascii="TimesNewRomanPSMT" w:eastAsia="Times New Roman" w:hAnsi="TimesNewRomanPSMT" w:cs="Times New Roman"/>
                      <w:color w:val="000000"/>
                      <w:kern w:val="0"/>
                      <w14:ligatures w14:val="none"/>
                    </w:rPr>
                  </w:rPrChange>
                </w:rPr>
                <w:t>tr</w:t>
              </w:r>
              <w:r w:rsidRPr="00CA691D">
                <w:rPr>
                  <w:rFonts w:ascii="Times New Roman" w:eastAsia="Times New Roman" w:hAnsi="Times New Roman" w:cs="Times New Roman"/>
                  <w:color w:val="000000"/>
                  <w:kern w:val="0"/>
                  <w:sz w:val="24"/>
                  <w:szCs w:val="24"/>
                  <w14:ligatures w14:val="none"/>
                  <w:rPrChange w:id="1449"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1450" w:author="Administrator" w:date="2025-10-28T17:49:00Z" w16du:dateUtc="2025-10-28T10:49:00Z">
                    <w:rPr>
                      <w:rFonts w:ascii="TimesNewRomanPSMT" w:eastAsia="Times New Roman" w:hAnsi="TimesNewRomanPSMT" w:cs="Times New Roman"/>
                      <w:color w:val="000000"/>
                      <w:kern w:val="0"/>
                      <w14:ligatures w14:val="none"/>
                    </w:rPr>
                  </w:rPrChange>
                </w:rPr>
                <w:t>c tuy</w:t>
              </w:r>
              <w:r w:rsidRPr="00CA691D">
                <w:rPr>
                  <w:rFonts w:ascii="Times New Roman" w:eastAsia="Times New Roman" w:hAnsi="Times New Roman" w:cs="Times New Roman"/>
                  <w:color w:val="000000"/>
                  <w:kern w:val="0"/>
                  <w:sz w:val="24"/>
                  <w:szCs w:val="24"/>
                  <w14:ligatures w14:val="none"/>
                  <w:rPrChange w:id="1451"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1452" w:author="Administrator" w:date="2025-10-28T17:49:00Z" w16du:dateUtc="2025-10-28T10:49:00Z">
                    <w:rPr>
                      <w:rFonts w:ascii="TimesNewRomanPSMT" w:eastAsia="Times New Roman" w:hAnsi="TimesNewRomanPSMT" w:cs="Times New Roman"/>
                      <w:color w:val="000000"/>
                      <w:kern w:val="0"/>
                      <w14:ligatures w14:val="none"/>
                    </w:rPr>
                  </w:rPrChange>
                </w:rPr>
                <w:t>n, kho</w:t>
              </w:r>
              <w:r w:rsidRPr="00CA691D">
                <w:rPr>
                  <w:rFonts w:ascii="Times New Roman" w:eastAsia="Times New Roman" w:hAnsi="Times New Roman" w:cs="Times New Roman"/>
                  <w:color w:val="000000"/>
                  <w:kern w:val="0"/>
                  <w:sz w:val="24"/>
                  <w:szCs w:val="24"/>
                  <w14:ligatures w14:val="none"/>
                  <w:rPrChange w:id="145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454" w:author="Administrator" w:date="2025-10-28T17:49:00Z" w16du:dateUtc="2025-10-28T10:49:00Z">
                    <w:rPr>
                      <w:rFonts w:ascii="TimesNewRomanPSMT" w:eastAsia="Times New Roman" w:hAnsi="TimesNewRomanPSMT" w:cs="Times New Roman"/>
                      <w:color w:val="000000"/>
                      <w:kern w:val="0"/>
                      <w14:ligatures w14:val="none"/>
                    </w:rPr>
                  </w:rPrChange>
                </w:rPr>
                <w:t>n 2 l</w:t>
              </w:r>
              <w:r w:rsidRPr="00CA691D">
                <w:rPr>
                  <w:rFonts w:ascii="Times New Roman" w:eastAsia="Times New Roman" w:hAnsi="Times New Roman" w:cs="Times New Roman"/>
                  <w:color w:val="000000"/>
                  <w:kern w:val="0"/>
                  <w:sz w:val="24"/>
                  <w:szCs w:val="24"/>
                  <w14:ligatures w14:val="none"/>
                  <w:rPrChange w:id="1455"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456" w:author="Administrator" w:date="2025-10-28T17:49:00Z" w16du:dateUtc="2025-10-28T10:49:00Z">
                    <w:rPr>
                      <w:rFonts w:ascii="TimesNewRomanPSMT" w:eastAsia="Times New Roman" w:hAnsi="TimesNewRomanPSMT" w:cs="Times New Roman"/>
                      <w:color w:val="000000"/>
                      <w:kern w:val="0"/>
                      <w14:ligatures w14:val="none"/>
                    </w:rPr>
                  </w:rPrChange>
                </w:rPr>
                <w:t xml:space="preserve">i quy </w:t>
              </w:r>
              <w:r w:rsidRPr="00CA691D">
                <w:rPr>
                  <w:rFonts w:ascii="Times New Roman" w:eastAsia="Times New Roman" w:hAnsi="Times New Roman" w:cs="Times New Roman"/>
                  <w:color w:val="000000"/>
                  <w:kern w:val="0"/>
                  <w:sz w:val="24"/>
                  <w:szCs w:val="24"/>
                  <w14:ligatures w14:val="none"/>
                  <w:rPrChange w:id="1457"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458" w:author="Administrator" w:date="2025-10-28T17:49:00Z" w16du:dateUtc="2025-10-28T10:49:00Z">
                    <w:rPr>
                      <w:rFonts w:ascii="TimesNewRomanPSMT" w:eastAsia="Times New Roman" w:hAnsi="TimesNewRomanPSMT" w:cs="Times New Roman"/>
                      <w:color w:val="000000"/>
                      <w:kern w:val="0"/>
                      <w14:ligatures w14:val="none"/>
                    </w:rPr>
                  </w:rPrChange>
                </w:rPr>
                <w:t>nh ri</w:t>
              </w:r>
              <w:r w:rsidRPr="00CA691D">
                <w:rPr>
                  <w:rFonts w:ascii="Times New Roman" w:eastAsia="Times New Roman" w:hAnsi="Times New Roman" w:cs="Times New Roman"/>
                  <w:color w:val="000000"/>
                  <w:kern w:val="0"/>
                  <w:sz w:val="24"/>
                  <w:szCs w:val="24"/>
                  <w14:ligatures w14:val="none"/>
                  <w:rPrChange w:id="1459"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1460" w:author="Administrator" w:date="2025-10-28T17:49:00Z" w16du:dateUtc="2025-10-28T10:49:00Z">
                    <w:rPr>
                      <w:rFonts w:ascii="TimesNewRomanPSMT" w:eastAsia="Times New Roman" w:hAnsi="TimesNewRomanPSMT" w:cs="Times New Roman"/>
                      <w:color w:val="000000"/>
                      <w:kern w:val="0"/>
                      <w14:ligatures w14:val="none"/>
                    </w:rPr>
                  </w:rPrChange>
                </w:rPr>
                <w:t>ng v</w:t>
              </w:r>
              <w:r w:rsidRPr="00CA691D">
                <w:rPr>
                  <w:rFonts w:ascii="Times New Roman" w:eastAsia="Times New Roman" w:hAnsi="Times New Roman" w:cs="Times New Roman"/>
                  <w:color w:val="000000"/>
                  <w:kern w:val="0"/>
                  <w:sz w:val="24"/>
                  <w:szCs w:val="24"/>
                  <w14:ligatures w14:val="none"/>
                  <w:rPrChange w:id="1461"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1462"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146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464"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1465"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466"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1467"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468"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146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470"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1471"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1472"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05F9B295" w14:textId="77777777" w:rsidR="00CA691D" w:rsidRDefault="00D91701" w:rsidP="00A3338D">
            <w:pPr>
              <w:pStyle w:val="Vnbnnidung0"/>
              <w:tabs>
                <w:tab w:val="left" w:pos="1996"/>
              </w:tabs>
              <w:spacing w:after="0" w:line="240" w:lineRule="auto"/>
              <w:ind w:firstLine="0"/>
              <w:jc w:val="both"/>
              <w:rPr>
                <w:ins w:id="1473" w:author="Administrator" w:date="2025-10-28T17:52:00Z" w16du:dateUtc="2025-10-28T10:52:00Z"/>
                <w:rFonts w:ascii="Times New Roman" w:eastAsia="Times New Roman" w:hAnsi="Times New Roman" w:cs="Times New Roman"/>
                <w:color w:val="000000"/>
                <w:kern w:val="0"/>
                <w:sz w:val="24"/>
                <w:szCs w:val="24"/>
                <w14:ligatures w14:val="none"/>
              </w:rPr>
            </w:pPr>
            <w:ins w:id="1474"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475"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1476"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ins>
            <w:ins w:id="1477" w:author="Administrator" w:date="2025-10-28T17:52:00Z" w16du:dateUtc="2025-10-28T10:52:00Z">
              <w:r w:rsidR="00CA691D">
                <w:rPr>
                  <w:rFonts w:ascii="Times New Roman" w:eastAsia="Times New Roman" w:hAnsi="Times New Roman" w:cs="Times New Roman"/>
                  <w:color w:val="000000"/>
                  <w:kern w:val="0"/>
                  <w:sz w:val="24"/>
                  <w:szCs w:val="24"/>
                  <w14:ligatures w14:val="none"/>
                </w:rPr>
                <w:t>ị</w:t>
              </w:r>
            </w:ins>
            <w:ins w:id="1478"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479"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480" w:author="Administrator" w:date="2025-10-28T17:49:00Z" w16du:dateUtc="2025-10-28T10:49:00Z">
                    <w:rPr>
                      <w:rFonts w:ascii="Calibri" w:eastAsia="Times New Roman" w:hAnsi="Calibri" w:cs="Calibri"/>
                      <w:color w:val="000000"/>
                      <w:kern w:val="0"/>
                      <w14:ligatures w14:val="none"/>
                    </w:rPr>
                  </w:rPrChange>
                </w:rPr>
                <w:t>đơ</w:t>
              </w:r>
              <w:r w:rsidRPr="00CA691D">
                <w:rPr>
                  <w:rFonts w:ascii="Times New Roman" w:eastAsia="Times New Roman" w:hAnsi="Times New Roman" w:cs="Times New Roman"/>
                  <w:color w:val="000000"/>
                  <w:kern w:val="0"/>
                  <w:sz w:val="24"/>
                  <w:szCs w:val="24"/>
                  <w14:ligatures w14:val="none"/>
                  <w:rPrChange w:id="1481"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1482"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1483" w:author="Administrator" w:date="2025-10-28T17:49:00Z" w16du:dateUtc="2025-10-28T10:49:00Z">
                    <w:rPr>
                      <w:rFonts w:ascii="TimesNewRomanPSMT" w:eastAsia="Times New Roman" w:hAnsi="TimesNewRomanPSMT" w:cs="Times New Roman"/>
                      <w:color w:val="000000"/>
                      <w:kern w:val="0"/>
                      <w14:ligatures w14:val="none"/>
                    </w:rPr>
                  </w:rPrChange>
                </w:rPr>
                <w:t xml:space="preserve"> ch</w:t>
              </w:r>
              <w:r w:rsidRPr="00CA691D">
                <w:rPr>
                  <w:rFonts w:ascii="Times New Roman" w:eastAsia="Times New Roman" w:hAnsi="Times New Roman" w:cs="Times New Roman"/>
                  <w:color w:val="000000"/>
                  <w:kern w:val="0"/>
                  <w:sz w:val="24"/>
                  <w:szCs w:val="24"/>
                  <w14:ligatures w14:val="none"/>
                  <w:rPrChange w:id="148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485" w:author="Administrator" w:date="2025-10-28T17:49:00Z" w16du:dateUtc="2025-10-28T10:49:00Z">
                    <w:rPr>
                      <w:rFonts w:ascii="TimesNewRomanPSMT" w:eastAsia="Times New Roman" w:hAnsi="TimesNewRomanPSMT" w:cs="Times New Roman"/>
                      <w:color w:val="000000"/>
                      <w:kern w:val="0"/>
                      <w14:ligatures w14:val="none"/>
                    </w:rPr>
                  </w:rPrChange>
                </w:rPr>
                <w:t xml:space="preserve"> tr</w:t>
              </w:r>
              <w:r w:rsidRPr="00CA691D">
                <w:rPr>
                  <w:rFonts w:ascii="Times New Roman" w:eastAsia="Times New Roman" w:hAnsi="Times New Roman" w:cs="Times New Roman"/>
                  <w:color w:val="000000"/>
                  <w:kern w:val="0"/>
                  <w:sz w:val="24"/>
                  <w:szCs w:val="24"/>
                  <w14:ligatures w14:val="none"/>
                  <w:rPrChange w:id="1486"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1487" w:author="Administrator" w:date="2025-10-28T17:49:00Z" w16du:dateUtc="2025-10-28T10:49:00Z">
                    <w:rPr>
                      <w:rFonts w:ascii="TimesNewRomanPSMT" w:eastAsia="Times New Roman" w:hAnsi="TimesNewRomanPSMT" w:cs="Times New Roman"/>
                      <w:color w:val="000000"/>
                      <w:kern w:val="0"/>
                      <w14:ligatures w14:val="none"/>
                    </w:rPr>
                  </w:rPrChange>
                </w:rPr>
                <w:t xml:space="preserve"> so</w:t>
              </w:r>
              <w:r w:rsidRPr="00CA691D">
                <w:rPr>
                  <w:rFonts w:ascii="Times New Roman" w:eastAsia="Times New Roman" w:hAnsi="Times New Roman" w:cs="Times New Roman"/>
                  <w:color w:val="000000"/>
                  <w:kern w:val="0"/>
                  <w:sz w:val="24"/>
                  <w:szCs w:val="24"/>
                  <w14:ligatures w14:val="none"/>
                  <w:rPrChange w:id="1488"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489"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149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491" w:author="Administrator" w:date="2025-10-28T17:49:00Z" w16du:dateUtc="2025-10-28T10:49:00Z">
                    <w:rPr>
                      <w:rFonts w:ascii="TimesNewRomanPSMT" w:eastAsia="Times New Roman" w:hAnsi="TimesNewRomanPSMT" w:cs="Times New Roman"/>
                      <w:color w:val="000000"/>
                      <w:kern w:val="0"/>
                      <w14:ligatures w14:val="none"/>
                    </w:rPr>
                  </w:rPrChange>
                </w:rPr>
                <w:t xml:space="preserve">o quy </w:t>
              </w:r>
              <w:r w:rsidRPr="00CA691D">
                <w:rPr>
                  <w:rFonts w:ascii="Times New Roman" w:eastAsia="Times New Roman" w:hAnsi="Times New Roman" w:cs="Times New Roman"/>
                  <w:color w:val="000000"/>
                  <w:kern w:val="0"/>
                  <w:sz w:val="24"/>
                  <w:szCs w:val="24"/>
                  <w14:ligatures w14:val="none"/>
                  <w:rPrChange w:id="1492"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493" w:author="Administrator" w:date="2025-10-28T17:49:00Z" w16du:dateUtc="2025-10-28T10:49:00Z">
                    <w:rPr>
                      <w:rFonts w:ascii="TimesNewRomanPSMT" w:eastAsia="Times New Roman" w:hAnsi="TimesNewRomanPSMT" w:cs="Times New Roman"/>
                      <w:color w:val="000000"/>
                      <w:kern w:val="0"/>
                      <w14:ligatures w14:val="none"/>
                    </w:rPr>
                  </w:rPrChange>
                </w:rPr>
                <w:t>nh c</w:t>
              </w:r>
              <w:r w:rsidRPr="00CA691D">
                <w:rPr>
                  <w:rFonts w:ascii="Times New Roman" w:eastAsia="Times New Roman" w:hAnsi="Times New Roman" w:cs="Times New Roman"/>
                  <w:color w:val="000000"/>
                  <w:kern w:val="0"/>
                  <w:sz w:val="24"/>
                  <w:szCs w:val="24"/>
                  <w14:ligatures w14:val="none"/>
                  <w:rPrChange w:id="1494"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495"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1496"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1497"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1498"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1499" w:author="Administrator" w:date="2025-10-28T17:49:00Z" w16du:dateUtc="2025-10-28T10:49:00Z">
                    <w:rPr>
                      <w:rFonts w:ascii="TimesNewRomanPSMT" w:eastAsia="Times New Roman" w:hAnsi="TimesNewRomanPSMT" w:cs="Times New Roman"/>
                      <w:color w:val="000000"/>
                      <w:kern w:val="0"/>
                      <w14:ligatures w14:val="none"/>
                    </w:rPr>
                  </w:rPrChange>
                </w:rPr>
                <w:t xml:space="preserve"> 2 h</w:t>
              </w:r>
              <w:r w:rsidRPr="00CA691D">
                <w:rPr>
                  <w:rFonts w:ascii="Times New Roman" w:eastAsia="Times New Roman" w:hAnsi="Times New Roman" w:cs="Times New Roman"/>
                  <w:color w:val="000000"/>
                  <w:kern w:val="0"/>
                  <w:sz w:val="24"/>
                  <w:szCs w:val="24"/>
                  <w14:ligatures w14:val="none"/>
                  <w:rPrChange w:id="1500"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1501"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1502"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1503" w:author="Administrator" w:date="2025-10-28T17:49:00Z" w16du:dateUtc="2025-10-28T10:49:00Z">
                    <w:rPr>
                      <w:rFonts w:ascii="TimesNewRomanPSMT" w:eastAsia="Times New Roman" w:hAnsi="TimesNewRomanPSMT" w:cs="Times New Roman"/>
                      <w:color w:val="000000"/>
                      <w:kern w:val="0"/>
                      <w14:ligatures w14:val="none"/>
                    </w:rPr>
                  </w:rPrChange>
                </w:rPr>
                <w:t>c n</w:t>
              </w:r>
              <w:r w:rsidRPr="00CA691D">
                <w:rPr>
                  <w:rFonts w:ascii="Times New Roman" w:eastAsia="Times New Roman" w:hAnsi="Times New Roman" w:cs="Times New Roman"/>
                  <w:color w:val="000000"/>
                  <w:kern w:val="0"/>
                  <w:sz w:val="24"/>
                  <w:szCs w:val="24"/>
                  <w14:ligatures w14:val="none"/>
                  <w:rPrChange w:id="150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505" w:author="Administrator" w:date="2025-10-28T17:49:00Z" w16du:dateUtc="2025-10-28T10:49:00Z">
                    <w:rPr>
                      <w:rFonts w:ascii="TimesNewRomanPSMT" w:eastAsia="Times New Roman" w:hAnsi="TimesNewRomanPSMT" w:cs="Times New Roman"/>
                      <w:color w:val="000000"/>
                      <w:kern w:val="0"/>
                      <w14:ligatures w14:val="none"/>
                    </w:rPr>
                  </w:rPrChange>
                </w:rPr>
                <w:t>y t</w:t>
              </w:r>
              <w:r w:rsidRPr="00CA691D">
                <w:rPr>
                  <w:rFonts w:ascii="Times New Roman" w:eastAsia="Times New Roman" w:hAnsi="Times New Roman" w:cs="Times New Roman"/>
                  <w:color w:val="000000"/>
                  <w:kern w:val="0"/>
                  <w:sz w:val="24"/>
                  <w:szCs w:val="24"/>
                  <w14:ligatures w14:val="none"/>
                  <w:rPrChange w:id="150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507" w:author="Administrator" w:date="2025-10-28T17:49:00Z" w16du:dateUtc="2025-10-28T10:49:00Z">
                    <w:rPr>
                      <w:rFonts w:ascii="TimesNewRomanPSMT" w:eastAsia="Times New Roman" w:hAnsi="TimesNewRomanPSMT" w:cs="Times New Roman"/>
                      <w:color w:val="000000"/>
                      <w:kern w:val="0"/>
                      <w14:ligatures w14:val="none"/>
                    </w:rPr>
                  </w:rPrChange>
                </w:rPr>
                <w:t>i d</w:t>
              </w:r>
              <w:r w:rsidRPr="00CA691D">
                <w:rPr>
                  <w:rFonts w:ascii="Times New Roman" w:eastAsia="Times New Roman" w:hAnsi="Times New Roman" w:cs="Times New Roman"/>
                  <w:color w:val="000000"/>
                  <w:kern w:val="0"/>
                  <w:sz w:val="24"/>
                  <w:szCs w:val="24"/>
                  <w14:ligatures w14:val="none"/>
                  <w:rPrChange w:id="1508"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1509"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151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511" w:author="Administrator" w:date="2025-10-28T17:49:00Z" w16du:dateUtc="2025-10-28T10:49:00Z">
                    <w:rPr>
                      <w:rFonts w:ascii="TimesNewRomanPSMT" w:eastAsia="Times New Roman" w:hAnsi="TimesNewRomanPSMT" w:cs="Times New Roman"/>
                      <w:color w:val="000000"/>
                      <w:kern w:val="0"/>
                      <w14:ligatures w14:val="none"/>
                    </w:rPr>
                  </w:rPrChange>
                </w:rPr>
                <w:t xml:space="preserve">o </w:t>
              </w:r>
              <w:r w:rsidRPr="00CA691D">
                <w:rPr>
                  <w:rFonts w:ascii="Times New Roman" w:eastAsia="Times New Roman" w:hAnsi="Times New Roman" w:cs="Times New Roman"/>
                  <w:color w:val="000000"/>
                  <w:kern w:val="0"/>
                  <w:sz w:val="24"/>
                  <w:szCs w:val="24"/>
                  <w14:ligatures w14:val="none"/>
                  <w:rPrChange w:id="1512" w:author="Administrator" w:date="2025-10-28T17:49:00Z" w16du:dateUtc="2025-10-28T10:49:00Z">
                    <w:rPr>
                      <w:rFonts w:ascii="Calibri" w:eastAsia="Times New Roman" w:hAnsi="Calibri" w:cs="Calibri"/>
                      <w:color w:val="000000"/>
                      <w:kern w:val="0"/>
                      <w14:ligatures w14:val="none"/>
                    </w:rPr>
                  </w:rPrChange>
                </w:rPr>
                <w:t>để</w:t>
              </w:r>
            </w:ins>
            <w:ins w:id="1513"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514"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515" w:author="Administrator" w:date="2025-10-28T17:49:00Z" w16du:dateUtc="2025-10-28T10:49:00Z">
                    <w:rPr>
                      <w:rFonts w:ascii="Calibri" w:eastAsia="Times New Roman" w:hAnsi="Calibri" w:cs="Calibri"/>
                      <w:color w:val="000000"/>
                      <w:kern w:val="0"/>
                      <w14:ligatures w14:val="none"/>
                    </w:rPr>
                  </w:rPrChange>
                </w:rPr>
                <w:t>đả</w:t>
              </w:r>
              <w:r w:rsidRPr="00CA691D">
                <w:rPr>
                  <w:rFonts w:ascii="Times New Roman" w:eastAsia="Times New Roman" w:hAnsi="Times New Roman" w:cs="Times New Roman"/>
                  <w:color w:val="000000"/>
                  <w:kern w:val="0"/>
                  <w:sz w:val="24"/>
                  <w:szCs w:val="24"/>
                  <w14:ligatures w14:val="none"/>
                  <w:rPrChange w:id="1516" w:author="Administrator" w:date="2025-10-28T17:49:00Z" w16du:dateUtc="2025-10-28T10:49:00Z">
                    <w:rPr>
                      <w:rFonts w:ascii="TimesNewRomanPSMT" w:eastAsia="Times New Roman" w:hAnsi="TimesNewRomanPSMT" w:cs="Times New Roman"/>
                      <w:color w:val="000000"/>
                      <w:kern w:val="0"/>
                      <w14:ligatures w14:val="none"/>
                    </w:rPr>
                  </w:rPrChange>
                </w:rPr>
                <w:t>m b</w:t>
              </w:r>
              <w:r w:rsidRPr="00CA691D">
                <w:rPr>
                  <w:rFonts w:ascii="Times New Roman" w:eastAsia="Times New Roman" w:hAnsi="Times New Roman" w:cs="Times New Roman"/>
                  <w:color w:val="000000"/>
                  <w:kern w:val="0"/>
                  <w:sz w:val="24"/>
                  <w:szCs w:val="24"/>
                  <w14:ligatures w14:val="none"/>
                  <w:rPrChange w:id="151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518" w:author="Administrator" w:date="2025-10-28T17:49:00Z" w16du:dateUtc="2025-10-28T10:49:00Z">
                    <w:rPr>
                      <w:rFonts w:ascii="TimesNewRomanPSMT" w:eastAsia="Times New Roman" w:hAnsi="TimesNewRomanPSMT" w:cs="Times New Roman"/>
                      <w:color w:val="000000"/>
                      <w:kern w:val="0"/>
                      <w14:ligatures w14:val="none"/>
                    </w:rPr>
                  </w:rPrChange>
                </w:rPr>
                <w:t>o t</w:t>
              </w:r>
              <w:r w:rsidRPr="00CA691D">
                <w:rPr>
                  <w:rFonts w:ascii="Times New Roman" w:eastAsia="Times New Roman" w:hAnsi="Times New Roman" w:cs="Times New Roman"/>
                  <w:color w:val="000000"/>
                  <w:kern w:val="0"/>
                  <w:sz w:val="24"/>
                  <w:szCs w:val="24"/>
                  <w14:ligatures w14:val="none"/>
                  <w:rPrChange w:id="1519"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1520" w:author="Administrator" w:date="2025-10-28T17:49:00Z" w16du:dateUtc="2025-10-28T10:49:00Z">
                    <w:rPr>
                      <w:rFonts w:ascii="TimesNewRomanPSMT" w:eastAsia="Times New Roman" w:hAnsi="TimesNewRomanPSMT" w:cs="Times New Roman"/>
                      <w:color w:val="000000"/>
                      <w:kern w:val="0"/>
                      <w14:ligatures w14:val="none"/>
                    </w:rPr>
                  </w:rPrChange>
                </w:rPr>
                <w:t>nh r</w:t>
              </w:r>
              <w:r w:rsidRPr="00CA691D">
                <w:rPr>
                  <w:rFonts w:ascii="Times New Roman" w:eastAsia="Times New Roman" w:hAnsi="Times New Roman" w:cs="Times New Roman"/>
                  <w:color w:val="000000"/>
                  <w:kern w:val="0"/>
                  <w:sz w:val="24"/>
                  <w:szCs w:val="24"/>
                  <w14:ligatures w14:val="none"/>
                  <w:rPrChange w:id="1521" w:author="Administrator" w:date="2025-10-28T17:49:00Z" w16du:dateUtc="2025-10-28T10:49:00Z">
                    <w:rPr>
                      <w:rFonts w:ascii=".VnTime" w:eastAsia="Times New Roman" w:hAnsi=".VnTime" w:cs=".VnTime"/>
                      <w:color w:val="000000"/>
                      <w:kern w:val="0"/>
                      <w14:ligatures w14:val="none"/>
                    </w:rPr>
                  </w:rPrChange>
                </w:rPr>
                <w:t>õ</w:t>
              </w:r>
              <w:r w:rsidRPr="00CA691D">
                <w:rPr>
                  <w:rFonts w:ascii="Times New Roman" w:eastAsia="Times New Roman" w:hAnsi="Times New Roman" w:cs="Times New Roman"/>
                  <w:color w:val="000000"/>
                  <w:kern w:val="0"/>
                  <w:sz w:val="24"/>
                  <w:szCs w:val="24"/>
                  <w14:ligatures w14:val="none"/>
                  <w:rPrChange w:id="1522" w:author="Administrator" w:date="2025-10-28T17:49:00Z" w16du:dateUtc="2025-10-28T10:49:00Z">
                    <w:rPr>
                      <w:rFonts w:ascii="TimesNewRomanPSMT" w:eastAsia="Times New Roman" w:hAnsi="TimesNewRomanPSMT" w:cs="Times New Roman"/>
                      <w:color w:val="000000"/>
                      <w:kern w:val="0"/>
                      <w14:ligatures w14:val="none"/>
                    </w:rPr>
                  </w:rPrChange>
                </w:rPr>
                <w:t xml:space="preserve"> r</w:t>
              </w:r>
              <w:r w:rsidRPr="00CA691D">
                <w:rPr>
                  <w:rFonts w:ascii="Times New Roman" w:eastAsia="Times New Roman" w:hAnsi="Times New Roman" w:cs="Times New Roman"/>
                  <w:color w:val="000000"/>
                  <w:kern w:val="0"/>
                  <w:sz w:val="24"/>
                  <w:szCs w:val="24"/>
                  <w14:ligatures w14:val="none"/>
                  <w:rPrChange w:id="152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524" w:author="Administrator" w:date="2025-10-28T17:49:00Z" w16du:dateUtc="2025-10-28T10:49:00Z">
                    <w:rPr>
                      <w:rFonts w:ascii="TimesNewRomanPSMT" w:eastAsia="Times New Roman" w:hAnsi="TimesNewRomanPSMT" w:cs="Times New Roman"/>
                      <w:color w:val="000000"/>
                      <w:kern w:val="0"/>
                      <w14:ligatures w14:val="none"/>
                    </w:rPr>
                  </w:rPrChange>
                </w:rPr>
                <w:t>ng trong qu</w:t>
              </w:r>
              <w:r w:rsidRPr="00CA691D">
                <w:rPr>
                  <w:rFonts w:ascii="Times New Roman" w:eastAsia="Times New Roman" w:hAnsi="Times New Roman" w:cs="Times New Roman"/>
                  <w:color w:val="000000"/>
                  <w:kern w:val="0"/>
                  <w:sz w:val="24"/>
                  <w:szCs w:val="24"/>
                  <w14:ligatures w14:val="none"/>
                  <w:rPrChange w:id="152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526" w:author="Administrator" w:date="2025-10-28T17:49:00Z" w16du:dateUtc="2025-10-28T10:49:00Z">
                    <w:rPr>
                      <w:rFonts w:ascii="TimesNewRomanPSMT" w:eastAsia="Times New Roman" w:hAnsi="TimesNewRomanPSMT" w:cs="Times New Roman"/>
                      <w:color w:val="000000"/>
                      <w:kern w:val="0"/>
                      <w14:ligatures w14:val="none"/>
                    </w:rPr>
                  </w:rPrChange>
                </w:rPr>
                <w:t xml:space="preserve"> tr</w:t>
              </w:r>
              <w:r w:rsidRPr="00CA691D">
                <w:rPr>
                  <w:rFonts w:ascii="Times New Roman" w:eastAsia="Times New Roman" w:hAnsi="Times New Roman" w:cs="Times New Roman"/>
                  <w:color w:val="000000"/>
                  <w:kern w:val="0"/>
                  <w:sz w:val="24"/>
                  <w:szCs w:val="24"/>
                  <w14:ligatures w14:val="none"/>
                  <w:rPrChange w:id="1527"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1528" w:author="Administrator" w:date="2025-10-28T17:49:00Z" w16du:dateUtc="2025-10-28T10:49:00Z">
                    <w:rPr>
                      <w:rFonts w:ascii="TimesNewRomanPSMT" w:eastAsia="Times New Roman" w:hAnsi="TimesNewRomanPSMT" w:cs="Times New Roman"/>
                      <w:color w:val="000000"/>
                      <w:kern w:val="0"/>
                      <w14:ligatures w14:val="none"/>
                    </w:rPr>
                  </w:rPrChange>
                </w:rPr>
                <w:t xml:space="preserve">nh </w:t>
              </w:r>
              <w:r w:rsidRPr="00CA691D">
                <w:rPr>
                  <w:rFonts w:ascii="Times New Roman" w:eastAsia="Times New Roman" w:hAnsi="Times New Roman" w:cs="Times New Roman"/>
                  <w:color w:val="000000"/>
                  <w:kern w:val="0"/>
                  <w:sz w:val="24"/>
                  <w:szCs w:val="24"/>
                  <w14:ligatures w14:val="none"/>
                  <w:rPrChange w:id="1529"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530" w:author="Administrator" w:date="2025-10-28T17:49:00Z" w16du:dateUtc="2025-10-28T10:49:00Z">
                    <w:rPr>
                      <w:rFonts w:ascii="TimesNewRomanPSMT" w:eastAsia="Times New Roman" w:hAnsi="TimesNewRomanPSMT" w:cs="Times New Roman"/>
                      <w:color w:val="000000"/>
                      <w:kern w:val="0"/>
                      <w14:ligatures w14:val="none"/>
                    </w:rPr>
                  </w:rPrChange>
                </w:rPr>
                <w:t>p d</w:t>
              </w:r>
              <w:r w:rsidRPr="00CA691D">
                <w:rPr>
                  <w:rFonts w:ascii="Times New Roman" w:eastAsia="Times New Roman" w:hAnsi="Times New Roman" w:cs="Times New Roman"/>
                  <w:color w:val="000000"/>
                  <w:kern w:val="0"/>
                  <w:sz w:val="24"/>
                  <w:szCs w:val="24"/>
                  <w14:ligatures w14:val="none"/>
                  <w:rPrChange w:id="1531"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532" w:author="Administrator" w:date="2025-10-28T17:49:00Z" w16du:dateUtc="2025-10-28T10:49:00Z">
                    <w:rPr>
                      <w:rFonts w:ascii="TimesNewRomanPSMT" w:eastAsia="Times New Roman" w:hAnsi="TimesNewRomanPSMT" w:cs="Times New Roman"/>
                      <w:color w:val="000000"/>
                      <w:kern w:val="0"/>
                      <w14:ligatures w14:val="none"/>
                    </w:rPr>
                  </w:rPrChange>
                </w:rPr>
                <w:t>ng.</w:t>
              </w:r>
            </w:ins>
          </w:p>
          <w:p w14:paraId="129E4EA0" w14:textId="77777777" w:rsidR="00CA691D" w:rsidRDefault="00D91701" w:rsidP="00A3338D">
            <w:pPr>
              <w:pStyle w:val="Vnbnnidung0"/>
              <w:tabs>
                <w:tab w:val="left" w:pos="1996"/>
              </w:tabs>
              <w:spacing w:after="0" w:line="240" w:lineRule="auto"/>
              <w:ind w:firstLine="0"/>
              <w:jc w:val="both"/>
              <w:rPr>
                <w:ins w:id="1533" w:author="Administrator" w:date="2025-10-28T17:52:00Z" w16du:dateUtc="2025-10-28T10:52:00Z"/>
                <w:rFonts w:ascii="Times New Roman" w:eastAsia="Times New Roman" w:hAnsi="Times New Roman" w:cs="Times New Roman"/>
                <w:color w:val="000000"/>
                <w:kern w:val="0"/>
                <w:sz w:val="24"/>
                <w:szCs w:val="24"/>
                <w14:ligatures w14:val="none"/>
              </w:rPr>
            </w:pPr>
            <w:ins w:id="1534"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535" w:author="Administrator" w:date="2025-10-28T17:49:00Z" w16du:dateUtc="2025-10-28T10:49:00Z">
                    <w:rPr>
                      <w:rFonts w:ascii="TimesNewRomanPSMT" w:eastAsia="Times New Roman" w:hAnsi="TimesNewRomanPSMT" w:cs="Times New Roman"/>
                      <w:color w:val="000000"/>
                      <w:kern w:val="0"/>
                      <w14:ligatures w14:val="none"/>
                    </w:rPr>
                  </w:rPrChange>
                </w:rPr>
                <w:t>6. V</w:t>
              </w:r>
              <w:r w:rsidRPr="00CA691D">
                <w:rPr>
                  <w:rFonts w:ascii="Times New Roman" w:eastAsia="Times New Roman" w:hAnsi="Times New Roman" w:cs="Times New Roman"/>
                  <w:color w:val="000000"/>
                  <w:kern w:val="0"/>
                  <w:sz w:val="24"/>
                  <w:szCs w:val="24"/>
                  <w14:ligatures w14:val="none"/>
                  <w:rPrChange w:id="1536"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1537"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538"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539"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540" w:author="Administrator" w:date="2025-10-28T17:49:00Z" w16du:dateUtc="2025-10-28T10:49:00Z">
                    <w:rPr>
                      <w:rFonts w:ascii="TimesNewRomanPSMT" w:eastAsia="Times New Roman" w:hAnsi="TimesNewRomanPSMT" w:cs="Times New Roman"/>
                      <w:color w:val="000000"/>
                      <w:kern w:val="0"/>
                      <w14:ligatures w14:val="none"/>
                    </w:rPr>
                  </w:rPrChange>
                </w:rPr>
                <w:t>nh gi</w:t>
              </w:r>
              <w:r w:rsidRPr="00CA691D">
                <w:rPr>
                  <w:rFonts w:ascii="Times New Roman" w:eastAsia="Times New Roman" w:hAnsi="Times New Roman" w:cs="Times New Roman"/>
                  <w:color w:val="000000"/>
                  <w:kern w:val="0"/>
                  <w:sz w:val="24"/>
                  <w:szCs w:val="24"/>
                  <w14:ligatures w14:val="none"/>
                  <w:rPrChange w:id="1541"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542"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1543"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544"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1545"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1546" w:author="Administrator" w:date="2025-10-28T17:49:00Z" w16du:dateUtc="2025-10-28T10:49:00Z">
                    <w:rPr>
                      <w:rFonts w:ascii="TimesNewRomanPSMT" w:eastAsia="Times New Roman" w:hAnsi="TimesNewRomanPSMT" w:cs="Times New Roman"/>
                      <w:color w:val="000000"/>
                      <w:kern w:val="0"/>
                      <w14:ligatures w14:val="none"/>
                    </w:rPr>
                  </w:rPrChange>
                </w:rPr>
                <w:t>ng TTHC, t</w:t>
              </w:r>
              <w:r w:rsidRPr="00CA691D">
                <w:rPr>
                  <w:rFonts w:ascii="Times New Roman" w:eastAsia="Times New Roman" w:hAnsi="Times New Roman" w:cs="Times New Roman"/>
                  <w:color w:val="000000"/>
                  <w:kern w:val="0"/>
                  <w:sz w:val="24"/>
                  <w:szCs w:val="24"/>
                  <w14:ligatures w14:val="none"/>
                  <w:rPrChange w:id="1547"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1548" w:author="Administrator" w:date="2025-10-28T17:49:00Z" w16du:dateUtc="2025-10-28T10:49:00Z">
                    <w:rPr>
                      <w:rFonts w:ascii="TimesNewRomanPSMT" w:eastAsia="Times New Roman" w:hAnsi="TimesNewRomanPSMT" w:cs="Times New Roman"/>
                      <w:color w:val="000000"/>
                      <w:kern w:val="0"/>
                      <w14:ligatures w14:val="none"/>
                    </w:rPr>
                  </w:rPrChange>
                </w:rPr>
                <w:t>nh chi ph</w:t>
              </w:r>
              <w:r w:rsidRPr="00CA691D">
                <w:rPr>
                  <w:rFonts w:ascii="Times New Roman" w:eastAsia="Times New Roman" w:hAnsi="Times New Roman" w:cs="Times New Roman"/>
                  <w:color w:val="000000"/>
                  <w:kern w:val="0"/>
                  <w:sz w:val="24"/>
                  <w:szCs w:val="24"/>
                  <w14:ligatures w14:val="none"/>
                  <w:rPrChange w:id="1549"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1550" w:author="Administrator" w:date="2025-10-28T17:49:00Z" w16du:dateUtc="2025-10-28T10:49:00Z">
                    <w:rPr>
                      <w:rFonts w:ascii="TimesNewRomanPSMT" w:eastAsia="Times New Roman" w:hAnsi="TimesNewRomanPSMT" w:cs="Times New Roman"/>
                      <w:color w:val="000000"/>
                      <w:kern w:val="0"/>
                      <w14:ligatures w14:val="none"/>
                    </w:rPr>
                  </w:rPrChange>
                </w:rPr>
                <w:t xml:space="preserve"> tu</w:t>
              </w:r>
              <w:r w:rsidRPr="00CA691D">
                <w:rPr>
                  <w:rFonts w:ascii="Times New Roman" w:eastAsia="Times New Roman" w:hAnsi="Times New Roman" w:cs="Times New Roman"/>
                  <w:color w:val="000000"/>
                  <w:kern w:val="0"/>
                  <w:sz w:val="24"/>
                  <w:szCs w:val="24"/>
                  <w14:ligatures w14:val="none"/>
                  <w:rPrChange w:id="1551"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1552"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155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554" w:author="Administrator" w:date="2025-10-28T17:49:00Z" w16du:dateUtc="2025-10-28T10:49:00Z">
                    <w:rPr>
                      <w:rFonts w:ascii="TimesNewRomanPSMT" w:eastAsia="Times New Roman" w:hAnsi="TimesNewRomanPSMT" w:cs="Times New Roman"/>
                      <w:color w:val="000000"/>
                      <w:kern w:val="0"/>
                      <w14:ligatures w14:val="none"/>
                    </w:rPr>
                  </w:rPrChange>
                </w:rPr>
                <w:t xml:space="preserve"> TTHC:</w:t>
              </w:r>
            </w:ins>
          </w:p>
          <w:p w14:paraId="68F1026D" w14:textId="77777777" w:rsidR="00CA691D" w:rsidRDefault="00D91701" w:rsidP="00A3338D">
            <w:pPr>
              <w:pStyle w:val="Vnbnnidung0"/>
              <w:tabs>
                <w:tab w:val="left" w:pos="1996"/>
              </w:tabs>
              <w:spacing w:after="0" w:line="240" w:lineRule="auto"/>
              <w:ind w:firstLine="0"/>
              <w:jc w:val="both"/>
              <w:rPr>
                <w:ins w:id="1555" w:author="Administrator" w:date="2025-10-28T17:52:00Z" w16du:dateUtc="2025-10-28T10:52:00Z"/>
                <w:rFonts w:ascii="Times New Roman" w:hAnsi="Times New Roman" w:cs="Times New Roman"/>
                <w:i/>
                <w:iCs/>
                <w:color w:val="000000"/>
                <w:sz w:val="24"/>
                <w:szCs w:val="24"/>
              </w:rPr>
            </w:pPr>
            <w:ins w:id="1556"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557" w:author="Administrator" w:date="2025-10-28T17:49:00Z" w16du:dateUtc="2025-10-28T10:49:00Z">
                    <w:rPr>
                      <w:rFonts w:ascii="TimesNewRomanPSMT" w:eastAsia="Times New Roman" w:hAnsi="TimesNewRomanPSMT" w:cs="Times New Roman"/>
                      <w:color w:val="000000"/>
                      <w:kern w:val="0"/>
                      <w14:ligatures w14:val="none"/>
                    </w:rPr>
                  </w:rPrChange>
                </w:rPr>
                <w:t>- M</w:t>
              </w:r>
              <w:r w:rsidRPr="00CA691D">
                <w:rPr>
                  <w:rFonts w:ascii="Times New Roman" w:eastAsia="Times New Roman" w:hAnsi="Times New Roman" w:cs="Times New Roman"/>
                  <w:color w:val="000000"/>
                  <w:kern w:val="0"/>
                  <w:sz w:val="24"/>
                  <w:szCs w:val="24"/>
                  <w14:ligatures w14:val="none"/>
                  <w:rPrChange w:id="1558"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559" w:author="Administrator" w:date="2025-10-28T17:49:00Z" w16du:dateUtc="2025-10-28T10:49:00Z">
                    <w:rPr>
                      <w:rFonts w:ascii="TimesNewRomanPSMT" w:eastAsia="Times New Roman" w:hAnsi="TimesNewRomanPSMT" w:cs="Times New Roman"/>
                      <w:color w:val="000000"/>
                      <w:kern w:val="0"/>
                      <w14:ligatures w14:val="none"/>
                    </w:rPr>
                  </w:rPrChange>
                </w:rPr>
                <w:t>c 1 ph</w:t>
              </w:r>
              <w:r w:rsidRPr="00CA691D">
                <w:rPr>
                  <w:rFonts w:ascii="Times New Roman" w:eastAsia="Times New Roman" w:hAnsi="Times New Roman" w:cs="Times New Roman"/>
                  <w:color w:val="000000"/>
                  <w:kern w:val="0"/>
                  <w:sz w:val="24"/>
                  <w:szCs w:val="24"/>
                  <w14:ligatures w14:val="none"/>
                  <w:rPrChange w:id="1560" w:author="Administrator" w:date="2025-10-28T17:49:00Z" w16du:dateUtc="2025-10-28T10:49:00Z">
                    <w:rPr>
                      <w:rFonts w:ascii="Calibri" w:eastAsia="Times New Roman" w:hAnsi="Calibri" w:cs="Calibri"/>
                      <w:color w:val="000000"/>
                      <w:kern w:val="0"/>
                      <w14:ligatures w14:val="none"/>
                    </w:rPr>
                  </w:rPrChange>
                </w:rPr>
                <w:t>ầ</w:t>
              </w:r>
              <w:r w:rsidRPr="00CA691D">
                <w:rPr>
                  <w:rFonts w:ascii="Times New Roman" w:eastAsia="Times New Roman" w:hAnsi="Times New Roman" w:cs="Times New Roman"/>
                  <w:color w:val="000000"/>
                  <w:kern w:val="0"/>
                  <w:sz w:val="24"/>
                  <w:szCs w:val="24"/>
                  <w14:ligatures w14:val="none"/>
                  <w:rPrChange w:id="1561" w:author="Administrator" w:date="2025-10-28T17:49:00Z" w16du:dateUtc="2025-10-28T10:49:00Z">
                    <w:rPr>
                      <w:rFonts w:ascii="TimesNewRomanPSMT" w:eastAsia="Times New Roman" w:hAnsi="TimesNewRomanPSMT" w:cs="Times New Roman"/>
                      <w:color w:val="000000"/>
                      <w:kern w:val="0"/>
                      <w14:ligatures w14:val="none"/>
                    </w:rPr>
                  </w:rPrChange>
                </w:rPr>
                <w:t>n II B</w:t>
              </w:r>
              <w:r w:rsidRPr="00CA691D">
                <w:rPr>
                  <w:rFonts w:ascii="Times New Roman" w:eastAsia="Times New Roman" w:hAnsi="Times New Roman" w:cs="Times New Roman"/>
                  <w:color w:val="000000"/>
                  <w:kern w:val="0"/>
                  <w:sz w:val="24"/>
                  <w:szCs w:val="24"/>
                  <w14:ligatures w14:val="none"/>
                  <w:rPrChange w:id="156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563"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1564"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56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566" w:author="Administrator" w:date="2025-10-28T17:49:00Z" w16du:dateUtc="2025-10-28T10:49:00Z">
                    <w:rPr>
                      <w:rFonts w:ascii="TimesNewRomanPSMT" w:eastAsia="Times New Roman" w:hAnsi="TimesNewRomanPSMT" w:cs="Times New Roman"/>
                      <w:color w:val="000000"/>
                      <w:kern w:val="0"/>
                      <w14:ligatures w14:val="none"/>
                    </w:rPr>
                  </w:rPrChange>
                </w:rPr>
                <w:t>nh gi</w:t>
              </w:r>
              <w:r w:rsidRPr="00CA691D">
                <w:rPr>
                  <w:rFonts w:ascii="Times New Roman" w:eastAsia="Times New Roman" w:hAnsi="Times New Roman" w:cs="Times New Roman"/>
                  <w:color w:val="000000"/>
                  <w:kern w:val="0"/>
                  <w:sz w:val="24"/>
                  <w:szCs w:val="24"/>
                  <w14:ligatures w14:val="none"/>
                  <w:rPrChange w:id="1567"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1568" w:author="Administrator" w:date="2025-10-28T17:49:00Z" w16du:dateUtc="2025-10-28T10:49:00Z">
                    <w:rPr>
                      <w:rFonts w:ascii="TimesNewRomanPSMT" w:eastAsia="Times New Roman" w:hAnsi="TimesNewRomanPSMT" w:cs="Times New Roman"/>
                      <w:color w:val="000000"/>
                      <w:kern w:val="0"/>
                      <w14:ligatures w14:val="none"/>
                    </w:rPr>
                  </w:rPrChange>
                </w:rPr>
                <w:t xml:space="preserve"> TTHC: </w:t>
              </w:r>
              <w:r w:rsidRPr="00CA691D">
                <w:rPr>
                  <w:rFonts w:ascii="Times New Roman" w:eastAsia="Times New Roman" w:hAnsi="Times New Roman" w:cs="Times New Roman"/>
                  <w:color w:val="000000"/>
                  <w:kern w:val="0"/>
                  <w:sz w:val="24"/>
                  <w:szCs w:val="24"/>
                  <w14:ligatures w14:val="none"/>
                  <w:rPrChange w:id="1569"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1570"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1571"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1572"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573" w:author="Administrator" w:date="2025-10-28T17:49:00Z" w16du:dateUtc="2025-10-28T10:49:00Z">
                    <w:rPr>
                      <w:rFonts w:ascii="Calibri" w:eastAsia="Times New Roman" w:hAnsi="Calibri" w:cs="Calibri"/>
                      <w:color w:val="000000"/>
                      <w:kern w:val="0"/>
                      <w14:ligatures w14:val="none"/>
                    </w:rPr>
                  </w:rPrChange>
                </w:rPr>
                <w:t>đơ</w:t>
              </w:r>
              <w:r w:rsidRPr="00CA691D">
                <w:rPr>
                  <w:rFonts w:ascii="Times New Roman" w:eastAsia="Times New Roman" w:hAnsi="Times New Roman" w:cs="Times New Roman"/>
                  <w:color w:val="000000"/>
                  <w:kern w:val="0"/>
                  <w:sz w:val="24"/>
                  <w:szCs w:val="24"/>
                  <w14:ligatures w14:val="none"/>
                  <w:rPrChange w:id="1574"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1575"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1576" w:author="Administrator" w:date="2025-10-28T17:49:00Z" w16du:dateUtc="2025-10-28T10:49:00Z">
                    <w:rPr>
                      <w:rFonts w:ascii="TimesNewRomanPSMT" w:eastAsia="Times New Roman" w:hAnsi="TimesNewRomanPSMT" w:cs="Times New Roman"/>
                      <w:color w:val="000000"/>
                      <w:kern w:val="0"/>
                      <w14:ligatures w14:val="none"/>
                    </w:rPr>
                  </w:rPrChange>
                </w:rPr>
                <w:t xml:space="preserve"> ch</w:t>
              </w:r>
              <w:r w:rsidRPr="00CA691D">
                <w:rPr>
                  <w:rFonts w:ascii="Times New Roman" w:eastAsia="Times New Roman" w:hAnsi="Times New Roman" w:cs="Times New Roman"/>
                  <w:color w:val="000000"/>
                  <w:kern w:val="0"/>
                  <w:sz w:val="24"/>
                  <w:szCs w:val="24"/>
                  <w14:ligatures w14:val="none"/>
                  <w:rPrChange w:id="1577"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578" w:author="Administrator" w:date="2025-10-28T17:49:00Z" w16du:dateUtc="2025-10-28T10:49:00Z">
                    <w:rPr>
                      <w:rFonts w:ascii="TimesNewRomanPSMT" w:eastAsia="Times New Roman" w:hAnsi="TimesNewRomanPSMT" w:cs="Times New Roman"/>
                      <w:color w:val="000000"/>
                      <w:kern w:val="0"/>
                      <w14:ligatures w14:val="none"/>
                    </w:rPr>
                  </w:rPrChange>
                </w:rPr>
                <w:t xml:space="preserve"> tr</w:t>
              </w:r>
              <w:r w:rsidRPr="00CA691D">
                <w:rPr>
                  <w:rFonts w:ascii="Times New Roman" w:eastAsia="Times New Roman" w:hAnsi="Times New Roman" w:cs="Times New Roman"/>
                  <w:color w:val="000000"/>
                  <w:kern w:val="0"/>
                  <w:sz w:val="24"/>
                  <w:szCs w:val="24"/>
                  <w14:ligatures w14:val="none"/>
                  <w:rPrChange w:id="1579"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1580" w:author="Administrator" w:date="2025-10-28T17:49:00Z" w16du:dateUtc="2025-10-28T10:49:00Z">
                    <w:rPr>
                      <w:rFonts w:ascii="TimesNewRomanPSMT" w:eastAsia="Times New Roman" w:hAnsi="TimesNewRomanPSMT" w:cs="Times New Roman"/>
                      <w:color w:val="000000"/>
                      <w:kern w:val="0"/>
                      <w14:ligatures w14:val="none"/>
                    </w:rPr>
                  </w:rPrChange>
                </w:rPr>
                <w:t xml:space="preserve"> so</w:t>
              </w:r>
              <w:r w:rsidRPr="00CA691D">
                <w:rPr>
                  <w:rFonts w:ascii="Times New Roman" w:eastAsia="Times New Roman" w:hAnsi="Times New Roman" w:cs="Times New Roman"/>
                  <w:color w:val="000000"/>
                  <w:kern w:val="0"/>
                  <w:sz w:val="24"/>
                  <w:szCs w:val="24"/>
                  <w14:ligatures w14:val="none"/>
                  <w:rPrChange w:id="1581"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1582"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158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584" w:author="Administrator" w:date="2025-10-28T17:49:00Z" w16du:dateUtc="2025-10-28T10:49:00Z">
                    <w:rPr>
                      <w:rFonts w:ascii="TimesNewRomanPSMT" w:eastAsia="Times New Roman" w:hAnsi="TimesNewRomanPSMT" w:cs="Times New Roman"/>
                      <w:color w:val="000000"/>
                      <w:kern w:val="0"/>
                      <w14:ligatures w14:val="none"/>
                    </w:rPr>
                  </w:rPrChange>
                </w:rPr>
                <w:t xml:space="preserve">o </w:t>
              </w:r>
              <w:r w:rsidRPr="00CA691D">
                <w:rPr>
                  <w:rFonts w:ascii="Times New Roman" w:eastAsia="Times New Roman" w:hAnsi="Times New Roman" w:cs="Times New Roman"/>
                  <w:color w:val="000000"/>
                  <w:kern w:val="0"/>
                  <w:sz w:val="24"/>
                  <w:szCs w:val="24"/>
                  <w14:ligatures w14:val="none"/>
                  <w:rPrChange w:id="1585" w:author="Administrator" w:date="2025-10-28T17:49:00Z" w16du:dateUtc="2025-10-28T10:49:00Z">
                    <w:rPr>
                      <w:rFonts w:ascii="Calibri" w:eastAsia="Times New Roman" w:hAnsi="Calibri" w:cs="Calibri"/>
                      <w:color w:val="000000"/>
                      <w:kern w:val="0"/>
                      <w14:ligatures w14:val="none"/>
                    </w:rPr>
                  </w:rPrChange>
                </w:rPr>
                <w:t>đư</w:t>
              </w:r>
              <w:r w:rsidRPr="00CA691D">
                <w:rPr>
                  <w:rFonts w:ascii="Times New Roman" w:eastAsia="Times New Roman" w:hAnsi="Times New Roman" w:cs="Times New Roman"/>
                  <w:color w:val="000000"/>
                  <w:kern w:val="0"/>
                  <w:sz w:val="24"/>
                  <w:szCs w:val="24"/>
                  <w14:ligatures w14:val="none"/>
                  <w:rPrChange w:id="1586" w:author="Administrator" w:date="2025-10-28T17:49:00Z" w16du:dateUtc="2025-10-28T10:49:00Z">
                    <w:rPr>
                      <w:rFonts w:ascii="TimesNewRomanPSMT" w:eastAsia="Times New Roman" w:hAnsi="TimesNewRomanPSMT" w:cs="Times New Roman"/>
                      <w:color w:val="000000"/>
                      <w:kern w:val="0"/>
                      <w14:ligatures w14:val="none"/>
                    </w:rPr>
                  </w:rPrChange>
                </w:rPr>
                <w:t>a</w:t>
              </w:r>
            </w:ins>
            <w:ins w:id="1587"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588"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589" w:author="Administrator" w:date="2025-10-28T17:49:00Z" w16du:dateUtc="2025-10-28T10:49:00Z">
                    <w:rPr>
                      <w:rFonts w:ascii="TimesNewRomanPSMT" w:eastAsia="Times New Roman" w:hAnsi="TimesNewRomanPSMT" w:cs="Times New Roman"/>
                      <w:color w:val="000000"/>
                      <w:kern w:val="0"/>
                      <w14:ligatures w14:val="none"/>
                    </w:rPr>
                  </w:rPrChange>
                </w:rPr>
                <w:t xml:space="preserve">02 TTHC </w:t>
              </w:r>
              <w:r w:rsidRPr="00CA691D">
                <w:rPr>
                  <w:rFonts w:ascii="Times New Roman" w:eastAsia="Times New Roman" w:hAnsi="Times New Roman" w:cs="Times New Roman" w:hint="eastAsia"/>
                  <w:color w:val="000000"/>
                  <w:kern w:val="0"/>
                  <w:sz w:val="24"/>
                  <w:szCs w:val="24"/>
                  <w14:ligatures w14:val="none"/>
                  <w:rPrChange w:id="1590" w:author="Administrator" w:date="2025-10-28T17:49:00Z" w16du:dateUtc="2025-10-28T10:49:00Z">
                    <w:rPr>
                      <w:rFonts w:ascii="TimesNewRomanPSMT" w:eastAsia="Times New Roman" w:hAnsi="TimesNewRomanPSMT" w:cs="Times New Roman" w:hint="eastAsia"/>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591"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1592"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1593" w:author="Administrator" w:date="2025-10-28T17:49:00Z" w16du:dateUtc="2025-10-28T10:49:00Z">
                    <w:rPr>
                      <w:rFonts w:ascii="TimesNewRomanPSMT" w:eastAsia="Times New Roman" w:hAnsi="TimesNewRomanPSMT" w:cs="Times New Roman"/>
                      <w:color w:val="000000"/>
                      <w:kern w:val="0"/>
                      <w14:ligatures w14:val="none"/>
                    </w:rPr>
                  </w:rPrChange>
                </w:rPr>
                <w:t>p gi</w:t>
              </w:r>
              <w:r w:rsidRPr="00CA691D">
                <w:rPr>
                  <w:rFonts w:ascii="Times New Roman" w:eastAsia="Times New Roman" w:hAnsi="Times New Roman" w:cs="Times New Roman"/>
                  <w:color w:val="000000"/>
                  <w:kern w:val="0"/>
                  <w:sz w:val="24"/>
                  <w:szCs w:val="24"/>
                  <w14:ligatures w14:val="none"/>
                  <w:rPrChange w:id="1594"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1595" w:author="Administrator" w:date="2025-10-28T17:49:00Z" w16du:dateUtc="2025-10-28T10:49:00Z">
                    <w:rPr>
                      <w:rFonts w:ascii="TimesNewRomanPSMT" w:eastAsia="Times New Roman" w:hAnsi="TimesNewRomanPSMT" w:cs="Times New Roman"/>
                      <w:color w:val="000000"/>
                      <w:kern w:val="0"/>
                      <w14:ligatures w14:val="none"/>
                    </w:rPr>
                  </w:rPrChange>
                </w:rPr>
                <w:t>y ph</w:t>
              </w:r>
              <w:r w:rsidRPr="00CA691D">
                <w:rPr>
                  <w:rFonts w:ascii="Times New Roman" w:eastAsia="Times New Roman" w:hAnsi="Times New Roman" w:cs="Times New Roman"/>
                  <w:color w:val="000000"/>
                  <w:kern w:val="0"/>
                  <w:sz w:val="24"/>
                  <w:szCs w:val="24"/>
                  <w14:ligatures w14:val="none"/>
                  <w:rPrChange w:id="1596" w:author="Administrator" w:date="2025-10-28T17:49:00Z" w16du:dateUtc="2025-10-28T10:49:00Z">
                    <w:rPr>
                      <w:rFonts w:ascii=".VnTime" w:eastAsia="Times New Roman" w:hAnsi=".VnTime" w:cs=".VnTime"/>
                      <w:color w:val="000000"/>
                      <w:kern w:val="0"/>
                      <w14:ligatures w14:val="none"/>
                    </w:rPr>
                  </w:rPrChange>
                </w:rPr>
                <w:t>é</w:t>
              </w:r>
              <w:r w:rsidRPr="00CA691D">
                <w:rPr>
                  <w:rFonts w:ascii="Times New Roman" w:eastAsia="Times New Roman" w:hAnsi="Times New Roman" w:cs="Times New Roman"/>
                  <w:color w:val="000000"/>
                  <w:kern w:val="0"/>
                  <w:sz w:val="24"/>
                  <w:szCs w:val="24"/>
                  <w14:ligatures w14:val="none"/>
                  <w:rPrChange w:id="1597"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159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599" w:author="Administrator" w:date="2025-10-28T17:49:00Z" w16du:dateUtc="2025-10-28T10:49:00Z">
                    <w:rPr>
                      <w:rFonts w:ascii="TimesNewRomanPSMT" w:eastAsia="Times New Roman" w:hAnsi="TimesNewRomanPSMT" w:cs="Times New Roman"/>
                      <w:color w:val="000000"/>
                      <w:kern w:val="0"/>
                      <w14:ligatures w14:val="none"/>
                    </w:rPr>
                  </w:rPrChange>
                </w:rPr>
                <w:t>o c</w:t>
              </w:r>
              <w:r w:rsidRPr="00CA691D">
                <w:rPr>
                  <w:rFonts w:ascii="Times New Roman" w:eastAsia="Times New Roman" w:hAnsi="Times New Roman" w:cs="Times New Roman"/>
                  <w:color w:val="000000"/>
                  <w:kern w:val="0"/>
                  <w:sz w:val="24"/>
                  <w:szCs w:val="24"/>
                  <w14:ligatures w14:val="none"/>
                  <w:rPrChange w:id="160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601"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1602"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1603"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160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605"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1606"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607"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1608"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609"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1610"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1611"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1612"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1613" w:author="Administrator" w:date="2025-10-28T17:49:00Z" w16du:dateUtc="2025-10-28T10:49:00Z">
                    <w:rPr>
                      <w:rFonts w:ascii="TimesNewRomanPSMT" w:eastAsia="Times New Roman" w:hAnsi="TimesNewRomanPSMT" w:cs="Times New Roman"/>
                      <w:color w:val="000000"/>
                      <w:kern w:val="0"/>
                      <w14:ligatures w14:val="none"/>
                    </w:rPr>
                  </w:rPrChange>
                </w:rPr>
                <w:t>i ph</w:t>
              </w:r>
              <w:r w:rsidRPr="00CA691D">
                <w:rPr>
                  <w:rFonts w:ascii="Times New Roman" w:eastAsia="Times New Roman" w:hAnsi="Times New Roman" w:cs="Times New Roman"/>
                  <w:color w:val="000000"/>
                  <w:kern w:val="0"/>
                  <w:sz w:val="24"/>
                  <w:szCs w:val="24"/>
                  <w14:ligatures w14:val="none"/>
                  <w:rPrChange w:id="1614"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1615"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161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617"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1618"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619" w:author="Administrator" w:date="2025-10-28T17:49:00Z" w16du:dateUtc="2025-10-28T10:49:00Z">
                    <w:rPr>
                      <w:rFonts w:ascii="TimesNewRomanPSMT" w:eastAsia="Times New Roman" w:hAnsi="TimesNewRomanPSMT" w:cs="Times New Roman"/>
                      <w:color w:val="000000"/>
                      <w:kern w:val="0"/>
                      <w14:ligatures w14:val="none"/>
                    </w:rPr>
                  </w:rPrChange>
                </w:rPr>
                <w:t>y</w:t>
              </w:r>
            </w:ins>
            <w:ins w:id="1620"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621"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622" w:author="Administrator" w:date="2025-10-28T17:49:00Z" w16du:dateUtc="2025-10-28T10:49:00Z">
                    <w:rPr>
                      <w:rFonts w:ascii="TimesNewRomanPSMT" w:eastAsia="Times New Roman" w:hAnsi="TimesNewRomanPSMT" w:cs="Times New Roman"/>
                      <w:color w:val="000000"/>
                      <w:kern w:val="0"/>
                      <w14:ligatures w14:val="none"/>
                    </w:rPr>
                  </w:rPrChange>
                </w:rPr>
                <w:t>phi c</w:t>
              </w:r>
              <w:r w:rsidRPr="00CA691D">
                <w:rPr>
                  <w:rFonts w:ascii="Times New Roman" w:eastAsia="Times New Roman" w:hAnsi="Times New Roman" w:cs="Times New Roman"/>
                  <w:color w:val="000000"/>
                  <w:kern w:val="0"/>
                  <w:sz w:val="24"/>
                  <w:szCs w:val="24"/>
                  <w14:ligatures w14:val="none"/>
                  <w:rPrChange w:id="1623"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1624"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625"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1626"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627"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1628"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629"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1630"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1631" w:author="Administrator" w:date="2025-10-28T17:49:00Z" w16du:dateUtc="2025-10-28T10:49:00Z">
                    <w:rPr>
                      <w:rFonts w:ascii="TimesNewRomanPSMT" w:eastAsia="Times New Roman" w:hAnsi="TimesNewRomanPSMT" w:cs="Times New Roman"/>
                      <w:color w:val="000000"/>
                      <w:kern w:val="0"/>
                      <w14:ligatures w14:val="none"/>
                    </w:rPr>
                  </w:rPrChange>
                </w:rPr>
                <w:t>p gi</w:t>
              </w:r>
              <w:r w:rsidRPr="00CA691D">
                <w:rPr>
                  <w:rFonts w:ascii="Times New Roman" w:eastAsia="Times New Roman" w:hAnsi="Times New Roman" w:cs="Times New Roman"/>
                  <w:color w:val="000000"/>
                  <w:kern w:val="0"/>
                  <w:sz w:val="24"/>
                  <w:szCs w:val="24"/>
                  <w14:ligatures w14:val="none"/>
                  <w:rPrChange w:id="1632"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1633" w:author="Administrator" w:date="2025-10-28T17:49:00Z" w16du:dateUtc="2025-10-28T10:49:00Z">
                    <w:rPr>
                      <w:rFonts w:ascii="TimesNewRomanPSMT" w:eastAsia="Times New Roman" w:hAnsi="TimesNewRomanPSMT" w:cs="Times New Roman"/>
                      <w:color w:val="000000"/>
                      <w:kern w:val="0"/>
                      <w14:ligatures w14:val="none"/>
                    </w:rPr>
                  </w:rPrChange>
                </w:rPr>
                <w:t>y ph</w:t>
              </w:r>
              <w:r w:rsidRPr="00CA691D">
                <w:rPr>
                  <w:rFonts w:ascii="Times New Roman" w:eastAsia="Times New Roman" w:hAnsi="Times New Roman" w:cs="Times New Roman"/>
                  <w:color w:val="000000"/>
                  <w:kern w:val="0"/>
                  <w:sz w:val="24"/>
                  <w:szCs w:val="24"/>
                  <w14:ligatures w14:val="none"/>
                  <w:rPrChange w:id="1634" w:author="Administrator" w:date="2025-10-28T17:49:00Z" w16du:dateUtc="2025-10-28T10:49:00Z">
                    <w:rPr>
                      <w:rFonts w:ascii=".VnTime" w:eastAsia="Times New Roman" w:hAnsi=".VnTime" w:cs=".VnTime"/>
                      <w:color w:val="000000"/>
                      <w:kern w:val="0"/>
                      <w14:ligatures w14:val="none"/>
                    </w:rPr>
                  </w:rPrChange>
                </w:rPr>
                <w:t>é</w:t>
              </w:r>
              <w:r w:rsidRPr="00CA691D">
                <w:rPr>
                  <w:rFonts w:ascii="Times New Roman" w:eastAsia="Times New Roman" w:hAnsi="Times New Roman" w:cs="Times New Roman"/>
                  <w:color w:val="000000"/>
                  <w:kern w:val="0"/>
                  <w:sz w:val="24"/>
                  <w:szCs w:val="24"/>
                  <w14:ligatures w14:val="none"/>
                  <w:rPrChange w:id="1635" w:author="Administrator" w:date="2025-10-28T17:49:00Z" w16du:dateUtc="2025-10-28T10:49:00Z">
                    <w:rPr>
                      <w:rFonts w:ascii="TimesNewRomanPSMT" w:eastAsia="Times New Roman" w:hAnsi="TimesNewRomanPSMT" w:cs="Times New Roman"/>
                      <w:color w:val="000000"/>
                      <w:kern w:val="0"/>
                      <w14:ligatures w14:val="none"/>
                    </w:rPr>
                  </w:rPrChange>
                </w:rPr>
                <w:t>p r</w:t>
              </w:r>
              <w:r w:rsidRPr="00CA691D">
                <w:rPr>
                  <w:rFonts w:ascii="Times New Roman" w:eastAsia="Times New Roman" w:hAnsi="Times New Roman" w:cs="Times New Roman"/>
                  <w:color w:val="000000"/>
                  <w:kern w:val="0"/>
                  <w:sz w:val="24"/>
                  <w:szCs w:val="24"/>
                  <w14:ligatures w14:val="none"/>
                  <w:rPrChange w:id="1636"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1637"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163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639"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1640"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1641" w:author="Administrator" w:date="2025-10-28T17:49:00Z" w16du:dateUtc="2025-10-28T10:49:00Z">
                    <w:rPr>
                      <w:rFonts w:ascii="TimesNewRomanPSMT" w:eastAsia="Times New Roman" w:hAnsi="TimesNewRomanPSMT" w:cs="Times New Roman"/>
                      <w:color w:val="000000"/>
                      <w:kern w:val="0"/>
                      <w14:ligatures w14:val="none"/>
                    </w:rPr>
                  </w:rPrChange>
                </w:rPr>
                <w:t>n</w:t>
              </w:r>
            </w:ins>
            <w:ins w:id="1642"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643"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644"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164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646"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164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648"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1649"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650"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1651"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1652"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1653"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1654" w:author="Administrator" w:date="2025-10-28T17:49:00Z" w16du:dateUtc="2025-10-28T10:49:00Z">
                    <w:rPr>
                      <w:rFonts w:ascii="TimesNewRomanPSMT" w:eastAsia="Times New Roman" w:hAnsi="TimesNewRomanPSMT" w:cs="Times New Roman"/>
                      <w:color w:val="000000"/>
                      <w:kern w:val="0"/>
                      <w14:ligatures w14:val="none"/>
                    </w:rPr>
                  </w:rPrChange>
                </w:rPr>
                <w:t>i ph</w:t>
              </w:r>
              <w:r w:rsidRPr="00CA691D">
                <w:rPr>
                  <w:rFonts w:ascii="Times New Roman" w:eastAsia="Times New Roman" w:hAnsi="Times New Roman" w:cs="Times New Roman"/>
                  <w:color w:val="000000"/>
                  <w:kern w:val="0"/>
                  <w:sz w:val="24"/>
                  <w:szCs w:val="24"/>
                  <w14:ligatures w14:val="none"/>
                  <w:rPrChange w:id="1655"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1656"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165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658"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165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660" w:author="Administrator" w:date="2025-10-28T17:49:00Z" w16du:dateUtc="2025-10-28T10:49:00Z">
                    <w:rPr>
                      <w:rFonts w:ascii="TimesNewRomanPSMT" w:eastAsia="Times New Roman" w:hAnsi="TimesNewRomanPSMT" w:cs="Times New Roman"/>
                      <w:color w:val="000000"/>
                      <w:kern w:val="0"/>
                      <w14:ligatures w14:val="none"/>
                    </w:rPr>
                  </w:rPrChange>
                </w:rPr>
                <w:t>y</w:t>
              </w:r>
            </w:ins>
            <w:ins w:id="1661"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662"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663" w:author="Administrator" w:date="2025-10-28T17:49:00Z" w16du:dateUtc="2025-10-28T10:49:00Z">
                    <w:rPr>
                      <w:rFonts w:ascii="TimesNewRomanPSMT" w:eastAsia="Times New Roman" w:hAnsi="TimesNewRomanPSMT" w:cs="Times New Roman"/>
                      <w:color w:val="000000"/>
                      <w:kern w:val="0"/>
                      <w14:ligatures w14:val="none"/>
                    </w:rPr>
                  </w:rPrChange>
                </w:rPr>
                <w:t>phi c</w:t>
              </w:r>
              <w:r w:rsidRPr="00CA691D">
                <w:rPr>
                  <w:rFonts w:ascii="Times New Roman" w:eastAsia="Times New Roman" w:hAnsi="Times New Roman" w:cs="Times New Roman"/>
                  <w:color w:val="000000"/>
                  <w:kern w:val="0"/>
                  <w:sz w:val="24"/>
                  <w:szCs w:val="24"/>
                  <w14:ligatures w14:val="none"/>
                  <w:rPrChange w:id="1664"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1665"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1666"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1667"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668" w:author="Administrator" w:date="2025-10-28T17:49:00Z" w16du:dateUtc="2025-10-28T10:49:00Z">
                    <w:rPr>
                      <w:rFonts w:ascii="TimesNewRomanPSMT" w:eastAsia="Times New Roman" w:hAnsi="TimesNewRomanPSMT" w:cs="Times New Roman"/>
                      <w:color w:val="000000"/>
                      <w:kern w:val="0"/>
                      <w14:ligatures w14:val="none"/>
                    </w:rPr>
                  </w:rPrChange>
                </w:rPr>
                <w:t>o danh m</w:t>
              </w:r>
              <w:r w:rsidRPr="00CA691D">
                <w:rPr>
                  <w:rFonts w:ascii="Times New Roman" w:eastAsia="Times New Roman" w:hAnsi="Times New Roman" w:cs="Times New Roman"/>
                  <w:color w:val="000000"/>
                  <w:kern w:val="0"/>
                  <w:sz w:val="24"/>
                  <w:szCs w:val="24"/>
                  <w14:ligatures w14:val="none"/>
                  <w:rPrChange w:id="1669"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1670" w:author="Administrator" w:date="2025-10-28T17:49:00Z" w16du:dateUtc="2025-10-28T10:49:00Z">
                    <w:rPr>
                      <w:rFonts w:ascii="TimesNewRomanPSMT" w:eastAsia="Times New Roman" w:hAnsi="TimesNewRomanPSMT" w:cs="Times New Roman"/>
                      <w:color w:val="000000"/>
                      <w:kern w:val="0"/>
                      <w14:ligatures w14:val="none"/>
                    </w:rPr>
                  </w:rPrChange>
                </w:rPr>
                <w:t>c TTHC s</w:t>
              </w:r>
              <w:r w:rsidRPr="00CA691D">
                <w:rPr>
                  <w:rFonts w:ascii="Times New Roman" w:eastAsia="Times New Roman" w:hAnsi="Times New Roman" w:cs="Times New Roman"/>
                  <w:color w:val="000000"/>
                  <w:kern w:val="0"/>
                  <w:sz w:val="24"/>
                  <w:szCs w:val="24"/>
                  <w14:ligatures w14:val="none"/>
                  <w:rPrChange w:id="1671"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1672"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1673" w:author="Administrator" w:date="2025-10-28T17:49:00Z" w16du:dateUtc="2025-10-28T10:49:00Z">
                    <w:rPr>
                      <w:rFonts w:ascii="Calibri" w:eastAsia="Times New Roman" w:hAnsi="Calibri" w:cs="Calibri"/>
                      <w:color w:val="000000"/>
                      <w:kern w:val="0"/>
                      <w14:ligatures w14:val="none"/>
                    </w:rPr>
                  </w:rPrChange>
                </w:rPr>
                <w:t>đổ</w:t>
              </w:r>
              <w:r w:rsidRPr="00CA691D">
                <w:rPr>
                  <w:rFonts w:ascii="Times New Roman" w:eastAsia="Times New Roman" w:hAnsi="Times New Roman" w:cs="Times New Roman"/>
                  <w:color w:val="000000"/>
                  <w:kern w:val="0"/>
                  <w:sz w:val="24"/>
                  <w:szCs w:val="24"/>
                  <w14:ligatures w14:val="none"/>
                  <w:rPrChange w:id="1674" w:author="Administrator" w:date="2025-10-28T17:49:00Z" w16du:dateUtc="2025-10-28T10:49:00Z">
                    <w:rPr>
                      <w:rFonts w:ascii="TimesNewRomanPSMT" w:eastAsia="Times New Roman" w:hAnsi="TimesNewRomanPSMT" w:cs="Times New Roman"/>
                      <w:color w:val="000000"/>
                      <w:kern w:val="0"/>
                      <w14:ligatures w14:val="none"/>
                    </w:rPr>
                  </w:rPrChange>
                </w:rPr>
                <w:t>i, b</w:t>
              </w:r>
              <w:r w:rsidRPr="00CA691D">
                <w:rPr>
                  <w:rFonts w:ascii="Times New Roman" w:eastAsia="Times New Roman" w:hAnsi="Times New Roman" w:cs="Times New Roman"/>
                  <w:color w:val="000000"/>
                  <w:kern w:val="0"/>
                  <w:sz w:val="24"/>
                  <w:szCs w:val="24"/>
                  <w14:ligatures w14:val="none"/>
                  <w:rPrChange w:id="1675"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1676" w:author="Administrator" w:date="2025-10-28T17:49:00Z" w16du:dateUtc="2025-10-28T10:49:00Z">
                    <w:rPr>
                      <w:rFonts w:ascii="TimesNewRomanPSMT" w:eastAsia="Times New Roman" w:hAnsi="TimesNewRomanPSMT" w:cs="Times New Roman"/>
                      <w:color w:val="000000"/>
                      <w:kern w:val="0"/>
                      <w14:ligatures w14:val="none"/>
                    </w:rPr>
                  </w:rPrChange>
                </w:rPr>
                <w:t xml:space="preserve"> sung. </w:t>
              </w:r>
              <w:r w:rsidRPr="00CA691D">
                <w:rPr>
                  <w:rFonts w:ascii="Times New Roman" w:eastAsia="Times New Roman" w:hAnsi="Times New Roman" w:cs="Times New Roman"/>
                  <w:color w:val="000000"/>
                  <w:kern w:val="0"/>
                  <w:sz w:val="24"/>
                  <w:szCs w:val="24"/>
                  <w14:ligatures w14:val="none"/>
                  <w:rPrChange w:id="1677"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678"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1679" w:author="Administrator" w:date="2025-10-28T17:49:00Z" w16du:dateUtc="2025-10-28T10:49:00Z">
                    <w:rPr>
                      <w:rFonts w:ascii="TimesNewRomanPSMT" w:eastAsia="Times New Roman" w:hAnsi="TimesNewRomanPSMT" w:cs="Times New Roman"/>
                      <w:color w:val="000000"/>
                      <w:kern w:val="0"/>
                      <w14:ligatures w14:val="none"/>
                    </w:rPr>
                  </w:rPrChange>
                </w:rPr>
                <w:t>y kh</w:t>
              </w:r>
              <w:r w:rsidRPr="00CA691D">
                <w:rPr>
                  <w:rFonts w:ascii="Times New Roman" w:eastAsia="Times New Roman" w:hAnsi="Times New Roman" w:cs="Times New Roman"/>
                  <w:color w:val="000000"/>
                  <w:kern w:val="0"/>
                  <w:sz w:val="24"/>
                  <w:szCs w:val="24"/>
                  <w14:ligatures w14:val="none"/>
                  <w:rPrChange w:id="1680"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1681" w:author="Administrator" w:date="2025-10-28T17:49:00Z" w16du:dateUtc="2025-10-28T10:49:00Z">
                    <w:rPr>
                      <w:rFonts w:ascii="TimesNewRomanPSMT" w:eastAsia="Times New Roman" w:hAnsi="TimesNewRomanPSMT" w:cs="Times New Roman"/>
                      <w:color w:val="000000"/>
                      <w:kern w:val="0"/>
                      <w14:ligatures w14:val="none"/>
                    </w:rPr>
                  </w:rPrChange>
                </w:rPr>
                <w:t>ng ph</w:t>
              </w:r>
              <w:r w:rsidRPr="00CA691D">
                <w:rPr>
                  <w:rFonts w:ascii="Times New Roman" w:eastAsia="Times New Roman" w:hAnsi="Times New Roman" w:cs="Times New Roman"/>
                  <w:color w:val="000000"/>
                  <w:kern w:val="0"/>
                  <w:sz w:val="24"/>
                  <w:szCs w:val="24"/>
                  <w14:ligatures w14:val="none"/>
                  <w:rPrChange w:id="168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683" w:author="Administrator" w:date="2025-10-28T17:49:00Z" w16du:dateUtc="2025-10-28T10:49:00Z">
                    <w:rPr>
                      <w:rFonts w:ascii="TimesNewRomanPSMT" w:eastAsia="Times New Roman" w:hAnsi="TimesNewRomanPSMT" w:cs="Times New Roman"/>
                      <w:color w:val="000000"/>
                      <w:kern w:val="0"/>
                      <w14:ligatures w14:val="none"/>
                    </w:rPr>
                  </w:rPrChange>
                </w:rPr>
                <w:t>i 02 TTHC d</w:t>
              </w:r>
              <w:r w:rsidRPr="00CA691D">
                <w:rPr>
                  <w:rFonts w:ascii="Times New Roman" w:eastAsia="Times New Roman" w:hAnsi="Times New Roman" w:cs="Times New Roman"/>
                  <w:color w:val="000000"/>
                  <w:kern w:val="0"/>
                  <w:sz w:val="24"/>
                  <w:szCs w:val="24"/>
                  <w14:ligatures w14:val="none"/>
                  <w:rPrChange w:id="1684"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1685" w:author="Administrator" w:date="2025-10-28T17:49:00Z" w16du:dateUtc="2025-10-28T10:49:00Z">
                    <w:rPr>
                      <w:rFonts w:ascii="TimesNewRomanPSMT" w:eastAsia="Times New Roman" w:hAnsi="TimesNewRomanPSMT" w:cs="Times New Roman"/>
                      <w:color w:val="000000"/>
                      <w:kern w:val="0"/>
                      <w14:ligatures w14:val="none"/>
                    </w:rPr>
                  </w:rPrChange>
                </w:rPr>
                <w:t xml:space="preserve"> ki</w:t>
              </w:r>
              <w:r w:rsidRPr="00CA691D">
                <w:rPr>
                  <w:rFonts w:ascii="Times New Roman" w:eastAsia="Times New Roman" w:hAnsi="Times New Roman" w:cs="Times New Roman"/>
                  <w:color w:val="000000"/>
                  <w:kern w:val="0"/>
                  <w:sz w:val="24"/>
                  <w:szCs w:val="24"/>
                  <w14:ligatures w14:val="none"/>
                  <w:rPrChange w:id="1686"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1687" w:author="Administrator" w:date="2025-10-28T17:49:00Z" w16du:dateUtc="2025-10-28T10:49:00Z">
                    <w:rPr>
                      <w:rFonts w:ascii="TimesNewRomanPSMT" w:eastAsia="Times New Roman" w:hAnsi="TimesNewRomanPSMT" w:cs="Times New Roman"/>
                      <w:color w:val="000000"/>
                      <w:kern w:val="0"/>
                      <w14:ligatures w14:val="none"/>
                    </w:rPr>
                  </w:rPrChange>
                </w:rPr>
                <w:t>n</w:t>
              </w:r>
            </w:ins>
            <w:ins w:id="1688"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689"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690" w:author="Administrator" w:date="2025-10-28T17:49:00Z" w16du:dateUtc="2025-10-28T10:49:00Z">
                    <w:rPr>
                      <w:rFonts w:ascii="TimesNewRomanPSMT" w:eastAsia="Times New Roman" w:hAnsi="TimesNewRomanPSMT" w:cs="Times New Roman"/>
                      <w:color w:val="000000"/>
                      <w:kern w:val="0"/>
                      <w14:ligatures w14:val="none"/>
                    </w:rPr>
                  </w:rPrChange>
                </w:rPr>
                <w:t>b</w:t>
              </w:r>
              <w:r w:rsidRPr="00CA691D">
                <w:rPr>
                  <w:rFonts w:ascii="Times New Roman" w:eastAsia="Times New Roman" w:hAnsi="Times New Roman" w:cs="Times New Roman" w:hint="eastAsia"/>
                  <w:color w:val="000000"/>
                  <w:kern w:val="0"/>
                  <w:sz w:val="24"/>
                  <w:szCs w:val="24"/>
                  <w14:ligatures w14:val="none"/>
                  <w:rPrChange w:id="1691" w:author="Administrator" w:date="2025-10-28T17:49:00Z" w16du:dateUtc="2025-10-28T10:49:00Z">
                    <w:rPr>
                      <w:rFonts w:ascii="TimesNewRomanPSMT" w:eastAsia="Times New Roman" w:hAnsi="TimesNewRomanPSMT" w:cs="Times New Roman" w:hint="eastAsia"/>
                      <w:color w:val="000000"/>
                      <w:kern w:val="0"/>
                      <w14:ligatures w14:val="none"/>
                    </w:rPr>
                  </w:rPrChange>
                </w:rPr>
                <w:t>ã</w:t>
              </w:r>
              <w:r w:rsidRPr="00CA691D">
                <w:rPr>
                  <w:rFonts w:ascii="Times New Roman" w:eastAsia="Times New Roman" w:hAnsi="Times New Roman" w:cs="Times New Roman"/>
                  <w:color w:val="000000"/>
                  <w:kern w:val="0"/>
                  <w:sz w:val="24"/>
                  <w:szCs w:val="24"/>
                  <w14:ligatures w14:val="none"/>
                  <w:rPrChange w:id="1692" w:author="Administrator" w:date="2025-10-28T17:49:00Z" w16du:dateUtc="2025-10-28T10:49:00Z">
                    <w:rPr>
                      <w:rFonts w:ascii="TimesNewRomanPSMT" w:eastAsia="Times New Roman" w:hAnsi="TimesNewRomanPSMT" w:cs="Times New Roman"/>
                      <w:color w:val="000000"/>
                      <w:kern w:val="0"/>
                      <w14:ligatures w14:val="none"/>
                    </w:rPr>
                  </w:rPrChange>
                </w:rPr>
                <w:t>i b</w:t>
              </w:r>
              <w:r w:rsidRPr="00CA691D">
                <w:rPr>
                  <w:rFonts w:ascii="Times New Roman" w:eastAsia="Times New Roman" w:hAnsi="Times New Roman" w:cs="Times New Roman"/>
                  <w:color w:val="000000"/>
                  <w:kern w:val="0"/>
                  <w:sz w:val="24"/>
                  <w:szCs w:val="24"/>
                  <w14:ligatures w14:val="none"/>
                  <w:rPrChange w:id="1693" w:author="Administrator" w:date="2025-10-28T17:49:00Z" w16du:dateUtc="2025-10-28T10:49:00Z">
                    <w:rPr>
                      <w:rFonts w:ascii="Calibri" w:eastAsia="Times New Roman" w:hAnsi="Calibri" w:cs="Calibri"/>
                      <w:color w:val="000000"/>
                      <w:kern w:val="0"/>
                      <w14:ligatures w14:val="none"/>
                    </w:rPr>
                  </w:rPrChange>
                </w:rPr>
                <w:t>ỏ</w:t>
              </w:r>
              <w:r w:rsidRPr="00CA691D">
                <w:rPr>
                  <w:rFonts w:ascii="Times New Roman" w:eastAsia="Times New Roman" w:hAnsi="Times New Roman" w:cs="Times New Roman"/>
                  <w:color w:val="000000"/>
                  <w:kern w:val="0"/>
                  <w:sz w:val="24"/>
                  <w:szCs w:val="24"/>
                  <w14:ligatures w14:val="none"/>
                  <w:rPrChange w:id="1694" w:author="Administrator" w:date="2025-10-28T17:49:00Z" w16du:dateUtc="2025-10-28T10:49:00Z">
                    <w:rPr>
                      <w:rFonts w:ascii="TimesNewRomanPSMT" w:eastAsia="Times New Roman" w:hAnsi="TimesNewRomanPSMT" w:cs="Times New Roman"/>
                      <w:color w:val="000000"/>
                      <w:kern w:val="0"/>
                      <w14:ligatures w14:val="none"/>
                    </w:rPr>
                  </w:rPrChange>
                </w:rPr>
                <w:t>, b</w:t>
              </w:r>
              <w:r w:rsidRPr="00CA691D">
                <w:rPr>
                  <w:rFonts w:ascii="Times New Roman" w:eastAsia="Times New Roman" w:hAnsi="Times New Roman" w:cs="Times New Roman"/>
                  <w:color w:val="000000"/>
                  <w:kern w:val="0"/>
                  <w:sz w:val="24"/>
                  <w:szCs w:val="24"/>
                  <w14:ligatures w14:val="none"/>
                  <w:rPrChange w:id="1695" w:author="Administrator" w:date="2025-10-28T17:49:00Z" w16du:dateUtc="2025-10-28T10:49:00Z">
                    <w:rPr>
                      <w:rFonts w:ascii="Calibri" w:eastAsia="Times New Roman" w:hAnsi="Calibri" w:cs="Calibri"/>
                      <w:color w:val="000000"/>
                      <w:kern w:val="0"/>
                      <w14:ligatures w14:val="none"/>
                    </w:rPr>
                  </w:rPrChange>
                </w:rPr>
                <w:t>ở</w:t>
              </w:r>
              <w:r w:rsidRPr="00CA691D">
                <w:rPr>
                  <w:rFonts w:ascii="Times New Roman" w:eastAsia="Times New Roman" w:hAnsi="Times New Roman" w:cs="Times New Roman"/>
                  <w:color w:val="000000"/>
                  <w:kern w:val="0"/>
                  <w:sz w:val="24"/>
                  <w:szCs w:val="24"/>
                  <w14:ligatures w14:val="none"/>
                  <w:rPrChange w:id="1696"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1697"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1698"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1699"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1700"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1701"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702" w:author="Administrator" w:date="2025-10-28T17:49:00Z" w16du:dateUtc="2025-10-28T10:49:00Z">
                    <w:rPr>
                      <w:rFonts w:ascii="TimesNewRomanPSMT" w:eastAsia="Times New Roman" w:hAnsi="TimesNewRomanPSMT" w:cs="Times New Roman"/>
                      <w:color w:val="000000"/>
                      <w:kern w:val="0"/>
                      <w14:ligatures w14:val="none"/>
                    </w:rPr>
                  </w:rPrChange>
                </w:rPr>
                <w:t xml:space="preserve">i dung </w:t>
              </w:r>
              <w:r w:rsidRPr="00CA691D">
                <w:rPr>
                  <w:rFonts w:ascii="Times New Roman" w:eastAsia="Times New Roman" w:hAnsi="Times New Roman" w:cs="Times New Roman"/>
                  <w:color w:val="000000"/>
                  <w:kern w:val="0"/>
                  <w:sz w:val="24"/>
                  <w:szCs w:val="24"/>
                  <w14:ligatures w14:val="none"/>
                  <w:rPrChange w:id="1703" w:author="Administrator" w:date="2025-10-28T17:49:00Z" w16du:dateUtc="2025-10-28T10:49:00Z">
                    <w:rPr>
                      <w:rFonts w:ascii="Calibri" w:eastAsia="Times New Roman" w:hAnsi="Calibri" w:cs="Calibri"/>
                      <w:color w:val="000000"/>
                      <w:kern w:val="0"/>
                      <w14:ligatures w14:val="none"/>
                    </w:rPr>
                  </w:rPrChange>
                </w:rPr>
                <w:t>đơ</w:t>
              </w:r>
              <w:r w:rsidRPr="00CA691D">
                <w:rPr>
                  <w:rFonts w:ascii="Times New Roman" w:eastAsia="Times New Roman" w:hAnsi="Times New Roman" w:cs="Times New Roman"/>
                  <w:color w:val="000000"/>
                  <w:kern w:val="0"/>
                  <w:sz w:val="24"/>
                  <w:szCs w:val="24"/>
                  <w14:ligatures w14:val="none"/>
                  <w:rPrChange w:id="1704" w:author="Administrator" w:date="2025-10-28T17:49:00Z" w16du:dateUtc="2025-10-28T10:49:00Z">
                    <w:rPr>
                      <w:rFonts w:ascii="TimesNewRomanPSMT" w:eastAsia="Times New Roman" w:hAnsi="TimesNewRomanPSMT" w:cs="Times New Roman"/>
                      <w:color w:val="000000"/>
                      <w:kern w:val="0"/>
                      <w14:ligatures w14:val="none"/>
                    </w:rPr>
                  </w:rPrChange>
                </w:rPr>
                <w:t>n gi</w:t>
              </w:r>
              <w:r w:rsidRPr="00CA691D">
                <w:rPr>
                  <w:rFonts w:ascii="Times New Roman" w:eastAsia="Times New Roman" w:hAnsi="Times New Roman" w:cs="Times New Roman"/>
                  <w:color w:val="000000"/>
                  <w:kern w:val="0"/>
                  <w:sz w:val="24"/>
                  <w:szCs w:val="24"/>
                  <w14:ligatures w14:val="none"/>
                  <w:rPrChange w:id="170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1706" w:author="Administrator" w:date="2025-10-28T17:49:00Z" w16du:dateUtc="2025-10-28T10:49:00Z">
                    <w:rPr>
                      <w:rFonts w:ascii="TimesNewRomanPSMT" w:eastAsia="Times New Roman" w:hAnsi="TimesNewRomanPSMT" w:cs="Times New Roman"/>
                      <w:color w:val="000000"/>
                      <w:kern w:val="0"/>
                      <w14:ligatures w14:val="none"/>
                    </w:rPr>
                  </w:rPrChange>
                </w:rPr>
                <w:t>n h</w:t>
              </w:r>
              <w:r w:rsidRPr="00CA691D">
                <w:rPr>
                  <w:rFonts w:ascii="Times New Roman" w:eastAsia="Times New Roman" w:hAnsi="Times New Roman" w:cs="Times New Roman"/>
                  <w:color w:val="000000"/>
                  <w:kern w:val="0"/>
                  <w:sz w:val="24"/>
                  <w:szCs w:val="24"/>
                  <w14:ligatures w14:val="none"/>
                  <w:rPrChange w:id="1707"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1708" w:author="Administrator" w:date="2025-10-28T17:49:00Z" w16du:dateUtc="2025-10-28T10:49:00Z">
                    <w:rPr>
                      <w:rFonts w:ascii="TimesNewRomanPSMT" w:eastAsia="Times New Roman" w:hAnsi="TimesNewRomanPSMT" w:cs="Times New Roman"/>
                      <w:color w:val="000000"/>
                      <w:kern w:val="0"/>
                      <w14:ligatures w14:val="none"/>
                    </w:rPr>
                  </w:rPrChange>
                </w:rPr>
                <w:t>a theo Quy</w:t>
              </w:r>
              <w:r w:rsidRPr="00CA691D">
                <w:rPr>
                  <w:rFonts w:ascii="Times New Roman" w:eastAsia="Times New Roman" w:hAnsi="Times New Roman" w:cs="Times New Roman"/>
                  <w:color w:val="000000"/>
                  <w:kern w:val="0"/>
                  <w:sz w:val="24"/>
                  <w:szCs w:val="24"/>
                  <w14:ligatures w14:val="none"/>
                  <w:rPrChange w:id="1709"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1710"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171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1712" w:author="Administrator" w:date="2025-10-28T17:49:00Z" w16du:dateUtc="2025-10-28T10:49:00Z">
                    <w:rPr>
                      <w:rFonts w:ascii="TimesNewRomanPSMT" w:eastAsia="Times New Roman" w:hAnsi="TimesNewRomanPSMT" w:cs="Times New Roman"/>
                      <w:color w:val="000000"/>
                      <w:kern w:val="0"/>
                      <w14:ligatures w14:val="none"/>
                    </w:rPr>
                  </w:rPrChange>
                </w:rPr>
                <w:t>nh 1757/Q</w:t>
              </w:r>
              <w:r w:rsidRPr="00CA691D">
                <w:rPr>
                  <w:rFonts w:ascii="Times New Roman" w:eastAsia="Times New Roman" w:hAnsi="Times New Roman" w:cs="Times New Roman"/>
                  <w:color w:val="000000"/>
                  <w:kern w:val="0"/>
                  <w:sz w:val="24"/>
                  <w:szCs w:val="24"/>
                  <w14:ligatures w14:val="none"/>
                  <w:rPrChange w:id="1713"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1714" w:author="Administrator" w:date="2025-10-28T17:49:00Z" w16du:dateUtc="2025-10-28T10:49:00Z">
                    <w:rPr>
                      <w:rFonts w:ascii="TimesNewRomanPSMT" w:eastAsia="Times New Roman" w:hAnsi="TimesNewRomanPSMT" w:cs="Times New Roman"/>
                      <w:color w:val="000000"/>
                      <w:kern w:val="0"/>
                      <w14:ligatures w14:val="none"/>
                    </w:rPr>
                  </w:rPrChange>
                </w:rPr>
                <w:t>-TTg,</w:t>
              </w:r>
            </w:ins>
            <w:ins w:id="1715"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716"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717" w:author="Administrator" w:date="2025-10-28T17:49:00Z" w16du:dateUtc="2025-10-28T10:49:00Z">
                    <w:rPr>
                      <w:rFonts w:ascii="TimesNewRomanPSMT" w:eastAsia="Times New Roman" w:hAnsi="TimesNewRomanPSMT" w:cs="Times New Roman"/>
                      <w:color w:val="000000"/>
                      <w:kern w:val="0"/>
                      <w14:ligatures w14:val="none"/>
                    </w:rPr>
                  </w:rPrChange>
                </w:rPr>
                <w:t>ch</w:t>
              </w:r>
              <w:r w:rsidRPr="00CA691D">
                <w:rPr>
                  <w:rFonts w:ascii="Times New Roman" w:eastAsia="Times New Roman" w:hAnsi="Times New Roman" w:cs="Times New Roman"/>
                  <w:color w:val="000000"/>
                  <w:kern w:val="0"/>
                  <w:sz w:val="24"/>
                  <w:szCs w:val="24"/>
                  <w14:ligatures w14:val="none"/>
                  <w:rPrChange w:id="1718"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1719"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1720" w:author="Administrator" w:date="2025-10-28T17:49:00Z" w16du:dateUtc="2025-10-28T10:49:00Z">
                    <w:rPr>
                      <w:rFonts w:ascii=".VnTime" w:eastAsia="Times New Roman" w:hAnsi=".VnTime" w:cs=".VnTime"/>
                      <w:color w:val="000000"/>
                      <w:kern w:val="0"/>
                      <w14:ligatures w14:val="none"/>
                    </w:rPr>
                  </w:rPrChange>
                </w:rPr>
                <w:t>ã</w:t>
              </w:r>
              <w:r w:rsidRPr="00CA691D">
                <w:rPr>
                  <w:rFonts w:ascii="Times New Roman" w:eastAsia="Times New Roman" w:hAnsi="Times New Roman" w:cs="Times New Roman"/>
                  <w:color w:val="000000"/>
                  <w:kern w:val="0"/>
                  <w:sz w:val="24"/>
                  <w:szCs w:val="24"/>
                  <w14:ligatures w14:val="none"/>
                  <w:rPrChange w:id="1721" w:author="Administrator" w:date="2025-10-28T17:49:00Z" w16du:dateUtc="2025-10-28T10:49:00Z">
                    <w:rPr>
                      <w:rFonts w:ascii="TimesNewRomanPSMT" w:eastAsia="Times New Roman" w:hAnsi="TimesNewRomanPSMT" w:cs="Times New Roman"/>
                      <w:color w:val="000000"/>
                      <w:kern w:val="0"/>
                      <w14:ligatures w14:val="none"/>
                    </w:rPr>
                  </w:rPrChange>
                </w:rPr>
                <w:t>i</w:t>
              </w:r>
            </w:ins>
            <w:ins w:id="1722"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723"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724" w:author="Administrator" w:date="2025-10-28T17:49:00Z" w16du:dateUtc="2025-10-28T10:49:00Z">
                    <w:rPr>
                      <w:rFonts w:ascii="TimesNewRomanPSMT" w:eastAsia="Times New Roman" w:hAnsi="TimesNewRomanPSMT" w:cs="Times New Roman"/>
                      <w:color w:val="000000"/>
                      <w:kern w:val="0"/>
                      <w14:ligatures w14:val="none"/>
                    </w:rPr>
                  </w:rPrChange>
                </w:rPr>
                <w:t>b</w:t>
              </w:r>
              <w:r w:rsidRPr="00CA691D">
                <w:rPr>
                  <w:rFonts w:ascii="Times New Roman" w:eastAsia="Times New Roman" w:hAnsi="Times New Roman" w:cs="Times New Roman"/>
                  <w:color w:val="000000"/>
                  <w:kern w:val="0"/>
                  <w:sz w:val="24"/>
                  <w:szCs w:val="24"/>
                  <w14:ligatures w14:val="none"/>
                  <w:rPrChange w:id="1725" w:author="Administrator" w:date="2025-10-28T17:49:00Z" w16du:dateUtc="2025-10-28T10:49:00Z">
                    <w:rPr>
                      <w:rFonts w:ascii="Calibri" w:eastAsia="Times New Roman" w:hAnsi="Calibri" w:cs="Calibri"/>
                      <w:color w:val="000000"/>
                      <w:kern w:val="0"/>
                      <w14:ligatures w14:val="none"/>
                    </w:rPr>
                  </w:rPrChange>
                </w:rPr>
                <w:t>ỏ</w:t>
              </w:r>
              <w:r w:rsidRPr="00CA691D">
                <w:rPr>
                  <w:rFonts w:ascii="Times New Roman" w:eastAsia="Times New Roman" w:hAnsi="Times New Roman" w:cs="Times New Roman"/>
                  <w:color w:val="000000"/>
                  <w:kern w:val="0"/>
                  <w:sz w:val="24"/>
                  <w:szCs w:val="24"/>
                  <w14:ligatures w14:val="none"/>
                  <w:rPrChange w:id="1726" w:author="Administrator" w:date="2025-10-28T17:49:00Z" w16du:dateUtc="2025-10-28T10:49:00Z">
                    <w:rPr>
                      <w:rFonts w:ascii="TimesNewRomanPSMT" w:eastAsia="Times New Roman" w:hAnsi="TimesNewRomanPSMT" w:cs="Times New Roman"/>
                      <w:color w:val="000000"/>
                      <w:kern w:val="0"/>
                      <w14:ligatures w14:val="none"/>
                    </w:rPr>
                  </w:rPrChange>
                </w:rPr>
                <w:t xml:space="preserve"> m</w:t>
              </w:r>
              <w:r w:rsidRPr="00CA691D">
                <w:rPr>
                  <w:rFonts w:ascii="Times New Roman" w:eastAsia="Times New Roman" w:hAnsi="Times New Roman" w:cs="Times New Roman"/>
                  <w:color w:val="000000"/>
                  <w:kern w:val="0"/>
                  <w:sz w:val="24"/>
                  <w:szCs w:val="24"/>
                  <w14:ligatures w14:val="none"/>
                  <w:rPrChange w:id="172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1728"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1729"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1730" w:author="Administrator" w:date="2025-10-28T17:49:00Z" w16du:dateUtc="2025-10-28T10:49:00Z">
                    <w:rPr>
                      <w:rFonts w:ascii="TimesNewRomanPSMT" w:eastAsia="Times New Roman" w:hAnsi="TimesNewRomanPSMT" w:cs="Times New Roman"/>
                      <w:color w:val="000000"/>
                      <w:kern w:val="0"/>
                      <w14:ligatures w14:val="none"/>
                    </w:rPr>
                  </w:rPrChange>
                </w:rPr>
                <w:t>i t</w:t>
              </w:r>
              <w:r w:rsidRPr="00CA691D">
                <w:rPr>
                  <w:rFonts w:ascii="Times New Roman" w:eastAsia="Times New Roman" w:hAnsi="Times New Roman" w:cs="Times New Roman"/>
                  <w:color w:val="000000"/>
                  <w:kern w:val="0"/>
                  <w:sz w:val="24"/>
                  <w:szCs w:val="24"/>
                  <w14:ligatures w14:val="none"/>
                  <w:rPrChange w:id="1731" w:author="Administrator" w:date="2025-10-28T17:49:00Z" w16du:dateUtc="2025-10-28T10:49:00Z">
                    <w:rPr>
                      <w:rFonts w:ascii="Calibri" w:eastAsia="Times New Roman" w:hAnsi="Calibri" w:cs="Calibri"/>
                      <w:color w:val="000000"/>
                      <w:kern w:val="0"/>
                      <w14:ligatures w14:val="none"/>
                    </w:rPr>
                  </w:rPrChange>
                </w:rPr>
                <w:t>ượ</w:t>
              </w:r>
              <w:r w:rsidRPr="00CA691D">
                <w:rPr>
                  <w:rFonts w:ascii="Times New Roman" w:eastAsia="Times New Roman" w:hAnsi="Times New Roman" w:cs="Times New Roman"/>
                  <w:color w:val="000000"/>
                  <w:kern w:val="0"/>
                  <w:sz w:val="24"/>
                  <w:szCs w:val="24"/>
                  <w14:ligatures w14:val="none"/>
                  <w:rPrChange w:id="1732" w:author="Administrator" w:date="2025-10-28T17:49:00Z" w16du:dateUtc="2025-10-28T10:49:00Z">
                    <w:rPr>
                      <w:rFonts w:ascii="TimesNewRomanPSMT" w:eastAsia="Times New Roman" w:hAnsi="TimesNewRomanPSMT" w:cs="Times New Roman"/>
                      <w:color w:val="000000"/>
                      <w:kern w:val="0"/>
                      <w14:ligatures w14:val="none"/>
                    </w:rPr>
                  </w:rPrChange>
                </w:rPr>
                <w:t>ng c</w:t>
              </w:r>
              <w:r w:rsidRPr="00CA691D">
                <w:rPr>
                  <w:rFonts w:ascii="Times New Roman" w:eastAsia="Times New Roman" w:hAnsi="Times New Roman" w:cs="Times New Roman"/>
                  <w:color w:val="000000"/>
                  <w:kern w:val="0"/>
                  <w:sz w:val="24"/>
                  <w:szCs w:val="24"/>
                  <w14:ligatures w14:val="none"/>
                  <w:rPrChange w:id="173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734" w:author="Administrator" w:date="2025-10-28T17:49:00Z" w16du:dateUtc="2025-10-28T10:49:00Z">
                    <w:rPr>
                      <w:rFonts w:ascii="TimesNewRomanPSMT" w:eastAsia="Times New Roman" w:hAnsi="TimesNewRomanPSMT" w:cs="Times New Roman"/>
                      <w:color w:val="000000"/>
                      <w:kern w:val="0"/>
                      <w14:ligatures w14:val="none"/>
                    </w:rPr>
                  </w:rPrChange>
                </w:rPr>
                <w:t>a TTHC l</w:t>
              </w:r>
              <w:r w:rsidRPr="00CA691D">
                <w:rPr>
                  <w:rFonts w:ascii="Times New Roman" w:eastAsia="Times New Roman" w:hAnsi="Times New Roman" w:cs="Times New Roman"/>
                  <w:color w:val="000000"/>
                  <w:kern w:val="0"/>
                  <w:sz w:val="24"/>
                  <w:szCs w:val="24"/>
                  <w14:ligatures w14:val="none"/>
                  <w:rPrChange w:id="1735"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736"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1737"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1738"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173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740"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174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742"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1743" w:author="Administrator" w:date="2025-10-28T17:49:00Z" w16du:dateUtc="2025-10-28T10:49:00Z">
                    <w:rPr>
                      <w:rFonts w:ascii="Calibri" w:eastAsia="Times New Roman" w:hAnsi="Calibri" w:cs="Calibri"/>
                      <w:color w:val="000000"/>
                      <w:kern w:val="0"/>
                      <w14:ligatures w14:val="none"/>
                    </w:rPr>
                  </w:rPrChange>
                </w:rPr>
                <w:t>ẫ</w:t>
              </w:r>
              <w:r w:rsidRPr="00CA691D">
                <w:rPr>
                  <w:rFonts w:ascii="Times New Roman" w:eastAsia="Times New Roman" w:hAnsi="Times New Roman" w:cs="Times New Roman"/>
                  <w:color w:val="000000"/>
                  <w:kern w:val="0"/>
                  <w:sz w:val="24"/>
                  <w:szCs w:val="24"/>
                  <w14:ligatures w14:val="none"/>
                  <w:rPrChange w:id="1744"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1745"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1746"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1747" w:author="Administrator" w:date="2025-10-28T17:49:00Z" w16du:dateUtc="2025-10-28T10:49:00Z">
                    <w:rPr>
                      <w:rFonts w:ascii="TimesNewRomanPSMT" w:eastAsia="Times New Roman" w:hAnsi="TimesNewRomanPSMT" w:cs="Times New Roman"/>
                      <w:color w:val="000000"/>
                      <w:kern w:val="0"/>
                      <w14:ligatures w14:val="none"/>
                    </w:rPr>
                  </w:rPrChange>
                </w:rPr>
                <w:lastRenderedPageBreak/>
                <w:t>hi</w:t>
              </w:r>
              <w:r w:rsidRPr="00CA691D">
                <w:rPr>
                  <w:rFonts w:ascii="Times New Roman" w:eastAsia="Times New Roman" w:hAnsi="Times New Roman" w:cs="Times New Roman"/>
                  <w:color w:val="000000"/>
                  <w:kern w:val="0"/>
                  <w:sz w:val="24"/>
                  <w:szCs w:val="24"/>
                  <w14:ligatures w14:val="none"/>
                  <w:rPrChange w:id="1748"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1749"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1750"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1751" w:author="Administrator" w:date="2025-10-28T17:49:00Z" w16du:dateUtc="2025-10-28T10:49:00Z">
                    <w:rPr>
                      <w:rFonts w:ascii="TimesNewRomanPSMT" w:eastAsia="Times New Roman" w:hAnsi="TimesNewRomanPSMT" w:cs="Times New Roman"/>
                      <w:color w:val="000000"/>
                      <w:kern w:val="0"/>
                      <w14:ligatures w14:val="none"/>
                    </w:rPr>
                  </w:rPrChange>
                </w:rPr>
                <w:t>p ph</w:t>
              </w:r>
              <w:r w:rsidRPr="00CA691D">
                <w:rPr>
                  <w:rFonts w:ascii="Times New Roman" w:eastAsia="Times New Roman" w:hAnsi="Times New Roman" w:cs="Times New Roman"/>
                  <w:color w:val="000000"/>
                  <w:kern w:val="0"/>
                  <w:sz w:val="24"/>
                  <w:szCs w:val="24"/>
                  <w14:ligatures w14:val="none"/>
                  <w:rPrChange w:id="1752" w:author="Administrator" w:date="2025-10-28T17:49:00Z" w16du:dateUtc="2025-10-28T10:49:00Z">
                    <w:rPr>
                      <w:rFonts w:ascii=".VnTime" w:eastAsia="Times New Roman" w:hAnsi=".VnTime" w:cs=".VnTime"/>
                      <w:color w:val="000000"/>
                      <w:kern w:val="0"/>
                      <w14:ligatures w14:val="none"/>
                    </w:rPr>
                  </w:rPrChange>
                </w:rPr>
                <w:t>é</w:t>
              </w:r>
              <w:r w:rsidRPr="00CA691D">
                <w:rPr>
                  <w:rFonts w:ascii="Times New Roman" w:eastAsia="Times New Roman" w:hAnsi="Times New Roman" w:cs="Times New Roman"/>
                  <w:color w:val="000000"/>
                  <w:kern w:val="0"/>
                  <w:sz w:val="24"/>
                  <w:szCs w:val="24"/>
                  <w14:ligatures w14:val="none"/>
                  <w:rPrChange w:id="1753" w:author="Administrator" w:date="2025-10-28T17:49:00Z" w16du:dateUtc="2025-10-28T10:49:00Z">
                    <w:rPr>
                      <w:rFonts w:ascii="TimesNewRomanPSMT" w:eastAsia="Times New Roman" w:hAnsi="TimesNewRomanPSMT" w:cs="Times New Roman"/>
                      <w:color w:val="000000"/>
                      <w:kern w:val="0"/>
                      <w14:ligatures w14:val="none"/>
                    </w:rPr>
                  </w:rPrChange>
                </w:rPr>
                <w:t xml:space="preserve">p </w:t>
              </w:r>
              <w:r w:rsidRPr="00CA691D">
                <w:rPr>
                  <w:rFonts w:ascii="Times New Roman" w:eastAsia="Times New Roman" w:hAnsi="Times New Roman" w:cs="Times New Roman"/>
                  <w:color w:val="000000"/>
                  <w:kern w:val="0"/>
                  <w:sz w:val="24"/>
                  <w:szCs w:val="24"/>
                  <w14:ligatures w14:val="none"/>
                  <w:rPrChange w:id="1754"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1755"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1756"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1757" w:author="Administrator" w:date="2025-10-28T17:49:00Z" w16du:dateUtc="2025-10-28T10:49:00Z">
                    <w:rPr>
                      <w:rFonts w:ascii="TimesNewRomanPSMT" w:eastAsia="Times New Roman" w:hAnsi="TimesNewRomanPSMT" w:cs="Times New Roman"/>
                      <w:color w:val="000000"/>
                      <w:kern w:val="0"/>
                      <w14:ligatures w14:val="none"/>
                    </w:rPr>
                  </w:rPrChange>
                </w:rPr>
                <w:t>i</w:t>
              </w:r>
            </w:ins>
            <w:ins w:id="1758" w:author="Administrator" w:date="2025-10-28T17:52:00Z" w16du:dateUtc="2025-10-28T10:52:00Z">
              <w:r w:rsidR="00CA691D">
                <w:rPr>
                  <w:rFonts w:ascii="Times New Roman" w:eastAsia="Times New Roman" w:hAnsi="Times New Roman" w:cs="Times New Roman"/>
                  <w:color w:val="000000"/>
                  <w:kern w:val="0"/>
                  <w:sz w:val="24"/>
                  <w:szCs w:val="24"/>
                  <w14:ligatures w14:val="none"/>
                </w:rPr>
                <w:t xml:space="preserve"> </w:t>
              </w:r>
            </w:ins>
            <w:ins w:id="1759" w:author="Administrator" w:date="2025-10-28T17:41:00Z" w16du:dateUtc="2025-10-28T10:41:00Z">
              <w:r w:rsidRPr="00CA691D">
                <w:rPr>
                  <w:rFonts w:ascii="Times New Roman" w:eastAsia="Times New Roman" w:hAnsi="Times New Roman" w:cs="Times New Roman"/>
                  <w:color w:val="000000"/>
                  <w:kern w:val="0"/>
                  <w:sz w:val="24"/>
                  <w:szCs w:val="24"/>
                  <w14:ligatures w14:val="none"/>
                  <w:rPrChange w:id="1760"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1761"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1762" w:author="Administrator" w:date="2025-10-28T17:49:00Z" w16du:dateUtc="2025-10-28T10:49:00Z">
                    <w:rPr>
                      <w:rFonts w:ascii="TimesNewRomanPSMT" w:eastAsia="Times New Roman" w:hAnsi="TimesNewRomanPSMT" w:cs="Times New Roman"/>
                      <w:color w:val="000000"/>
                      <w:kern w:val="0"/>
                      <w14:ligatures w14:val="none"/>
                    </w:rPr>
                  </w:rPrChange>
                </w:rPr>
                <w:t>y phi c</w:t>
              </w:r>
              <w:r w:rsidRPr="00CA691D">
                <w:rPr>
                  <w:rFonts w:ascii="Times New Roman" w:eastAsia="Times New Roman" w:hAnsi="Times New Roman" w:cs="Times New Roman"/>
                  <w:color w:val="000000"/>
                  <w:kern w:val="0"/>
                  <w:sz w:val="24"/>
                  <w:szCs w:val="24"/>
                  <w14:ligatures w14:val="none"/>
                  <w:rPrChange w:id="1763"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1764" w:author="Administrator" w:date="2025-10-28T17:49:00Z" w16du:dateUtc="2025-10-28T10:49:00Z">
                    <w:rPr>
                      <w:rFonts w:ascii="TimesNewRomanPSMT" w:eastAsia="Times New Roman" w:hAnsi="TimesNewRomanPSMT" w:cs="Times New Roman"/>
                      <w:color w:val="000000"/>
                      <w:kern w:val="0"/>
                      <w14:ligatures w14:val="none"/>
                    </w:rPr>
                  </w:rPrChange>
                </w:rPr>
                <w:t>. Nh</w:t>
              </w:r>
              <w:r w:rsidRPr="00CA691D">
                <w:rPr>
                  <w:rFonts w:ascii="Times New Roman" w:eastAsia="Times New Roman" w:hAnsi="Times New Roman" w:cs="Times New Roman"/>
                  <w:color w:val="000000"/>
                  <w:kern w:val="0"/>
                  <w:sz w:val="24"/>
                  <w:szCs w:val="24"/>
                  <w14:ligatures w14:val="none"/>
                  <w:rPrChange w:id="1765"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1766"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1767"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1768" w:author="Administrator" w:date="2025-10-28T17:49:00Z" w16du:dateUtc="2025-10-28T10:49:00Z">
                    <w:rPr>
                      <w:rFonts w:ascii="TimesNewRomanPSMT" w:eastAsia="Times New Roman" w:hAnsi="TimesNewRomanPSMT" w:cs="Times New Roman"/>
                      <w:color w:val="000000"/>
                      <w:kern w:val="0"/>
                      <w14:ligatures w14:val="none"/>
                    </w:rPr>
                  </w:rPrChange>
                </w:rPr>
                <w:t>y, t</w:t>
              </w:r>
              <w:r w:rsidRPr="00CA691D">
                <w:rPr>
                  <w:rFonts w:ascii="Times New Roman" w:eastAsia="Times New Roman" w:hAnsi="Times New Roman" w:cs="Times New Roman"/>
                  <w:color w:val="000000"/>
                  <w:kern w:val="0"/>
                  <w:sz w:val="24"/>
                  <w:szCs w:val="24"/>
                  <w14:ligatures w14:val="none"/>
                  <w:rPrChange w:id="1769"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1770" w:author="Administrator" w:date="2025-10-28T17:49:00Z" w16du:dateUtc="2025-10-28T10:49:00Z">
                    <w:rPr>
                      <w:rFonts w:ascii="TimesNewRomanPSMT" w:eastAsia="Times New Roman" w:hAnsi="TimesNewRomanPSMT" w:cs="Times New Roman"/>
                      <w:color w:val="000000"/>
                      <w:kern w:val="0"/>
                      <w14:ligatures w14:val="none"/>
                    </w:rPr>
                  </w:rPrChange>
                </w:rPr>
                <w:t>ng s</w:t>
              </w:r>
              <w:r w:rsidRPr="00CA691D">
                <w:rPr>
                  <w:rFonts w:ascii="Times New Roman" w:eastAsia="Times New Roman" w:hAnsi="Times New Roman" w:cs="Times New Roman"/>
                  <w:color w:val="000000"/>
                  <w:kern w:val="0"/>
                  <w:sz w:val="24"/>
                  <w:szCs w:val="24"/>
                  <w14:ligatures w14:val="none"/>
                  <w:rPrChange w:id="1771"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1772" w:author="Administrator" w:date="2025-10-28T17:49:00Z" w16du:dateUtc="2025-10-28T10:49:00Z">
                    <w:rPr>
                      <w:rFonts w:ascii="TimesNewRomanPSMT" w:eastAsia="Times New Roman" w:hAnsi="TimesNewRomanPSMT" w:cs="Times New Roman"/>
                      <w:color w:val="000000"/>
                      <w:kern w:val="0"/>
                      <w14:ligatures w14:val="none"/>
                    </w:rPr>
                  </w:rPrChange>
                </w:rPr>
                <w:t xml:space="preserve"> TTHC s</w:t>
              </w:r>
              <w:r w:rsidRPr="00CA691D">
                <w:rPr>
                  <w:rFonts w:ascii="Times New Roman" w:eastAsia="Times New Roman" w:hAnsi="Times New Roman" w:cs="Times New Roman"/>
                  <w:color w:val="000000"/>
                  <w:kern w:val="0"/>
                  <w:sz w:val="24"/>
                  <w:szCs w:val="24"/>
                  <w14:ligatures w14:val="none"/>
                  <w:rPrChange w:id="1773"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1774"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1775" w:author="Administrator" w:date="2025-10-28T17:49:00Z" w16du:dateUtc="2025-10-28T10:49:00Z">
                    <w:rPr>
                      <w:rFonts w:ascii="Calibri" w:eastAsia="Times New Roman" w:hAnsi="Calibri" w:cs="Calibri"/>
                      <w:color w:val="000000"/>
                      <w:kern w:val="0"/>
                      <w14:ligatures w14:val="none"/>
                    </w:rPr>
                  </w:rPrChange>
                </w:rPr>
                <w:t>đổ</w:t>
              </w:r>
              <w:r w:rsidRPr="00CA691D">
                <w:rPr>
                  <w:rFonts w:ascii="Times New Roman" w:eastAsia="Times New Roman" w:hAnsi="Times New Roman" w:cs="Times New Roman"/>
                  <w:color w:val="000000"/>
                  <w:kern w:val="0"/>
                  <w:sz w:val="24"/>
                  <w:szCs w:val="24"/>
                  <w14:ligatures w14:val="none"/>
                  <w:rPrChange w:id="1776" w:author="Administrator" w:date="2025-10-28T17:49:00Z" w16du:dateUtc="2025-10-28T10:49:00Z">
                    <w:rPr>
                      <w:rFonts w:ascii="TimesNewRomanPSMT" w:eastAsia="Times New Roman" w:hAnsi="TimesNewRomanPSMT" w:cs="Times New Roman"/>
                      <w:color w:val="000000"/>
                      <w:kern w:val="0"/>
                      <w14:ligatures w14:val="none"/>
                    </w:rPr>
                  </w:rPrChange>
                </w:rPr>
                <w:t>i, b</w:t>
              </w:r>
              <w:r w:rsidRPr="00CA691D">
                <w:rPr>
                  <w:rFonts w:ascii="Times New Roman" w:eastAsia="Times New Roman" w:hAnsi="Times New Roman" w:cs="Times New Roman"/>
                  <w:color w:val="000000"/>
                  <w:kern w:val="0"/>
                  <w:sz w:val="24"/>
                  <w:szCs w:val="24"/>
                  <w14:ligatures w14:val="none"/>
                  <w:rPrChange w:id="1777"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1778" w:author="Administrator" w:date="2025-10-28T17:49:00Z" w16du:dateUtc="2025-10-28T10:49:00Z">
                    <w:rPr>
                      <w:rFonts w:ascii="TimesNewRomanPSMT" w:eastAsia="Times New Roman" w:hAnsi="TimesNewRomanPSMT" w:cs="Times New Roman"/>
                      <w:color w:val="000000"/>
                      <w:kern w:val="0"/>
                      <w14:ligatures w14:val="none"/>
                    </w:rPr>
                  </w:rPrChange>
                </w:rPr>
                <w:t xml:space="preserve"> sung l</w:t>
              </w:r>
              <w:r w:rsidRPr="00CA691D">
                <w:rPr>
                  <w:rFonts w:ascii="Times New Roman" w:eastAsia="Times New Roman" w:hAnsi="Times New Roman" w:cs="Times New Roman"/>
                  <w:color w:val="000000"/>
                  <w:kern w:val="0"/>
                  <w:sz w:val="24"/>
                  <w:szCs w:val="24"/>
                  <w14:ligatures w14:val="none"/>
                  <w:rPrChange w:id="177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1780" w:author="Administrator" w:date="2025-10-28T17:49:00Z" w16du:dateUtc="2025-10-28T10:49:00Z">
                    <w:rPr>
                      <w:rFonts w:ascii="TimesNewRomanPSMT" w:eastAsia="Times New Roman" w:hAnsi="TimesNewRomanPSMT" w:cs="Times New Roman"/>
                      <w:color w:val="000000"/>
                      <w:kern w:val="0"/>
                      <w14:ligatures w14:val="none"/>
                    </w:rPr>
                  </w:rPrChange>
                </w:rPr>
                <w:t xml:space="preserve"> 07 TTHC.</w:t>
              </w:r>
            </w:ins>
          </w:p>
          <w:p w14:paraId="4B29AA44" w14:textId="77777777" w:rsidR="00CA691D" w:rsidRDefault="00D91701" w:rsidP="00A3338D">
            <w:pPr>
              <w:pStyle w:val="Vnbnnidung0"/>
              <w:tabs>
                <w:tab w:val="left" w:pos="1996"/>
              </w:tabs>
              <w:spacing w:after="0" w:line="240" w:lineRule="auto"/>
              <w:ind w:firstLine="0"/>
              <w:jc w:val="both"/>
              <w:rPr>
                <w:ins w:id="1781" w:author="Administrator" w:date="2025-10-28T17:53:00Z" w16du:dateUtc="2025-10-28T10:53:00Z"/>
                <w:rFonts w:ascii="Times New Roman" w:hAnsi="Times New Roman" w:cs="Times New Roman"/>
                <w:color w:val="000000"/>
                <w:sz w:val="24"/>
                <w:szCs w:val="24"/>
              </w:rPr>
            </w:pPr>
            <w:ins w:id="1782" w:author="Administrator" w:date="2025-10-28T17:42:00Z" w16du:dateUtc="2025-10-28T10:42:00Z">
              <w:r w:rsidRPr="00CA691D">
                <w:rPr>
                  <w:rStyle w:val="fontstyle01"/>
                  <w:rFonts w:ascii="Times New Roman" w:hAnsi="Times New Roman" w:cs="Times New Roman"/>
                  <w:sz w:val="24"/>
                  <w:szCs w:val="24"/>
                  <w:rPrChange w:id="1783" w:author="Administrator" w:date="2025-10-28T17:49:00Z" w16du:dateUtc="2025-10-28T10:49:00Z">
                    <w:rPr>
                      <w:rStyle w:val="fontstyle01"/>
                    </w:rPr>
                  </w:rPrChange>
                </w:rPr>
                <w:t>- Bi</w:t>
              </w:r>
              <w:r w:rsidRPr="00CA691D">
                <w:rPr>
                  <w:rStyle w:val="fontstyle01"/>
                  <w:rFonts w:ascii="Times New Roman" w:hAnsi="Times New Roman" w:cs="Times New Roman"/>
                  <w:sz w:val="24"/>
                  <w:szCs w:val="24"/>
                  <w:rPrChange w:id="1784"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1785" w:author="Administrator" w:date="2025-10-28T17:49:00Z" w16du:dateUtc="2025-10-28T10:49:00Z">
                    <w:rPr>
                      <w:rStyle w:val="fontstyle01"/>
                    </w:rPr>
                  </w:rPrChange>
                </w:rPr>
                <w:t>u m</w:t>
              </w:r>
              <w:r w:rsidRPr="00CA691D">
                <w:rPr>
                  <w:rStyle w:val="fontstyle01"/>
                  <w:rFonts w:ascii="Times New Roman" w:hAnsi="Times New Roman" w:cs="Times New Roman"/>
                  <w:sz w:val="24"/>
                  <w:szCs w:val="24"/>
                  <w:rPrChange w:id="1786" w:author="Administrator" w:date="2025-10-28T17:49:00Z" w16du:dateUtc="2025-10-28T10:49:00Z">
                    <w:rPr>
                      <w:rStyle w:val="fontstyle01"/>
                      <w:rFonts w:ascii="Calibri" w:hAnsi="Calibri" w:cs="Calibri"/>
                    </w:rPr>
                  </w:rPrChange>
                </w:rPr>
                <w:t>ẫ</w:t>
              </w:r>
              <w:r w:rsidRPr="00CA691D">
                <w:rPr>
                  <w:rStyle w:val="fontstyle01"/>
                  <w:rFonts w:ascii="Times New Roman" w:hAnsi="Times New Roman" w:cs="Times New Roman"/>
                  <w:sz w:val="24"/>
                  <w:szCs w:val="24"/>
                  <w:rPrChange w:id="1787" w:author="Administrator" w:date="2025-10-28T17:49:00Z" w16du:dateUtc="2025-10-28T10:49:00Z">
                    <w:rPr>
                      <w:rStyle w:val="fontstyle01"/>
                    </w:rPr>
                  </w:rPrChange>
                </w:rPr>
                <w:t xml:space="preserve">u </w:t>
              </w:r>
              <w:r w:rsidRPr="00CA691D">
                <w:rPr>
                  <w:rStyle w:val="fontstyle01"/>
                  <w:rFonts w:ascii="Times New Roman" w:hAnsi="Times New Roman" w:cs="Times New Roman"/>
                  <w:sz w:val="24"/>
                  <w:szCs w:val="24"/>
                  <w:rPrChange w:id="1788"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1789"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790" w:author="Administrator" w:date="2025-10-28T17:49:00Z" w16du:dateUtc="2025-10-28T10:49:00Z">
                    <w:rPr>
                      <w:rStyle w:val="fontstyle01"/>
                    </w:rPr>
                  </w:rPrChange>
                </w:rPr>
                <w:t>nh gi</w:t>
              </w:r>
              <w:r w:rsidRPr="00CA691D">
                <w:rPr>
                  <w:rStyle w:val="fontstyle01"/>
                  <w:rFonts w:ascii="Times New Roman" w:hAnsi="Times New Roman" w:cs="Times New Roman"/>
                  <w:sz w:val="24"/>
                  <w:szCs w:val="24"/>
                  <w:rPrChange w:id="1791"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792" w:author="Administrator" w:date="2025-10-28T17:49:00Z" w16du:dateUtc="2025-10-28T10:49:00Z">
                    <w:rPr>
                      <w:rStyle w:val="fontstyle01"/>
                    </w:rPr>
                  </w:rPrChange>
                </w:rPr>
                <w:t xml:space="preserve"> t</w:t>
              </w:r>
              <w:r w:rsidRPr="00CA691D">
                <w:rPr>
                  <w:rStyle w:val="fontstyle01"/>
                  <w:rFonts w:ascii="Times New Roman" w:hAnsi="Times New Roman" w:cs="Times New Roman"/>
                  <w:sz w:val="24"/>
                  <w:szCs w:val="24"/>
                  <w:rPrChange w:id="1793"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794" w:author="Administrator" w:date="2025-10-28T17:49:00Z" w16du:dateUtc="2025-10-28T10:49:00Z">
                    <w:rPr>
                      <w:rStyle w:val="fontstyle01"/>
                    </w:rPr>
                  </w:rPrChange>
                </w:rPr>
                <w:t xml:space="preserve">c </w:t>
              </w:r>
              <w:r w:rsidRPr="00CA691D">
                <w:rPr>
                  <w:rStyle w:val="fontstyle01"/>
                  <w:rFonts w:ascii="Times New Roman" w:hAnsi="Times New Roman" w:cs="Times New Roman"/>
                  <w:sz w:val="24"/>
                  <w:szCs w:val="24"/>
                  <w:rPrChange w:id="1795" w:author="Administrator" w:date="2025-10-28T17:49:00Z" w16du:dateUtc="2025-10-28T10:49:00Z">
                    <w:rPr>
                      <w:rStyle w:val="fontstyle01"/>
                      <w:rFonts w:ascii="Calibri" w:hAnsi="Calibri" w:cs="Calibri"/>
                    </w:rPr>
                  </w:rPrChange>
                </w:rPr>
                <w:t>độ</w:t>
              </w:r>
              <w:r w:rsidRPr="00CA691D">
                <w:rPr>
                  <w:rStyle w:val="fontstyle01"/>
                  <w:rFonts w:ascii="Times New Roman" w:hAnsi="Times New Roman" w:cs="Times New Roman"/>
                  <w:sz w:val="24"/>
                  <w:szCs w:val="24"/>
                  <w:rPrChange w:id="1796" w:author="Administrator" w:date="2025-10-28T17:49:00Z" w16du:dateUtc="2025-10-28T10:49:00Z">
                    <w:rPr>
                      <w:rStyle w:val="fontstyle01"/>
                    </w:rPr>
                  </w:rPrChange>
                </w:rPr>
                <w:t>ng c</w:t>
              </w:r>
              <w:r w:rsidRPr="00CA691D">
                <w:rPr>
                  <w:rStyle w:val="fontstyle01"/>
                  <w:rFonts w:ascii="Times New Roman" w:hAnsi="Times New Roman" w:cs="Times New Roman"/>
                  <w:sz w:val="24"/>
                  <w:szCs w:val="24"/>
                  <w:rPrChange w:id="1797"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798" w:author="Administrator" w:date="2025-10-28T17:49:00Z" w16du:dateUtc="2025-10-28T10:49:00Z">
                    <w:rPr>
                      <w:rStyle w:val="fontstyle01"/>
                    </w:rPr>
                  </w:rPrChange>
                </w:rPr>
                <w:t xml:space="preserve">a TTHC </w:t>
              </w:r>
              <w:r w:rsidRPr="00CA691D">
                <w:rPr>
                  <w:rStyle w:val="fontstyle01"/>
                  <w:rFonts w:ascii="Times New Roman" w:hAnsi="Times New Roman" w:cs="Times New Roman"/>
                  <w:sz w:val="24"/>
                  <w:szCs w:val="24"/>
                  <w:rPrChange w:id="1799" w:author="Administrator" w:date="2025-10-28T17:49:00Z" w16du:dateUtc="2025-10-28T10:49:00Z">
                    <w:rPr>
                      <w:rStyle w:val="fontstyle01"/>
                      <w:rFonts w:ascii="Calibri" w:hAnsi="Calibri" w:cs="Calibri"/>
                    </w:rPr>
                  </w:rPrChange>
                </w:rPr>
                <w:t>đượ</w:t>
              </w:r>
              <w:r w:rsidRPr="00CA691D">
                <w:rPr>
                  <w:rStyle w:val="fontstyle01"/>
                  <w:rFonts w:ascii="Times New Roman" w:hAnsi="Times New Roman" w:cs="Times New Roman"/>
                  <w:sz w:val="24"/>
                  <w:szCs w:val="24"/>
                  <w:rPrChange w:id="1800" w:author="Administrator" w:date="2025-10-28T17:49:00Z" w16du:dateUtc="2025-10-28T10:49:00Z">
                    <w:rPr>
                      <w:rStyle w:val="fontstyle01"/>
                    </w:rPr>
                  </w:rPrChange>
                </w:rPr>
                <w:t>c s</w:t>
              </w:r>
              <w:r w:rsidRPr="00CA691D">
                <w:rPr>
                  <w:rStyle w:val="fontstyle01"/>
                  <w:rFonts w:ascii="Times New Roman" w:hAnsi="Times New Roman" w:cs="Times New Roman"/>
                  <w:sz w:val="24"/>
                  <w:szCs w:val="24"/>
                  <w:rPrChange w:id="1801" w:author="Administrator" w:date="2025-10-28T17:49:00Z" w16du:dateUtc="2025-10-28T10:49:00Z">
                    <w:rPr>
                      <w:rStyle w:val="fontstyle01"/>
                      <w:rFonts w:ascii="Calibri" w:hAnsi="Calibri" w:cs="Calibri"/>
                    </w:rPr>
                  </w:rPrChange>
                </w:rPr>
                <w:t>ử</w:t>
              </w:r>
              <w:r w:rsidRPr="00CA691D">
                <w:rPr>
                  <w:rStyle w:val="fontstyle01"/>
                  <w:rFonts w:ascii="Times New Roman" w:hAnsi="Times New Roman" w:cs="Times New Roman"/>
                  <w:sz w:val="24"/>
                  <w:szCs w:val="24"/>
                  <w:rPrChange w:id="1802" w:author="Administrator" w:date="2025-10-28T17:49:00Z" w16du:dateUtc="2025-10-28T10:49:00Z">
                    <w:rPr>
                      <w:rStyle w:val="fontstyle01"/>
                    </w:rPr>
                  </w:rPrChange>
                </w:rPr>
                <w:t xml:space="preserve">a </w:t>
              </w:r>
              <w:r w:rsidRPr="00CA691D">
                <w:rPr>
                  <w:rStyle w:val="fontstyle01"/>
                  <w:rFonts w:ascii="Times New Roman" w:hAnsi="Times New Roman" w:cs="Times New Roman"/>
                  <w:sz w:val="24"/>
                  <w:szCs w:val="24"/>
                  <w:rPrChange w:id="1803" w:author="Administrator" w:date="2025-10-28T17:49:00Z" w16du:dateUtc="2025-10-28T10:49:00Z">
                    <w:rPr>
                      <w:rStyle w:val="fontstyle01"/>
                      <w:rFonts w:ascii="Calibri" w:hAnsi="Calibri" w:cs="Calibri"/>
                    </w:rPr>
                  </w:rPrChange>
                </w:rPr>
                <w:t>đổ</w:t>
              </w:r>
              <w:r w:rsidRPr="00CA691D">
                <w:rPr>
                  <w:rStyle w:val="fontstyle01"/>
                  <w:rFonts w:ascii="Times New Roman" w:hAnsi="Times New Roman" w:cs="Times New Roman"/>
                  <w:sz w:val="24"/>
                  <w:szCs w:val="24"/>
                  <w:rPrChange w:id="1804" w:author="Administrator" w:date="2025-10-28T17:49:00Z" w16du:dateUtc="2025-10-28T10:49:00Z">
                    <w:rPr>
                      <w:rStyle w:val="fontstyle01"/>
                    </w:rPr>
                  </w:rPrChange>
                </w:rPr>
                <w:t>i, b</w:t>
              </w:r>
              <w:r w:rsidRPr="00CA691D">
                <w:rPr>
                  <w:rStyle w:val="fontstyle01"/>
                  <w:rFonts w:ascii="Times New Roman" w:hAnsi="Times New Roman" w:cs="Times New Roman"/>
                  <w:sz w:val="24"/>
                  <w:szCs w:val="24"/>
                  <w:rPrChange w:id="1805"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1806" w:author="Administrator" w:date="2025-10-28T17:49:00Z" w16du:dateUtc="2025-10-28T10:49:00Z">
                    <w:rPr>
                      <w:rStyle w:val="fontstyle01"/>
                    </w:rPr>
                  </w:rPrChange>
                </w:rPr>
                <w:t xml:space="preserve"> sung:</w:t>
              </w:r>
            </w:ins>
            <w:ins w:id="1807" w:author="Administrator" w:date="2025-10-28T17:53:00Z" w16du:dateUtc="2025-10-28T10:53:00Z">
              <w:r w:rsidR="00CA691D">
                <w:rPr>
                  <w:rStyle w:val="fontstyle01"/>
                  <w:rFonts w:ascii="Times New Roman" w:hAnsi="Times New Roman" w:cs="Times New Roman"/>
                  <w:sz w:val="24"/>
                  <w:szCs w:val="24"/>
                </w:rPr>
                <w:t xml:space="preserve"> </w:t>
              </w:r>
            </w:ins>
            <w:ins w:id="1808" w:author="Administrator" w:date="2025-10-28T17:42:00Z" w16du:dateUtc="2025-10-28T10:42:00Z">
              <w:r w:rsidRPr="00CA691D">
                <w:rPr>
                  <w:rStyle w:val="fontstyle01"/>
                  <w:rFonts w:ascii="Times New Roman" w:hAnsi="Times New Roman" w:cs="Times New Roman"/>
                  <w:sz w:val="24"/>
                  <w:szCs w:val="24"/>
                  <w:rPrChange w:id="1809" w:author="Administrator" w:date="2025-10-28T17:49:00Z" w16du:dateUtc="2025-10-28T10:49:00Z">
                    <w:rPr>
                      <w:rStyle w:val="fontstyle01"/>
                      <w:rFonts w:ascii="Calibri" w:hAnsi="Calibri" w:cs="Calibri"/>
                    </w:rPr>
                  </w:rPrChange>
                </w:rPr>
                <w:t>Đề</w:t>
              </w:r>
              <w:r w:rsidRPr="00CA691D">
                <w:rPr>
                  <w:rStyle w:val="fontstyle01"/>
                  <w:rFonts w:ascii="Times New Roman" w:hAnsi="Times New Roman" w:cs="Times New Roman"/>
                  <w:sz w:val="24"/>
                  <w:szCs w:val="24"/>
                  <w:rPrChange w:id="1810" w:author="Administrator" w:date="2025-10-28T17:49:00Z" w16du:dateUtc="2025-10-28T10:49:00Z">
                    <w:rPr>
                      <w:rStyle w:val="fontstyle01"/>
                    </w:rPr>
                  </w:rPrChange>
                </w:rPr>
                <w:t xml:space="preserve"> ngh</w:t>
              </w:r>
              <w:r w:rsidRPr="00CA691D">
                <w:rPr>
                  <w:rStyle w:val="fontstyle01"/>
                  <w:rFonts w:ascii="Times New Roman" w:hAnsi="Times New Roman" w:cs="Times New Roman"/>
                  <w:sz w:val="24"/>
                  <w:szCs w:val="24"/>
                  <w:rPrChange w:id="1811" w:author="Administrator" w:date="2025-10-28T17:49:00Z" w16du:dateUtc="2025-10-28T10:49:00Z">
                    <w:rPr>
                      <w:rStyle w:val="fontstyle01"/>
                      <w:rFonts w:ascii="Calibri" w:hAnsi="Calibri" w:cs="Calibri"/>
                    </w:rPr>
                  </w:rPrChange>
                </w:rPr>
                <w:t>ị</w:t>
              </w:r>
              <w:r w:rsidRPr="00CA691D">
                <w:rPr>
                  <w:rStyle w:val="fontstyle01"/>
                  <w:rFonts w:ascii="Times New Roman" w:hAnsi="Times New Roman" w:cs="Times New Roman"/>
                  <w:sz w:val="24"/>
                  <w:szCs w:val="24"/>
                  <w:rPrChange w:id="1812" w:author="Administrator" w:date="2025-10-28T17:49:00Z" w16du:dateUtc="2025-10-28T10:49:00Z">
                    <w:rPr>
                      <w:rStyle w:val="fontstyle01"/>
                    </w:rPr>
                  </w:rPrChange>
                </w:rPr>
                <w:t xml:space="preserve"> b</w:t>
              </w:r>
              <w:r w:rsidRPr="00CA691D">
                <w:rPr>
                  <w:rStyle w:val="fontstyle01"/>
                  <w:rFonts w:ascii="Times New Roman" w:hAnsi="Times New Roman" w:cs="Times New Roman"/>
                  <w:sz w:val="24"/>
                  <w:szCs w:val="24"/>
                  <w:rPrChange w:id="1813" w:author="Administrator" w:date="2025-10-28T17:49:00Z" w16du:dateUtc="2025-10-28T10:49:00Z">
                    <w:rPr>
                      <w:rStyle w:val="fontstyle01"/>
                      <w:rFonts w:ascii="Calibri" w:hAnsi="Calibri" w:cs="Calibri"/>
                    </w:rPr>
                  </w:rPrChange>
                </w:rPr>
                <w:t>ổ</w:t>
              </w:r>
            </w:ins>
            <w:ins w:id="1814" w:author="Administrator" w:date="2025-10-28T17:53:00Z" w16du:dateUtc="2025-10-28T10:53:00Z">
              <w:r w:rsidR="00CA691D">
                <w:rPr>
                  <w:rFonts w:ascii="Times New Roman" w:hAnsi="Times New Roman" w:cs="Times New Roman"/>
                  <w:color w:val="000000"/>
                  <w:sz w:val="24"/>
                  <w:szCs w:val="24"/>
                </w:rPr>
                <w:t xml:space="preserve"> </w:t>
              </w:r>
            </w:ins>
            <w:ins w:id="1815" w:author="Administrator" w:date="2025-10-28T17:42:00Z" w16du:dateUtc="2025-10-28T10:42:00Z">
              <w:r w:rsidRPr="00CA691D">
                <w:rPr>
                  <w:rStyle w:val="fontstyle01"/>
                  <w:rFonts w:ascii="Times New Roman" w:hAnsi="Times New Roman" w:cs="Times New Roman"/>
                  <w:sz w:val="24"/>
                  <w:szCs w:val="24"/>
                  <w:rPrChange w:id="1816" w:author="Administrator" w:date="2025-10-28T17:49:00Z" w16du:dateUtc="2025-10-28T10:49:00Z">
                    <w:rPr>
                      <w:rStyle w:val="fontstyle01"/>
                    </w:rPr>
                  </w:rPrChange>
                </w:rPr>
                <w:t xml:space="preserve">sung </w:t>
              </w:r>
              <w:r w:rsidRPr="00CA691D">
                <w:rPr>
                  <w:rStyle w:val="fontstyle01"/>
                  <w:rFonts w:ascii="Times New Roman" w:hAnsi="Times New Roman" w:cs="Times New Roman"/>
                  <w:sz w:val="24"/>
                  <w:szCs w:val="24"/>
                  <w:rPrChange w:id="1817"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1818"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819" w:author="Administrator" w:date="2025-10-28T17:49:00Z" w16du:dateUtc="2025-10-28T10:49:00Z">
                    <w:rPr>
                      <w:rStyle w:val="fontstyle01"/>
                    </w:rPr>
                  </w:rPrChange>
                </w:rPr>
                <w:t>nh gi</w:t>
              </w:r>
              <w:r w:rsidRPr="00CA691D">
                <w:rPr>
                  <w:rStyle w:val="fontstyle01"/>
                  <w:rFonts w:ascii="Times New Roman" w:hAnsi="Times New Roman" w:cs="Times New Roman"/>
                  <w:sz w:val="24"/>
                  <w:szCs w:val="24"/>
                  <w:rPrChange w:id="1820"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821" w:author="Administrator" w:date="2025-10-28T17:49:00Z" w16du:dateUtc="2025-10-28T10:49:00Z">
                    <w:rPr>
                      <w:rStyle w:val="fontstyle01"/>
                    </w:rPr>
                  </w:rPrChange>
                </w:rPr>
                <w:t xml:space="preserve"> t</w:t>
              </w:r>
              <w:r w:rsidRPr="00CA691D">
                <w:rPr>
                  <w:rStyle w:val="fontstyle01"/>
                  <w:rFonts w:ascii="Times New Roman" w:hAnsi="Times New Roman" w:cs="Times New Roman"/>
                  <w:sz w:val="24"/>
                  <w:szCs w:val="24"/>
                  <w:rPrChange w:id="1822"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1823" w:author="Administrator" w:date="2025-10-28T17:49:00Z" w16du:dateUtc="2025-10-28T10:49:00Z">
                    <w:rPr>
                      <w:rStyle w:val="fontstyle01"/>
                    </w:rPr>
                  </w:rPrChange>
                </w:rPr>
                <w:t xml:space="preserve">c </w:t>
              </w:r>
              <w:r w:rsidRPr="00CA691D">
                <w:rPr>
                  <w:rStyle w:val="fontstyle01"/>
                  <w:rFonts w:ascii="Times New Roman" w:hAnsi="Times New Roman" w:cs="Times New Roman"/>
                  <w:sz w:val="24"/>
                  <w:szCs w:val="24"/>
                  <w:rPrChange w:id="1824" w:author="Administrator" w:date="2025-10-28T17:49:00Z" w16du:dateUtc="2025-10-28T10:49:00Z">
                    <w:rPr>
                      <w:rStyle w:val="fontstyle01"/>
                      <w:rFonts w:ascii="Calibri" w:hAnsi="Calibri" w:cs="Calibri"/>
                    </w:rPr>
                  </w:rPrChange>
                </w:rPr>
                <w:t>độ</w:t>
              </w:r>
              <w:r w:rsidRPr="00CA691D">
                <w:rPr>
                  <w:rStyle w:val="fontstyle01"/>
                  <w:rFonts w:ascii="Times New Roman" w:hAnsi="Times New Roman" w:cs="Times New Roman"/>
                  <w:sz w:val="24"/>
                  <w:szCs w:val="24"/>
                  <w:rPrChange w:id="1825" w:author="Administrator" w:date="2025-10-28T17:49:00Z" w16du:dateUtc="2025-10-28T10:49:00Z">
                    <w:rPr>
                      <w:rStyle w:val="fontstyle01"/>
                    </w:rPr>
                  </w:rPrChange>
                </w:rPr>
                <w:t xml:space="preserve">ng TTHC </w:t>
              </w:r>
              <w:r w:rsidRPr="00CA691D">
                <w:rPr>
                  <w:rStyle w:val="fontstyle01"/>
                  <w:rFonts w:ascii="Times New Roman" w:hAnsi="Times New Roman" w:cs="Times New Roman"/>
                  <w:sz w:val="24"/>
                  <w:szCs w:val="24"/>
                  <w:rPrChange w:id="1826" w:author="Administrator" w:date="2025-10-28T17:49:00Z" w16du:dateUtc="2025-10-28T10:49:00Z">
                    <w:rPr>
                      <w:rStyle w:val="fontstyle01"/>
                      <w:rFonts w:ascii="Calibri" w:hAnsi="Calibri" w:cs="Calibri"/>
                    </w:rPr>
                  </w:rPrChange>
                </w:rPr>
                <w:t>đố</w:t>
              </w:r>
              <w:r w:rsidRPr="00CA691D">
                <w:rPr>
                  <w:rStyle w:val="fontstyle01"/>
                  <w:rFonts w:ascii="Times New Roman" w:hAnsi="Times New Roman" w:cs="Times New Roman"/>
                  <w:sz w:val="24"/>
                  <w:szCs w:val="24"/>
                  <w:rPrChange w:id="1827" w:author="Administrator" w:date="2025-10-28T17:49:00Z" w16du:dateUtc="2025-10-28T10:49:00Z">
                    <w:rPr>
                      <w:rStyle w:val="fontstyle01"/>
                    </w:rPr>
                  </w:rPrChange>
                </w:rPr>
                <w:t>i v</w:t>
              </w:r>
              <w:r w:rsidRPr="00CA691D">
                <w:rPr>
                  <w:rStyle w:val="fontstyle01"/>
                  <w:rFonts w:ascii="Times New Roman" w:hAnsi="Times New Roman" w:cs="Times New Roman"/>
                  <w:sz w:val="24"/>
                  <w:szCs w:val="24"/>
                  <w:rPrChange w:id="1828" w:author="Administrator" w:date="2025-10-28T17:49:00Z" w16du:dateUtc="2025-10-28T10:49:00Z">
                    <w:rPr>
                      <w:rStyle w:val="fontstyle01"/>
                      <w:rFonts w:ascii="Calibri" w:hAnsi="Calibri" w:cs="Calibri"/>
                    </w:rPr>
                  </w:rPrChange>
                </w:rPr>
                <w:t>ớ</w:t>
              </w:r>
              <w:r w:rsidRPr="00CA691D">
                <w:rPr>
                  <w:rStyle w:val="fontstyle01"/>
                  <w:rFonts w:ascii="Times New Roman" w:hAnsi="Times New Roman" w:cs="Times New Roman"/>
                  <w:sz w:val="24"/>
                  <w:szCs w:val="24"/>
                  <w:rPrChange w:id="1829" w:author="Administrator" w:date="2025-10-28T17:49:00Z" w16du:dateUtc="2025-10-28T10:49:00Z">
                    <w:rPr>
                      <w:rStyle w:val="fontstyle01"/>
                    </w:rPr>
                  </w:rPrChange>
                </w:rPr>
                <w:t xml:space="preserve">i 02 TTHC: </w:t>
              </w:r>
              <w:r w:rsidRPr="00CA691D">
                <w:rPr>
                  <w:rStyle w:val="fontstyle01"/>
                  <w:rFonts w:ascii="Times New Roman" w:hAnsi="Times New Roman" w:cs="Times New Roman"/>
                  <w:sz w:val="24"/>
                  <w:szCs w:val="24"/>
                  <w:rPrChange w:id="1830" w:author="Administrator" w:date="2025-10-28T17:49:00Z" w16du:dateUtc="2025-10-28T10:49:00Z">
                    <w:rPr>
                      <w:rStyle w:val="fontstyle01"/>
                      <w:rFonts w:ascii=".VnTime" w:hAnsi=".VnTime" w:cs=".VnTime"/>
                    </w:rPr>
                  </w:rPrChange>
                </w:rPr>
                <w:t>“</w:t>
              </w:r>
              <w:r w:rsidRPr="00CA691D">
                <w:rPr>
                  <w:rStyle w:val="fontstyle01"/>
                  <w:rFonts w:ascii="Times New Roman" w:hAnsi="Times New Roman" w:cs="Times New Roman"/>
                  <w:sz w:val="24"/>
                  <w:szCs w:val="24"/>
                  <w:rPrChange w:id="1831" w:author="Administrator" w:date="2025-10-28T17:49:00Z" w16du:dateUtc="2025-10-28T10:49:00Z">
                    <w:rPr>
                      <w:rStyle w:val="fontstyle01"/>
                    </w:rPr>
                  </w:rPrChange>
                </w:rPr>
                <w:t>C</w:t>
              </w:r>
              <w:r w:rsidRPr="00CA691D">
                <w:rPr>
                  <w:rStyle w:val="fontstyle01"/>
                  <w:rFonts w:ascii="Times New Roman" w:hAnsi="Times New Roman" w:cs="Times New Roman"/>
                  <w:sz w:val="24"/>
                  <w:szCs w:val="24"/>
                  <w:rPrChange w:id="1832"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1833" w:author="Administrator" w:date="2025-10-28T17:49:00Z" w16du:dateUtc="2025-10-28T10:49:00Z">
                    <w:rPr>
                      <w:rStyle w:val="fontstyle01"/>
                    </w:rPr>
                  </w:rPrChange>
                </w:rPr>
                <w:t>p</w:t>
              </w:r>
            </w:ins>
            <w:ins w:id="1834" w:author="Administrator" w:date="2025-10-28T17:53:00Z" w16du:dateUtc="2025-10-28T10:53:00Z">
              <w:r w:rsidR="00CA691D">
                <w:rPr>
                  <w:rStyle w:val="fontstyle01"/>
                  <w:rFonts w:ascii="Times New Roman" w:hAnsi="Times New Roman" w:cs="Times New Roman"/>
                  <w:sz w:val="24"/>
                  <w:szCs w:val="24"/>
                </w:rPr>
                <w:t xml:space="preserve"> </w:t>
              </w:r>
            </w:ins>
            <w:ins w:id="1835" w:author="Administrator" w:date="2025-10-28T17:42:00Z" w16du:dateUtc="2025-10-28T10:42:00Z">
              <w:r w:rsidRPr="00CA691D">
                <w:rPr>
                  <w:rStyle w:val="fontstyle01"/>
                  <w:rFonts w:ascii="Times New Roman" w:hAnsi="Times New Roman" w:cs="Times New Roman"/>
                  <w:sz w:val="24"/>
                  <w:szCs w:val="24"/>
                  <w:rPrChange w:id="1836" w:author="Administrator" w:date="2025-10-28T17:49:00Z" w16du:dateUtc="2025-10-28T10:49:00Z">
                    <w:rPr>
                      <w:rStyle w:val="fontstyle01"/>
                    </w:rPr>
                  </w:rPrChange>
                </w:rPr>
                <w:t>gi</w:t>
              </w:r>
              <w:r w:rsidRPr="00CA691D">
                <w:rPr>
                  <w:rStyle w:val="fontstyle01"/>
                  <w:rFonts w:ascii="Times New Roman" w:hAnsi="Times New Roman" w:cs="Times New Roman"/>
                  <w:sz w:val="24"/>
                  <w:szCs w:val="24"/>
                  <w:rPrChange w:id="1837"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1838" w:author="Administrator" w:date="2025-10-28T17:49:00Z" w16du:dateUtc="2025-10-28T10:49:00Z">
                    <w:rPr>
                      <w:rStyle w:val="fontstyle01"/>
                    </w:rPr>
                  </w:rPrChange>
                </w:rPr>
                <w:t>y ph</w:t>
              </w:r>
              <w:r w:rsidRPr="00CA691D">
                <w:rPr>
                  <w:rStyle w:val="fontstyle01"/>
                  <w:rFonts w:ascii="Times New Roman" w:hAnsi="Times New Roman" w:cs="Times New Roman"/>
                  <w:sz w:val="24"/>
                  <w:szCs w:val="24"/>
                  <w:rPrChange w:id="1839" w:author="Administrator" w:date="2025-10-28T17:49:00Z" w16du:dateUtc="2025-10-28T10:49:00Z">
                    <w:rPr>
                      <w:rStyle w:val="fontstyle01"/>
                      <w:rFonts w:ascii=".VnTime" w:hAnsi=".VnTime" w:cs=".VnTime"/>
                    </w:rPr>
                  </w:rPrChange>
                </w:rPr>
                <w:t>é</w:t>
              </w:r>
              <w:r w:rsidRPr="00CA691D">
                <w:rPr>
                  <w:rStyle w:val="fontstyle01"/>
                  <w:rFonts w:ascii="Times New Roman" w:hAnsi="Times New Roman" w:cs="Times New Roman"/>
                  <w:sz w:val="24"/>
                  <w:szCs w:val="24"/>
                  <w:rPrChange w:id="1840" w:author="Administrator" w:date="2025-10-28T17:49:00Z" w16du:dateUtc="2025-10-28T10:49:00Z">
                    <w:rPr>
                      <w:rStyle w:val="fontstyle01"/>
                    </w:rPr>
                  </w:rPrChange>
                </w:rPr>
                <w:t>p v</w:t>
              </w:r>
              <w:r w:rsidRPr="00CA691D">
                <w:rPr>
                  <w:rStyle w:val="fontstyle01"/>
                  <w:rFonts w:ascii="Times New Roman" w:hAnsi="Times New Roman" w:cs="Times New Roman"/>
                  <w:sz w:val="24"/>
                  <w:szCs w:val="24"/>
                  <w:rPrChange w:id="1841"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1842" w:author="Administrator" w:date="2025-10-28T17:49:00Z" w16du:dateUtc="2025-10-28T10:49:00Z">
                    <w:rPr>
                      <w:rStyle w:val="fontstyle01"/>
                    </w:rPr>
                  </w:rPrChange>
                </w:rPr>
                <w:t>o c</w:t>
              </w:r>
              <w:r w:rsidRPr="00CA691D">
                <w:rPr>
                  <w:rStyle w:val="fontstyle01"/>
                  <w:rFonts w:ascii="Times New Roman" w:hAnsi="Times New Roman" w:cs="Times New Roman"/>
                  <w:sz w:val="24"/>
                  <w:szCs w:val="24"/>
                  <w:rPrChange w:id="1843"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1844" w:author="Administrator" w:date="2025-10-28T17:49:00Z" w16du:dateUtc="2025-10-28T10:49:00Z">
                    <w:rPr>
                      <w:rStyle w:val="fontstyle01"/>
                    </w:rPr>
                  </w:rPrChange>
                </w:rPr>
                <w:t>ng, b</w:t>
              </w:r>
              <w:r w:rsidRPr="00CA691D">
                <w:rPr>
                  <w:rStyle w:val="fontstyle01"/>
                  <w:rFonts w:ascii="Times New Roman" w:hAnsi="Times New Roman" w:cs="Times New Roman"/>
                  <w:sz w:val="24"/>
                  <w:szCs w:val="24"/>
                  <w:rPrChange w:id="1845"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1846" w:author="Administrator" w:date="2025-10-28T17:49:00Z" w16du:dateUtc="2025-10-28T10:49:00Z">
                    <w:rPr>
                      <w:rStyle w:val="fontstyle01"/>
                    </w:rPr>
                  </w:rPrChange>
                </w:rPr>
                <w:t>n</w:t>
              </w:r>
            </w:ins>
            <w:ins w:id="1847" w:author="Administrator" w:date="2025-10-28T17:53:00Z" w16du:dateUtc="2025-10-28T10:53:00Z">
              <w:r w:rsidR="00CA691D">
                <w:rPr>
                  <w:rFonts w:ascii="Times New Roman" w:hAnsi="Times New Roman" w:cs="Times New Roman"/>
                  <w:color w:val="000000"/>
                  <w:sz w:val="24"/>
                  <w:szCs w:val="24"/>
                </w:rPr>
                <w:t xml:space="preserve"> </w:t>
              </w:r>
            </w:ins>
            <w:ins w:id="1848" w:author="Administrator" w:date="2025-10-28T17:42:00Z" w16du:dateUtc="2025-10-28T10:42:00Z">
              <w:r w:rsidRPr="00CA691D">
                <w:rPr>
                  <w:rStyle w:val="fontstyle01"/>
                  <w:rFonts w:ascii="Times New Roman" w:hAnsi="Times New Roman" w:cs="Times New Roman"/>
                  <w:sz w:val="24"/>
                  <w:szCs w:val="24"/>
                  <w:rPrChange w:id="1849" w:author="Administrator" w:date="2025-10-28T17:49:00Z" w16du:dateUtc="2025-10-28T10:49:00Z">
                    <w:rPr>
                      <w:rStyle w:val="fontstyle01"/>
                    </w:rPr>
                  </w:rPrChange>
                </w:rPr>
                <w:t>th</w:t>
              </w:r>
              <w:r w:rsidRPr="00CA691D">
                <w:rPr>
                  <w:rStyle w:val="fontstyle01"/>
                  <w:rFonts w:ascii="Times New Roman" w:hAnsi="Times New Roman" w:cs="Times New Roman"/>
                  <w:sz w:val="24"/>
                  <w:szCs w:val="24"/>
                  <w:rPrChange w:id="1850"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851" w:author="Administrator" w:date="2025-10-28T17:49:00Z" w16du:dateUtc="2025-10-28T10:49:00Z">
                    <w:rPr>
                      <w:rStyle w:val="fontstyle01"/>
                    </w:rPr>
                  </w:rPrChange>
                </w:rPr>
                <w:t>y n</w:t>
              </w:r>
              <w:r w:rsidRPr="00CA691D">
                <w:rPr>
                  <w:rStyle w:val="fontstyle01"/>
                  <w:rFonts w:ascii="Times New Roman" w:hAnsi="Times New Roman" w:cs="Times New Roman"/>
                  <w:sz w:val="24"/>
                  <w:szCs w:val="24"/>
                  <w:rPrChange w:id="1852" w:author="Administrator" w:date="2025-10-28T17:49:00Z" w16du:dateUtc="2025-10-28T10:49:00Z">
                    <w:rPr>
                      <w:rStyle w:val="fontstyle01"/>
                      <w:rFonts w:ascii="Calibri" w:hAnsi="Calibri" w:cs="Calibri"/>
                    </w:rPr>
                  </w:rPrChange>
                </w:rPr>
                <w:t>ộ</w:t>
              </w:r>
              <w:r w:rsidRPr="00CA691D">
                <w:rPr>
                  <w:rStyle w:val="fontstyle01"/>
                  <w:rFonts w:ascii="Times New Roman" w:hAnsi="Times New Roman" w:cs="Times New Roman"/>
                  <w:sz w:val="24"/>
                  <w:szCs w:val="24"/>
                  <w:rPrChange w:id="1853" w:author="Administrator" w:date="2025-10-28T17:49:00Z" w16du:dateUtc="2025-10-28T10:49:00Z">
                    <w:rPr>
                      <w:rStyle w:val="fontstyle01"/>
                    </w:rPr>
                  </w:rPrChange>
                </w:rPr>
                <w:t xml:space="preserve">i </w:t>
              </w:r>
              <w:r w:rsidRPr="00CA691D">
                <w:rPr>
                  <w:rStyle w:val="fontstyle01"/>
                  <w:rFonts w:ascii="Times New Roman" w:hAnsi="Times New Roman" w:cs="Times New Roman"/>
                  <w:sz w:val="24"/>
                  <w:szCs w:val="24"/>
                  <w:rPrChange w:id="1854" w:author="Administrator" w:date="2025-10-28T17:49:00Z" w16du:dateUtc="2025-10-28T10:49:00Z">
                    <w:rPr>
                      <w:rStyle w:val="fontstyle01"/>
                      <w:rFonts w:ascii="Calibri" w:hAnsi="Calibri" w:cs="Calibri"/>
                    </w:rPr>
                  </w:rPrChange>
                </w:rPr>
                <w:t>đị</w:t>
              </w:r>
              <w:r w:rsidRPr="00CA691D">
                <w:rPr>
                  <w:rStyle w:val="fontstyle01"/>
                  <w:rFonts w:ascii="Times New Roman" w:hAnsi="Times New Roman" w:cs="Times New Roman"/>
                  <w:sz w:val="24"/>
                  <w:szCs w:val="24"/>
                  <w:rPrChange w:id="1855" w:author="Administrator" w:date="2025-10-28T17:49:00Z" w16du:dateUtc="2025-10-28T10:49:00Z">
                    <w:rPr>
                      <w:rStyle w:val="fontstyle01"/>
                    </w:rPr>
                  </w:rPrChange>
                </w:rPr>
                <w:t xml:space="preserve">a </w:t>
              </w:r>
              <w:r w:rsidRPr="00CA691D">
                <w:rPr>
                  <w:rStyle w:val="fontstyle01"/>
                  <w:rFonts w:ascii="Times New Roman" w:hAnsi="Times New Roman" w:cs="Times New Roman"/>
                  <w:sz w:val="24"/>
                  <w:szCs w:val="24"/>
                  <w:rPrChange w:id="1856" w:author="Administrator" w:date="2025-10-28T17:49:00Z" w16du:dateUtc="2025-10-28T10:49:00Z">
                    <w:rPr>
                      <w:rStyle w:val="fontstyle01"/>
                      <w:rFonts w:ascii="Calibri" w:hAnsi="Calibri" w:cs="Calibri"/>
                    </w:rPr>
                  </w:rPrChange>
                </w:rPr>
                <w:t>đố</w:t>
              </w:r>
              <w:r w:rsidRPr="00CA691D">
                <w:rPr>
                  <w:rStyle w:val="fontstyle01"/>
                  <w:rFonts w:ascii="Times New Roman" w:hAnsi="Times New Roman" w:cs="Times New Roman"/>
                  <w:sz w:val="24"/>
                  <w:szCs w:val="24"/>
                  <w:rPrChange w:id="1857" w:author="Administrator" w:date="2025-10-28T17:49:00Z" w16du:dateUtc="2025-10-28T10:49:00Z">
                    <w:rPr>
                      <w:rStyle w:val="fontstyle01"/>
                    </w:rPr>
                  </w:rPrChange>
                </w:rPr>
                <w:t>i v</w:t>
              </w:r>
              <w:r w:rsidRPr="00CA691D">
                <w:rPr>
                  <w:rStyle w:val="fontstyle01"/>
                  <w:rFonts w:ascii="Times New Roman" w:hAnsi="Times New Roman" w:cs="Times New Roman"/>
                  <w:sz w:val="24"/>
                  <w:szCs w:val="24"/>
                  <w:rPrChange w:id="1858" w:author="Administrator" w:date="2025-10-28T17:49:00Z" w16du:dateUtc="2025-10-28T10:49:00Z">
                    <w:rPr>
                      <w:rStyle w:val="fontstyle01"/>
                      <w:rFonts w:ascii="Calibri" w:hAnsi="Calibri" w:cs="Calibri"/>
                    </w:rPr>
                  </w:rPrChange>
                </w:rPr>
                <w:t>ớ</w:t>
              </w:r>
              <w:r w:rsidRPr="00CA691D">
                <w:rPr>
                  <w:rStyle w:val="fontstyle01"/>
                  <w:rFonts w:ascii="Times New Roman" w:hAnsi="Times New Roman" w:cs="Times New Roman"/>
                  <w:sz w:val="24"/>
                  <w:szCs w:val="24"/>
                  <w:rPrChange w:id="1859" w:author="Administrator" w:date="2025-10-28T17:49:00Z" w16du:dateUtc="2025-10-28T10:49:00Z">
                    <w:rPr>
                      <w:rStyle w:val="fontstyle01"/>
                    </w:rPr>
                  </w:rPrChange>
                </w:rPr>
                <w:t>i ph</w:t>
              </w:r>
              <w:r w:rsidRPr="00CA691D">
                <w:rPr>
                  <w:rStyle w:val="fontstyle01"/>
                  <w:rFonts w:ascii="Times New Roman" w:hAnsi="Times New Roman" w:cs="Times New Roman"/>
                  <w:sz w:val="24"/>
                  <w:szCs w:val="24"/>
                  <w:rPrChange w:id="1860" w:author="Administrator" w:date="2025-10-28T17:49:00Z" w16du:dateUtc="2025-10-28T10:49:00Z">
                    <w:rPr>
                      <w:rStyle w:val="fontstyle01"/>
                      <w:rFonts w:ascii="Calibri" w:hAnsi="Calibri" w:cs="Calibri"/>
                    </w:rPr>
                  </w:rPrChange>
                </w:rPr>
                <w:t>ươ</w:t>
              </w:r>
              <w:r w:rsidRPr="00CA691D">
                <w:rPr>
                  <w:rStyle w:val="fontstyle01"/>
                  <w:rFonts w:ascii="Times New Roman" w:hAnsi="Times New Roman" w:cs="Times New Roman"/>
                  <w:sz w:val="24"/>
                  <w:szCs w:val="24"/>
                  <w:rPrChange w:id="1861" w:author="Administrator" w:date="2025-10-28T17:49:00Z" w16du:dateUtc="2025-10-28T10:49:00Z">
                    <w:rPr>
                      <w:rStyle w:val="fontstyle01"/>
                    </w:rPr>
                  </w:rPrChange>
                </w:rPr>
                <w:t>ng ti</w:t>
              </w:r>
              <w:r w:rsidRPr="00CA691D">
                <w:rPr>
                  <w:rStyle w:val="fontstyle01"/>
                  <w:rFonts w:ascii="Times New Roman" w:hAnsi="Times New Roman" w:cs="Times New Roman"/>
                  <w:sz w:val="24"/>
                  <w:szCs w:val="24"/>
                  <w:rPrChange w:id="1862"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1863" w:author="Administrator" w:date="2025-10-28T17:49:00Z" w16du:dateUtc="2025-10-28T10:49:00Z">
                    <w:rPr>
                      <w:rStyle w:val="fontstyle01"/>
                    </w:rPr>
                  </w:rPrChange>
                </w:rPr>
                <w:t>n, th</w:t>
              </w:r>
              <w:r w:rsidRPr="00CA691D">
                <w:rPr>
                  <w:rStyle w:val="fontstyle01"/>
                  <w:rFonts w:ascii="Times New Roman" w:hAnsi="Times New Roman" w:cs="Times New Roman"/>
                  <w:sz w:val="24"/>
                  <w:szCs w:val="24"/>
                  <w:rPrChange w:id="1864"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865" w:author="Administrator" w:date="2025-10-28T17:49:00Z" w16du:dateUtc="2025-10-28T10:49:00Z">
                    <w:rPr>
                      <w:rStyle w:val="fontstyle01"/>
                    </w:rPr>
                  </w:rPrChange>
                </w:rPr>
                <w:t>y phi</w:t>
              </w:r>
            </w:ins>
            <w:ins w:id="1866" w:author="Administrator" w:date="2025-10-28T17:53:00Z" w16du:dateUtc="2025-10-28T10:53:00Z">
              <w:r w:rsidR="00CA691D">
                <w:rPr>
                  <w:rStyle w:val="fontstyle01"/>
                  <w:rFonts w:ascii="Times New Roman" w:hAnsi="Times New Roman" w:cs="Times New Roman"/>
                  <w:sz w:val="24"/>
                  <w:szCs w:val="24"/>
                </w:rPr>
                <w:t xml:space="preserve"> </w:t>
              </w:r>
            </w:ins>
            <w:ins w:id="1867" w:author="Administrator" w:date="2025-10-28T17:42:00Z" w16du:dateUtc="2025-10-28T10:42:00Z">
              <w:r w:rsidRPr="00CA691D">
                <w:rPr>
                  <w:rStyle w:val="fontstyle01"/>
                  <w:rFonts w:ascii="Times New Roman" w:hAnsi="Times New Roman" w:cs="Times New Roman"/>
                  <w:sz w:val="24"/>
                  <w:szCs w:val="24"/>
                  <w:rPrChange w:id="1868" w:author="Administrator" w:date="2025-10-28T17:49:00Z" w16du:dateUtc="2025-10-28T10:49:00Z">
                    <w:rPr>
                      <w:rStyle w:val="fontstyle01"/>
                    </w:rPr>
                  </w:rPrChange>
                </w:rPr>
                <w:t>c</w:t>
              </w:r>
              <w:r w:rsidRPr="00CA691D">
                <w:rPr>
                  <w:rStyle w:val="fontstyle01"/>
                  <w:rFonts w:ascii="Times New Roman" w:hAnsi="Times New Roman" w:cs="Times New Roman"/>
                  <w:sz w:val="24"/>
                  <w:szCs w:val="24"/>
                  <w:rPrChange w:id="1869" w:author="Administrator" w:date="2025-10-28T17:49:00Z" w16du:dateUtc="2025-10-28T10:49:00Z">
                    <w:rPr>
                      <w:rStyle w:val="fontstyle01"/>
                      <w:rFonts w:ascii="Calibri" w:hAnsi="Calibri" w:cs="Calibri"/>
                    </w:rPr>
                  </w:rPrChange>
                </w:rPr>
                <w:t>ơ</w:t>
              </w:r>
              <w:r w:rsidRPr="00CA691D">
                <w:rPr>
                  <w:rStyle w:val="fontstyle01"/>
                  <w:rFonts w:ascii="Times New Roman" w:hAnsi="Times New Roman" w:cs="Times New Roman"/>
                  <w:sz w:val="24"/>
                  <w:szCs w:val="24"/>
                  <w:rPrChange w:id="1870" w:author="Administrator" w:date="2025-10-28T17:49:00Z" w16du:dateUtc="2025-10-28T10:49:00Z">
                    <w:rPr>
                      <w:rStyle w:val="fontstyle01"/>
                      <w:rFonts w:ascii=".VnTime" w:hAnsi=".VnTime" w:cs=".VnTime"/>
                    </w:rPr>
                  </w:rPrChange>
                </w:rPr>
                <w:t>”</w:t>
              </w:r>
              <w:r w:rsidRPr="00CA691D">
                <w:rPr>
                  <w:rStyle w:val="fontstyle01"/>
                  <w:rFonts w:ascii="Times New Roman" w:hAnsi="Times New Roman" w:cs="Times New Roman"/>
                  <w:sz w:val="24"/>
                  <w:szCs w:val="24"/>
                  <w:rPrChange w:id="1871" w:author="Administrator" w:date="2025-10-28T17:49:00Z" w16du:dateUtc="2025-10-28T10:49:00Z">
                    <w:rPr>
                      <w:rStyle w:val="fontstyle01"/>
                    </w:rPr>
                  </w:rPrChange>
                </w:rPr>
                <w:t xml:space="preserve"> v</w:t>
              </w:r>
              <w:r w:rsidRPr="00CA691D">
                <w:rPr>
                  <w:rStyle w:val="fontstyle01"/>
                  <w:rFonts w:ascii="Times New Roman" w:hAnsi="Times New Roman" w:cs="Times New Roman"/>
                  <w:sz w:val="24"/>
                  <w:szCs w:val="24"/>
                  <w:rPrChange w:id="1872"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1873" w:author="Administrator" w:date="2025-10-28T17:49:00Z" w16du:dateUtc="2025-10-28T10:49:00Z">
                    <w:rPr>
                      <w:rStyle w:val="fontstyle01"/>
                    </w:rPr>
                  </w:rPrChange>
                </w:rPr>
                <w:t xml:space="preserve"> </w:t>
              </w:r>
              <w:r w:rsidRPr="00CA691D">
                <w:rPr>
                  <w:rStyle w:val="fontstyle01"/>
                  <w:rFonts w:ascii="Times New Roman" w:hAnsi="Times New Roman" w:cs="Times New Roman"/>
                  <w:sz w:val="24"/>
                  <w:szCs w:val="24"/>
                  <w:rPrChange w:id="1874" w:author="Administrator" w:date="2025-10-28T17:49:00Z" w16du:dateUtc="2025-10-28T10:49:00Z">
                    <w:rPr>
                      <w:rStyle w:val="fontstyle01"/>
                      <w:rFonts w:ascii=".VnTime" w:hAnsi=".VnTime" w:cs=".VnTime"/>
                    </w:rPr>
                  </w:rPrChange>
                </w:rPr>
                <w:t>“</w:t>
              </w:r>
              <w:r w:rsidRPr="00CA691D">
                <w:rPr>
                  <w:rStyle w:val="fontstyle01"/>
                  <w:rFonts w:ascii="Times New Roman" w:hAnsi="Times New Roman" w:cs="Times New Roman"/>
                  <w:sz w:val="24"/>
                  <w:szCs w:val="24"/>
                  <w:rPrChange w:id="1875" w:author="Administrator" w:date="2025-10-28T17:49:00Z" w16du:dateUtc="2025-10-28T10:49:00Z">
                    <w:rPr>
                      <w:rStyle w:val="fontstyle01"/>
                    </w:rPr>
                  </w:rPrChange>
                </w:rPr>
                <w:t>C</w:t>
              </w:r>
              <w:r w:rsidRPr="00CA691D">
                <w:rPr>
                  <w:rStyle w:val="fontstyle01"/>
                  <w:rFonts w:ascii="Times New Roman" w:hAnsi="Times New Roman" w:cs="Times New Roman"/>
                  <w:sz w:val="24"/>
                  <w:szCs w:val="24"/>
                  <w:rPrChange w:id="1876"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1877" w:author="Administrator" w:date="2025-10-28T17:49:00Z" w16du:dateUtc="2025-10-28T10:49:00Z">
                    <w:rPr>
                      <w:rStyle w:val="fontstyle01"/>
                    </w:rPr>
                  </w:rPrChange>
                </w:rPr>
                <w:t>p gi</w:t>
              </w:r>
              <w:r w:rsidRPr="00CA691D">
                <w:rPr>
                  <w:rStyle w:val="fontstyle01"/>
                  <w:rFonts w:ascii="Times New Roman" w:hAnsi="Times New Roman" w:cs="Times New Roman"/>
                  <w:sz w:val="24"/>
                  <w:szCs w:val="24"/>
                  <w:rPrChange w:id="1878"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1879" w:author="Administrator" w:date="2025-10-28T17:49:00Z" w16du:dateUtc="2025-10-28T10:49:00Z">
                    <w:rPr>
                      <w:rStyle w:val="fontstyle01"/>
                    </w:rPr>
                  </w:rPrChange>
                </w:rPr>
                <w:t>y ph</w:t>
              </w:r>
              <w:r w:rsidRPr="00CA691D">
                <w:rPr>
                  <w:rStyle w:val="fontstyle01"/>
                  <w:rFonts w:ascii="Times New Roman" w:hAnsi="Times New Roman" w:cs="Times New Roman"/>
                  <w:sz w:val="24"/>
                  <w:szCs w:val="24"/>
                  <w:rPrChange w:id="1880" w:author="Administrator" w:date="2025-10-28T17:49:00Z" w16du:dateUtc="2025-10-28T10:49:00Z">
                    <w:rPr>
                      <w:rStyle w:val="fontstyle01"/>
                      <w:rFonts w:ascii=".VnTime" w:hAnsi=".VnTime" w:cs=".VnTime"/>
                    </w:rPr>
                  </w:rPrChange>
                </w:rPr>
                <w:t>é</w:t>
              </w:r>
              <w:r w:rsidRPr="00CA691D">
                <w:rPr>
                  <w:rStyle w:val="fontstyle01"/>
                  <w:rFonts w:ascii="Times New Roman" w:hAnsi="Times New Roman" w:cs="Times New Roman"/>
                  <w:sz w:val="24"/>
                  <w:szCs w:val="24"/>
                  <w:rPrChange w:id="1881" w:author="Administrator" w:date="2025-10-28T17:49:00Z" w16du:dateUtc="2025-10-28T10:49:00Z">
                    <w:rPr>
                      <w:rStyle w:val="fontstyle01"/>
                    </w:rPr>
                  </w:rPrChange>
                </w:rPr>
                <w:t>p r</w:t>
              </w:r>
              <w:r w:rsidRPr="00CA691D">
                <w:rPr>
                  <w:rStyle w:val="fontstyle01"/>
                  <w:rFonts w:ascii="Times New Roman" w:hAnsi="Times New Roman" w:cs="Times New Roman"/>
                  <w:sz w:val="24"/>
                  <w:szCs w:val="24"/>
                  <w:rPrChange w:id="1882" w:author="Administrator" w:date="2025-10-28T17:49:00Z" w16du:dateUtc="2025-10-28T10:49:00Z">
                    <w:rPr>
                      <w:rStyle w:val="fontstyle01"/>
                      <w:rFonts w:ascii="Calibri" w:hAnsi="Calibri" w:cs="Calibri"/>
                    </w:rPr>
                  </w:rPrChange>
                </w:rPr>
                <w:t>ờ</w:t>
              </w:r>
              <w:r w:rsidRPr="00CA691D">
                <w:rPr>
                  <w:rStyle w:val="fontstyle01"/>
                  <w:rFonts w:ascii="Times New Roman" w:hAnsi="Times New Roman" w:cs="Times New Roman"/>
                  <w:sz w:val="24"/>
                  <w:szCs w:val="24"/>
                  <w:rPrChange w:id="1883" w:author="Administrator" w:date="2025-10-28T17:49:00Z" w16du:dateUtc="2025-10-28T10:49:00Z">
                    <w:rPr>
                      <w:rStyle w:val="fontstyle01"/>
                    </w:rPr>
                  </w:rPrChange>
                </w:rPr>
                <w:t>i c</w:t>
              </w:r>
              <w:r w:rsidRPr="00CA691D">
                <w:rPr>
                  <w:rStyle w:val="fontstyle01"/>
                  <w:rFonts w:ascii="Times New Roman" w:hAnsi="Times New Roman" w:cs="Times New Roman"/>
                  <w:sz w:val="24"/>
                  <w:szCs w:val="24"/>
                  <w:rPrChange w:id="1884"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1885" w:author="Administrator" w:date="2025-10-28T17:49:00Z" w16du:dateUtc="2025-10-28T10:49:00Z">
                    <w:rPr>
                      <w:rStyle w:val="fontstyle01"/>
                    </w:rPr>
                  </w:rPrChange>
                </w:rPr>
                <w:t>ng, b</w:t>
              </w:r>
              <w:r w:rsidRPr="00CA691D">
                <w:rPr>
                  <w:rStyle w:val="fontstyle01"/>
                  <w:rFonts w:ascii="Times New Roman" w:hAnsi="Times New Roman" w:cs="Times New Roman"/>
                  <w:sz w:val="24"/>
                  <w:szCs w:val="24"/>
                  <w:rPrChange w:id="1886"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1887" w:author="Administrator" w:date="2025-10-28T17:49:00Z" w16du:dateUtc="2025-10-28T10:49:00Z">
                    <w:rPr>
                      <w:rStyle w:val="fontstyle01"/>
                    </w:rPr>
                  </w:rPrChange>
                </w:rPr>
                <w:t>n</w:t>
              </w:r>
            </w:ins>
            <w:ins w:id="1888" w:author="Administrator" w:date="2025-10-28T17:53:00Z" w16du:dateUtc="2025-10-28T10:53:00Z">
              <w:r w:rsidR="00CA691D">
                <w:rPr>
                  <w:rFonts w:ascii="Times New Roman" w:hAnsi="Times New Roman" w:cs="Times New Roman"/>
                  <w:color w:val="000000"/>
                  <w:sz w:val="24"/>
                  <w:szCs w:val="24"/>
                </w:rPr>
                <w:t xml:space="preserve"> </w:t>
              </w:r>
            </w:ins>
            <w:ins w:id="1889" w:author="Administrator" w:date="2025-10-28T17:42:00Z" w16du:dateUtc="2025-10-28T10:42:00Z">
              <w:r w:rsidRPr="00CA691D">
                <w:rPr>
                  <w:rStyle w:val="fontstyle01"/>
                  <w:rFonts w:ascii="Times New Roman" w:hAnsi="Times New Roman" w:cs="Times New Roman"/>
                  <w:sz w:val="24"/>
                  <w:szCs w:val="24"/>
                  <w:rPrChange w:id="1890" w:author="Administrator" w:date="2025-10-28T17:49:00Z" w16du:dateUtc="2025-10-28T10:49:00Z">
                    <w:rPr>
                      <w:rStyle w:val="fontstyle01"/>
                    </w:rPr>
                  </w:rPrChange>
                </w:rPr>
                <w:t>th</w:t>
              </w:r>
              <w:r w:rsidRPr="00CA691D">
                <w:rPr>
                  <w:rStyle w:val="fontstyle01"/>
                  <w:rFonts w:ascii="Times New Roman" w:hAnsi="Times New Roman" w:cs="Times New Roman"/>
                  <w:sz w:val="24"/>
                  <w:szCs w:val="24"/>
                  <w:rPrChange w:id="1891"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892" w:author="Administrator" w:date="2025-10-28T17:49:00Z" w16du:dateUtc="2025-10-28T10:49:00Z">
                    <w:rPr>
                      <w:rStyle w:val="fontstyle01"/>
                    </w:rPr>
                  </w:rPrChange>
                </w:rPr>
                <w:t>y n</w:t>
              </w:r>
              <w:r w:rsidRPr="00CA691D">
                <w:rPr>
                  <w:rStyle w:val="fontstyle01"/>
                  <w:rFonts w:ascii="Times New Roman" w:hAnsi="Times New Roman" w:cs="Times New Roman"/>
                  <w:sz w:val="24"/>
                  <w:szCs w:val="24"/>
                  <w:rPrChange w:id="1893" w:author="Administrator" w:date="2025-10-28T17:49:00Z" w16du:dateUtc="2025-10-28T10:49:00Z">
                    <w:rPr>
                      <w:rStyle w:val="fontstyle01"/>
                      <w:rFonts w:ascii="Calibri" w:hAnsi="Calibri" w:cs="Calibri"/>
                    </w:rPr>
                  </w:rPrChange>
                </w:rPr>
                <w:t>ộ</w:t>
              </w:r>
              <w:r w:rsidRPr="00CA691D">
                <w:rPr>
                  <w:rStyle w:val="fontstyle01"/>
                  <w:rFonts w:ascii="Times New Roman" w:hAnsi="Times New Roman" w:cs="Times New Roman"/>
                  <w:sz w:val="24"/>
                  <w:szCs w:val="24"/>
                  <w:rPrChange w:id="1894" w:author="Administrator" w:date="2025-10-28T17:49:00Z" w16du:dateUtc="2025-10-28T10:49:00Z">
                    <w:rPr>
                      <w:rStyle w:val="fontstyle01"/>
                    </w:rPr>
                  </w:rPrChange>
                </w:rPr>
                <w:t xml:space="preserve">i </w:t>
              </w:r>
              <w:r w:rsidRPr="00CA691D">
                <w:rPr>
                  <w:rStyle w:val="fontstyle01"/>
                  <w:rFonts w:ascii="Times New Roman" w:hAnsi="Times New Roman" w:cs="Times New Roman"/>
                  <w:sz w:val="24"/>
                  <w:szCs w:val="24"/>
                  <w:rPrChange w:id="1895" w:author="Administrator" w:date="2025-10-28T17:49:00Z" w16du:dateUtc="2025-10-28T10:49:00Z">
                    <w:rPr>
                      <w:rStyle w:val="fontstyle01"/>
                      <w:rFonts w:ascii="Calibri" w:hAnsi="Calibri" w:cs="Calibri"/>
                    </w:rPr>
                  </w:rPrChange>
                </w:rPr>
                <w:t>đị</w:t>
              </w:r>
              <w:r w:rsidRPr="00CA691D">
                <w:rPr>
                  <w:rStyle w:val="fontstyle01"/>
                  <w:rFonts w:ascii="Times New Roman" w:hAnsi="Times New Roman" w:cs="Times New Roman"/>
                  <w:sz w:val="24"/>
                  <w:szCs w:val="24"/>
                  <w:rPrChange w:id="1896" w:author="Administrator" w:date="2025-10-28T17:49:00Z" w16du:dateUtc="2025-10-28T10:49:00Z">
                    <w:rPr>
                      <w:rStyle w:val="fontstyle01"/>
                    </w:rPr>
                  </w:rPrChange>
                </w:rPr>
                <w:t xml:space="preserve">a </w:t>
              </w:r>
              <w:r w:rsidRPr="00CA691D">
                <w:rPr>
                  <w:rStyle w:val="fontstyle01"/>
                  <w:rFonts w:ascii="Times New Roman" w:hAnsi="Times New Roman" w:cs="Times New Roman"/>
                  <w:sz w:val="24"/>
                  <w:szCs w:val="24"/>
                  <w:rPrChange w:id="1897" w:author="Administrator" w:date="2025-10-28T17:49:00Z" w16du:dateUtc="2025-10-28T10:49:00Z">
                    <w:rPr>
                      <w:rStyle w:val="fontstyle01"/>
                      <w:rFonts w:ascii="Calibri" w:hAnsi="Calibri" w:cs="Calibri"/>
                    </w:rPr>
                  </w:rPrChange>
                </w:rPr>
                <w:t>đố</w:t>
              </w:r>
              <w:r w:rsidRPr="00CA691D">
                <w:rPr>
                  <w:rStyle w:val="fontstyle01"/>
                  <w:rFonts w:ascii="Times New Roman" w:hAnsi="Times New Roman" w:cs="Times New Roman"/>
                  <w:sz w:val="24"/>
                  <w:szCs w:val="24"/>
                  <w:rPrChange w:id="1898" w:author="Administrator" w:date="2025-10-28T17:49:00Z" w16du:dateUtc="2025-10-28T10:49:00Z">
                    <w:rPr>
                      <w:rStyle w:val="fontstyle01"/>
                    </w:rPr>
                  </w:rPrChange>
                </w:rPr>
                <w:t>i v</w:t>
              </w:r>
              <w:r w:rsidRPr="00CA691D">
                <w:rPr>
                  <w:rStyle w:val="fontstyle01"/>
                  <w:rFonts w:ascii="Times New Roman" w:hAnsi="Times New Roman" w:cs="Times New Roman"/>
                  <w:sz w:val="24"/>
                  <w:szCs w:val="24"/>
                  <w:rPrChange w:id="1899" w:author="Administrator" w:date="2025-10-28T17:49:00Z" w16du:dateUtc="2025-10-28T10:49:00Z">
                    <w:rPr>
                      <w:rStyle w:val="fontstyle01"/>
                      <w:rFonts w:ascii="Calibri" w:hAnsi="Calibri" w:cs="Calibri"/>
                    </w:rPr>
                  </w:rPrChange>
                </w:rPr>
                <w:t>ớ</w:t>
              </w:r>
              <w:r w:rsidRPr="00CA691D">
                <w:rPr>
                  <w:rStyle w:val="fontstyle01"/>
                  <w:rFonts w:ascii="Times New Roman" w:hAnsi="Times New Roman" w:cs="Times New Roman"/>
                  <w:sz w:val="24"/>
                  <w:szCs w:val="24"/>
                  <w:rPrChange w:id="1900" w:author="Administrator" w:date="2025-10-28T17:49:00Z" w16du:dateUtc="2025-10-28T10:49:00Z">
                    <w:rPr>
                      <w:rStyle w:val="fontstyle01"/>
                    </w:rPr>
                  </w:rPrChange>
                </w:rPr>
                <w:t>i ph</w:t>
              </w:r>
              <w:r w:rsidRPr="00CA691D">
                <w:rPr>
                  <w:rStyle w:val="fontstyle01"/>
                  <w:rFonts w:ascii="Times New Roman" w:hAnsi="Times New Roman" w:cs="Times New Roman"/>
                  <w:sz w:val="24"/>
                  <w:szCs w:val="24"/>
                  <w:rPrChange w:id="1901" w:author="Administrator" w:date="2025-10-28T17:49:00Z" w16du:dateUtc="2025-10-28T10:49:00Z">
                    <w:rPr>
                      <w:rStyle w:val="fontstyle01"/>
                      <w:rFonts w:ascii="Calibri" w:hAnsi="Calibri" w:cs="Calibri"/>
                    </w:rPr>
                  </w:rPrChange>
                </w:rPr>
                <w:t>ươ</w:t>
              </w:r>
              <w:r w:rsidRPr="00CA691D">
                <w:rPr>
                  <w:rStyle w:val="fontstyle01"/>
                  <w:rFonts w:ascii="Times New Roman" w:hAnsi="Times New Roman" w:cs="Times New Roman"/>
                  <w:sz w:val="24"/>
                  <w:szCs w:val="24"/>
                  <w:rPrChange w:id="1902" w:author="Administrator" w:date="2025-10-28T17:49:00Z" w16du:dateUtc="2025-10-28T10:49:00Z">
                    <w:rPr>
                      <w:rStyle w:val="fontstyle01"/>
                    </w:rPr>
                  </w:rPrChange>
                </w:rPr>
                <w:t>ng ti</w:t>
              </w:r>
              <w:r w:rsidRPr="00CA691D">
                <w:rPr>
                  <w:rStyle w:val="fontstyle01"/>
                  <w:rFonts w:ascii="Times New Roman" w:hAnsi="Times New Roman" w:cs="Times New Roman"/>
                  <w:sz w:val="24"/>
                  <w:szCs w:val="24"/>
                  <w:rPrChange w:id="1903"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1904" w:author="Administrator" w:date="2025-10-28T17:49:00Z" w16du:dateUtc="2025-10-28T10:49:00Z">
                    <w:rPr>
                      <w:rStyle w:val="fontstyle01"/>
                    </w:rPr>
                  </w:rPrChange>
                </w:rPr>
                <w:t>n, th</w:t>
              </w:r>
              <w:r w:rsidRPr="00CA691D">
                <w:rPr>
                  <w:rStyle w:val="fontstyle01"/>
                  <w:rFonts w:ascii="Times New Roman" w:hAnsi="Times New Roman" w:cs="Times New Roman"/>
                  <w:sz w:val="24"/>
                  <w:szCs w:val="24"/>
                  <w:rPrChange w:id="1905"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906" w:author="Administrator" w:date="2025-10-28T17:49:00Z" w16du:dateUtc="2025-10-28T10:49:00Z">
                    <w:rPr>
                      <w:rStyle w:val="fontstyle01"/>
                    </w:rPr>
                  </w:rPrChange>
                </w:rPr>
                <w:t>y phi c</w:t>
              </w:r>
              <w:r w:rsidRPr="00CA691D">
                <w:rPr>
                  <w:rStyle w:val="fontstyle01"/>
                  <w:rFonts w:ascii="Times New Roman" w:hAnsi="Times New Roman" w:cs="Times New Roman"/>
                  <w:sz w:val="24"/>
                  <w:szCs w:val="24"/>
                  <w:rPrChange w:id="1907" w:author="Administrator" w:date="2025-10-28T17:49:00Z" w16du:dateUtc="2025-10-28T10:49:00Z">
                    <w:rPr>
                      <w:rStyle w:val="fontstyle01"/>
                      <w:rFonts w:ascii="Calibri" w:hAnsi="Calibri" w:cs="Calibri"/>
                    </w:rPr>
                  </w:rPrChange>
                </w:rPr>
                <w:t>ơ</w:t>
              </w:r>
              <w:r w:rsidRPr="00CA691D">
                <w:rPr>
                  <w:rStyle w:val="fontstyle01"/>
                  <w:rFonts w:ascii="Times New Roman" w:hAnsi="Times New Roman" w:cs="Times New Roman"/>
                  <w:sz w:val="24"/>
                  <w:szCs w:val="24"/>
                  <w:rPrChange w:id="1908" w:author="Administrator" w:date="2025-10-28T17:49:00Z" w16du:dateUtc="2025-10-28T10:49:00Z">
                    <w:rPr>
                      <w:rStyle w:val="fontstyle01"/>
                      <w:rFonts w:ascii=".VnTime" w:hAnsi=".VnTime" w:cs=".VnTime"/>
                    </w:rPr>
                  </w:rPrChange>
                </w:rPr>
                <w:t>”</w:t>
              </w:r>
              <w:r w:rsidRPr="00CA691D">
                <w:rPr>
                  <w:rStyle w:val="fontstyle01"/>
                  <w:rFonts w:ascii="Times New Roman" w:hAnsi="Times New Roman" w:cs="Times New Roman"/>
                  <w:sz w:val="24"/>
                  <w:szCs w:val="24"/>
                  <w:rPrChange w:id="1909" w:author="Administrator" w:date="2025-10-28T17:49:00Z" w16du:dateUtc="2025-10-28T10:49:00Z">
                    <w:rPr>
                      <w:rStyle w:val="fontstyle01"/>
                    </w:rPr>
                  </w:rPrChange>
                </w:rPr>
                <w:t xml:space="preserve"> theo Bi</w:t>
              </w:r>
              <w:r w:rsidRPr="00CA691D">
                <w:rPr>
                  <w:rStyle w:val="fontstyle01"/>
                  <w:rFonts w:ascii="Times New Roman" w:hAnsi="Times New Roman" w:cs="Times New Roman"/>
                  <w:sz w:val="24"/>
                  <w:szCs w:val="24"/>
                  <w:rPrChange w:id="1910"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1911" w:author="Administrator" w:date="2025-10-28T17:49:00Z" w16du:dateUtc="2025-10-28T10:49:00Z">
                    <w:rPr>
                      <w:rStyle w:val="fontstyle01"/>
                    </w:rPr>
                  </w:rPrChange>
                </w:rPr>
                <w:t>u m</w:t>
              </w:r>
              <w:r w:rsidRPr="00CA691D">
                <w:rPr>
                  <w:rStyle w:val="fontstyle01"/>
                  <w:rFonts w:ascii="Times New Roman" w:hAnsi="Times New Roman" w:cs="Times New Roman"/>
                  <w:sz w:val="24"/>
                  <w:szCs w:val="24"/>
                  <w:rPrChange w:id="1912" w:author="Administrator" w:date="2025-10-28T17:49:00Z" w16du:dateUtc="2025-10-28T10:49:00Z">
                    <w:rPr>
                      <w:rStyle w:val="fontstyle01"/>
                      <w:rFonts w:ascii="Calibri" w:hAnsi="Calibri" w:cs="Calibri"/>
                    </w:rPr>
                  </w:rPrChange>
                </w:rPr>
                <w:t>ẫ</w:t>
              </w:r>
              <w:r w:rsidRPr="00CA691D">
                <w:rPr>
                  <w:rStyle w:val="fontstyle01"/>
                  <w:rFonts w:ascii="Times New Roman" w:hAnsi="Times New Roman" w:cs="Times New Roman"/>
                  <w:sz w:val="24"/>
                  <w:szCs w:val="24"/>
                  <w:rPrChange w:id="1913" w:author="Administrator" w:date="2025-10-28T17:49:00Z" w16du:dateUtc="2025-10-28T10:49:00Z">
                    <w:rPr>
                      <w:rStyle w:val="fontstyle01"/>
                    </w:rPr>
                  </w:rPrChange>
                </w:rPr>
                <w:t>u s</w:t>
              </w:r>
              <w:r w:rsidRPr="00CA691D">
                <w:rPr>
                  <w:rStyle w:val="fontstyle01"/>
                  <w:rFonts w:ascii="Times New Roman" w:hAnsi="Times New Roman" w:cs="Times New Roman"/>
                  <w:sz w:val="24"/>
                  <w:szCs w:val="24"/>
                  <w:rPrChange w:id="1914"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1915" w:author="Administrator" w:date="2025-10-28T17:49:00Z" w16du:dateUtc="2025-10-28T10:49:00Z">
                    <w:rPr>
                      <w:rStyle w:val="fontstyle01"/>
                    </w:rPr>
                  </w:rPrChange>
                </w:rPr>
                <w:t xml:space="preserve"> 03/</w:t>
              </w:r>
              <w:r w:rsidRPr="00CA691D">
                <w:rPr>
                  <w:rStyle w:val="fontstyle01"/>
                  <w:rFonts w:ascii="Times New Roman" w:hAnsi="Times New Roman" w:cs="Times New Roman"/>
                  <w:sz w:val="24"/>
                  <w:szCs w:val="24"/>
                  <w:rPrChange w:id="1916"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1917" w:author="Administrator" w:date="2025-10-28T17:49:00Z" w16du:dateUtc="2025-10-28T10:49:00Z">
                    <w:rPr>
                      <w:rStyle w:val="fontstyle01"/>
                    </w:rPr>
                  </w:rPrChange>
                </w:rPr>
                <w:t>GT</w:t>
              </w:r>
              <w:r w:rsidRPr="00CA691D">
                <w:rPr>
                  <w:rStyle w:val="fontstyle01"/>
                  <w:rFonts w:ascii="Times New Roman" w:hAnsi="Times New Roman" w:cs="Times New Roman"/>
                  <w:sz w:val="24"/>
                  <w:szCs w:val="24"/>
                  <w:rPrChange w:id="1918" w:author="Administrator" w:date="2025-10-28T17:49:00Z" w16du:dateUtc="2025-10-28T10:49:00Z">
                    <w:rPr>
                      <w:rStyle w:val="fontstyle01"/>
                      <w:rFonts w:ascii="Calibri" w:hAnsi="Calibri" w:cs="Calibri"/>
                    </w:rPr>
                  </w:rPrChange>
                </w:rPr>
                <w:t>Đ</w:t>
              </w:r>
            </w:ins>
            <w:ins w:id="1919" w:author="Administrator" w:date="2025-10-28T17:53:00Z" w16du:dateUtc="2025-10-28T10:53:00Z">
              <w:r w:rsidR="00CA691D">
                <w:rPr>
                  <w:rFonts w:ascii="Times New Roman" w:hAnsi="Times New Roman" w:cs="Times New Roman"/>
                  <w:color w:val="000000"/>
                  <w:sz w:val="24"/>
                  <w:szCs w:val="24"/>
                </w:rPr>
                <w:t xml:space="preserve"> </w:t>
              </w:r>
            </w:ins>
            <w:ins w:id="1920" w:author="Administrator" w:date="2025-10-28T17:42:00Z" w16du:dateUtc="2025-10-28T10:42:00Z">
              <w:r w:rsidRPr="00CA691D">
                <w:rPr>
                  <w:rStyle w:val="fontstyle01"/>
                  <w:rFonts w:ascii="Times New Roman" w:hAnsi="Times New Roman" w:cs="Times New Roman"/>
                  <w:sz w:val="24"/>
                  <w:szCs w:val="24"/>
                  <w:rPrChange w:id="1921" w:author="Administrator" w:date="2025-10-28T17:49:00Z" w16du:dateUtc="2025-10-28T10:49:00Z">
                    <w:rPr>
                      <w:rStyle w:val="fontstyle01"/>
                    </w:rPr>
                  </w:rPrChange>
                </w:rPr>
                <w:t>Q</w:t>
              </w:r>
              <w:r w:rsidRPr="00CA691D">
                <w:rPr>
                  <w:rStyle w:val="fontstyle01"/>
                  <w:rFonts w:ascii="Times New Roman" w:hAnsi="Times New Roman" w:cs="Times New Roman"/>
                  <w:sz w:val="24"/>
                  <w:szCs w:val="24"/>
                  <w:rPrChange w:id="1922"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1923" w:author="Administrator" w:date="2025-10-28T17:49:00Z" w16du:dateUtc="2025-10-28T10:49:00Z">
                    <w:rPr>
                      <w:rStyle w:val="fontstyle01"/>
                    </w:rPr>
                  </w:rPrChange>
                </w:rPr>
                <w:t>CT/S</w:t>
              </w:r>
              <w:r w:rsidRPr="00CA691D">
                <w:rPr>
                  <w:rStyle w:val="fontstyle01"/>
                  <w:rFonts w:ascii="Times New Roman" w:hAnsi="Times New Roman" w:cs="Times New Roman"/>
                  <w:sz w:val="24"/>
                  <w:szCs w:val="24"/>
                  <w:rPrChange w:id="1924"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1925" w:author="Administrator" w:date="2025-10-28T17:49:00Z" w16du:dateUtc="2025-10-28T10:49:00Z">
                    <w:rPr>
                      <w:rStyle w:val="fontstyle01"/>
                    </w:rPr>
                  </w:rPrChange>
                </w:rPr>
                <w:t>BS ban h</w:t>
              </w:r>
              <w:r w:rsidRPr="00CA691D">
                <w:rPr>
                  <w:rStyle w:val="fontstyle01"/>
                  <w:rFonts w:ascii="Times New Roman" w:hAnsi="Times New Roman" w:cs="Times New Roman"/>
                  <w:sz w:val="24"/>
                  <w:szCs w:val="24"/>
                  <w:rPrChange w:id="1926"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1927" w:author="Administrator" w:date="2025-10-28T17:49:00Z" w16du:dateUtc="2025-10-28T10:49:00Z">
                    <w:rPr>
                      <w:rStyle w:val="fontstyle01"/>
                    </w:rPr>
                  </w:rPrChange>
                </w:rPr>
                <w:t>nh k</w:t>
              </w:r>
              <w:r w:rsidRPr="00CA691D">
                <w:rPr>
                  <w:rStyle w:val="fontstyle01"/>
                  <w:rFonts w:ascii="Times New Roman" w:hAnsi="Times New Roman" w:cs="Times New Roman"/>
                  <w:sz w:val="24"/>
                  <w:szCs w:val="24"/>
                  <w:rPrChange w:id="1928" w:author="Administrator" w:date="2025-10-28T17:49:00Z" w16du:dateUtc="2025-10-28T10:49:00Z">
                    <w:rPr>
                      <w:rStyle w:val="fontstyle01"/>
                      <w:rFonts w:ascii=".VnTime" w:hAnsi=".VnTime" w:cs=".VnTime"/>
                    </w:rPr>
                  </w:rPrChange>
                </w:rPr>
                <w:t>è</w:t>
              </w:r>
              <w:r w:rsidRPr="00CA691D">
                <w:rPr>
                  <w:rStyle w:val="fontstyle01"/>
                  <w:rFonts w:ascii="Times New Roman" w:hAnsi="Times New Roman" w:cs="Times New Roman"/>
                  <w:sz w:val="24"/>
                  <w:szCs w:val="24"/>
                  <w:rPrChange w:id="1929" w:author="Administrator" w:date="2025-10-28T17:49:00Z" w16du:dateUtc="2025-10-28T10:49:00Z">
                    <w:rPr>
                      <w:rStyle w:val="fontstyle01"/>
                    </w:rPr>
                  </w:rPrChange>
                </w:rPr>
                <w:t>m theo Th</w:t>
              </w:r>
              <w:r w:rsidRPr="00CA691D">
                <w:rPr>
                  <w:rStyle w:val="fontstyle01"/>
                  <w:rFonts w:ascii="Times New Roman" w:hAnsi="Times New Roman" w:cs="Times New Roman"/>
                  <w:sz w:val="24"/>
                  <w:szCs w:val="24"/>
                  <w:rPrChange w:id="1930" w:author="Administrator" w:date="2025-10-28T17:49:00Z" w16du:dateUtc="2025-10-28T10:49:00Z">
                    <w:rPr>
                      <w:rStyle w:val="fontstyle01"/>
                      <w:rFonts w:ascii=".VnTime" w:hAnsi=".VnTime" w:cs=".VnTime"/>
                    </w:rPr>
                  </w:rPrChange>
                </w:rPr>
                <w:t>ô</w:t>
              </w:r>
              <w:r w:rsidRPr="00CA691D">
                <w:rPr>
                  <w:rStyle w:val="fontstyle01"/>
                  <w:rFonts w:ascii="Times New Roman" w:hAnsi="Times New Roman" w:cs="Times New Roman"/>
                  <w:sz w:val="24"/>
                  <w:szCs w:val="24"/>
                  <w:rPrChange w:id="1931" w:author="Administrator" w:date="2025-10-28T17:49:00Z" w16du:dateUtc="2025-10-28T10:49:00Z">
                    <w:rPr>
                      <w:rStyle w:val="fontstyle01"/>
                    </w:rPr>
                  </w:rPrChange>
                </w:rPr>
                <w:t>ng t</w:t>
              </w:r>
              <w:r w:rsidRPr="00CA691D">
                <w:rPr>
                  <w:rStyle w:val="fontstyle01"/>
                  <w:rFonts w:ascii="Times New Roman" w:hAnsi="Times New Roman" w:cs="Times New Roman"/>
                  <w:sz w:val="24"/>
                  <w:szCs w:val="24"/>
                  <w:rPrChange w:id="1932" w:author="Administrator" w:date="2025-10-28T17:49:00Z" w16du:dateUtc="2025-10-28T10:49:00Z">
                    <w:rPr>
                      <w:rStyle w:val="fontstyle01"/>
                      <w:rFonts w:ascii="Calibri" w:hAnsi="Calibri" w:cs="Calibri"/>
                    </w:rPr>
                  </w:rPrChange>
                </w:rPr>
                <w:t>ư</w:t>
              </w:r>
              <w:r w:rsidRPr="00CA691D">
                <w:rPr>
                  <w:rStyle w:val="fontstyle01"/>
                  <w:rFonts w:ascii="Times New Roman" w:hAnsi="Times New Roman" w:cs="Times New Roman"/>
                  <w:sz w:val="24"/>
                  <w:szCs w:val="24"/>
                  <w:rPrChange w:id="1933" w:author="Administrator" w:date="2025-10-28T17:49:00Z" w16du:dateUtc="2025-10-28T10:49:00Z">
                    <w:rPr>
                      <w:rStyle w:val="fontstyle01"/>
                    </w:rPr>
                  </w:rPrChange>
                </w:rPr>
                <w:t xml:space="preserve"> 03/2022/TT-BTP.</w:t>
              </w:r>
            </w:ins>
          </w:p>
          <w:p w14:paraId="3FAD65D1" w14:textId="610ECE2A" w:rsidR="00D91701" w:rsidRPr="00CA691D" w:rsidRDefault="00D91701" w:rsidP="00A3338D">
            <w:pPr>
              <w:pStyle w:val="Vnbnnidung0"/>
              <w:tabs>
                <w:tab w:val="left" w:pos="1996"/>
              </w:tabs>
              <w:spacing w:after="0" w:line="240" w:lineRule="auto"/>
              <w:ind w:firstLine="0"/>
              <w:jc w:val="both"/>
              <w:rPr>
                <w:rFonts w:ascii="Times New Roman" w:hAnsi="Times New Roman" w:cs="Times New Roman"/>
                <w:i/>
                <w:iCs/>
                <w:color w:val="000000"/>
                <w:sz w:val="24"/>
                <w:szCs w:val="24"/>
                <w:rPrChange w:id="1934" w:author="Administrator" w:date="2025-10-28T17:52:00Z" w16du:dateUtc="2025-10-28T10:52:00Z">
                  <w:rPr>
                    <w:rFonts w:ascii="Times New Roman" w:eastAsia="Times New Roman" w:hAnsi="Times New Roman" w:cs="Times New Roman"/>
                    <w:kern w:val="0"/>
                    <w:sz w:val="24"/>
                    <w:szCs w:val="24"/>
                    <w14:ligatures w14:val="none"/>
                  </w:rPr>
                </w:rPrChange>
              </w:rPr>
            </w:pPr>
            <w:ins w:id="1935" w:author="Administrator" w:date="2025-10-28T17:42:00Z" w16du:dateUtc="2025-10-28T10:42:00Z">
              <w:r w:rsidRPr="00CA691D">
                <w:rPr>
                  <w:rStyle w:val="fontstyle01"/>
                  <w:rFonts w:ascii="Times New Roman" w:hAnsi="Times New Roman" w:cs="Times New Roman"/>
                  <w:sz w:val="24"/>
                  <w:szCs w:val="24"/>
                  <w:rPrChange w:id="1936" w:author="Administrator" w:date="2025-10-28T17:49:00Z" w16du:dateUtc="2025-10-28T10:49:00Z">
                    <w:rPr>
                      <w:rStyle w:val="fontstyle01"/>
                    </w:rPr>
                  </w:rPrChange>
                </w:rPr>
                <w:t>- Bi</w:t>
              </w:r>
              <w:r w:rsidRPr="00CA691D">
                <w:rPr>
                  <w:rStyle w:val="fontstyle01"/>
                  <w:rFonts w:ascii="Times New Roman" w:hAnsi="Times New Roman" w:cs="Times New Roman"/>
                  <w:sz w:val="24"/>
                  <w:szCs w:val="24"/>
                  <w:rPrChange w:id="1937"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1938" w:author="Administrator" w:date="2025-10-28T17:49:00Z" w16du:dateUtc="2025-10-28T10:49:00Z">
                    <w:rPr>
                      <w:rStyle w:val="fontstyle01"/>
                    </w:rPr>
                  </w:rPrChange>
                </w:rPr>
                <w:t>u m</w:t>
              </w:r>
              <w:r w:rsidRPr="00CA691D">
                <w:rPr>
                  <w:rStyle w:val="fontstyle01"/>
                  <w:rFonts w:ascii="Times New Roman" w:hAnsi="Times New Roman" w:cs="Times New Roman"/>
                  <w:sz w:val="24"/>
                  <w:szCs w:val="24"/>
                  <w:rPrChange w:id="1939" w:author="Administrator" w:date="2025-10-28T17:49:00Z" w16du:dateUtc="2025-10-28T10:49:00Z">
                    <w:rPr>
                      <w:rStyle w:val="fontstyle01"/>
                      <w:rFonts w:ascii="Calibri" w:hAnsi="Calibri" w:cs="Calibri"/>
                    </w:rPr>
                  </w:rPrChange>
                </w:rPr>
                <w:t>ẫ</w:t>
              </w:r>
              <w:r w:rsidRPr="00CA691D">
                <w:rPr>
                  <w:rStyle w:val="fontstyle01"/>
                  <w:rFonts w:ascii="Times New Roman" w:hAnsi="Times New Roman" w:cs="Times New Roman"/>
                  <w:sz w:val="24"/>
                  <w:szCs w:val="24"/>
                  <w:rPrChange w:id="1940" w:author="Administrator" w:date="2025-10-28T17:49:00Z" w16du:dateUtc="2025-10-28T10:49:00Z">
                    <w:rPr>
                      <w:rStyle w:val="fontstyle01"/>
                    </w:rPr>
                  </w:rPrChange>
                </w:rPr>
                <w:t>u t</w:t>
              </w:r>
              <w:r w:rsidRPr="00CA691D">
                <w:rPr>
                  <w:rStyle w:val="fontstyle01"/>
                  <w:rFonts w:ascii="Times New Roman" w:hAnsi="Times New Roman" w:cs="Times New Roman"/>
                  <w:sz w:val="24"/>
                  <w:szCs w:val="24"/>
                  <w:rPrChange w:id="1941" w:author="Administrator" w:date="2025-10-28T17:49:00Z" w16du:dateUtc="2025-10-28T10:49:00Z">
                    <w:rPr>
                      <w:rStyle w:val="fontstyle01"/>
                      <w:rFonts w:ascii=".VnTime" w:hAnsi=".VnTime" w:cs=".VnTime"/>
                    </w:rPr>
                  </w:rPrChange>
                </w:rPr>
                <w:t>í</w:t>
              </w:r>
              <w:r w:rsidRPr="00CA691D">
                <w:rPr>
                  <w:rStyle w:val="fontstyle01"/>
                  <w:rFonts w:ascii="Times New Roman" w:hAnsi="Times New Roman" w:cs="Times New Roman"/>
                  <w:sz w:val="24"/>
                  <w:szCs w:val="24"/>
                  <w:rPrChange w:id="1942" w:author="Administrator" w:date="2025-10-28T17:49:00Z" w16du:dateUtc="2025-10-28T10:49:00Z">
                    <w:rPr>
                      <w:rStyle w:val="fontstyle01"/>
                    </w:rPr>
                  </w:rPrChange>
                </w:rPr>
                <w:t>nh chi ph</w:t>
              </w:r>
              <w:r w:rsidRPr="00CA691D">
                <w:rPr>
                  <w:rStyle w:val="fontstyle01"/>
                  <w:rFonts w:ascii="Times New Roman" w:hAnsi="Times New Roman" w:cs="Times New Roman"/>
                  <w:sz w:val="24"/>
                  <w:szCs w:val="24"/>
                  <w:rPrChange w:id="1943" w:author="Administrator" w:date="2025-10-28T17:49:00Z" w16du:dateUtc="2025-10-28T10:49:00Z">
                    <w:rPr>
                      <w:rStyle w:val="fontstyle01"/>
                      <w:rFonts w:ascii=".VnTime" w:hAnsi=".VnTime" w:cs=".VnTime"/>
                    </w:rPr>
                  </w:rPrChange>
                </w:rPr>
                <w:t>í</w:t>
              </w:r>
              <w:r w:rsidRPr="00CA691D">
                <w:rPr>
                  <w:rStyle w:val="fontstyle01"/>
                  <w:rFonts w:ascii="Times New Roman" w:hAnsi="Times New Roman" w:cs="Times New Roman"/>
                  <w:sz w:val="24"/>
                  <w:szCs w:val="24"/>
                  <w:rPrChange w:id="1944" w:author="Administrator" w:date="2025-10-28T17:49:00Z" w16du:dateUtc="2025-10-28T10:49:00Z">
                    <w:rPr>
                      <w:rStyle w:val="fontstyle01"/>
                    </w:rPr>
                  </w:rPrChange>
                </w:rPr>
                <w:t xml:space="preserve"> tu</w:t>
              </w:r>
              <w:r w:rsidRPr="00CA691D">
                <w:rPr>
                  <w:rStyle w:val="fontstyle01"/>
                  <w:rFonts w:ascii="Times New Roman" w:hAnsi="Times New Roman" w:cs="Times New Roman"/>
                  <w:sz w:val="24"/>
                  <w:szCs w:val="24"/>
                  <w:rPrChange w:id="1945" w:author="Administrator" w:date="2025-10-28T17:49:00Z" w16du:dateUtc="2025-10-28T10:49:00Z">
                    <w:rPr>
                      <w:rStyle w:val="fontstyle01"/>
                      <w:rFonts w:ascii=".VnTime" w:hAnsi=".VnTime" w:cs=".VnTime"/>
                    </w:rPr>
                  </w:rPrChange>
                </w:rPr>
                <w:t>â</w:t>
              </w:r>
              <w:r w:rsidRPr="00CA691D">
                <w:rPr>
                  <w:rStyle w:val="fontstyle01"/>
                  <w:rFonts w:ascii="Times New Roman" w:hAnsi="Times New Roman" w:cs="Times New Roman"/>
                  <w:sz w:val="24"/>
                  <w:szCs w:val="24"/>
                  <w:rPrChange w:id="1946" w:author="Administrator" w:date="2025-10-28T17:49:00Z" w16du:dateUtc="2025-10-28T10:49:00Z">
                    <w:rPr>
                      <w:rStyle w:val="fontstyle01"/>
                    </w:rPr>
                  </w:rPrChange>
                </w:rPr>
                <w:t>n th</w:t>
              </w:r>
              <w:r w:rsidRPr="00CA691D">
                <w:rPr>
                  <w:rStyle w:val="fontstyle01"/>
                  <w:rFonts w:ascii="Times New Roman" w:hAnsi="Times New Roman" w:cs="Times New Roman"/>
                  <w:sz w:val="24"/>
                  <w:szCs w:val="24"/>
                  <w:rPrChange w:id="1947"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948" w:author="Administrator" w:date="2025-10-28T17:49:00Z" w16du:dateUtc="2025-10-28T10:49:00Z">
                    <w:rPr>
                      <w:rStyle w:val="fontstyle01"/>
                    </w:rPr>
                  </w:rPrChange>
                </w:rPr>
                <w:t xml:space="preserve"> TTHC: </w:t>
              </w:r>
              <w:r w:rsidRPr="00CA691D">
                <w:rPr>
                  <w:rStyle w:val="fontstyle01"/>
                  <w:rFonts w:ascii="Times New Roman" w:hAnsi="Times New Roman" w:cs="Times New Roman"/>
                  <w:sz w:val="24"/>
                  <w:szCs w:val="24"/>
                  <w:rPrChange w:id="1949" w:author="Administrator" w:date="2025-10-28T17:49:00Z" w16du:dateUtc="2025-10-28T10:49:00Z">
                    <w:rPr>
                      <w:rStyle w:val="fontstyle01"/>
                      <w:rFonts w:ascii="Calibri" w:hAnsi="Calibri" w:cs="Calibri"/>
                    </w:rPr>
                  </w:rPrChange>
                </w:rPr>
                <w:t>Đề</w:t>
              </w:r>
              <w:r w:rsidRPr="00CA691D">
                <w:rPr>
                  <w:rStyle w:val="fontstyle01"/>
                  <w:rFonts w:ascii="Times New Roman" w:hAnsi="Times New Roman" w:cs="Times New Roman"/>
                  <w:sz w:val="24"/>
                  <w:szCs w:val="24"/>
                  <w:rPrChange w:id="1950" w:author="Administrator" w:date="2025-10-28T17:49:00Z" w16du:dateUtc="2025-10-28T10:49:00Z">
                    <w:rPr>
                      <w:rStyle w:val="fontstyle01"/>
                    </w:rPr>
                  </w:rPrChange>
                </w:rPr>
                <w:t xml:space="preserve"> ngh</w:t>
              </w:r>
              <w:r w:rsidRPr="00CA691D">
                <w:rPr>
                  <w:rStyle w:val="fontstyle01"/>
                  <w:rFonts w:ascii="Times New Roman" w:hAnsi="Times New Roman" w:cs="Times New Roman"/>
                  <w:sz w:val="24"/>
                  <w:szCs w:val="24"/>
                  <w:rPrChange w:id="1951" w:author="Administrator" w:date="2025-10-28T17:49:00Z" w16du:dateUtc="2025-10-28T10:49:00Z">
                    <w:rPr>
                      <w:rStyle w:val="fontstyle01"/>
                      <w:rFonts w:ascii="Calibri" w:hAnsi="Calibri" w:cs="Calibri"/>
                    </w:rPr>
                  </w:rPrChange>
                </w:rPr>
                <w:t>ị</w:t>
              </w:r>
              <w:r w:rsidRPr="00CA691D">
                <w:rPr>
                  <w:rStyle w:val="fontstyle01"/>
                  <w:rFonts w:ascii="Times New Roman" w:hAnsi="Times New Roman" w:cs="Times New Roman"/>
                  <w:sz w:val="24"/>
                  <w:szCs w:val="24"/>
                  <w:rPrChange w:id="1952" w:author="Administrator" w:date="2025-10-28T17:49:00Z" w16du:dateUtc="2025-10-28T10:49:00Z">
                    <w:rPr>
                      <w:rStyle w:val="fontstyle01"/>
                    </w:rPr>
                  </w:rPrChange>
                </w:rPr>
                <w:t xml:space="preserve"> t</w:t>
              </w:r>
              <w:r w:rsidRPr="00CA691D">
                <w:rPr>
                  <w:rStyle w:val="fontstyle01"/>
                  <w:rFonts w:ascii="Times New Roman" w:hAnsi="Times New Roman" w:cs="Times New Roman"/>
                  <w:sz w:val="24"/>
                  <w:szCs w:val="24"/>
                  <w:rPrChange w:id="1953" w:author="Administrator" w:date="2025-10-28T17:49:00Z" w16du:dateUtc="2025-10-28T10:49:00Z">
                    <w:rPr>
                      <w:rStyle w:val="fontstyle01"/>
                      <w:rFonts w:ascii=".VnTime" w:hAnsi=".VnTime" w:cs=".VnTime"/>
                    </w:rPr>
                  </w:rPrChange>
                </w:rPr>
                <w:t>í</w:t>
              </w:r>
              <w:r w:rsidRPr="00CA691D">
                <w:rPr>
                  <w:rStyle w:val="fontstyle01"/>
                  <w:rFonts w:ascii="Times New Roman" w:hAnsi="Times New Roman" w:cs="Times New Roman"/>
                  <w:sz w:val="24"/>
                  <w:szCs w:val="24"/>
                  <w:rPrChange w:id="1954" w:author="Administrator" w:date="2025-10-28T17:49:00Z" w16du:dateUtc="2025-10-28T10:49:00Z">
                    <w:rPr>
                      <w:rStyle w:val="fontstyle01"/>
                    </w:rPr>
                  </w:rPrChange>
                </w:rPr>
                <w:t>nh chi ph</w:t>
              </w:r>
              <w:r w:rsidRPr="00CA691D">
                <w:rPr>
                  <w:rStyle w:val="fontstyle01"/>
                  <w:rFonts w:ascii="Times New Roman" w:hAnsi="Times New Roman" w:cs="Times New Roman"/>
                  <w:sz w:val="24"/>
                  <w:szCs w:val="24"/>
                  <w:rPrChange w:id="1955" w:author="Administrator" w:date="2025-10-28T17:49:00Z" w16du:dateUtc="2025-10-28T10:49:00Z">
                    <w:rPr>
                      <w:rStyle w:val="fontstyle01"/>
                      <w:rFonts w:ascii=".VnTime" w:hAnsi=".VnTime" w:cs=".VnTime"/>
                    </w:rPr>
                  </w:rPrChange>
                </w:rPr>
                <w:t>í</w:t>
              </w:r>
              <w:r w:rsidRPr="00CA691D">
                <w:rPr>
                  <w:rStyle w:val="fontstyle01"/>
                  <w:rFonts w:ascii="Times New Roman" w:hAnsi="Times New Roman" w:cs="Times New Roman"/>
                  <w:sz w:val="24"/>
                  <w:szCs w:val="24"/>
                  <w:rPrChange w:id="1956" w:author="Administrator" w:date="2025-10-28T17:49:00Z" w16du:dateUtc="2025-10-28T10:49:00Z">
                    <w:rPr>
                      <w:rStyle w:val="fontstyle01"/>
                    </w:rPr>
                  </w:rPrChange>
                </w:rPr>
                <w:t xml:space="preserve"> tu</w:t>
              </w:r>
              <w:r w:rsidRPr="00CA691D">
                <w:rPr>
                  <w:rStyle w:val="fontstyle01"/>
                  <w:rFonts w:ascii="Times New Roman" w:hAnsi="Times New Roman" w:cs="Times New Roman"/>
                  <w:sz w:val="24"/>
                  <w:szCs w:val="24"/>
                  <w:rPrChange w:id="1957" w:author="Administrator" w:date="2025-10-28T17:49:00Z" w16du:dateUtc="2025-10-28T10:49:00Z">
                    <w:rPr>
                      <w:rStyle w:val="fontstyle01"/>
                      <w:rFonts w:ascii=".VnTime" w:hAnsi=".VnTime" w:cs=".VnTime"/>
                    </w:rPr>
                  </w:rPrChange>
                </w:rPr>
                <w:t>â</w:t>
              </w:r>
              <w:r w:rsidRPr="00CA691D">
                <w:rPr>
                  <w:rStyle w:val="fontstyle01"/>
                  <w:rFonts w:ascii="Times New Roman" w:hAnsi="Times New Roman" w:cs="Times New Roman"/>
                  <w:sz w:val="24"/>
                  <w:szCs w:val="24"/>
                  <w:rPrChange w:id="1958" w:author="Administrator" w:date="2025-10-28T17:49:00Z" w16du:dateUtc="2025-10-28T10:49:00Z">
                    <w:rPr>
                      <w:rStyle w:val="fontstyle01"/>
                    </w:rPr>
                  </w:rPrChange>
                </w:rPr>
                <w:t>n th</w:t>
              </w:r>
              <w:r w:rsidRPr="00CA691D">
                <w:rPr>
                  <w:rStyle w:val="fontstyle01"/>
                  <w:rFonts w:ascii="Times New Roman" w:hAnsi="Times New Roman" w:cs="Times New Roman"/>
                  <w:sz w:val="24"/>
                  <w:szCs w:val="24"/>
                  <w:rPrChange w:id="1959"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1960" w:author="Administrator" w:date="2025-10-28T17:49:00Z" w16du:dateUtc="2025-10-28T10:49:00Z">
                    <w:rPr>
                      <w:rStyle w:val="fontstyle01"/>
                    </w:rPr>
                  </w:rPrChange>
                </w:rPr>
                <w:t xml:space="preserve"> </w:t>
              </w:r>
              <w:r w:rsidRPr="00CA691D">
                <w:rPr>
                  <w:rStyle w:val="fontstyle01"/>
                  <w:rFonts w:ascii="Times New Roman" w:hAnsi="Times New Roman" w:cs="Times New Roman"/>
                  <w:sz w:val="24"/>
                  <w:szCs w:val="24"/>
                  <w:rPrChange w:id="1961" w:author="Administrator" w:date="2025-10-28T17:49:00Z" w16du:dateUtc="2025-10-28T10:49:00Z">
                    <w:rPr>
                      <w:rStyle w:val="fontstyle01"/>
                      <w:rFonts w:ascii="Calibri" w:hAnsi="Calibri" w:cs="Calibri"/>
                    </w:rPr>
                  </w:rPrChange>
                </w:rPr>
                <w:t>đố</w:t>
              </w:r>
              <w:r w:rsidRPr="00CA691D">
                <w:rPr>
                  <w:rStyle w:val="fontstyle01"/>
                  <w:rFonts w:ascii="Times New Roman" w:hAnsi="Times New Roman" w:cs="Times New Roman"/>
                  <w:sz w:val="24"/>
                  <w:szCs w:val="24"/>
                  <w:rPrChange w:id="1962" w:author="Administrator" w:date="2025-10-28T17:49:00Z" w16du:dateUtc="2025-10-28T10:49:00Z">
                    <w:rPr>
                      <w:rStyle w:val="fontstyle01"/>
                    </w:rPr>
                  </w:rPrChange>
                </w:rPr>
                <w:t>i</w:t>
              </w:r>
            </w:ins>
            <w:ins w:id="1963" w:author="Administrator" w:date="2025-10-28T17:53:00Z" w16du:dateUtc="2025-10-28T10:53:00Z">
              <w:r w:rsidR="00CA691D">
                <w:rPr>
                  <w:rFonts w:ascii="Times New Roman" w:hAnsi="Times New Roman" w:cs="Times New Roman"/>
                  <w:color w:val="000000"/>
                  <w:sz w:val="24"/>
                  <w:szCs w:val="24"/>
                </w:rPr>
                <w:t xml:space="preserve"> </w:t>
              </w:r>
            </w:ins>
            <w:ins w:id="1964" w:author="Administrator" w:date="2025-10-28T17:42:00Z" w16du:dateUtc="2025-10-28T10:42:00Z">
              <w:r w:rsidRPr="00CA691D">
                <w:rPr>
                  <w:rStyle w:val="fontstyle01"/>
                  <w:rFonts w:ascii="Times New Roman" w:hAnsi="Times New Roman" w:cs="Times New Roman"/>
                  <w:sz w:val="24"/>
                  <w:szCs w:val="24"/>
                  <w:rPrChange w:id="1965" w:author="Administrator" w:date="2025-10-28T17:49:00Z" w16du:dateUtc="2025-10-28T10:49:00Z">
                    <w:rPr>
                      <w:rStyle w:val="fontstyle01"/>
                    </w:rPr>
                  </w:rPrChange>
                </w:rPr>
                <w:t>v</w:t>
              </w:r>
              <w:r w:rsidRPr="00CA691D">
                <w:rPr>
                  <w:rStyle w:val="fontstyle01"/>
                  <w:rFonts w:ascii="Times New Roman" w:hAnsi="Times New Roman" w:cs="Times New Roman"/>
                  <w:sz w:val="24"/>
                  <w:szCs w:val="24"/>
                  <w:rPrChange w:id="1966" w:author="Administrator" w:date="2025-10-28T17:49:00Z" w16du:dateUtc="2025-10-28T10:49:00Z">
                    <w:rPr>
                      <w:rStyle w:val="fontstyle01"/>
                      <w:rFonts w:ascii="Calibri" w:hAnsi="Calibri" w:cs="Calibri"/>
                    </w:rPr>
                  </w:rPrChange>
                </w:rPr>
                <w:t>ớ</w:t>
              </w:r>
              <w:r w:rsidRPr="00CA691D">
                <w:rPr>
                  <w:rStyle w:val="fontstyle01"/>
                  <w:rFonts w:ascii="Times New Roman" w:hAnsi="Times New Roman" w:cs="Times New Roman"/>
                  <w:sz w:val="24"/>
                  <w:szCs w:val="24"/>
                  <w:rPrChange w:id="1967" w:author="Administrator" w:date="2025-10-28T17:49:00Z" w16du:dateUtc="2025-10-28T10:49:00Z">
                    <w:rPr>
                      <w:rStyle w:val="fontstyle01"/>
                    </w:rPr>
                  </w:rPrChange>
                </w:rPr>
                <w:t>i 07 TTHC d</w:t>
              </w:r>
              <w:r w:rsidRPr="00CA691D">
                <w:rPr>
                  <w:rStyle w:val="fontstyle01"/>
                  <w:rFonts w:ascii="Times New Roman" w:hAnsi="Times New Roman" w:cs="Times New Roman"/>
                  <w:sz w:val="24"/>
                  <w:szCs w:val="24"/>
                  <w:rPrChange w:id="1968" w:author="Administrator" w:date="2025-10-28T17:49:00Z" w16du:dateUtc="2025-10-28T10:49:00Z">
                    <w:rPr>
                      <w:rStyle w:val="fontstyle01"/>
                      <w:rFonts w:ascii="Calibri" w:hAnsi="Calibri" w:cs="Calibri"/>
                    </w:rPr>
                  </w:rPrChange>
                </w:rPr>
                <w:t>ự</w:t>
              </w:r>
              <w:r w:rsidRPr="00CA691D">
                <w:rPr>
                  <w:rStyle w:val="fontstyle01"/>
                  <w:rFonts w:ascii="Times New Roman" w:hAnsi="Times New Roman" w:cs="Times New Roman"/>
                  <w:sz w:val="24"/>
                  <w:szCs w:val="24"/>
                  <w:rPrChange w:id="1969" w:author="Administrator" w:date="2025-10-28T17:49:00Z" w16du:dateUtc="2025-10-28T10:49:00Z">
                    <w:rPr>
                      <w:rStyle w:val="fontstyle01"/>
                    </w:rPr>
                  </w:rPrChange>
                </w:rPr>
                <w:t xml:space="preserve"> ki</w:t>
              </w:r>
              <w:r w:rsidRPr="00CA691D">
                <w:rPr>
                  <w:rStyle w:val="fontstyle01"/>
                  <w:rFonts w:ascii="Times New Roman" w:hAnsi="Times New Roman" w:cs="Times New Roman"/>
                  <w:sz w:val="24"/>
                  <w:szCs w:val="24"/>
                  <w:rPrChange w:id="1970"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1971" w:author="Administrator" w:date="2025-10-28T17:49:00Z" w16du:dateUtc="2025-10-28T10:49:00Z">
                    <w:rPr>
                      <w:rStyle w:val="fontstyle01"/>
                    </w:rPr>
                  </w:rPrChange>
                </w:rPr>
                <w:t>n s</w:t>
              </w:r>
              <w:r w:rsidRPr="00CA691D">
                <w:rPr>
                  <w:rStyle w:val="fontstyle01"/>
                  <w:rFonts w:ascii="Times New Roman" w:hAnsi="Times New Roman" w:cs="Times New Roman"/>
                  <w:sz w:val="24"/>
                  <w:szCs w:val="24"/>
                  <w:rPrChange w:id="1972" w:author="Administrator" w:date="2025-10-28T17:49:00Z" w16du:dateUtc="2025-10-28T10:49:00Z">
                    <w:rPr>
                      <w:rStyle w:val="fontstyle01"/>
                      <w:rFonts w:ascii="Calibri" w:hAnsi="Calibri" w:cs="Calibri"/>
                    </w:rPr>
                  </w:rPrChange>
                </w:rPr>
                <w:t>ử</w:t>
              </w:r>
              <w:r w:rsidRPr="00CA691D">
                <w:rPr>
                  <w:rStyle w:val="fontstyle01"/>
                  <w:rFonts w:ascii="Times New Roman" w:hAnsi="Times New Roman" w:cs="Times New Roman"/>
                  <w:sz w:val="24"/>
                  <w:szCs w:val="24"/>
                  <w:rPrChange w:id="1973" w:author="Administrator" w:date="2025-10-28T17:49:00Z" w16du:dateUtc="2025-10-28T10:49:00Z">
                    <w:rPr>
                      <w:rStyle w:val="fontstyle01"/>
                    </w:rPr>
                  </w:rPrChange>
                </w:rPr>
                <w:t xml:space="preserve">a </w:t>
              </w:r>
              <w:r w:rsidRPr="00CA691D">
                <w:rPr>
                  <w:rStyle w:val="fontstyle01"/>
                  <w:rFonts w:ascii="Times New Roman" w:hAnsi="Times New Roman" w:cs="Times New Roman"/>
                  <w:sz w:val="24"/>
                  <w:szCs w:val="24"/>
                  <w:rPrChange w:id="1974" w:author="Administrator" w:date="2025-10-28T17:49:00Z" w16du:dateUtc="2025-10-28T10:49:00Z">
                    <w:rPr>
                      <w:rStyle w:val="fontstyle01"/>
                      <w:rFonts w:ascii="Calibri" w:hAnsi="Calibri" w:cs="Calibri"/>
                    </w:rPr>
                  </w:rPrChange>
                </w:rPr>
                <w:t>đổ</w:t>
              </w:r>
              <w:r w:rsidRPr="00CA691D">
                <w:rPr>
                  <w:rStyle w:val="fontstyle01"/>
                  <w:rFonts w:ascii="Times New Roman" w:hAnsi="Times New Roman" w:cs="Times New Roman"/>
                  <w:sz w:val="24"/>
                  <w:szCs w:val="24"/>
                  <w:rPrChange w:id="1975" w:author="Administrator" w:date="2025-10-28T17:49:00Z" w16du:dateUtc="2025-10-28T10:49:00Z">
                    <w:rPr>
                      <w:rStyle w:val="fontstyle01"/>
                    </w:rPr>
                  </w:rPrChange>
                </w:rPr>
                <w:t>i, b</w:t>
              </w:r>
              <w:r w:rsidRPr="00CA691D">
                <w:rPr>
                  <w:rStyle w:val="fontstyle01"/>
                  <w:rFonts w:ascii="Times New Roman" w:hAnsi="Times New Roman" w:cs="Times New Roman"/>
                  <w:sz w:val="24"/>
                  <w:szCs w:val="24"/>
                  <w:rPrChange w:id="1976"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1977" w:author="Administrator" w:date="2025-10-28T17:49:00Z" w16du:dateUtc="2025-10-28T10:49:00Z">
                    <w:rPr>
                      <w:rStyle w:val="fontstyle01"/>
                    </w:rPr>
                  </w:rPrChange>
                </w:rPr>
                <w:t xml:space="preserve"> sung trong d</w:t>
              </w:r>
              <w:r w:rsidRPr="00CA691D">
                <w:rPr>
                  <w:rStyle w:val="fontstyle01"/>
                  <w:rFonts w:ascii="Times New Roman" w:hAnsi="Times New Roman" w:cs="Times New Roman"/>
                  <w:sz w:val="24"/>
                  <w:szCs w:val="24"/>
                  <w:rPrChange w:id="1978" w:author="Administrator" w:date="2025-10-28T17:49:00Z" w16du:dateUtc="2025-10-28T10:49:00Z">
                    <w:rPr>
                      <w:rStyle w:val="fontstyle01"/>
                      <w:rFonts w:ascii="Calibri" w:hAnsi="Calibri" w:cs="Calibri"/>
                    </w:rPr>
                  </w:rPrChange>
                </w:rPr>
                <w:t>ự</w:t>
              </w:r>
              <w:r w:rsidRPr="00CA691D">
                <w:rPr>
                  <w:rStyle w:val="fontstyle01"/>
                  <w:rFonts w:ascii="Times New Roman" w:hAnsi="Times New Roman" w:cs="Times New Roman"/>
                  <w:sz w:val="24"/>
                  <w:szCs w:val="24"/>
                  <w:rPrChange w:id="1979" w:author="Administrator" w:date="2025-10-28T17:49:00Z" w16du:dateUtc="2025-10-28T10:49:00Z">
                    <w:rPr>
                      <w:rStyle w:val="fontstyle01"/>
                    </w:rPr>
                  </w:rPrChange>
                </w:rPr>
                <w:t xml:space="preserve"> th</w:t>
              </w:r>
              <w:r w:rsidRPr="00CA691D">
                <w:rPr>
                  <w:rStyle w:val="fontstyle01"/>
                  <w:rFonts w:ascii="Times New Roman" w:hAnsi="Times New Roman" w:cs="Times New Roman"/>
                  <w:sz w:val="24"/>
                  <w:szCs w:val="24"/>
                  <w:rPrChange w:id="1980"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1981" w:author="Administrator" w:date="2025-10-28T17:49:00Z" w16du:dateUtc="2025-10-28T10:49:00Z">
                    <w:rPr>
                      <w:rStyle w:val="fontstyle01"/>
                    </w:rPr>
                  </w:rPrChange>
                </w:rPr>
                <w:t>o theo</w:t>
              </w:r>
            </w:ins>
            <w:ins w:id="1982" w:author="Administrator" w:date="2025-10-28T17:53:00Z" w16du:dateUtc="2025-10-28T10:53:00Z">
              <w:r w:rsidR="00CA691D">
                <w:rPr>
                  <w:rStyle w:val="fontstyle01"/>
                  <w:rFonts w:ascii="Times New Roman" w:hAnsi="Times New Roman" w:cs="Times New Roman"/>
                  <w:sz w:val="24"/>
                  <w:szCs w:val="24"/>
                </w:rPr>
                <w:t xml:space="preserve"> </w:t>
              </w:r>
            </w:ins>
            <w:ins w:id="1983" w:author="Administrator" w:date="2025-10-28T17:42:00Z" w16du:dateUtc="2025-10-28T10:42:00Z">
              <w:r w:rsidRPr="00CA691D">
                <w:rPr>
                  <w:rStyle w:val="fontstyle01"/>
                  <w:rFonts w:ascii="Times New Roman" w:hAnsi="Times New Roman" w:cs="Times New Roman"/>
                  <w:sz w:val="24"/>
                  <w:szCs w:val="24"/>
                  <w:rPrChange w:id="1984" w:author="Administrator" w:date="2025-10-28T17:49:00Z" w16du:dateUtc="2025-10-28T10:49:00Z">
                    <w:rPr>
                      <w:rStyle w:val="fontstyle01"/>
                    </w:rPr>
                  </w:rPrChange>
                </w:rPr>
                <w:t>Bi</w:t>
              </w:r>
              <w:r w:rsidRPr="00CA691D">
                <w:rPr>
                  <w:rStyle w:val="fontstyle01"/>
                  <w:rFonts w:ascii="Times New Roman" w:hAnsi="Times New Roman" w:cs="Times New Roman"/>
                  <w:sz w:val="24"/>
                  <w:szCs w:val="24"/>
                  <w:rPrChange w:id="1985"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1986" w:author="Administrator" w:date="2025-10-28T17:49:00Z" w16du:dateUtc="2025-10-28T10:49:00Z">
                    <w:rPr>
                      <w:rStyle w:val="fontstyle01"/>
                    </w:rPr>
                  </w:rPrChange>
                </w:rPr>
                <w:t>u m</w:t>
              </w:r>
              <w:r w:rsidRPr="00CA691D">
                <w:rPr>
                  <w:rStyle w:val="fontstyle01"/>
                  <w:rFonts w:ascii="Times New Roman" w:hAnsi="Times New Roman" w:cs="Times New Roman"/>
                  <w:sz w:val="24"/>
                  <w:szCs w:val="24"/>
                  <w:rPrChange w:id="1987" w:author="Administrator" w:date="2025-10-28T17:49:00Z" w16du:dateUtc="2025-10-28T10:49:00Z">
                    <w:rPr>
                      <w:rStyle w:val="fontstyle01"/>
                      <w:rFonts w:ascii="Calibri" w:hAnsi="Calibri" w:cs="Calibri"/>
                    </w:rPr>
                  </w:rPrChange>
                </w:rPr>
                <w:t>ẫ</w:t>
              </w:r>
              <w:r w:rsidRPr="00CA691D">
                <w:rPr>
                  <w:rStyle w:val="fontstyle01"/>
                  <w:rFonts w:ascii="Times New Roman" w:hAnsi="Times New Roman" w:cs="Times New Roman"/>
                  <w:sz w:val="24"/>
                  <w:szCs w:val="24"/>
                  <w:rPrChange w:id="1988" w:author="Administrator" w:date="2025-10-28T17:49:00Z" w16du:dateUtc="2025-10-28T10:49:00Z">
                    <w:rPr>
                      <w:rStyle w:val="fontstyle01"/>
                    </w:rPr>
                  </w:rPrChange>
                </w:rPr>
                <w:t>u s</w:t>
              </w:r>
              <w:r w:rsidRPr="00CA691D">
                <w:rPr>
                  <w:rStyle w:val="fontstyle01"/>
                  <w:rFonts w:ascii="Times New Roman" w:hAnsi="Times New Roman" w:cs="Times New Roman"/>
                  <w:sz w:val="24"/>
                  <w:szCs w:val="24"/>
                  <w:rPrChange w:id="1989"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1990" w:author="Administrator" w:date="2025-10-28T17:49:00Z" w16du:dateUtc="2025-10-28T10:49:00Z">
                    <w:rPr>
                      <w:rStyle w:val="fontstyle01"/>
                    </w:rPr>
                  </w:rPrChange>
                </w:rPr>
                <w:t xml:space="preserve"> 04/</w:t>
              </w:r>
              <w:r w:rsidRPr="00CA691D">
                <w:rPr>
                  <w:rStyle w:val="fontstyle01"/>
                  <w:rFonts w:ascii="Times New Roman" w:hAnsi="Times New Roman" w:cs="Times New Roman"/>
                  <w:sz w:val="24"/>
                  <w:szCs w:val="24"/>
                  <w:rPrChange w:id="1991"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1992" w:author="Administrator" w:date="2025-10-28T17:49:00Z" w16du:dateUtc="2025-10-28T10:49:00Z">
                    <w:rPr>
                      <w:rStyle w:val="fontstyle01"/>
                    </w:rPr>
                  </w:rPrChange>
                </w:rPr>
                <w:t>GT</w:t>
              </w:r>
              <w:r w:rsidRPr="00CA691D">
                <w:rPr>
                  <w:rStyle w:val="fontstyle01"/>
                  <w:rFonts w:ascii="Times New Roman" w:hAnsi="Times New Roman" w:cs="Times New Roman"/>
                  <w:sz w:val="24"/>
                  <w:szCs w:val="24"/>
                  <w:rPrChange w:id="1993"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1994" w:author="Administrator" w:date="2025-10-28T17:49:00Z" w16du:dateUtc="2025-10-28T10:49:00Z">
                    <w:rPr>
                      <w:rStyle w:val="fontstyle01"/>
                    </w:rPr>
                  </w:rPrChange>
                </w:rPr>
                <w:t>-</w:t>
              </w:r>
            </w:ins>
            <w:ins w:id="1995" w:author="Administrator" w:date="2025-10-28T17:53:00Z" w16du:dateUtc="2025-10-28T10:53:00Z">
              <w:r w:rsidR="00CA691D">
                <w:rPr>
                  <w:rFonts w:ascii="Times New Roman" w:hAnsi="Times New Roman" w:cs="Times New Roman"/>
                  <w:color w:val="000000"/>
                  <w:sz w:val="24"/>
                  <w:szCs w:val="24"/>
                </w:rPr>
                <w:t xml:space="preserve"> </w:t>
              </w:r>
            </w:ins>
            <w:ins w:id="1996" w:author="Administrator" w:date="2025-10-28T17:42:00Z" w16du:dateUtc="2025-10-28T10:42:00Z">
              <w:r w:rsidRPr="00CA691D">
                <w:rPr>
                  <w:rStyle w:val="fontstyle01"/>
                  <w:rFonts w:ascii="Times New Roman" w:hAnsi="Times New Roman" w:cs="Times New Roman"/>
                  <w:sz w:val="24"/>
                  <w:szCs w:val="24"/>
                  <w:rPrChange w:id="1997" w:author="Administrator" w:date="2025-10-28T17:49:00Z" w16du:dateUtc="2025-10-28T10:49:00Z">
                    <w:rPr>
                      <w:rStyle w:val="fontstyle01"/>
                    </w:rPr>
                  </w:rPrChange>
                </w:rPr>
                <w:t>SCM ban h</w:t>
              </w:r>
              <w:r w:rsidRPr="00CA691D">
                <w:rPr>
                  <w:rStyle w:val="fontstyle01"/>
                  <w:rFonts w:ascii="Times New Roman" w:hAnsi="Times New Roman" w:cs="Times New Roman"/>
                  <w:sz w:val="24"/>
                  <w:szCs w:val="24"/>
                  <w:rPrChange w:id="1998"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1999" w:author="Administrator" w:date="2025-10-28T17:49:00Z" w16du:dateUtc="2025-10-28T10:49:00Z">
                    <w:rPr>
                      <w:rStyle w:val="fontstyle01"/>
                    </w:rPr>
                  </w:rPrChange>
                </w:rPr>
                <w:t>nh k</w:t>
              </w:r>
              <w:r w:rsidRPr="00CA691D">
                <w:rPr>
                  <w:rStyle w:val="fontstyle01"/>
                  <w:rFonts w:ascii="Times New Roman" w:hAnsi="Times New Roman" w:cs="Times New Roman"/>
                  <w:sz w:val="24"/>
                  <w:szCs w:val="24"/>
                  <w:rPrChange w:id="2000" w:author="Administrator" w:date="2025-10-28T17:49:00Z" w16du:dateUtc="2025-10-28T10:49:00Z">
                    <w:rPr>
                      <w:rStyle w:val="fontstyle01"/>
                      <w:rFonts w:ascii=".VnTime" w:hAnsi=".VnTime" w:cs=".VnTime"/>
                    </w:rPr>
                  </w:rPrChange>
                </w:rPr>
                <w:t>è</w:t>
              </w:r>
              <w:r w:rsidRPr="00CA691D">
                <w:rPr>
                  <w:rStyle w:val="fontstyle01"/>
                  <w:rFonts w:ascii="Times New Roman" w:hAnsi="Times New Roman" w:cs="Times New Roman"/>
                  <w:sz w:val="24"/>
                  <w:szCs w:val="24"/>
                  <w:rPrChange w:id="2001" w:author="Administrator" w:date="2025-10-28T17:49:00Z" w16du:dateUtc="2025-10-28T10:49:00Z">
                    <w:rPr>
                      <w:rStyle w:val="fontstyle01"/>
                    </w:rPr>
                  </w:rPrChange>
                </w:rPr>
                <w:t>m theo Th</w:t>
              </w:r>
              <w:r w:rsidRPr="00CA691D">
                <w:rPr>
                  <w:rStyle w:val="fontstyle01"/>
                  <w:rFonts w:ascii="Times New Roman" w:hAnsi="Times New Roman" w:cs="Times New Roman"/>
                  <w:sz w:val="24"/>
                  <w:szCs w:val="24"/>
                  <w:rPrChange w:id="2002" w:author="Administrator" w:date="2025-10-28T17:49:00Z" w16du:dateUtc="2025-10-28T10:49:00Z">
                    <w:rPr>
                      <w:rStyle w:val="fontstyle01"/>
                      <w:rFonts w:ascii=".VnTime" w:hAnsi=".VnTime" w:cs=".VnTime"/>
                    </w:rPr>
                  </w:rPrChange>
                </w:rPr>
                <w:t>ô</w:t>
              </w:r>
              <w:r w:rsidRPr="00CA691D">
                <w:rPr>
                  <w:rStyle w:val="fontstyle01"/>
                  <w:rFonts w:ascii="Times New Roman" w:hAnsi="Times New Roman" w:cs="Times New Roman"/>
                  <w:sz w:val="24"/>
                  <w:szCs w:val="24"/>
                  <w:rPrChange w:id="2003" w:author="Administrator" w:date="2025-10-28T17:49:00Z" w16du:dateUtc="2025-10-28T10:49:00Z">
                    <w:rPr>
                      <w:rStyle w:val="fontstyle01"/>
                    </w:rPr>
                  </w:rPrChange>
                </w:rPr>
                <w:t>ng t</w:t>
              </w:r>
              <w:r w:rsidRPr="00CA691D">
                <w:rPr>
                  <w:rStyle w:val="fontstyle01"/>
                  <w:rFonts w:ascii="Times New Roman" w:hAnsi="Times New Roman" w:cs="Times New Roman"/>
                  <w:sz w:val="24"/>
                  <w:szCs w:val="24"/>
                  <w:rPrChange w:id="2004" w:author="Administrator" w:date="2025-10-28T17:49:00Z" w16du:dateUtc="2025-10-28T10:49:00Z">
                    <w:rPr>
                      <w:rStyle w:val="fontstyle01"/>
                      <w:rFonts w:ascii="Calibri" w:hAnsi="Calibri" w:cs="Calibri"/>
                    </w:rPr>
                  </w:rPrChange>
                </w:rPr>
                <w:t>ư</w:t>
              </w:r>
              <w:r w:rsidRPr="00CA691D">
                <w:rPr>
                  <w:rStyle w:val="fontstyle01"/>
                  <w:rFonts w:ascii="Times New Roman" w:hAnsi="Times New Roman" w:cs="Times New Roman"/>
                  <w:sz w:val="24"/>
                  <w:szCs w:val="24"/>
                  <w:rPrChange w:id="2005" w:author="Administrator" w:date="2025-10-28T17:49:00Z" w16du:dateUtc="2025-10-28T10:49:00Z">
                    <w:rPr>
                      <w:rStyle w:val="fontstyle01"/>
                    </w:rPr>
                  </w:rPrChange>
                </w:rPr>
                <w:t xml:space="preserve"> 03/2022/TT-BTP.</w:t>
              </w:r>
            </w:ins>
          </w:p>
        </w:tc>
        <w:tc>
          <w:tcPr>
            <w:tcW w:w="5103" w:type="dxa"/>
          </w:tcPr>
          <w:p w14:paraId="7A27C95B" w14:textId="77777777" w:rsidR="00D85076" w:rsidRPr="00CA691D" w:rsidRDefault="00D85076" w:rsidP="00A3338D">
            <w:pPr>
              <w:autoSpaceDE w:val="0"/>
              <w:autoSpaceDN w:val="0"/>
              <w:adjustRightInd w:val="0"/>
              <w:jc w:val="both"/>
              <w:rPr>
                <w:rFonts w:ascii="Times New Roman" w:hAnsi="Times New Roman"/>
                <w:sz w:val="24"/>
              </w:rPr>
            </w:pPr>
          </w:p>
        </w:tc>
      </w:tr>
      <w:tr w:rsidR="00D91701" w:rsidRPr="00CA691D" w14:paraId="1A6ECC0D" w14:textId="77777777" w:rsidTr="00A3338D">
        <w:trPr>
          <w:ins w:id="2006" w:author="Administrator" w:date="2025-10-28T17:42:00Z"/>
        </w:trPr>
        <w:tc>
          <w:tcPr>
            <w:tcW w:w="708" w:type="dxa"/>
          </w:tcPr>
          <w:p w14:paraId="7ACBAD3E" w14:textId="114C15DD" w:rsidR="00D91701" w:rsidRPr="00CA691D" w:rsidRDefault="00D91701" w:rsidP="00A3338D">
            <w:pPr>
              <w:autoSpaceDE w:val="0"/>
              <w:autoSpaceDN w:val="0"/>
              <w:adjustRightInd w:val="0"/>
              <w:jc w:val="both"/>
              <w:rPr>
                <w:ins w:id="2007" w:author="Administrator" w:date="2025-10-28T17:42:00Z" w16du:dateUtc="2025-10-28T10:42:00Z"/>
                <w:rFonts w:ascii="Times New Roman" w:hAnsi="Times New Roman"/>
                <w:i/>
                <w:iCs/>
                <w:sz w:val="24"/>
              </w:rPr>
            </w:pPr>
            <w:ins w:id="2008" w:author="Administrator" w:date="2025-10-28T17:42:00Z" w16du:dateUtc="2025-10-28T10:42:00Z">
              <w:r w:rsidRPr="00CA691D">
                <w:rPr>
                  <w:rFonts w:ascii="Times New Roman" w:hAnsi="Times New Roman"/>
                  <w:i/>
                  <w:iCs/>
                  <w:sz w:val="24"/>
                </w:rPr>
                <w:lastRenderedPageBreak/>
                <w:t>22</w:t>
              </w:r>
            </w:ins>
          </w:p>
        </w:tc>
        <w:tc>
          <w:tcPr>
            <w:tcW w:w="2122" w:type="dxa"/>
          </w:tcPr>
          <w:p w14:paraId="72C22539" w14:textId="5F37DDA4" w:rsidR="00D91701" w:rsidRPr="00CA691D" w:rsidDel="00D91701" w:rsidRDefault="00D91701" w:rsidP="00A3338D">
            <w:pPr>
              <w:pStyle w:val="Vnbnnidung0"/>
              <w:tabs>
                <w:tab w:val="left" w:pos="1996"/>
              </w:tabs>
              <w:spacing w:after="0" w:line="240" w:lineRule="auto"/>
              <w:ind w:firstLine="0"/>
              <w:jc w:val="both"/>
              <w:rPr>
                <w:ins w:id="2009" w:author="Administrator" w:date="2025-10-28T17:42:00Z" w16du:dateUtc="2025-10-28T10:42:00Z"/>
                <w:rFonts w:ascii="Times New Roman" w:hAnsi="Times New Roman" w:cs="Times New Roman"/>
                <w:sz w:val="24"/>
                <w:szCs w:val="24"/>
              </w:rPr>
            </w:pPr>
            <w:ins w:id="2010" w:author="Administrator" w:date="2025-10-28T17:42:00Z" w16du:dateUtc="2025-10-28T10:42:00Z">
              <w:r w:rsidRPr="00CA691D">
                <w:rPr>
                  <w:rFonts w:ascii="Times New Roman" w:hAnsi="Times New Roman" w:cs="Times New Roman"/>
                  <w:sz w:val="24"/>
                  <w:szCs w:val="24"/>
                </w:rPr>
                <w:t xml:space="preserve">Sở XD Đồng Tháp (3486/SXD-KCHTXD ngày </w:t>
              </w:r>
            </w:ins>
            <w:ins w:id="2011" w:author="Administrator" w:date="2025-10-28T17:43:00Z" w16du:dateUtc="2025-10-28T10:43:00Z">
              <w:r w:rsidRPr="00CA691D">
                <w:rPr>
                  <w:rFonts w:ascii="Times New Roman" w:hAnsi="Times New Roman" w:cs="Times New Roman"/>
                  <w:sz w:val="24"/>
                  <w:szCs w:val="24"/>
                </w:rPr>
                <w:t>27/10/2025)</w:t>
              </w:r>
            </w:ins>
          </w:p>
        </w:tc>
        <w:tc>
          <w:tcPr>
            <w:tcW w:w="6521" w:type="dxa"/>
          </w:tcPr>
          <w:p w14:paraId="05F1BD2D" w14:textId="77777777" w:rsidR="00CA691D" w:rsidRDefault="00D91701" w:rsidP="00A3338D">
            <w:pPr>
              <w:pStyle w:val="Vnbnnidung0"/>
              <w:tabs>
                <w:tab w:val="left" w:pos="1996"/>
              </w:tabs>
              <w:spacing w:after="0" w:line="240" w:lineRule="auto"/>
              <w:ind w:firstLine="0"/>
              <w:jc w:val="both"/>
              <w:rPr>
                <w:ins w:id="2012" w:author="Administrator" w:date="2025-10-28T17:53:00Z" w16du:dateUtc="2025-10-28T10:53:00Z"/>
                <w:rFonts w:ascii="Times New Roman" w:eastAsia="Times New Roman" w:hAnsi="Times New Roman" w:cs="Times New Roman"/>
                <w:b/>
                <w:bCs/>
                <w:color w:val="000000"/>
                <w:kern w:val="0"/>
                <w:sz w:val="24"/>
                <w:szCs w:val="24"/>
                <w14:ligatures w14:val="none"/>
              </w:rPr>
            </w:pPr>
            <w:ins w:id="2013"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014" w:author="Administrator" w:date="2025-10-28T17:49:00Z" w16du:dateUtc="2025-10-28T10:49:00Z">
                    <w:rPr>
                      <w:rFonts w:ascii="TimesNewRomanPS-BoldMT" w:eastAsia="Times New Roman" w:hAnsi="TimesNewRomanPS-BoldMT" w:cs="Times New Roman"/>
                      <w:b/>
                      <w:bCs/>
                      <w:color w:val="000000"/>
                      <w:kern w:val="0"/>
                      <w14:ligatures w14:val="none"/>
                    </w:rPr>
                  </w:rPrChange>
                </w:rPr>
                <w:t>1. V</w:t>
              </w:r>
              <w:r w:rsidRPr="00CA691D">
                <w:rPr>
                  <w:rFonts w:ascii="Times New Roman" w:eastAsia="Times New Roman" w:hAnsi="Times New Roman" w:cs="Times New Roman"/>
                  <w:b/>
                  <w:bCs/>
                  <w:color w:val="000000"/>
                  <w:kern w:val="0"/>
                  <w:sz w:val="24"/>
                  <w:szCs w:val="24"/>
                  <w14:ligatures w14:val="none"/>
                  <w:rPrChange w:id="2015"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016"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w:t>
              </w:r>
              <w:r w:rsidRPr="00CA691D">
                <w:rPr>
                  <w:rFonts w:ascii="Times New Roman" w:eastAsia="Times New Roman" w:hAnsi="Times New Roman" w:cs="Times New Roman"/>
                  <w:b/>
                  <w:bCs/>
                  <w:color w:val="000000"/>
                  <w:kern w:val="0"/>
                  <w:sz w:val="24"/>
                  <w:szCs w:val="24"/>
                  <w14:ligatures w14:val="none"/>
                  <w:rPrChange w:id="2017"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2018"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2019"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020"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u 2 </w:t>
              </w:r>
              <w:r w:rsidRPr="00CA691D">
                <w:rPr>
                  <w:rFonts w:ascii="Times New Roman" w:eastAsia="Times New Roman" w:hAnsi="Times New Roman" w:cs="Times New Roman"/>
                  <w:b/>
                  <w:bCs/>
                  <w:color w:val="000000"/>
                  <w:kern w:val="0"/>
                  <w:sz w:val="24"/>
                  <w:szCs w:val="24"/>
                  <w14:ligatures w14:val="none"/>
                  <w:rPrChange w:id="2021"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022"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w:t>
              </w:r>
              <w:r w:rsidRPr="00CA691D">
                <w:rPr>
                  <w:rFonts w:ascii="Times New Roman" w:eastAsia="Times New Roman" w:hAnsi="Times New Roman" w:cs="Times New Roman"/>
                  <w:b/>
                  <w:bCs/>
                  <w:color w:val="000000"/>
                  <w:kern w:val="0"/>
                  <w:sz w:val="24"/>
                  <w:szCs w:val="24"/>
                  <w14:ligatures w14:val="none"/>
                  <w:rPrChange w:id="2023" w:author="Administrator" w:date="2025-10-28T17:49:00Z" w16du:dateUtc="2025-10-28T10:49:00Z">
                    <w:rPr>
                      <w:rFonts w:ascii="Calibri" w:eastAsia="Times New Roman" w:hAnsi="Calibri" w:cs="Calibri"/>
                      <w:b/>
                      <w:bCs/>
                      <w:color w:val="000000"/>
                      <w:kern w:val="0"/>
                      <w14:ligatures w14:val="none"/>
                    </w:rPr>
                  </w:rPrChange>
                </w:rPr>
                <w:t>Đố</w:t>
              </w:r>
              <w:r w:rsidRPr="00CA691D">
                <w:rPr>
                  <w:rFonts w:ascii="Times New Roman" w:eastAsia="Times New Roman" w:hAnsi="Times New Roman" w:cs="Times New Roman"/>
                  <w:b/>
                  <w:bCs/>
                  <w:color w:val="000000"/>
                  <w:kern w:val="0"/>
                  <w:sz w:val="24"/>
                  <w:szCs w:val="24"/>
                  <w14:ligatures w14:val="none"/>
                  <w:rPrChange w:id="2024" w:author="Administrator" w:date="2025-10-28T17:49:00Z" w16du:dateUtc="2025-10-28T10:49:00Z">
                    <w:rPr>
                      <w:rFonts w:ascii="TimesNewRomanPS-BoldMT" w:eastAsia="Times New Roman" w:hAnsi="TimesNewRomanPS-BoldMT" w:cs="Times New Roman"/>
                      <w:b/>
                      <w:bCs/>
                      <w:color w:val="000000"/>
                      <w:kern w:val="0"/>
                      <w14:ligatures w14:val="none"/>
                    </w:rPr>
                  </w:rPrChange>
                </w:rPr>
                <w:t>i t</w:t>
              </w:r>
              <w:r w:rsidRPr="00CA691D">
                <w:rPr>
                  <w:rFonts w:ascii="Times New Roman" w:eastAsia="Times New Roman" w:hAnsi="Times New Roman" w:cs="Times New Roman"/>
                  <w:b/>
                  <w:bCs/>
                  <w:color w:val="000000"/>
                  <w:kern w:val="0"/>
                  <w:sz w:val="24"/>
                  <w:szCs w:val="24"/>
                  <w14:ligatures w14:val="none"/>
                  <w:rPrChange w:id="2025" w:author="Administrator" w:date="2025-10-28T17:49:00Z" w16du:dateUtc="2025-10-28T10:49:00Z">
                    <w:rPr>
                      <w:rFonts w:ascii="Calibri" w:eastAsia="Times New Roman" w:hAnsi="Calibri" w:cs="Calibri"/>
                      <w:b/>
                      <w:bCs/>
                      <w:color w:val="000000"/>
                      <w:kern w:val="0"/>
                      <w14:ligatures w14:val="none"/>
                    </w:rPr>
                  </w:rPrChange>
                </w:rPr>
                <w:t>ượ</w:t>
              </w:r>
              <w:r w:rsidRPr="00CA691D">
                <w:rPr>
                  <w:rFonts w:ascii="Times New Roman" w:eastAsia="Times New Roman" w:hAnsi="Times New Roman" w:cs="Times New Roman"/>
                  <w:b/>
                  <w:bCs/>
                  <w:color w:val="000000"/>
                  <w:kern w:val="0"/>
                  <w:sz w:val="24"/>
                  <w:szCs w:val="24"/>
                  <w14:ligatures w14:val="none"/>
                  <w:rPrChange w:id="2026"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ng </w:t>
              </w:r>
              <w:r w:rsidRPr="00CA691D">
                <w:rPr>
                  <w:rFonts w:ascii="Times New Roman" w:eastAsia="Times New Roman" w:hAnsi="Times New Roman" w:cs="Times New Roman"/>
                  <w:b/>
                  <w:bCs/>
                  <w:color w:val="000000"/>
                  <w:kern w:val="0"/>
                  <w:sz w:val="24"/>
                  <w:szCs w:val="24"/>
                  <w14:ligatures w14:val="none"/>
                  <w:rPrChange w:id="2027" w:author="Administrator" w:date="2025-10-28T17:49:00Z" w16du:dateUtc="2025-10-28T10:49:00Z">
                    <w:rPr>
                      <w:rFonts w:ascii=".VnTime" w:eastAsia="Times New Roman" w:hAnsi=".VnTime" w:cs=".VnTime"/>
                      <w:b/>
                      <w:bCs/>
                      <w:color w:val="000000"/>
                      <w:kern w:val="0"/>
                      <w14:ligatures w14:val="none"/>
                    </w:rPr>
                  </w:rPrChange>
                </w:rPr>
                <w:t>á</w:t>
              </w:r>
              <w:r w:rsidRPr="00CA691D">
                <w:rPr>
                  <w:rFonts w:ascii="Times New Roman" w:eastAsia="Times New Roman" w:hAnsi="Times New Roman" w:cs="Times New Roman"/>
                  <w:b/>
                  <w:bCs/>
                  <w:color w:val="000000"/>
                  <w:kern w:val="0"/>
                  <w:sz w:val="24"/>
                  <w:szCs w:val="24"/>
                  <w14:ligatures w14:val="none"/>
                  <w:rPrChange w:id="2028" w:author="Administrator" w:date="2025-10-28T17:49:00Z" w16du:dateUtc="2025-10-28T10:49:00Z">
                    <w:rPr>
                      <w:rFonts w:ascii="TimesNewRomanPS-BoldMT" w:eastAsia="Times New Roman" w:hAnsi="TimesNewRomanPS-BoldMT" w:cs="Times New Roman"/>
                      <w:b/>
                      <w:bCs/>
                      <w:color w:val="000000"/>
                      <w:kern w:val="0"/>
                      <w14:ligatures w14:val="none"/>
                    </w:rPr>
                  </w:rPrChange>
                </w:rPr>
                <w:t>p d</w:t>
              </w:r>
              <w:r w:rsidRPr="00CA691D">
                <w:rPr>
                  <w:rFonts w:ascii="Times New Roman" w:eastAsia="Times New Roman" w:hAnsi="Times New Roman" w:cs="Times New Roman"/>
                  <w:b/>
                  <w:bCs/>
                  <w:color w:val="000000"/>
                  <w:kern w:val="0"/>
                  <w:sz w:val="24"/>
                  <w:szCs w:val="24"/>
                  <w14:ligatures w14:val="none"/>
                  <w:rPrChange w:id="2029" w:author="Administrator" w:date="2025-10-28T17:49:00Z" w16du:dateUtc="2025-10-28T10:49:00Z">
                    <w:rPr>
                      <w:rFonts w:ascii="Calibri" w:eastAsia="Times New Roman" w:hAnsi="Calibri" w:cs="Calibri"/>
                      <w:b/>
                      <w:bCs/>
                      <w:color w:val="000000"/>
                      <w:kern w:val="0"/>
                      <w14:ligatures w14:val="none"/>
                    </w:rPr>
                  </w:rPrChange>
                </w:rPr>
                <w:t>ụ</w:t>
              </w:r>
              <w:r w:rsidRPr="00CA691D">
                <w:rPr>
                  <w:rFonts w:ascii="Times New Roman" w:eastAsia="Times New Roman" w:hAnsi="Times New Roman" w:cs="Times New Roman"/>
                  <w:b/>
                  <w:bCs/>
                  <w:color w:val="000000"/>
                  <w:kern w:val="0"/>
                  <w:sz w:val="24"/>
                  <w:szCs w:val="24"/>
                  <w14:ligatures w14:val="none"/>
                  <w:rPrChange w:id="2030" w:author="Administrator" w:date="2025-10-28T17:49:00Z" w16du:dateUtc="2025-10-28T10:49:00Z">
                    <w:rPr>
                      <w:rFonts w:ascii="TimesNewRomanPS-BoldMT" w:eastAsia="Times New Roman" w:hAnsi="TimesNewRomanPS-BoldMT" w:cs="Times New Roman"/>
                      <w:b/>
                      <w:bCs/>
                      <w:color w:val="000000"/>
                      <w:kern w:val="0"/>
                      <w14:ligatures w14:val="none"/>
                    </w:rPr>
                  </w:rPrChange>
                </w:rPr>
                <w:t>ng</w:t>
              </w:r>
            </w:ins>
          </w:p>
          <w:p w14:paraId="05D968B4" w14:textId="77777777" w:rsidR="00CA691D" w:rsidRDefault="00D91701" w:rsidP="00A3338D">
            <w:pPr>
              <w:pStyle w:val="Vnbnnidung0"/>
              <w:tabs>
                <w:tab w:val="left" w:pos="1996"/>
              </w:tabs>
              <w:spacing w:after="0" w:line="240" w:lineRule="auto"/>
              <w:ind w:firstLine="0"/>
              <w:jc w:val="both"/>
              <w:rPr>
                <w:ins w:id="2031" w:author="Administrator" w:date="2025-10-28T17:53:00Z" w16du:dateUtc="2025-10-28T10:53:00Z"/>
                <w:rFonts w:ascii="Times New Roman" w:eastAsia="Times New Roman" w:hAnsi="Times New Roman" w:cs="Times New Roman"/>
                <w:color w:val="000000"/>
                <w:kern w:val="0"/>
                <w:sz w:val="24"/>
                <w:szCs w:val="24"/>
                <w14:ligatures w14:val="none"/>
              </w:rPr>
            </w:pPr>
            <w:ins w:id="2032"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033"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2034"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2035"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2036"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2037"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2038" w:author="Administrator" w:date="2025-10-28T17:49:00Z" w16du:dateUtc="2025-10-28T10:49:00Z">
                    <w:rPr>
                      <w:rFonts w:ascii="TimesNewRomanPSMT" w:eastAsia="Times New Roman" w:hAnsi="TimesNewRomanPSMT" w:cs="Times New Roman"/>
                      <w:color w:val="000000"/>
                      <w:kern w:val="0"/>
                      <w14:ligatures w14:val="none"/>
                    </w:rPr>
                  </w:rPrChange>
                </w:rPr>
                <w:t>a c</w:t>
              </w:r>
              <w:r w:rsidRPr="00CA691D">
                <w:rPr>
                  <w:rFonts w:ascii="Times New Roman" w:eastAsia="Times New Roman" w:hAnsi="Times New Roman" w:cs="Times New Roman"/>
                  <w:color w:val="000000"/>
                  <w:kern w:val="0"/>
                  <w:sz w:val="24"/>
                  <w:szCs w:val="24"/>
                  <w14:ligatures w14:val="none"/>
                  <w:rPrChange w:id="2039"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2040" w:author="Administrator" w:date="2025-10-28T17:49:00Z" w16du:dateUtc="2025-10-28T10:49:00Z">
                    <w:rPr>
                      <w:rFonts w:ascii="TimesNewRomanPSMT" w:eastAsia="Times New Roman" w:hAnsi="TimesNewRomanPSMT" w:cs="Times New Roman"/>
                      <w:color w:val="000000"/>
                      <w:kern w:val="0"/>
                      <w14:ligatures w14:val="none"/>
                    </w:rPr>
                  </w:rPrChange>
                </w:rPr>
                <w:t>m t</w:t>
              </w:r>
              <w:r w:rsidRPr="00CA691D">
                <w:rPr>
                  <w:rFonts w:ascii="Times New Roman" w:eastAsia="Times New Roman" w:hAnsi="Times New Roman" w:cs="Times New Roman"/>
                  <w:color w:val="000000"/>
                  <w:kern w:val="0"/>
                  <w:sz w:val="24"/>
                  <w:szCs w:val="24"/>
                  <w14:ligatures w14:val="none"/>
                  <w:rPrChange w:id="2041" w:author="Administrator" w:date="2025-10-28T17:49:00Z" w16du:dateUtc="2025-10-28T10:49:00Z">
                    <w:rPr>
                      <w:rFonts w:ascii="Calibri" w:eastAsia="Times New Roman" w:hAnsi="Calibri" w:cs="Calibri"/>
                      <w:color w:val="000000"/>
                      <w:kern w:val="0"/>
                      <w14:ligatures w14:val="none"/>
                    </w:rPr>
                  </w:rPrChange>
                </w:rPr>
                <w:t>ừ</w:t>
              </w:r>
              <w:r w:rsidRPr="00CA691D">
                <w:rPr>
                  <w:rFonts w:ascii="Times New Roman" w:eastAsia="Times New Roman" w:hAnsi="Times New Roman" w:cs="Times New Roman"/>
                  <w:color w:val="000000"/>
                  <w:kern w:val="0"/>
                  <w:sz w:val="24"/>
                  <w:szCs w:val="24"/>
                  <w14:ligatures w14:val="none"/>
                  <w:rPrChange w:id="2042"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043"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044" w:author="Administrator" w:date="2025-10-28T17:49:00Z" w16du:dateUtc="2025-10-28T10:49:00Z">
                    <w:rPr>
                      <w:rFonts w:ascii="TimesNewRomanPS-BoldMT" w:eastAsia="Times New Roman" w:hAnsi="TimesNewRomanPS-BoldMT" w:cs="Times New Roman"/>
                      <w:b/>
                      <w:bCs/>
                      <w:color w:val="000000"/>
                      <w:kern w:val="0"/>
                      <w14:ligatures w14:val="none"/>
                    </w:rPr>
                  </w:rPrChange>
                </w:rPr>
                <w:t>ph</w:t>
              </w:r>
              <w:r w:rsidRPr="00CA691D">
                <w:rPr>
                  <w:rFonts w:ascii="Times New Roman" w:eastAsia="Times New Roman" w:hAnsi="Times New Roman" w:cs="Times New Roman"/>
                  <w:b/>
                  <w:bCs/>
                  <w:color w:val="000000"/>
                  <w:kern w:val="0"/>
                  <w:sz w:val="24"/>
                  <w:szCs w:val="24"/>
                  <w14:ligatures w14:val="none"/>
                  <w:rPrChange w:id="2045" w:author="Administrator" w:date="2025-10-28T17:49:00Z" w16du:dateUtc="2025-10-28T10:49:00Z">
                    <w:rPr>
                      <w:rFonts w:ascii="Calibri" w:eastAsia="Times New Roman" w:hAnsi="Calibri" w:cs="Calibri"/>
                      <w:b/>
                      <w:bCs/>
                      <w:color w:val="000000"/>
                      <w:kern w:val="0"/>
                      <w14:ligatures w14:val="none"/>
                    </w:rPr>
                  </w:rPrChange>
                </w:rPr>
                <w:t>ươ</w:t>
              </w:r>
              <w:r w:rsidRPr="00CA691D">
                <w:rPr>
                  <w:rFonts w:ascii="Times New Roman" w:eastAsia="Times New Roman" w:hAnsi="Times New Roman" w:cs="Times New Roman"/>
                  <w:b/>
                  <w:bCs/>
                  <w:color w:val="000000"/>
                  <w:kern w:val="0"/>
                  <w:sz w:val="24"/>
                  <w:szCs w:val="24"/>
                  <w14:ligatures w14:val="none"/>
                  <w:rPrChange w:id="2046" w:author="Administrator" w:date="2025-10-28T17:49:00Z" w16du:dateUtc="2025-10-28T10:49:00Z">
                    <w:rPr>
                      <w:rFonts w:ascii="TimesNewRomanPS-BoldMT" w:eastAsia="Times New Roman" w:hAnsi="TimesNewRomanPS-BoldMT" w:cs="Times New Roman"/>
                      <w:b/>
                      <w:bCs/>
                      <w:color w:val="000000"/>
                      <w:kern w:val="0"/>
                      <w14:ligatures w14:val="none"/>
                    </w:rPr>
                  </w:rPrChange>
                </w:rPr>
                <w:t>ng ti</w:t>
              </w:r>
              <w:r w:rsidRPr="00CA691D">
                <w:rPr>
                  <w:rFonts w:ascii="Times New Roman" w:eastAsia="Times New Roman" w:hAnsi="Times New Roman" w:cs="Times New Roman"/>
                  <w:b/>
                  <w:bCs/>
                  <w:color w:val="000000"/>
                  <w:kern w:val="0"/>
                  <w:sz w:val="24"/>
                  <w:szCs w:val="24"/>
                  <w14:ligatures w14:val="none"/>
                  <w:rPrChange w:id="2047"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2048" w:author="Administrator" w:date="2025-10-28T17:49:00Z" w16du:dateUtc="2025-10-28T10:49:00Z">
                    <w:rPr>
                      <w:rFonts w:ascii="TimesNewRomanPS-BoldMT" w:eastAsia="Times New Roman" w:hAnsi="TimesNewRomanPS-BoldMT" w:cs="Times New Roman"/>
                      <w:b/>
                      <w:bCs/>
                      <w:color w:val="000000"/>
                      <w:kern w:val="0"/>
                      <w14:ligatures w14:val="none"/>
                    </w:rPr>
                  </w:rPrChange>
                </w:rPr>
                <w:t>n th</w:t>
              </w:r>
              <w:r w:rsidRPr="00CA691D">
                <w:rPr>
                  <w:rFonts w:ascii="Times New Roman" w:eastAsia="Times New Roman" w:hAnsi="Times New Roman" w:cs="Times New Roman"/>
                  <w:b/>
                  <w:bCs/>
                  <w:color w:val="000000"/>
                  <w:kern w:val="0"/>
                  <w:sz w:val="24"/>
                  <w:szCs w:val="24"/>
                  <w14:ligatures w14:val="none"/>
                  <w:rPrChange w:id="2049" w:author="Administrator" w:date="2025-10-28T17:49:00Z" w16du:dateUtc="2025-10-28T10:49:00Z">
                    <w:rPr>
                      <w:rFonts w:ascii="Calibri" w:eastAsia="Times New Roman" w:hAnsi="Calibri" w:cs="Calibri"/>
                      <w:b/>
                      <w:bCs/>
                      <w:color w:val="000000"/>
                      <w:kern w:val="0"/>
                      <w14:ligatures w14:val="none"/>
                    </w:rPr>
                  </w:rPrChange>
                </w:rPr>
                <w:t>ủ</w:t>
              </w:r>
              <w:r w:rsidRPr="00CA691D">
                <w:rPr>
                  <w:rFonts w:ascii="Times New Roman" w:eastAsia="Times New Roman" w:hAnsi="Times New Roman" w:cs="Times New Roman"/>
                  <w:b/>
                  <w:bCs/>
                  <w:color w:val="000000"/>
                  <w:kern w:val="0"/>
                  <w:sz w:val="24"/>
                  <w:szCs w:val="24"/>
                  <w14:ligatures w14:val="none"/>
                  <w:rPrChange w:id="2050" w:author="Administrator" w:date="2025-10-28T17:49:00Z" w16du:dateUtc="2025-10-28T10:49:00Z">
                    <w:rPr>
                      <w:rFonts w:ascii="TimesNewRomanPS-BoldMT" w:eastAsia="Times New Roman" w:hAnsi="TimesNewRomanPS-BoldMT" w:cs="Times New Roman"/>
                      <w:b/>
                      <w:bCs/>
                      <w:color w:val="000000"/>
                      <w:kern w:val="0"/>
                      <w14:ligatures w14:val="none"/>
                    </w:rPr>
                  </w:rPrChange>
                </w:rPr>
                <w:t>y n</w:t>
              </w:r>
              <w:r w:rsidRPr="00CA691D">
                <w:rPr>
                  <w:rFonts w:ascii="Times New Roman" w:eastAsia="Times New Roman" w:hAnsi="Times New Roman" w:cs="Times New Roman"/>
                  <w:b/>
                  <w:bCs/>
                  <w:color w:val="000000"/>
                  <w:kern w:val="0"/>
                  <w:sz w:val="24"/>
                  <w:szCs w:val="24"/>
                  <w14:ligatures w14:val="none"/>
                  <w:rPrChange w:id="2051" w:author="Administrator" w:date="2025-10-28T17:49:00Z" w16du:dateUtc="2025-10-28T10:49:00Z">
                    <w:rPr>
                      <w:rFonts w:ascii="Calibri" w:eastAsia="Times New Roman" w:hAnsi="Calibri" w:cs="Calibri"/>
                      <w:b/>
                      <w:bCs/>
                      <w:color w:val="000000"/>
                      <w:kern w:val="0"/>
                      <w14:ligatures w14:val="none"/>
                    </w:rPr>
                  </w:rPrChange>
                </w:rPr>
                <w:t>ộ</w:t>
              </w:r>
              <w:r w:rsidRPr="00CA691D">
                <w:rPr>
                  <w:rFonts w:ascii="Times New Roman" w:eastAsia="Times New Roman" w:hAnsi="Times New Roman" w:cs="Times New Roman"/>
                  <w:b/>
                  <w:bCs/>
                  <w:color w:val="000000"/>
                  <w:kern w:val="0"/>
                  <w:sz w:val="24"/>
                  <w:szCs w:val="24"/>
                  <w14:ligatures w14:val="none"/>
                  <w:rPrChange w:id="2052"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i </w:t>
              </w:r>
              <w:r w:rsidRPr="00CA691D">
                <w:rPr>
                  <w:rFonts w:ascii="Times New Roman" w:eastAsia="Times New Roman" w:hAnsi="Times New Roman" w:cs="Times New Roman"/>
                  <w:b/>
                  <w:bCs/>
                  <w:color w:val="000000"/>
                  <w:kern w:val="0"/>
                  <w:sz w:val="24"/>
                  <w:szCs w:val="24"/>
                  <w14:ligatures w14:val="none"/>
                  <w:rPrChange w:id="2053" w:author="Administrator" w:date="2025-10-28T17:49:00Z" w16du:dateUtc="2025-10-28T10:49:00Z">
                    <w:rPr>
                      <w:rFonts w:ascii="Calibri" w:eastAsia="Times New Roman" w:hAnsi="Calibri" w:cs="Calibri"/>
                      <w:b/>
                      <w:bCs/>
                      <w:color w:val="000000"/>
                      <w:kern w:val="0"/>
                      <w14:ligatures w14:val="none"/>
                    </w:rPr>
                  </w:rPrChange>
                </w:rPr>
                <w:t>đị</w:t>
              </w:r>
              <w:r w:rsidRPr="00CA691D">
                <w:rPr>
                  <w:rFonts w:ascii="Times New Roman" w:eastAsia="Times New Roman" w:hAnsi="Times New Roman" w:cs="Times New Roman"/>
                  <w:b/>
                  <w:bCs/>
                  <w:color w:val="000000"/>
                  <w:kern w:val="0"/>
                  <w:sz w:val="24"/>
                  <w:szCs w:val="24"/>
                  <w14:ligatures w14:val="none"/>
                  <w:rPrChange w:id="2054" w:author="Administrator" w:date="2025-10-28T17:49:00Z" w16du:dateUtc="2025-10-28T10:49:00Z">
                    <w:rPr>
                      <w:rFonts w:ascii="TimesNewRomanPS-BoldMT" w:eastAsia="Times New Roman" w:hAnsi="TimesNewRomanPS-BoldMT" w:cs="Times New Roman"/>
                      <w:b/>
                      <w:bCs/>
                      <w:color w:val="000000"/>
                      <w:kern w:val="0"/>
                      <w14:ligatures w14:val="none"/>
                    </w:rPr>
                  </w:rPrChange>
                </w:rPr>
                <w:t>a</w:t>
              </w:r>
              <w:r w:rsidRPr="00CA691D">
                <w:rPr>
                  <w:rFonts w:ascii="Times New Roman" w:eastAsia="Times New Roman" w:hAnsi="Times New Roman" w:cs="Times New Roman" w:hint="eastAsia"/>
                  <w:color w:val="000000"/>
                  <w:kern w:val="0"/>
                  <w:sz w:val="24"/>
                  <w:szCs w:val="24"/>
                  <w14:ligatures w14:val="none"/>
                  <w:rPrChange w:id="2055" w:author="Administrator" w:date="2025-10-28T17:49:00Z" w16du:dateUtc="2025-10-28T10:49:00Z">
                    <w:rPr>
                      <w:rFonts w:ascii="TimesNewRomanPSMT" w:eastAsia="Times New Roman" w:hAnsi="TimesNewRomanPSMT" w:cs="Times New Roman" w:hint="eastAsia"/>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056"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2057"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058" w:author="Administrator" w:date="2025-10-28T17:49:00Z" w16du:dateUtc="2025-10-28T10:49:00Z">
                    <w:rPr>
                      <w:rFonts w:ascii="TimesNewRomanPSMT" w:eastAsia="Times New Roman" w:hAnsi="TimesNewRomanPSMT" w:cs="Times New Roman"/>
                      <w:color w:val="000000"/>
                      <w:kern w:val="0"/>
                      <w14:ligatures w14:val="none"/>
                    </w:rPr>
                  </w:rPrChange>
                </w:rPr>
                <w:t xml:space="preserve">nh </w:t>
              </w:r>
              <w:r w:rsidRPr="00CA691D">
                <w:rPr>
                  <w:rFonts w:ascii="Times New Roman" w:eastAsia="Times New Roman" w:hAnsi="Times New Roman" w:cs="Times New Roman"/>
                  <w:color w:val="000000"/>
                  <w:kern w:val="0"/>
                  <w:sz w:val="24"/>
                  <w:szCs w:val="24"/>
                  <w14:ligatures w14:val="none"/>
                  <w:rPrChange w:id="2059"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060" w:author="Administrator" w:date="2025-10-28T17:49:00Z" w16du:dateUtc="2025-10-28T10:49:00Z">
                    <w:rPr>
                      <w:rFonts w:ascii="TimesNewRomanPS-BoldMT" w:eastAsia="Times New Roman" w:hAnsi="TimesNewRomanPS-BoldMT" w:cs="Times New Roman"/>
                      <w:b/>
                      <w:bCs/>
                      <w:color w:val="000000"/>
                      <w:kern w:val="0"/>
                      <w14:ligatures w14:val="none"/>
                    </w:rPr>
                  </w:rPrChange>
                </w:rPr>
                <w:t>ph</w:t>
              </w:r>
              <w:r w:rsidRPr="00CA691D">
                <w:rPr>
                  <w:rFonts w:ascii="Times New Roman" w:eastAsia="Times New Roman" w:hAnsi="Times New Roman" w:cs="Times New Roman"/>
                  <w:b/>
                  <w:bCs/>
                  <w:color w:val="000000"/>
                  <w:kern w:val="0"/>
                  <w:sz w:val="24"/>
                  <w:szCs w:val="24"/>
                  <w14:ligatures w14:val="none"/>
                  <w:rPrChange w:id="2061" w:author="Administrator" w:date="2025-10-28T17:49:00Z" w16du:dateUtc="2025-10-28T10:49:00Z">
                    <w:rPr>
                      <w:rFonts w:ascii="Calibri" w:eastAsia="Times New Roman" w:hAnsi="Calibri" w:cs="Calibri"/>
                      <w:b/>
                      <w:bCs/>
                      <w:color w:val="000000"/>
                      <w:kern w:val="0"/>
                      <w14:ligatures w14:val="none"/>
                    </w:rPr>
                  </w:rPrChange>
                </w:rPr>
                <w:t>ươ</w:t>
              </w:r>
              <w:r w:rsidRPr="00CA691D">
                <w:rPr>
                  <w:rFonts w:ascii="Times New Roman" w:eastAsia="Times New Roman" w:hAnsi="Times New Roman" w:cs="Times New Roman"/>
                  <w:b/>
                  <w:bCs/>
                  <w:color w:val="000000"/>
                  <w:kern w:val="0"/>
                  <w:sz w:val="24"/>
                  <w:szCs w:val="24"/>
                  <w14:ligatures w14:val="none"/>
                  <w:rPrChange w:id="2062" w:author="Administrator" w:date="2025-10-28T17:49:00Z" w16du:dateUtc="2025-10-28T10:49:00Z">
                    <w:rPr>
                      <w:rFonts w:ascii="TimesNewRomanPS-BoldMT" w:eastAsia="Times New Roman" w:hAnsi="TimesNewRomanPS-BoldMT" w:cs="Times New Roman"/>
                      <w:b/>
                      <w:bCs/>
                      <w:color w:val="000000"/>
                      <w:kern w:val="0"/>
                      <w14:ligatures w14:val="none"/>
                    </w:rPr>
                  </w:rPrChange>
                </w:rPr>
                <w:t>ng</w:t>
              </w:r>
            </w:ins>
            <w:ins w:id="2063" w:author="Administrator" w:date="2025-10-28T17:53:00Z" w16du:dateUtc="2025-10-28T10:53:00Z">
              <w:r w:rsidR="00CA691D">
                <w:rPr>
                  <w:rFonts w:ascii="Times New Roman" w:eastAsia="Times New Roman" w:hAnsi="Times New Roman" w:cs="Times New Roman"/>
                  <w:b/>
                  <w:bCs/>
                  <w:color w:val="000000"/>
                  <w:kern w:val="0"/>
                  <w:sz w:val="24"/>
                  <w:szCs w:val="24"/>
                  <w14:ligatures w14:val="none"/>
                </w:rPr>
                <w:t xml:space="preserve"> </w:t>
              </w:r>
            </w:ins>
            <w:ins w:id="2064"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065" w:author="Administrator" w:date="2025-10-28T17:49:00Z" w16du:dateUtc="2025-10-28T10:49:00Z">
                    <w:rPr>
                      <w:rFonts w:ascii="TimesNewRomanPS-BoldMT" w:eastAsia="Times New Roman" w:hAnsi="TimesNewRomanPS-BoldMT" w:cs="Times New Roman"/>
                      <w:b/>
                      <w:bCs/>
                      <w:color w:val="000000"/>
                      <w:kern w:val="0"/>
                      <w14:ligatures w14:val="none"/>
                    </w:rPr>
                  </w:rPrChange>
                </w:rPr>
                <w:t>ti</w:t>
              </w:r>
              <w:r w:rsidRPr="00CA691D">
                <w:rPr>
                  <w:rFonts w:ascii="Times New Roman" w:eastAsia="Times New Roman" w:hAnsi="Times New Roman" w:cs="Times New Roman"/>
                  <w:b/>
                  <w:bCs/>
                  <w:color w:val="000000"/>
                  <w:kern w:val="0"/>
                  <w:sz w:val="24"/>
                  <w:szCs w:val="24"/>
                  <w14:ligatures w14:val="none"/>
                  <w:rPrChange w:id="2066"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2067" w:author="Administrator" w:date="2025-10-28T17:49:00Z" w16du:dateUtc="2025-10-28T10:49:00Z">
                    <w:rPr>
                      <w:rFonts w:ascii="TimesNewRomanPS-BoldMT" w:eastAsia="Times New Roman" w:hAnsi="TimesNewRomanPS-BoldMT" w:cs="Times New Roman"/>
                      <w:b/>
                      <w:bCs/>
                      <w:color w:val="000000"/>
                      <w:kern w:val="0"/>
                      <w14:ligatures w14:val="none"/>
                    </w:rPr>
                  </w:rPrChange>
                </w:rPr>
                <w:t>n</w:t>
              </w:r>
              <w:r w:rsidRPr="00CA691D">
                <w:rPr>
                  <w:rFonts w:ascii="Times New Roman" w:eastAsia="Times New Roman" w:hAnsi="Times New Roman" w:cs="Times New Roman" w:hint="eastAsia"/>
                  <w:color w:val="000000"/>
                  <w:kern w:val="0"/>
                  <w:sz w:val="24"/>
                  <w:szCs w:val="24"/>
                  <w14:ligatures w14:val="none"/>
                  <w:rPrChange w:id="2068" w:author="Administrator" w:date="2025-10-28T17:49:00Z" w16du:dateUtc="2025-10-28T10:49:00Z">
                    <w:rPr>
                      <w:rFonts w:ascii="TimesNewRomanPSMT" w:eastAsia="Times New Roman" w:hAnsi="TimesNewRomanPSMT" w:cs="Times New Roman" w:hint="eastAsia"/>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069"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070" w:author="Administrator" w:date="2025-10-28T17:49:00Z" w16du:dateUtc="2025-10-28T10:49:00Z">
                    <w:rPr>
                      <w:rFonts w:ascii="Calibri" w:eastAsia="Times New Roman" w:hAnsi="Calibri" w:cs="Calibri"/>
                      <w:color w:val="000000"/>
                      <w:kern w:val="0"/>
                      <w14:ligatures w14:val="none"/>
                    </w:rPr>
                  </w:rPrChange>
                </w:rPr>
                <w:t>để</w:t>
              </w:r>
            </w:ins>
            <w:ins w:id="2071" w:author="Administrator" w:date="2025-10-28T17:53:00Z" w16du:dateUtc="2025-10-28T10:53:00Z">
              <w:r w:rsidR="00CA691D">
                <w:rPr>
                  <w:rFonts w:ascii="Times New Roman" w:eastAsia="Times New Roman" w:hAnsi="Times New Roman" w:cs="Times New Roman"/>
                  <w:color w:val="000000"/>
                  <w:kern w:val="0"/>
                  <w:sz w:val="24"/>
                  <w:szCs w:val="24"/>
                  <w14:ligatures w14:val="none"/>
                </w:rPr>
                <w:t xml:space="preserve"> </w:t>
              </w:r>
            </w:ins>
            <w:ins w:id="2072"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073"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2074"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2075" w:author="Administrator" w:date="2025-10-28T17:49:00Z" w16du:dateUtc="2025-10-28T10:49:00Z">
                    <w:rPr>
                      <w:rFonts w:ascii="TimesNewRomanPSMT" w:eastAsia="Times New Roman" w:hAnsi="TimesNewRomanPSMT" w:cs="Times New Roman"/>
                      <w:color w:val="000000"/>
                      <w:kern w:val="0"/>
                      <w14:ligatures w14:val="none"/>
                    </w:rPr>
                  </w:rPrChange>
                </w:rPr>
                <w:t>ng nh</w:t>
              </w:r>
              <w:r w:rsidRPr="00CA691D">
                <w:rPr>
                  <w:rFonts w:ascii="Times New Roman" w:eastAsia="Times New Roman" w:hAnsi="Times New Roman" w:cs="Times New Roman"/>
                  <w:color w:val="000000"/>
                  <w:kern w:val="0"/>
                  <w:sz w:val="24"/>
                  <w:szCs w:val="24"/>
                  <w14:ligatures w14:val="none"/>
                  <w:rPrChange w:id="207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077" w:author="Administrator" w:date="2025-10-28T17:49:00Z" w16du:dateUtc="2025-10-28T10:49:00Z">
                    <w:rPr>
                      <w:rFonts w:ascii="TimesNewRomanPSMT" w:eastAsia="Times New Roman" w:hAnsi="TimesNewRomanPSMT" w:cs="Times New Roman"/>
                      <w:color w:val="000000"/>
                      <w:kern w:val="0"/>
                      <w14:ligatures w14:val="none"/>
                    </w:rPr>
                  </w:rPrChange>
                </w:rPr>
                <w:t>t v</w:t>
              </w:r>
              <w:r w:rsidRPr="00CA691D">
                <w:rPr>
                  <w:rFonts w:ascii="Times New Roman" w:eastAsia="Times New Roman" w:hAnsi="Times New Roman" w:cs="Times New Roman"/>
                  <w:color w:val="000000"/>
                  <w:kern w:val="0"/>
                  <w:sz w:val="24"/>
                  <w:szCs w:val="24"/>
                  <w14:ligatures w14:val="none"/>
                  <w:rPrChange w:id="2078"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2079" w:author="Administrator" w:date="2025-10-28T17:49:00Z" w16du:dateUtc="2025-10-28T10:49:00Z">
                    <w:rPr>
                      <w:rFonts w:ascii="TimesNewRomanPSMT" w:eastAsia="Times New Roman" w:hAnsi="TimesNewRomanPSMT" w:cs="Times New Roman"/>
                      <w:color w:val="000000"/>
                      <w:kern w:val="0"/>
                      <w14:ligatures w14:val="none"/>
                    </w:rPr>
                  </w:rPrChange>
                </w:rPr>
                <w:t xml:space="preserve">i quy </w:t>
              </w:r>
              <w:r w:rsidRPr="00CA691D">
                <w:rPr>
                  <w:rFonts w:ascii="Times New Roman" w:eastAsia="Times New Roman" w:hAnsi="Times New Roman" w:cs="Times New Roman"/>
                  <w:color w:val="000000"/>
                  <w:kern w:val="0"/>
                  <w:sz w:val="24"/>
                  <w:szCs w:val="24"/>
                  <w14:ligatures w14:val="none"/>
                  <w:rPrChange w:id="2080"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081" w:author="Administrator" w:date="2025-10-28T17:49:00Z" w16du:dateUtc="2025-10-28T10:49:00Z">
                    <w:rPr>
                      <w:rFonts w:ascii="TimesNewRomanPSMT" w:eastAsia="Times New Roman" w:hAnsi="TimesNewRomanPSMT" w:cs="Times New Roman"/>
                      <w:color w:val="000000"/>
                      <w:kern w:val="0"/>
                      <w14:ligatures w14:val="none"/>
                    </w:rPr>
                  </w:rPrChange>
                </w:rPr>
                <w:t>nh t</w:t>
              </w:r>
              <w:r w:rsidRPr="00CA691D">
                <w:rPr>
                  <w:rFonts w:ascii="Times New Roman" w:eastAsia="Times New Roman" w:hAnsi="Times New Roman" w:cs="Times New Roman"/>
                  <w:color w:val="000000"/>
                  <w:kern w:val="0"/>
                  <w:sz w:val="24"/>
                  <w:szCs w:val="24"/>
                  <w14:ligatures w14:val="none"/>
                  <w:rPrChange w:id="2082"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083"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084"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085"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2086"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2087" w:author="Administrator" w:date="2025-10-28T17:49:00Z" w16du:dateUtc="2025-10-28T10:49:00Z">
                    <w:rPr>
                      <w:rFonts w:ascii="TimesNewRomanPSMT" w:eastAsia="Times New Roman" w:hAnsi="TimesNewRomanPSMT" w:cs="Times New Roman"/>
                      <w:color w:val="000000"/>
                      <w:kern w:val="0"/>
                      <w14:ligatures w14:val="none"/>
                    </w:rPr>
                  </w:rPrChange>
                </w:rPr>
                <w:t>m a kho</w:t>
              </w:r>
              <w:r w:rsidRPr="00CA691D">
                <w:rPr>
                  <w:rFonts w:ascii="Times New Roman" w:eastAsia="Times New Roman" w:hAnsi="Times New Roman" w:cs="Times New Roman"/>
                  <w:color w:val="000000"/>
                  <w:kern w:val="0"/>
                  <w:sz w:val="24"/>
                  <w:szCs w:val="24"/>
                  <w14:ligatures w14:val="none"/>
                  <w:rPrChange w:id="208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089" w:author="Administrator" w:date="2025-10-28T17:49:00Z" w16du:dateUtc="2025-10-28T10:49:00Z">
                    <w:rPr>
                      <w:rFonts w:ascii="TimesNewRomanPSMT" w:eastAsia="Times New Roman" w:hAnsi="TimesNewRomanPSMT" w:cs="Times New Roman"/>
                      <w:color w:val="000000"/>
                      <w:kern w:val="0"/>
                      <w14:ligatures w14:val="none"/>
                    </w:rPr>
                  </w:rPrChange>
                </w:rPr>
                <w:t xml:space="preserve">n 1 </w:t>
              </w:r>
              <w:r w:rsidRPr="00CA691D">
                <w:rPr>
                  <w:rFonts w:ascii="Times New Roman" w:eastAsia="Times New Roman" w:hAnsi="Times New Roman" w:cs="Times New Roman"/>
                  <w:color w:val="000000"/>
                  <w:kern w:val="0"/>
                  <w:sz w:val="24"/>
                  <w:szCs w:val="24"/>
                  <w14:ligatures w14:val="none"/>
                  <w:rPrChange w:id="2090"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091"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2092"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093" w:author="Administrator" w:date="2025-10-28T17:49:00Z" w16du:dateUtc="2025-10-28T10:49:00Z">
                    <w:rPr>
                      <w:rFonts w:ascii="TimesNewRomanPSMT" w:eastAsia="Times New Roman" w:hAnsi="TimesNewRomanPSMT" w:cs="Times New Roman"/>
                      <w:color w:val="000000"/>
                      <w:kern w:val="0"/>
                      <w14:ligatures w14:val="none"/>
                    </w:rPr>
                  </w:rPrChange>
                </w:rPr>
                <w:t>u 1 c</w:t>
              </w:r>
              <w:r w:rsidRPr="00CA691D">
                <w:rPr>
                  <w:rFonts w:ascii="Times New Roman" w:eastAsia="Times New Roman" w:hAnsi="Times New Roman" w:cs="Times New Roman"/>
                  <w:color w:val="000000"/>
                  <w:kern w:val="0"/>
                  <w:sz w:val="24"/>
                  <w:szCs w:val="24"/>
                  <w14:ligatures w14:val="none"/>
                  <w:rPrChange w:id="209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095" w:author="Administrator" w:date="2025-10-28T17:49:00Z" w16du:dateUtc="2025-10-28T10:49:00Z">
                    <w:rPr>
                      <w:rFonts w:ascii="TimesNewRomanPSMT" w:eastAsia="Times New Roman" w:hAnsi="TimesNewRomanPSMT" w:cs="Times New Roman"/>
                      <w:color w:val="000000"/>
                      <w:kern w:val="0"/>
                      <w14:ligatures w14:val="none"/>
                    </w:rPr>
                  </w:rPrChange>
                </w:rPr>
                <w:t>a d</w:t>
              </w:r>
              <w:r w:rsidRPr="00CA691D">
                <w:rPr>
                  <w:rFonts w:ascii="Times New Roman" w:eastAsia="Times New Roman" w:hAnsi="Times New Roman" w:cs="Times New Roman"/>
                  <w:color w:val="000000"/>
                  <w:kern w:val="0"/>
                  <w:sz w:val="24"/>
                  <w:szCs w:val="24"/>
                  <w14:ligatures w14:val="none"/>
                  <w:rPrChange w:id="2096"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2097"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209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099"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2100"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2101"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2102"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2103" w:author="Administrator" w:date="2025-10-28T17:49:00Z" w16du:dateUtc="2025-10-28T10:49:00Z">
                    <w:rPr>
                      <w:rFonts w:ascii="TimesNewRomanPSMT" w:eastAsia="Times New Roman" w:hAnsi="TimesNewRomanPSMT" w:cs="Times New Roman"/>
                      <w:color w:val="000000"/>
                      <w:kern w:val="0"/>
                      <w14:ligatures w14:val="none"/>
                    </w:rPr>
                  </w:rPrChange>
                </w:rPr>
                <w:t xml:space="preserve">, trong </w:t>
              </w:r>
              <w:r w:rsidRPr="00CA691D">
                <w:rPr>
                  <w:rFonts w:ascii="Times New Roman" w:eastAsia="Times New Roman" w:hAnsi="Times New Roman" w:cs="Times New Roman"/>
                  <w:color w:val="000000"/>
                  <w:kern w:val="0"/>
                  <w:sz w:val="24"/>
                  <w:szCs w:val="24"/>
                  <w14:ligatures w14:val="none"/>
                  <w:rPrChange w:id="2104"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105" w:author="Administrator" w:date="2025-10-28T17:49:00Z" w16du:dateUtc="2025-10-28T10:49:00Z">
                    <w:rPr>
                      <w:rFonts w:ascii=".VnTime" w:eastAsia="Times New Roman" w:hAnsi=".VnTime" w:cs=".VnTime"/>
                      <w:color w:val="000000"/>
                      <w:kern w:val="0"/>
                      <w14:ligatures w14:val="none"/>
                    </w:rPr>
                  </w:rPrChange>
                </w:rPr>
                <w:t>ó</w:t>
              </w:r>
            </w:ins>
            <w:ins w:id="2106" w:author="Administrator" w:date="2025-10-28T17:53:00Z" w16du:dateUtc="2025-10-28T10:53:00Z">
              <w:r w:rsidR="00CA691D">
                <w:rPr>
                  <w:rFonts w:ascii="Times New Roman" w:eastAsia="Times New Roman" w:hAnsi="Times New Roman" w:cs="Times New Roman"/>
                  <w:color w:val="000000"/>
                  <w:kern w:val="0"/>
                  <w:sz w:val="24"/>
                  <w:szCs w:val="24"/>
                  <w14:ligatures w14:val="none"/>
                </w:rPr>
                <w:t xml:space="preserve"> </w:t>
              </w:r>
            </w:ins>
            <w:ins w:id="2107"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108"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109" w:author="Administrator" w:date="2025-10-28T17:49:00Z" w16du:dateUtc="2025-10-28T10:49:00Z">
                    <w:rPr>
                      <w:rFonts w:ascii=".VnTime" w:eastAsia="Times New Roman" w:hAnsi=".VnTime" w:cs=".VnTime"/>
                      <w:color w:val="000000"/>
                      <w:kern w:val="0"/>
                      <w14:ligatures w14:val="none"/>
                    </w:rPr>
                  </w:rPrChange>
                </w:rPr>
                <w:t>ã</w:t>
              </w:r>
              <w:r w:rsidRPr="00CA691D">
                <w:rPr>
                  <w:rFonts w:ascii="Times New Roman" w:eastAsia="Times New Roman" w:hAnsi="Times New Roman" w:cs="Times New Roman"/>
                  <w:color w:val="000000"/>
                  <w:kern w:val="0"/>
                  <w:sz w:val="24"/>
                  <w:szCs w:val="24"/>
                  <w14:ligatures w14:val="none"/>
                  <w:rPrChange w:id="2110"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11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112" w:author="Administrator" w:date="2025-10-28T17:49:00Z" w16du:dateUtc="2025-10-28T10:49:00Z">
                    <w:rPr>
                      <w:rFonts w:ascii="TimesNewRomanPSMT" w:eastAsia="Times New Roman" w:hAnsi="TimesNewRomanPSMT" w:cs="Times New Roman"/>
                      <w:color w:val="000000"/>
                      <w:kern w:val="0"/>
                      <w14:ligatures w14:val="none"/>
                    </w:rPr>
                  </w:rPrChange>
                </w:rPr>
                <w:t>nh ngh</w:t>
              </w:r>
              <w:r w:rsidRPr="00CA691D">
                <w:rPr>
                  <w:rFonts w:ascii="Times New Roman" w:eastAsia="Times New Roman" w:hAnsi="Times New Roman" w:cs="Times New Roman"/>
                  <w:color w:val="000000"/>
                  <w:kern w:val="0"/>
                  <w:sz w:val="24"/>
                  <w:szCs w:val="24"/>
                  <w14:ligatures w14:val="none"/>
                  <w:rPrChange w:id="2113" w:author="Administrator" w:date="2025-10-28T17:49:00Z" w16du:dateUtc="2025-10-28T10:49:00Z">
                    <w:rPr>
                      <w:rFonts w:ascii="Calibri" w:eastAsia="Times New Roman" w:hAnsi="Calibri" w:cs="Calibri"/>
                      <w:color w:val="000000"/>
                      <w:kern w:val="0"/>
                      <w14:ligatures w14:val="none"/>
                    </w:rPr>
                  </w:rPrChange>
                </w:rPr>
                <w:t>ĩ</w:t>
              </w:r>
              <w:r w:rsidRPr="00CA691D">
                <w:rPr>
                  <w:rFonts w:ascii="Times New Roman" w:eastAsia="Times New Roman" w:hAnsi="Times New Roman" w:cs="Times New Roman"/>
                  <w:color w:val="000000"/>
                  <w:kern w:val="0"/>
                  <w:sz w:val="24"/>
                  <w:szCs w:val="24"/>
                  <w14:ligatures w14:val="none"/>
                  <w:rPrChange w:id="2114"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2115"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116" w:author="Administrator" w:date="2025-10-28T17:49:00Z" w16du:dateUtc="2025-10-28T10:49:00Z">
                    <w:rPr>
                      <w:rFonts w:ascii="TimesNewRomanPSMT" w:eastAsia="Times New Roman" w:hAnsi="TimesNewRomanPSMT" w:cs="Times New Roman"/>
                      <w:color w:val="000000"/>
                      <w:kern w:val="0"/>
                      <w14:ligatures w14:val="none"/>
                    </w:rPr>
                  </w:rPrChange>
                </w:rPr>
                <w:t>ph</w:t>
              </w:r>
              <w:r w:rsidRPr="00CA691D">
                <w:rPr>
                  <w:rFonts w:ascii="Times New Roman" w:eastAsia="Times New Roman" w:hAnsi="Times New Roman" w:cs="Times New Roman"/>
                  <w:color w:val="000000"/>
                  <w:kern w:val="0"/>
                  <w:sz w:val="24"/>
                  <w:szCs w:val="24"/>
                  <w14:ligatures w14:val="none"/>
                  <w:rPrChange w:id="2117"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118"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211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120"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2121"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122"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2123"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124"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12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126" w:author="Administrator" w:date="2025-10-28T17:49:00Z" w16du:dateUtc="2025-10-28T10:49:00Z">
                    <w:rPr>
                      <w:rFonts w:ascii="TimesNewRomanPSMT" w:eastAsia="Times New Roman" w:hAnsi="TimesNewRomanPSMT" w:cs="Times New Roman"/>
                      <w:color w:val="000000"/>
                      <w:kern w:val="0"/>
                      <w14:ligatures w14:val="none"/>
                    </w:rPr>
                  </w:rPrChange>
                </w:rPr>
                <w:t xml:space="preserve">a (sau </w:t>
              </w:r>
              <w:r w:rsidRPr="00CA691D">
                <w:rPr>
                  <w:rFonts w:ascii="Times New Roman" w:eastAsia="Times New Roman" w:hAnsi="Times New Roman" w:cs="Times New Roman"/>
                  <w:color w:val="000000"/>
                  <w:kern w:val="0"/>
                  <w:sz w:val="24"/>
                  <w:szCs w:val="24"/>
                  <w14:ligatures w14:val="none"/>
                  <w:rPrChange w:id="2127"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128"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2129" w:author="Administrator" w:date="2025-10-28T17:49:00Z" w16du:dateUtc="2025-10-28T10:49:00Z">
                    <w:rPr>
                      <w:rFonts w:ascii="TimesNewRomanPSMT" w:eastAsia="Times New Roman" w:hAnsi="TimesNewRomanPSMT" w:cs="Times New Roman"/>
                      <w:color w:val="000000"/>
                      <w:kern w:val="0"/>
                      <w14:ligatures w14:val="none"/>
                    </w:rPr>
                  </w:rPrChange>
                </w:rPr>
                <w:t>y g</w:t>
              </w:r>
              <w:r w:rsidRPr="00CA691D">
                <w:rPr>
                  <w:rFonts w:ascii="Times New Roman" w:eastAsia="Times New Roman" w:hAnsi="Times New Roman" w:cs="Times New Roman"/>
                  <w:color w:val="000000"/>
                  <w:kern w:val="0"/>
                  <w:sz w:val="24"/>
                  <w:szCs w:val="24"/>
                  <w14:ligatures w14:val="none"/>
                  <w:rPrChange w:id="2130" w:author="Administrator" w:date="2025-10-28T17:49:00Z" w16du:dateUtc="2025-10-28T10:49:00Z">
                    <w:rPr>
                      <w:rFonts w:ascii="Calibri" w:eastAsia="Times New Roman" w:hAnsi="Calibri" w:cs="Calibri"/>
                      <w:color w:val="000000"/>
                      <w:kern w:val="0"/>
                      <w14:ligatures w14:val="none"/>
                    </w:rPr>
                  </w:rPrChange>
                </w:rPr>
                <w:t>ọ</w:t>
              </w:r>
              <w:r w:rsidRPr="00CA691D">
                <w:rPr>
                  <w:rFonts w:ascii="Times New Roman" w:eastAsia="Times New Roman" w:hAnsi="Times New Roman" w:cs="Times New Roman"/>
                  <w:color w:val="000000"/>
                  <w:kern w:val="0"/>
                  <w:sz w:val="24"/>
                  <w:szCs w:val="24"/>
                  <w14:ligatures w14:val="none"/>
                  <w:rPrChange w:id="2131" w:author="Administrator" w:date="2025-10-28T17:49:00Z" w16du:dateUtc="2025-10-28T10:49:00Z">
                    <w:rPr>
                      <w:rFonts w:ascii="TimesNewRomanPSMT" w:eastAsia="Times New Roman" w:hAnsi="TimesNewRomanPSMT" w:cs="Times New Roman"/>
                      <w:color w:val="000000"/>
                      <w:kern w:val="0"/>
                      <w14:ligatures w14:val="none"/>
                    </w:rPr>
                  </w:rPrChange>
                </w:rPr>
                <w:t>i l</w:t>
              </w:r>
              <w:r w:rsidRPr="00CA691D">
                <w:rPr>
                  <w:rFonts w:ascii="Times New Roman" w:eastAsia="Times New Roman" w:hAnsi="Times New Roman" w:cs="Times New Roman"/>
                  <w:color w:val="000000"/>
                  <w:kern w:val="0"/>
                  <w:sz w:val="24"/>
                  <w:szCs w:val="24"/>
                  <w14:ligatures w14:val="none"/>
                  <w:rPrChange w:id="213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133"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2134"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135"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213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137" w:author="Administrator" w:date="2025-10-28T17:49:00Z" w16du:dateUtc="2025-10-28T10:49:00Z">
                    <w:rPr>
                      <w:rFonts w:ascii="TimesNewRomanPSMT" w:eastAsia="Times New Roman" w:hAnsi="TimesNewRomanPSMT" w:cs="Times New Roman"/>
                      <w:color w:val="000000"/>
                      <w:kern w:val="0"/>
                      <w14:ligatures w14:val="none"/>
                    </w:rPr>
                  </w:rPrChange>
                </w:rPr>
                <w:t>n)</w:t>
              </w:r>
              <w:r w:rsidRPr="00CA691D">
                <w:rPr>
                  <w:rFonts w:ascii="Times New Roman" w:eastAsia="Times New Roman" w:hAnsi="Times New Roman" w:cs="Times New Roman"/>
                  <w:color w:val="000000"/>
                  <w:kern w:val="0"/>
                  <w:sz w:val="24"/>
                  <w:szCs w:val="24"/>
                  <w14:ligatures w14:val="none"/>
                  <w:rPrChange w:id="2138"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139" w:author="Administrator" w:date="2025-10-28T17:49:00Z" w16du:dateUtc="2025-10-28T10:49:00Z">
                    <w:rPr>
                      <w:rFonts w:ascii="TimesNewRomanPSMT" w:eastAsia="Times New Roman" w:hAnsi="TimesNewRomanPSMT" w:cs="Times New Roman"/>
                      <w:color w:val="000000"/>
                      <w:kern w:val="0"/>
                      <w14:ligatures w14:val="none"/>
                    </w:rPr>
                  </w:rPrChange>
                </w:rPr>
                <w:t>.</w:t>
              </w:r>
            </w:ins>
            <w:ins w:id="2140" w:author="Administrator" w:date="2025-10-28T17:53:00Z" w16du:dateUtc="2025-10-28T10:53:00Z">
              <w:r w:rsidR="00CA691D">
                <w:rPr>
                  <w:rFonts w:ascii="Times New Roman" w:eastAsia="Times New Roman" w:hAnsi="Times New Roman" w:cs="Times New Roman"/>
                  <w:color w:val="000000"/>
                  <w:kern w:val="0"/>
                  <w:sz w:val="24"/>
                  <w:szCs w:val="24"/>
                  <w14:ligatures w14:val="none"/>
                </w:rPr>
                <w:t xml:space="preserve"> </w:t>
              </w:r>
            </w:ins>
          </w:p>
          <w:p w14:paraId="650D2274" w14:textId="77777777" w:rsidR="00CA691D" w:rsidRDefault="00D91701" w:rsidP="00A3338D">
            <w:pPr>
              <w:pStyle w:val="Vnbnnidung0"/>
              <w:tabs>
                <w:tab w:val="left" w:pos="1996"/>
              </w:tabs>
              <w:spacing w:after="0" w:line="240" w:lineRule="auto"/>
              <w:ind w:firstLine="0"/>
              <w:jc w:val="both"/>
              <w:rPr>
                <w:ins w:id="2141" w:author="Administrator" w:date="2025-10-28T17:53:00Z" w16du:dateUtc="2025-10-28T10:53:00Z"/>
                <w:rFonts w:ascii="Times New Roman" w:eastAsia="Times New Roman" w:hAnsi="Times New Roman" w:cs="Times New Roman"/>
                <w:b/>
                <w:bCs/>
                <w:color w:val="000000"/>
                <w:kern w:val="0"/>
                <w:sz w:val="24"/>
                <w:szCs w:val="24"/>
                <w14:ligatures w14:val="none"/>
              </w:rPr>
            </w:pPr>
            <w:ins w:id="2142"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143" w:author="Administrator" w:date="2025-10-28T17:49:00Z" w16du:dateUtc="2025-10-28T10:49:00Z">
                    <w:rPr>
                      <w:rFonts w:ascii="TimesNewRomanPS-BoldMT" w:eastAsia="Times New Roman" w:hAnsi="TimesNewRomanPS-BoldMT" w:cs="Times New Roman"/>
                      <w:b/>
                      <w:bCs/>
                      <w:color w:val="000000"/>
                      <w:kern w:val="0"/>
                      <w14:ligatures w14:val="none"/>
                    </w:rPr>
                  </w:rPrChange>
                </w:rPr>
                <w:t>2. V</w:t>
              </w:r>
              <w:r w:rsidRPr="00CA691D">
                <w:rPr>
                  <w:rFonts w:ascii="Times New Roman" w:eastAsia="Times New Roman" w:hAnsi="Times New Roman" w:cs="Times New Roman"/>
                  <w:b/>
                  <w:bCs/>
                  <w:color w:val="000000"/>
                  <w:kern w:val="0"/>
                  <w:sz w:val="24"/>
                  <w:szCs w:val="24"/>
                  <w14:ligatures w14:val="none"/>
                  <w:rPrChange w:id="2144"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14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c</w:t>
              </w:r>
              <w:r w:rsidRPr="00CA691D">
                <w:rPr>
                  <w:rFonts w:ascii="Times New Roman" w:eastAsia="Times New Roman" w:hAnsi="Times New Roman" w:cs="Times New Roman"/>
                  <w:b/>
                  <w:bCs/>
                  <w:color w:val="000000"/>
                  <w:kern w:val="0"/>
                  <w:sz w:val="24"/>
                  <w:szCs w:val="24"/>
                  <w14:ligatures w14:val="none"/>
                  <w:rPrChange w:id="2146" w:author="Administrator" w:date="2025-10-28T17:49:00Z" w16du:dateUtc="2025-10-28T10:49:00Z">
                    <w:rPr>
                      <w:rFonts w:ascii=".VnTime" w:eastAsia="Times New Roman" w:hAnsi=".VnTime" w:cs=".VnTime"/>
                      <w:b/>
                      <w:bCs/>
                      <w:color w:val="000000"/>
                      <w:kern w:val="0"/>
                      <w14:ligatures w14:val="none"/>
                    </w:rPr>
                  </w:rPrChange>
                </w:rPr>
                <w:t>á</w:t>
              </w:r>
              <w:r w:rsidRPr="00CA691D">
                <w:rPr>
                  <w:rFonts w:ascii="Times New Roman" w:eastAsia="Times New Roman" w:hAnsi="Times New Roman" w:cs="Times New Roman"/>
                  <w:b/>
                  <w:bCs/>
                  <w:color w:val="000000"/>
                  <w:kern w:val="0"/>
                  <w:sz w:val="24"/>
                  <w:szCs w:val="24"/>
                  <w14:ligatures w14:val="none"/>
                  <w:rPrChange w:id="2147" w:author="Administrator" w:date="2025-10-28T17:49:00Z" w16du:dateUtc="2025-10-28T10:49:00Z">
                    <w:rPr>
                      <w:rFonts w:ascii="TimesNewRomanPS-BoldMT" w:eastAsia="Times New Roman" w:hAnsi="TimesNewRomanPS-BoldMT" w:cs="Times New Roman"/>
                      <w:b/>
                      <w:bCs/>
                      <w:color w:val="000000"/>
                      <w:kern w:val="0"/>
                      <w14:ligatures w14:val="none"/>
                    </w:rPr>
                  </w:rPrChange>
                </w:rPr>
                <w:t>c thu</w:t>
              </w:r>
              <w:r w:rsidRPr="00CA691D">
                <w:rPr>
                  <w:rFonts w:ascii="Times New Roman" w:eastAsia="Times New Roman" w:hAnsi="Times New Roman" w:cs="Times New Roman"/>
                  <w:b/>
                  <w:bCs/>
                  <w:color w:val="000000"/>
                  <w:kern w:val="0"/>
                  <w:sz w:val="24"/>
                  <w:szCs w:val="24"/>
                  <w14:ligatures w14:val="none"/>
                  <w:rPrChange w:id="2148" w:author="Administrator" w:date="2025-10-28T17:49:00Z" w16du:dateUtc="2025-10-28T10:49:00Z">
                    <w:rPr>
                      <w:rFonts w:ascii="Calibri" w:eastAsia="Times New Roman" w:hAnsi="Calibri" w:cs="Calibri"/>
                      <w:b/>
                      <w:bCs/>
                      <w:color w:val="000000"/>
                      <w:kern w:val="0"/>
                      <w14:ligatures w14:val="none"/>
                    </w:rPr>
                  </w:rPrChange>
                </w:rPr>
                <w:t>ậ</w:t>
              </w:r>
              <w:r w:rsidRPr="00CA691D">
                <w:rPr>
                  <w:rFonts w:ascii="Times New Roman" w:eastAsia="Times New Roman" w:hAnsi="Times New Roman" w:cs="Times New Roman"/>
                  <w:b/>
                  <w:bCs/>
                  <w:color w:val="000000"/>
                  <w:kern w:val="0"/>
                  <w:sz w:val="24"/>
                  <w:szCs w:val="24"/>
                  <w14:ligatures w14:val="none"/>
                  <w:rPrChange w:id="2149" w:author="Administrator" w:date="2025-10-28T17:49:00Z" w16du:dateUtc="2025-10-28T10:49:00Z">
                    <w:rPr>
                      <w:rFonts w:ascii="TimesNewRomanPS-BoldMT" w:eastAsia="Times New Roman" w:hAnsi="TimesNewRomanPS-BoldMT" w:cs="Times New Roman"/>
                      <w:b/>
                      <w:bCs/>
                      <w:color w:val="000000"/>
                      <w:kern w:val="0"/>
                      <w14:ligatures w14:val="none"/>
                    </w:rPr>
                  </w:rPrChange>
                </w:rPr>
                <w:t>t ng</w:t>
              </w:r>
              <w:r w:rsidRPr="00CA691D">
                <w:rPr>
                  <w:rFonts w:ascii="Times New Roman" w:eastAsia="Times New Roman" w:hAnsi="Times New Roman" w:cs="Times New Roman"/>
                  <w:b/>
                  <w:bCs/>
                  <w:color w:val="000000"/>
                  <w:kern w:val="0"/>
                  <w:sz w:val="24"/>
                  <w:szCs w:val="24"/>
                  <w14:ligatures w14:val="none"/>
                  <w:rPrChange w:id="2150" w:author="Administrator" w:date="2025-10-28T17:49:00Z" w16du:dateUtc="2025-10-28T10:49:00Z">
                    <w:rPr>
                      <w:rFonts w:ascii="Calibri" w:eastAsia="Times New Roman" w:hAnsi="Calibri" w:cs="Calibri"/>
                      <w:b/>
                      <w:bCs/>
                      <w:color w:val="000000"/>
                      <w:kern w:val="0"/>
                      <w14:ligatures w14:val="none"/>
                    </w:rPr>
                  </w:rPrChange>
                </w:rPr>
                <w:t>ữ</w:t>
              </w:r>
              <w:r w:rsidRPr="00CA691D">
                <w:rPr>
                  <w:rFonts w:ascii="Times New Roman" w:eastAsia="Times New Roman" w:hAnsi="Times New Roman" w:cs="Times New Roman"/>
                  <w:b/>
                  <w:bCs/>
                  <w:color w:val="000000"/>
                  <w:kern w:val="0"/>
                  <w:sz w:val="24"/>
                  <w:szCs w:val="24"/>
                  <w14:ligatures w14:val="none"/>
                  <w:rPrChange w:id="2151"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k</w:t>
              </w:r>
              <w:r w:rsidRPr="00CA691D">
                <w:rPr>
                  <w:rFonts w:ascii="Times New Roman" w:eastAsia="Times New Roman" w:hAnsi="Times New Roman" w:cs="Times New Roman"/>
                  <w:b/>
                  <w:bCs/>
                  <w:color w:val="000000"/>
                  <w:kern w:val="0"/>
                  <w:sz w:val="24"/>
                  <w:szCs w:val="24"/>
                  <w14:ligatures w14:val="none"/>
                  <w:rPrChange w:id="2152" w:author="Administrator" w:date="2025-10-28T17:49:00Z" w16du:dateUtc="2025-10-28T10:49:00Z">
                    <w:rPr>
                      <w:rFonts w:ascii="Calibri" w:eastAsia="Times New Roman" w:hAnsi="Calibri" w:cs="Calibri"/>
                      <w:b/>
                      <w:bCs/>
                      <w:color w:val="000000"/>
                      <w:kern w:val="0"/>
                      <w14:ligatures w14:val="none"/>
                    </w:rPr>
                  </w:rPrChange>
                </w:rPr>
                <w:t>ỹ</w:t>
              </w:r>
              <w:r w:rsidRPr="00CA691D">
                <w:rPr>
                  <w:rFonts w:ascii="Times New Roman" w:eastAsia="Times New Roman" w:hAnsi="Times New Roman" w:cs="Times New Roman"/>
                  <w:b/>
                  <w:bCs/>
                  <w:color w:val="000000"/>
                  <w:kern w:val="0"/>
                  <w:sz w:val="24"/>
                  <w:szCs w:val="24"/>
                  <w14:ligatures w14:val="none"/>
                  <w:rPrChange w:id="2153"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thu</w:t>
              </w:r>
              <w:r w:rsidRPr="00CA691D">
                <w:rPr>
                  <w:rFonts w:ascii="Times New Roman" w:eastAsia="Times New Roman" w:hAnsi="Times New Roman" w:cs="Times New Roman"/>
                  <w:b/>
                  <w:bCs/>
                  <w:color w:val="000000"/>
                  <w:kern w:val="0"/>
                  <w:sz w:val="24"/>
                  <w:szCs w:val="24"/>
                  <w14:ligatures w14:val="none"/>
                  <w:rPrChange w:id="2154" w:author="Administrator" w:date="2025-10-28T17:49:00Z" w16du:dateUtc="2025-10-28T10:49:00Z">
                    <w:rPr>
                      <w:rFonts w:ascii="Calibri" w:eastAsia="Times New Roman" w:hAnsi="Calibri" w:cs="Calibri"/>
                      <w:b/>
                      <w:bCs/>
                      <w:color w:val="000000"/>
                      <w:kern w:val="0"/>
                      <w14:ligatures w14:val="none"/>
                    </w:rPr>
                  </w:rPrChange>
                </w:rPr>
                <w:t>ậ</w:t>
              </w:r>
              <w:r w:rsidRPr="00CA691D">
                <w:rPr>
                  <w:rFonts w:ascii="Times New Roman" w:eastAsia="Times New Roman" w:hAnsi="Times New Roman" w:cs="Times New Roman"/>
                  <w:b/>
                  <w:bCs/>
                  <w:color w:val="000000"/>
                  <w:kern w:val="0"/>
                  <w:sz w:val="24"/>
                  <w:szCs w:val="24"/>
                  <w14:ligatures w14:val="none"/>
                  <w:rPrChange w:id="2155" w:author="Administrator" w:date="2025-10-28T17:49:00Z" w16du:dateUtc="2025-10-28T10:49:00Z">
                    <w:rPr>
                      <w:rFonts w:ascii="TimesNewRomanPS-BoldMT" w:eastAsia="Times New Roman" w:hAnsi="TimesNewRomanPS-BoldMT" w:cs="Times New Roman"/>
                      <w:b/>
                      <w:bCs/>
                      <w:color w:val="000000"/>
                      <w:kern w:val="0"/>
                      <w14:ligatures w14:val="none"/>
                    </w:rPr>
                  </w:rPrChange>
                </w:rPr>
                <w:t>t trong d</w:t>
              </w:r>
              <w:r w:rsidRPr="00CA691D">
                <w:rPr>
                  <w:rFonts w:ascii="Times New Roman" w:eastAsia="Times New Roman" w:hAnsi="Times New Roman" w:cs="Times New Roman"/>
                  <w:b/>
                  <w:bCs/>
                  <w:color w:val="000000"/>
                  <w:kern w:val="0"/>
                  <w:sz w:val="24"/>
                  <w:szCs w:val="24"/>
                  <w14:ligatures w14:val="none"/>
                  <w:rPrChange w:id="2156" w:author="Administrator" w:date="2025-10-28T17:49:00Z" w16du:dateUtc="2025-10-28T10:49:00Z">
                    <w:rPr>
                      <w:rFonts w:ascii="Calibri" w:eastAsia="Times New Roman" w:hAnsi="Calibri" w:cs="Calibri"/>
                      <w:b/>
                      <w:bCs/>
                      <w:color w:val="000000"/>
                      <w:kern w:val="0"/>
                      <w14:ligatures w14:val="none"/>
                    </w:rPr>
                  </w:rPrChange>
                </w:rPr>
                <w:t>ự</w:t>
              </w:r>
              <w:r w:rsidRPr="00CA691D">
                <w:rPr>
                  <w:rFonts w:ascii="Times New Roman" w:eastAsia="Times New Roman" w:hAnsi="Times New Roman" w:cs="Times New Roman"/>
                  <w:b/>
                  <w:bCs/>
                  <w:color w:val="000000"/>
                  <w:kern w:val="0"/>
                  <w:sz w:val="24"/>
                  <w:szCs w:val="24"/>
                  <w14:ligatures w14:val="none"/>
                  <w:rPrChange w:id="215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th</w:t>
              </w:r>
              <w:r w:rsidRPr="00CA691D">
                <w:rPr>
                  <w:rFonts w:ascii="Times New Roman" w:eastAsia="Times New Roman" w:hAnsi="Times New Roman" w:cs="Times New Roman"/>
                  <w:b/>
                  <w:bCs/>
                  <w:color w:val="000000"/>
                  <w:kern w:val="0"/>
                  <w:sz w:val="24"/>
                  <w:szCs w:val="24"/>
                  <w14:ligatures w14:val="none"/>
                  <w:rPrChange w:id="2158"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2159" w:author="Administrator" w:date="2025-10-28T17:49:00Z" w16du:dateUtc="2025-10-28T10:49:00Z">
                    <w:rPr>
                      <w:rFonts w:ascii="TimesNewRomanPS-BoldMT" w:eastAsia="Times New Roman" w:hAnsi="TimesNewRomanPS-BoldMT" w:cs="Times New Roman"/>
                      <w:b/>
                      <w:bCs/>
                      <w:color w:val="000000"/>
                      <w:kern w:val="0"/>
                      <w14:ligatures w14:val="none"/>
                    </w:rPr>
                  </w:rPrChange>
                </w:rPr>
                <w:t>o</w:t>
              </w:r>
            </w:ins>
          </w:p>
          <w:p w14:paraId="605E5D2A" w14:textId="77777777" w:rsidR="00CA691D" w:rsidRDefault="00D91701" w:rsidP="00A3338D">
            <w:pPr>
              <w:pStyle w:val="Vnbnnidung0"/>
              <w:tabs>
                <w:tab w:val="left" w:pos="1996"/>
              </w:tabs>
              <w:spacing w:after="0" w:line="240" w:lineRule="auto"/>
              <w:ind w:firstLine="0"/>
              <w:jc w:val="both"/>
              <w:rPr>
                <w:ins w:id="2160" w:author="Administrator" w:date="2025-10-28T17:53:00Z" w16du:dateUtc="2025-10-28T10:53:00Z"/>
                <w:rFonts w:ascii="Times New Roman" w:eastAsia="Times New Roman" w:hAnsi="Times New Roman" w:cs="Times New Roman"/>
                <w:color w:val="000000"/>
                <w:kern w:val="0"/>
                <w:sz w:val="24"/>
                <w:szCs w:val="24"/>
                <w14:ligatures w14:val="none"/>
              </w:rPr>
            </w:pPr>
            <w:ins w:id="2161"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162" w:author="Administrator" w:date="2025-10-28T17:49:00Z" w16du:dateUtc="2025-10-28T10:49:00Z">
                    <w:rPr>
                      <w:rFonts w:ascii="TimesNewRomanPSMT" w:eastAsia="Times New Roman" w:hAnsi="TimesNewRomanPSMT" w:cs="Times New Roman"/>
                      <w:color w:val="000000"/>
                      <w:kern w:val="0"/>
                      <w14:ligatures w14:val="none"/>
                    </w:rPr>
                  </w:rPrChange>
                </w:rPr>
                <w:t>M</w:t>
              </w:r>
              <w:r w:rsidRPr="00CA691D">
                <w:rPr>
                  <w:rFonts w:ascii="Times New Roman" w:eastAsia="Times New Roman" w:hAnsi="Times New Roman" w:cs="Times New Roman"/>
                  <w:color w:val="000000"/>
                  <w:kern w:val="0"/>
                  <w:sz w:val="24"/>
                  <w:szCs w:val="24"/>
                  <w14:ligatures w14:val="none"/>
                  <w:rPrChange w:id="2163"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164" w:author="Administrator" w:date="2025-10-28T17:49:00Z" w16du:dateUtc="2025-10-28T10:49:00Z">
                    <w:rPr>
                      <w:rFonts w:ascii="TimesNewRomanPSMT" w:eastAsia="Times New Roman" w:hAnsi="TimesNewRomanPSMT" w:cs="Times New Roman"/>
                      <w:color w:val="000000"/>
                      <w:kern w:val="0"/>
                      <w14:ligatures w14:val="none"/>
                    </w:rPr>
                  </w:rPrChange>
                </w:rPr>
                <w:t>t s</w:t>
              </w:r>
              <w:r w:rsidRPr="00CA691D">
                <w:rPr>
                  <w:rFonts w:ascii="Times New Roman" w:eastAsia="Times New Roman" w:hAnsi="Times New Roman" w:cs="Times New Roman"/>
                  <w:color w:val="000000"/>
                  <w:kern w:val="0"/>
                  <w:sz w:val="24"/>
                  <w:szCs w:val="24"/>
                  <w14:ligatures w14:val="none"/>
                  <w:rPrChange w:id="2165"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2166" w:author="Administrator" w:date="2025-10-28T17:49:00Z" w16du:dateUtc="2025-10-28T10:49:00Z">
                    <w:rPr>
                      <w:rFonts w:ascii="TimesNewRomanPSMT" w:eastAsia="Times New Roman" w:hAnsi="TimesNewRomanPSMT" w:cs="Times New Roman"/>
                      <w:color w:val="000000"/>
                      <w:kern w:val="0"/>
                      <w14:ligatures w14:val="none"/>
                    </w:rPr>
                  </w:rPrChange>
                </w:rPr>
                <w:t xml:space="preserve"> thu</w:t>
              </w:r>
              <w:r w:rsidRPr="00CA691D">
                <w:rPr>
                  <w:rFonts w:ascii="Times New Roman" w:eastAsia="Times New Roman" w:hAnsi="Times New Roman" w:cs="Times New Roman"/>
                  <w:color w:val="000000"/>
                  <w:kern w:val="0"/>
                  <w:sz w:val="24"/>
                  <w:szCs w:val="24"/>
                  <w14:ligatures w14:val="none"/>
                  <w:rPrChange w:id="2167"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168" w:author="Administrator" w:date="2025-10-28T17:49:00Z" w16du:dateUtc="2025-10-28T10:49:00Z">
                    <w:rPr>
                      <w:rFonts w:ascii="TimesNewRomanPSMT" w:eastAsia="Times New Roman" w:hAnsi="TimesNewRomanPSMT" w:cs="Times New Roman"/>
                      <w:color w:val="000000"/>
                      <w:kern w:val="0"/>
                      <w14:ligatures w14:val="none"/>
                    </w:rPr>
                  </w:rPrChange>
                </w:rPr>
                <w:t>t ng</w:t>
              </w:r>
              <w:r w:rsidRPr="00CA691D">
                <w:rPr>
                  <w:rFonts w:ascii="Times New Roman" w:eastAsia="Times New Roman" w:hAnsi="Times New Roman" w:cs="Times New Roman"/>
                  <w:color w:val="000000"/>
                  <w:kern w:val="0"/>
                  <w:sz w:val="24"/>
                  <w:szCs w:val="24"/>
                  <w14:ligatures w14:val="none"/>
                  <w:rPrChange w:id="2169"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2170" w:author="Administrator" w:date="2025-10-28T17:49:00Z" w16du:dateUtc="2025-10-28T10:49:00Z">
                    <w:rPr>
                      <w:rFonts w:ascii="TimesNewRomanPSMT" w:eastAsia="Times New Roman" w:hAnsi="TimesNewRomanPSMT" w:cs="Times New Roman"/>
                      <w:color w:val="000000"/>
                      <w:kern w:val="0"/>
                      <w14:ligatures w14:val="none"/>
                    </w:rPr>
                  </w:rPrChange>
                </w:rPr>
                <w:t xml:space="preserve"> chuy</w:t>
              </w:r>
              <w:r w:rsidRPr="00CA691D">
                <w:rPr>
                  <w:rFonts w:ascii="Times New Roman" w:eastAsia="Times New Roman" w:hAnsi="Times New Roman" w:cs="Times New Roman"/>
                  <w:color w:val="000000"/>
                  <w:kern w:val="0"/>
                  <w:sz w:val="24"/>
                  <w:szCs w:val="24"/>
                  <w14:ligatures w14:val="none"/>
                  <w:rPrChange w:id="2171"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2172" w:author="Administrator" w:date="2025-10-28T17:49:00Z" w16du:dateUtc="2025-10-28T10:49:00Z">
                    <w:rPr>
                      <w:rFonts w:ascii="TimesNewRomanPSMT" w:eastAsia="Times New Roman" w:hAnsi="TimesNewRomanPSMT" w:cs="Times New Roman"/>
                      <w:color w:val="000000"/>
                      <w:kern w:val="0"/>
                      <w14:ligatures w14:val="none"/>
                    </w:rPr>
                  </w:rPrChange>
                </w:rPr>
                <w:t>n ng</w:t>
              </w:r>
              <w:r w:rsidRPr="00CA691D">
                <w:rPr>
                  <w:rFonts w:ascii="Times New Roman" w:eastAsia="Times New Roman" w:hAnsi="Times New Roman" w:cs="Times New Roman"/>
                  <w:color w:val="000000"/>
                  <w:kern w:val="0"/>
                  <w:sz w:val="24"/>
                  <w:szCs w:val="24"/>
                  <w14:ligatures w14:val="none"/>
                  <w:rPrChange w:id="217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174" w:author="Administrator" w:date="2025-10-28T17:49:00Z" w16du:dateUtc="2025-10-28T10:49:00Z">
                    <w:rPr>
                      <w:rFonts w:ascii="TimesNewRomanPSMT" w:eastAsia="Times New Roman" w:hAnsi="TimesNewRomanPSMT" w:cs="Times New Roman"/>
                      <w:color w:val="000000"/>
                      <w:kern w:val="0"/>
                      <w14:ligatures w14:val="none"/>
                    </w:rPr>
                  </w:rPrChange>
                </w:rPr>
                <w:t>nh nh</w:t>
              </w:r>
              <w:r w:rsidRPr="00CA691D">
                <w:rPr>
                  <w:rFonts w:ascii="Times New Roman" w:eastAsia="Times New Roman" w:hAnsi="Times New Roman" w:cs="Times New Roman"/>
                  <w:color w:val="000000"/>
                  <w:kern w:val="0"/>
                  <w:sz w:val="24"/>
                  <w:szCs w:val="24"/>
                  <w14:ligatures w14:val="none"/>
                  <w:rPrChange w:id="2175"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2176" w:author="Administrator" w:date="2025-10-28T17:49:00Z" w16du:dateUtc="2025-10-28T10:49:00Z">
                    <w:rPr>
                      <w:rFonts w:ascii="TimesNewRomanPSMT" w:eastAsia="Times New Roman" w:hAnsi="TimesNewRomanPSMT" w:cs="Times New Roman"/>
                      <w:color w:val="000000"/>
                      <w:kern w:val="0"/>
                      <w14:ligatures w14:val="none"/>
                    </w:rPr>
                  </w:rPrChange>
                </w:rPr>
                <w:t xml:space="preserve"> AIS (H</w:t>
              </w:r>
              <w:r w:rsidRPr="00CA691D">
                <w:rPr>
                  <w:rFonts w:ascii="Times New Roman" w:eastAsia="Times New Roman" w:hAnsi="Times New Roman" w:cs="Times New Roman"/>
                  <w:color w:val="000000"/>
                  <w:kern w:val="0"/>
                  <w:sz w:val="24"/>
                  <w:szCs w:val="24"/>
                  <w14:ligatures w14:val="none"/>
                  <w:rPrChange w:id="217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178"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2179"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2180" w:author="Administrator" w:date="2025-10-28T17:49:00Z" w16du:dateUtc="2025-10-28T10:49:00Z">
                    <w:rPr>
                      <w:rFonts w:ascii="TimesNewRomanPSMT" w:eastAsia="Times New Roman" w:hAnsi="TimesNewRomanPSMT" w:cs="Times New Roman"/>
                      <w:color w:val="000000"/>
                      <w:kern w:val="0"/>
                      <w14:ligatures w14:val="none"/>
                    </w:rPr>
                  </w:rPrChange>
                </w:rPr>
                <w:t>ng nh</w:t>
              </w:r>
              <w:r w:rsidRPr="00CA691D">
                <w:rPr>
                  <w:rFonts w:ascii="Times New Roman" w:eastAsia="Times New Roman" w:hAnsi="Times New Roman" w:cs="Times New Roman"/>
                  <w:color w:val="000000"/>
                  <w:kern w:val="0"/>
                  <w:sz w:val="24"/>
                  <w:szCs w:val="24"/>
                  <w14:ligatures w14:val="none"/>
                  <w:rPrChange w:id="2181"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182" w:author="Administrator" w:date="2025-10-28T17:49:00Z" w16du:dateUtc="2025-10-28T10:49:00Z">
                    <w:rPr>
                      <w:rFonts w:ascii="TimesNewRomanPSMT" w:eastAsia="Times New Roman" w:hAnsi="TimesNewRomanPSMT" w:cs="Times New Roman"/>
                      <w:color w:val="000000"/>
                      <w:kern w:val="0"/>
                      <w14:ligatures w14:val="none"/>
                    </w:rPr>
                  </w:rPrChange>
                </w:rPr>
                <w:t>n d</w:t>
              </w:r>
              <w:r w:rsidRPr="00CA691D">
                <w:rPr>
                  <w:rFonts w:ascii="Times New Roman" w:eastAsia="Times New Roman" w:hAnsi="Times New Roman" w:cs="Times New Roman"/>
                  <w:color w:val="000000"/>
                  <w:kern w:val="0"/>
                  <w:sz w:val="24"/>
                  <w:szCs w:val="24"/>
                  <w14:ligatures w14:val="none"/>
                  <w:rPrChange w:id="2183"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184"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2185"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2186"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187"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2188" w:author="Administrator" w:date="2025-10-28T17:49:00Z" w16du:dateUtc="2025-10-28T10:49:00Z">
                    <w:rPr>
                      <w:rFonts w:ascii="TimesNewRomanPSMT" w:eastAsia="Times New Roman" w:hAnsi="TimesNewRomanPSMT" w:cs="Times New Roman"/>
                      <w:color w:val="000000"/>
                      <w:kern w:val="0"/>
                      <w14:ligatures w14:val="none"/>
                    </w:rPr>
                  </w:rPrChange>
                </w:rPr>
                <w:t>ng),</w:t>
              </w:r>
            </w:ins>
            <w:ins w:id="2189" w:author="Administrator" w:date="2025-10-28T17:53:00Z" w16du:dateUtc="2025-10-28T10:53:00Z">
              <w:r w:rsidR="00CA691D">
                <w:rPr>
                  <w:rFonts w:ascii="Times New Roman" w:eastAsia="Times New Roman" w:hAnsi="Times New Roman" w:cs="Times New Roman"/>
                  <w:color w:val="000000"/>
                  <w:kern w:val="0"/>
                  <w:sz w:val="24"/>
                  <w:szCs w:val="24"/>
                  <w14:ligatures w14:val="none"/>
                </w:rPr>
                <w:t xml:space="preserve"> </w:t>
              </w:r>
            </w:ins>
            <w:ins w:id="2190"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191" w:author="Administrator" w:date="2025-10-28T17:49:00Z" w16du:dateUtc="2025-10-28T10:49:00Z">
                    <w:rPr>
                      <w:rFonts w:ascii="TimesNewRomanPSMT" w:eastAsia="Times New Roman" w:hAnsi="TimesNewRomanPSMT" w:cs="Times New Roman"/>
                      <w:color w:val="000000"/>
                      <w:kern w:val="0"/>
                      <w14:ligatures w14:val="none"/>
                    </w:rPr>
                  </w:rPrChange>
                </w:rPr>
                <w:t>VTS (H</w:t>
              </w:r>
              <w:r w:rsidRPr="00CA691D">
                <w:rPr>
                  <w:rFonts w:ascii="Times New Roman" w:eastAsia="Times New Roman" w:hAnsi="Times New Roman" w:cs="Times New Roman"/>
                  <w:color w:val="000000"/>
                  <w:kern w:val="0"/>
                  <w:sz w:val="24"/>
                  <w:szCs w:val="24"/>
                  <w14:ligatures w14:val="none"/>
                  <w:rPrChange w:id="219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193"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2194"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2195" w:author="Administrator" w:date="2025-10-28T17:49:00Z" w16du:dateUtc="2025-10-28T10:49:00Z">
                    <w:rPr>
                      <w:rFonts w:ascii="TimesNewRomanPSMT" w:eastAsia="Times New Roman" w:hAnsi="TimesNewRomanPSMT" w:cs="Times New Roman"/>
                      <w:color w:val="000000"/>
                      <w:kern w:val="0"/>
                      <w14:ligatures w14:val="none"/>
                    </w:rPr>
                  </w:rPrChange>
                </w:rPr>
                <w:t>ng qu</w:t>
              </w:r>
              <w:r w:rsidRPr="00CA691D">
                <w:rPr>
                  <w:rFonts w:ascii="Times New Roman" w:eastAsia="Times New Roman" w:hAnsi="Times New Roman" w:cs="Times New Roman"/>
                  <w:color w:val="000000"/>
                  <w:kern w:val="0"/>
                  <w:sz w:val="24"/>
                  <w:szCs w:val="24"/>
                  <w14:ligatures w14:val="none"/>
                  <w:rPrChange w:id="219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197"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2198"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2199" w:author="Administrator" w:date="2025-10-28T17:49:00Z" w16du:dateUtc="2025-10-28T10:49:00Z">
                    <w:rPr>
                      <w:rFonts w:ascii="TimesNewRomanPSMT" w:eastAsia="Times New Roman" w:hAnsi="TimesNewRomanPSMT" w:cs="Times New Roman"/>
                      <w:color w:val="000000"/>
                      <w:kern w:val="0"/>
                      <w14:ligatures w14:val="none"/>
                    </w:rPr>
                  </w:rPrChange>
                </w:rPr>
                <w:t xml:space="preserve"> giao th</w:t>
              </w:r>
              <w:r w:rsidRPr="00CA691D">
                <w:rPr>
                  <w:rFonts w:ascii="Times New Roman" w:eastAsia="Times New Roman" w:hAnsi="Times New Roman" w:cs="Times New Roman"/>
                  <w:color w:val="000000"/>
                  <w:kern w:val="0"/>
                  <w:sz w:val="24"/>
                  <w:szCs w:val="24"/>
                  <w14:ligatures w14:val="none"/>
                  <w:rPrChange w:id="2200"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2201"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2202" w:author="Administrator" w:date="2025-10-28T17:49:00Z" w16du:dateUtc="2025-10-28T10:49:00Z">
                    <w:rPr>
                      <w:rFonts w:ascii="Calibri" w:eastAsia="Times New Roman" w:hAnsi="Calibri" w:cs="Calibri"/>
                      <w:color w:val="000000"/>
                      <w:kern w:val="0"/>
                      <w14:ligatures w14:val="none"/>
                    </w:rPr>
                  </w:rPrChange>
                </w:rPr>
                <w:t>đườ</w:t>
              </w:r>
              <w:r w:rsidRPr="00CA691D">
                <w:rPr>
                  <w:rFonts w:ascii="Times New Roman" w:eastAsia="Times New Roman" w:hAnsi="Times New Roman" w:cs="Times New Roman"/>
                  <w:color w:val="000000"/>
                  <w:kern w:val="0"/>
                  <w:sz w:val="24"/>
                  <w:szCs w:val="24"/>
                  <w14:ligatures w14:val="none"/>
                  <w:rPrChange w:id="2203"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220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205" w:author="Administrator" w:date="2025-10-28T17:49:00Z" w16du:dateUtc="2025-10-28T10:49:00Z">
                    <w:rPr>
                      <w:rFonts w:ascii="TimesNewRomanPSMT" w:eastAsia="Times New Roman" w:hAnsi="TimesNewRomanPSMT" w:cs="Times New Roman"/>
                      <w:color w:val="000000"/>
                      <w:kern w:val="0"/>
                      <w14:ligatures w14:val="none"/>
                    </w:rPr>
                  </w:rPrChange>
                </w:rPr>
                <w:t>y), VR-SB</w:t>
              </w:r>
              <w:r w:rsidRPr="00CA691D">
                <w:rPr>
                  <w:rFonts w:ascii="Times New Roman" w:eastAsia="Times New Roman" w:hAnsi="Times New Roman" w:cs="Times New Roman"/>
                  <w:color w:val="000000"/>
                  <w:kern w:val="0"/>
                  <w:sz w:val="24"/>
                  <w:szCs w:val="24"/>
                  <w14:ligatures w14:val="none"/>
                  <w:rPrChange w:id="2206" w:author="Administrator" w:date="2025-10-28T17:49:00Z" w16du:dateUtc="2025-10-28T10:49:00Z">
                    <w:rPr>
                      <w:rFonts w:ascii="Arial" w:eastAsia="Times New Roman" w:hAnsi="Arial" w:cs="Arial"/>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207" w:author="Administrator" w:date="2025-10-28T17:49:00Z" w16du:dateUtc="2025-10-28T10:49:00Z">
                    <w:rPr>
                      <w:rFonts w:ascii="TimesNewRomanPSMT" w:eastAsia="Times New Roman" w:hAnsi="TimesNewRomanPSMT" w:cs="Times New Roman"/>
                      <w:color w:val="000000"/>
                      <w:kern w:val="0"/>
                      <w14:ligatures w14:val="none"/>
                    </w:rPr>
                  </w:rPrChange>
                </w:rPr>
                <w:t xml:space="preserve"> xu</w:t>
              </w:r>
              <w:r w:rsidRPr="00CA691D">
                <w:rPr>
                  <w:rFonts w:ascii="Times New Roman" w:eastAsia="Times New Roman" w:hAnsi="Times New Roman" w:cs="Times New Roman"/>
                  <w:color w:val="000000"/>
                  <w:kern w:val="0"/>
                  <w:sz w:val="24"/>
                  <w:szCs w:val="24"/>
                  <w14:ligatures w14:val="none"/>
                  <w:rPrChange w:id="2208"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209" w:author="Administrator" w:date="2025-10-28T17:49:00Z" w16du:dateUtc="2025-10-28T10:49:00Z">
                    <w:rPr>
                      <w:rFonts w:ascii="TimesNewRomanPSMT" w:eastAsia="Times New Roman" w:hAnsi="TimesNewRomanPSMT" w:cs="Times New Roman"/>
                      <w:color w:val="000000"/>
                      <w:kern w:val="0"/>
                      <w14:ligatures w14:val="none"/>
                    </w:rPr>
                  </w:rPrChange>
                </w:rPr>
                <w:t>t hi</w:t>
              </w:r>
              <w:r w:rsidRPr="00CA691D">
                <w:rPr>
                  <w:rFonts w:ascii="Times New Roman" w:eastAsia="Times New Roman" w:hAnsi="Times New Roman" w:cs="Times New Roman"/>
                  <w:color w:val="000000"/>
                  <w:kern w:val="0"/>
                  <w:sz w:val="24"/>
                  <w:szCs w:val="24"/>
                  <w14:ligatures w14:val="none"/>
                  <w:rPrChange w:id="221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211" w:author="Administrator" w:date="2025-10-28T17:49:00Z" w16du:dateUtc="2025-10-28T10:49:00Z">
                    <w:rPr>
                      <w:rFonts w:ascii="TimesNewRomanPSMT" w:eastAsia="Times New Roman" w:hAnsi="TimesNewRomanPSMT" w:cs="Times New Roman"/>
                      <w:color w:val="000000"/>
                      <w:kern w:val="0"/>
                      <w14:ligatures w14:val="none"/>
                    </w:rPr>
                  </w:rPrChange>
                </w:rPr>
                <w:t>n trong nhi</w:t>
              </w:r>
              <w:r w:rsidRPr="00CA691D">
                <w:rPr>
                  <w:rFonts w:ascii="Times New Roman" w:eastAsia="Times New Roman" w:hAnsi="Times New Roman" w:cs="Times New Roman"/>
                  <w:color w:val="000000"/>
                  <w:kern w:val="0"/>
                  <w:sz w:val="24"/>
                  <w:szCs w:val="24"/>
                  <w14:ligatures w14:val="none"/>
                  <w:rPrChange w:id="2212"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213" w:author="Administrator" w:date="2025-10-28T17:49:00Z" w16du:dateUtc="2025-10-28T10:49:00Z">
                    <w:rPr>
                      <w:rFonts w:ascii="TimesNewRomanPSMT" w:eastAsia="Times New Roman" w:hAnsi="TimesNewRomanPSMT" w:cs="Times New Roman"/>
                      <w:color w:val="000000"/>
                      <w:kern w:val="0"/>
                      <w14:ligatures w14:val="none"/>
                    </w:rPr>
                  </w:rPrChange>
                </w:rPr>
                <w:t>u</w:t>
              </w:r>
            </w:ins>
            <w:ins w:id="2214" w:author="Administrator" w:date="2025-10-28T17:53:00Z" w16du:dateUtc="2025-10-28T10:53:00Z">
              <w:r w:rsidR="00CA691D">
                <w:rPr>
                  <w:rFonts w:ascii="Times New Roman" w:eastAsia="Times New Roman" w:hAnsi="Times New Roman" w:cs="Times New Roman"/>
                  <w:color w:val="000000"/>
                  <w:kern w:val="0"/>
                  <w:sz w:val="24"/>
                  <w:szCs w:val="24"/>
                  <w14:ligatures w14:val="none"/>
                </w:rPr>
                <w:t xml:space="preserve"> </w:t>
              </w:r>
            </w:ins>
            <w:ins w:id="221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216"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217"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2218"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219" w:author="Administrator" w:date="2025-10-28T17:49:00Z" w16du:dateUtc="2025-10-28T10:49:00Z">
                    <w:rPr>
                      <w:rFonts w:ascii="TimesNewRomanPSMT" w:eastAsia="Times New Roman" w:hAnsi="TimesNewRomanPSMT" w:cs="Times New Roman"/>
                      <w:color w:val="000000"/>
                      <w:kern w:val="0"/>
                      <w14:ligatures w14:val="none"/>
                    </w:rPr>
                  </w:rPrChange>
                </w:rPr>
                <w:t>u kho</w:t>
              </w:r>
              <w:r w:rsidRPr="00CA691D">
                <w:rPr>
                  <w:rFonts w:ascii="Times New Roman" w:eastAsia="Times New Roman" w:hAnsi="Times New Roman" w:cs="Times New Roman"/>
                  <w:color w:val="000000"/>
                  <w:kern w:val="0"/>
                  <w:sz w:val="24"/>
                  <w:szCs w:val="24"/>
                  <w14:ligatures w14:val="none"/>
                  <w:rPrChange w:id="222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221" w:author="Administrator" w:date="2025-10-28T17:49:00Z" w16du:dateUtc="2025-10-28T10:49:00Z">
                    <w:rPr>
                      <w:rFonts w:ascii="TimesNewRomanPSMT" w:eastAsia="Times New Roman" w:hAnsi="TimesNewRomanPSMT" w:cs="Times New Roman"/>
                      <w:color w:val="000000"/>
                      <w:kern w:val="0"/>
                      <w14:ligatures w14:val="none"/>
                    </w:rPr>
                  </w:rPrChange>
                </w:rPr>
                <w:t>n nh</w:t>
              </w:r>
              <w:r w:rsidRPr="00CA691D">
                <w:rPr>
                  <w:rFonts w:ascii="Times New Roman" w:eastAsia="Times New Roman" w:hAnsi="Times New Roman" w:cs="Times New Roman"/>
                  <w:color w:val="000000"/>
                  <w:kern w:val="0"/>
                  <w:sz w:val="24"/>
                  <w:szCs w:val="24"/>
                  <w14:ligatures w14:val="none"/>
                  <w:rPrChange w:id="2222"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2223" w:author="Administrator" w:date="2025-10-28T17:49:00Z" w16du:dateUtc="2025-10-28T10:49:00Z">
                    <w:rPr>
                      <w:rFonts w:ascii="TimesNewRomanPSMT" w:eastAsia="Times New Roman" w:hAnsi="TimesNewRomanPSMT" w:cs="Times New Roman"/>
                      <w:color w:val="000000"/>
                      <w:kern w:val="0"/>
                      <w14:ligatures w14:val="none"/>
                    </w:rPr>
                  </w:rPrChange>
                </w:rPr>
                <w:t>ng ch</w:t>
              </w:r>
              <w:r w:rsidRPr="00CA691D">
                <w:rPr>
                  <w:rFonts w:ascii="Times New Roman" w:eastAsia="Times New Roman" w:hAnsi="Times New Roman" w:cs="Times New Roman"/>
                  <w:color w:val="000000"/>
                  <w:kern w:val="0"/>
                  <w:sz w:val="24"/>
                  <w:szCs w:val="24"/>
                  <w14:ligatures w14:val="none"/>
                  <w:rPrChange w:id="2224"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2225" w:author="Administrator" w:date="2025-10-28T17:49:00Z" w16du:dateUtc="2025-10-28T10:49:00Z">
                    <w:rPr>
                      <w:rFonts w:ascii="TimesNewRomanPSMT" w:eastAsia="Times New Roman" w:hAnsi="TimesNewRomanPSMT" w:cs="Times New Roman"/>
                      <w:color w:val="000000"/>
                      <w:kern w:val="0"/>
                      <w14:ligatures w14:val="none"/>
                    </w:rPr>
                  </w:rPrChange>
                </w:rPr>
                <w:t>a c</w:t>
              </w:r>
              <w:r w:rsidRPr="00CA691D">
                <w:rPr>
                  <w:rFonts w:ascii="Times New Roman" w:eastAsia="Times New Roman" w:hAnsi="Times New Roman" w:cs="Times New Roman"/>
                  <w:color w:val="000000"/>
                  <w:kern w:val="0"/>
                  <w:sz w:val="24"/>
                  <w:szCs w:val="24"/>
                  <w14:ligatures w14:val="none"/>
                  <w:rPrChange w:id="2226"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2227"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2228" w:author="Administrator" w:date="2025-10-28T17:49:00Z" w16du:dateUtc="2025-10-28T10:49:00Z">
                    <w:rPr>
                      <w:rFonts w:ascii="Calibri" w:eastAsia="Times New Roman" w:hAnsi="Calibri" w:cs="Calibri"/>
                      <w:color w:val="000000"/>
                      <w:kern w:val="0"/>
                      <w14:ligatures w14:val="none"/>
                    </w:rPr>
                  </w:rPrChange>
                </w:rPr>
                <w:t>ầ</w:t>
              </w:r>
              <w:r w:rsidRPr="00CA691D">
                <w:rPr>
                  <w:rFonts w:ascii="Times New Roman" w:eastAsia="Times New Roman" w:hAnsi="Times New Roman" w:cs="Times New Roman"/>
                  <w:color w:val="000000"/>
                  <w:kern w:val="0"/>
                  <w:sz w:val="24"/>
                  <w:szCs w:val="24"/>
                  <w14:ligatures w14:val="none"/>
                  <w:rPrChange w:id="2229" w:author="Administrator" w:date="2025-10-28T17:49:00Z" w16du:dateUtc="2025-10-28T10:49:00Z">
                    <w:rPr>
                      <w:rFonts w:ascii="TimesNewRomanPSMT" w:eastAsia="Times New Roman" w:hAnsi="TimesNewRomanPSMT" w:cs="Times New Roman"/>
                      <w:color w:val="000000"/>
                      <w:kern w:val="0"/>
                      <w14:ligatures w14:val="none"/>
                    </w:rPr>
                  </w:rPrChange>
                </w:rPr>
                <w:t>n gi</w:t>
              </w:r>
              <w:r w:rsidRPr="00CA691D">
                <w:rPr>
                  <w:rFonts w:ascii="Times New Roman" w:eastAsia="Times New Roman" w:hAnsi="Times New Roman" w:cs="Times New Roman"/>
                  <w:color w:val="000000"/>
                  <w:kern w:val="0"/>
                  <w:sz w:val="24"/>
                  <w:szCs w:val="24"/>
                  <w14:ligatures w14:val="none"/>
                  <w:rPrChange w:id="223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231" w:author="Administrator" w:date="2025-10-28T17:49:00Z" w16du:dateUtc="2025-10-28T10:49:00Z">
                    <w:rPr>
                      <w:rFonts w:ascii="TimesNewRomanPSMT" w:eastAsia="Times New Roman" w:hAnsi="TimesNewRomanPSMT" w:cs="Times New Roman"/>
                      <w:color w:val="000000"/>
                      <w:kern w:val="0"/>
                      <w14:ligatures w14:val="none"/>
                    </w:rPr>
                  </w:rPrChange>
                </w:rPr>
                <w:t>i th</w:t>
              </w:r>
              <w:r w:rsidRPr="00CA691D">
                <w:rPr>
                  <w:rFonts w:ascii="Times New Roman" w:eastAsia="Times New Roman" w:hAnsi="Times New Roman" w:cs="Times New Roman"/>
                  <w:color w:val="000000"/>
                  <w:kern w:val="0"/>
                  <w:sz w:val="24"/>
                  <w:szCs w:val="24"/>
                  <w14:ligatures w14:val="none"/>
                  <w:rPrChange w:id="2232"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2233" w:author="Administrator" w:date="2025-10-28T17:49:00Z" w16du:dateUtc="2025-10-28T10:49:00Z">
                    <w:rPr>
                      <w:rFonts w:ascii="TimesNewRomanPSMT" w:eastAsia="Times New Roman" w:hAnsi="TimesNewRomanPSMT" w:cs="Times New Roman"/>
                      <w:color w:val="000000"/>
                      <w:kern w:val="0"/>
                      <w14:ligatures w14:val="none"/>
                    </w:rPr>
                  </w:rPrChange>
                </w:rPr>
                <w:t>ch, ch</w:t>
              </w:r>
              <w:r w:rsidRPr="00CA691D">
                <w:rPr>
                  <w:rFonts w:ascii="Times New Roman" w:eastAsia="Times New Roman" w:hAnsi="Times New Roman" w:cs="Times New Roman"/>
                  <w:color w:val="000000"/>
                  <w:kern w:val="0"/>
                  <w:sz w:val="24"/>
                  <w:szCs w:val="24"/>
                  <w14:ligatures w14:val="none"/>
                  <w:rPrChange w:id="2234" w:author="Administrator" w:date="2025-10-28T17:49:00Z" w16du:dateUtc="2025-10-28T10:49:00Z">
                    <w:rPr>
                      <w:rFonts w:ascii=".VnTime" w:eastAsia="Times New Roman" w:hAnsi=".VnTime" w:cs=".VnTime"/>
                      <w:color w:val="000000"/>
                      <w:kern w:val="0"/>
                      <w14:ligatures w14:val="none"/>
                    </w:rPr>
                  </w:rPrChange>
                </w:rPr>
                <w:t>ú</w:t>
              </w:r>
              <w:r w:rsidRPr="00CA691D">
                <w:rPr>
                  <w:rFonts w:ascii="Times New Roman" w:eastAsia="Times New Roman" w:hAnsi="Times New Roman" w:cs="Times New Roman"/>
                  <w:color w:val="000000"/>
                  <w:kern w:val="0"/>
                  <w:sz w:val="24"/>
                  <w:szCs w:val="24"/>
                  <w14:ligatures w14:val="none"/>
                  <w:rPrChange w:id="2235" w:author="Administrator" w:date="2025-10-28T17:49:00Z" w16du:dateUtc="2025-10-28T10:49:00Z">
                    <w:rPr>
                      <w:rFonts w:ascii="TimesNewRomanPSMT" w:eastAsia="Times New Roman" w:hAnsi="TimesNewRomanPSMT" w:cs="Times New Roman"/>
                      <w:color w:val="000000"/>
                      <w:kern w:val="0"/>
                      <w14:ligatures w14:val="none"/>
                    </w:rPr>
                  </w:rPrChange>
                </w:rPr>
                <w:t xml:space="preserve"> gi</w:t>
              </w:r>
              <w:r w:rsidRPr="00CA691D">
                <w:rPr>
                  <w:rFonts w:ascii="Times New Roman" w:eastAsia="Times New Roman" w:hAnsi="Times New Roman" w:cs="Times New Roman"/>
                  <w:color w:val="000000"/>
                  <w:kern w:val="0"/>
                  <w:sz w:val="24"/>
                  <w:szCs w:val="24"/>
                  <w14:ligatures w14:val="none"/>
                  <w:rPrChange w:id="223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237" w:author="Administrator" w:date="2025-10-28T17:49:00Z" w16du:dateUtc="2025-10-28T10:49:00Z">
                    <w:rPr>
                      <w:rFonts w:ascii="TimesNewRomanPSMT" w:eastAsia="Times New Roman" w:hAnsi="TimesNewRomanPSMT" w:cs="Times New Roman"/>
                      <w:color w:val="000000"/>
                      <w:kern w:val="0"/>
                      <w14:ligatures w14:val="none"/>
                    </w:rPr>
                  </w:rPrChange>
                </w:rPr>
                <w:t>i.</w:t>
              </w:r>
            </w:ins>
          </w:p>
          <w:p w14:paraId="13E3C322" w14:textId="77777777" w:rsidR="00CA691D" w:rsidRDefault="00D91701" w:rsidP="00A3338D">
            <w:pPr>
              <w:pStyle w:val="Vnbnnidung0"/>
              <w:tabs>
                <w:tab w:val="left" w:pos="1996"/>
              </w:tabs>
              <w:spacing w:after="0" w:line="240" w:lineRule="auto"/>
              <w:ind w:firstLine="0"/>
              <w:jc w:val="both"/>
              <w:rPr>
                <w:ins w:id="2238" w:author="Administrator" w:date="2025-10-28T17:54:00Z" w16du:dateUtc="2025-10-28T10:54:00Z"/>
                <w:rFonts w:ascii="Times New Roman" w:eastAsia="Times New Roman" w:hAnsi="Times New Roman" w:cs="Times New Roman"/>
                <w:color w:val="000000"/>
                <w:kern w:val="0"/>
                <w:sz w:val="24"/>
                <w:szCs w:val="24"/>
                <w14:ligatures w14:val="none"/>
              </w:rPr>
            </w:pPr>
            <w:ins w:id="2239"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240"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2241" w:author="Administrator" w:date="2025-10-28T17:49:00Z" w16du:dateUtc="2025-10-28T10:49:00Z">
                    <w:rPr>
                      <w:rFonts w:ascii="TimesNewRomanPSMT" w:eastAsia="Times New Roman" w:hAnsi="TimesNewRomanPSMT" w:cs="Times New Roman"/>
                      <w:color w:val="000000"/>
                      <w:kern w:val="0"/>
                      <w14:ligatures w14:val="none"/>
                    </w:rPr>
                  </w:rPrChange>
                </w:rPr>
                <w:t xml:space="preserve"> xu</w:t>
              </w:r>
              <w:r w:rsidRPr="00CA691D">
                <w:rPr>
                  <w:rFonts w:ascii="Times New Roman" w:eastAsia="Times New Roman" w:hAnsi="Times New Roman" w:cs="Times New Roman"/>
                  <w:color w:val="000000"/>
                  <w:kern w:val="0"/>
                  <w:sz w:val="24"/>
                  <w:szCs w:val="24"/>
                  <w14:ligatures w14:val="none"/>
                  <w:rPrChange w:id="2242"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243" w:author="Administrator" w:date="2025-10-28T17:49:00Z" w16du:dateUtc="2025-10-28T10:49:00Z">
                    <w:rPr>
                      <w:rFonts w:ascii="TimesNewRomanPSMT" w:eastAsia="Times New Roman" w:hAnsi="TimesNewRomanPSMT" w:cs="Times New Roman"/>
                      <w:color w:val="000000"/>
                      <w:kern w:val="0"/>
                      <w14:ligatures w14:val="none"/>
                    </w:rPr>
                  </w:rPrChange>
                </w:rPr>
                <w:t>t: B</w:t>
              </w:r>
              <w:r w:rsidRPr="00CA691D">
                <w:rPr>
                  <w:rFonts w:ascii="Times New Roman" w:eastAsia="Times New Roman" w:hAnsi="Times New Roman" w:cs="Times New Roman"/>
                  <w:color w:val="000000"/>
                  <w:kern w:val="0"/>
                  <w:sz w:val="24"/>
                  <w:szCs w:val="24"/>
                  <w14:ligatures w14:val="none"/>
                  <w:rPrChange w:id="2244"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2245" w:author="Administrator" w:date="2025-10-28T17:49:00Z" w16du:dateUtc="2025-10-28T10:49:00Z">
                    <w:rPr>
                      <w:rFonts w:ascii="TimesNewRomanPSMT" w:eastAsia="Times New Roman" w:hAnsi="TimesNewRomanPSMT" w:cs="Times New Roman"/>
                      <w:color w:val="000000"/>
                      <w:kern w:val="0"/>
                      <w14:ligatures w14:val="none"/>
                    </w:rPr>
                  </w:rPrChange>
                </w:rPr>
                <w:t xml:space="preserve"> sung </w:t>
              </w:r>
              <w:r w:rsidRPr="00CA691D">
                <w:rPr>
                  <w:rFonts w:ascii="Times New Roman" w:eastAsia="Times New Roman" w:hAnsi="Times New Roman" w:cs="Times New Roman"/>
                  <w:color w:val="000000"/>
                  <w:kern w:val="0"/>
                  <w:sz w:val="24"/>
                  <w:szCs w:val="24"/>
                  <w14:ligatures w14:val="none"/>
                  <w:rPrChange w:id="2246"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247" w:author="Administrator" w:date="2025-10-28T17:49:00Z" w16du:dateUtc="2025-10-28T10:49:00Z">
                    <w:rPr>
                      <w:rFonts w:ascii="TimesNewRomanPSMT" w:eastAsia="Times New Roman" w:hAnsi="TimesNewRomanPSMT" w:cs="Times New Roman"/>
                      <w:color w:val="000000"/>
                      <w:kern w:val="0"/>
                      <w14:ligatures w14:val="none"/>
                    </w:rPr>
                  </w:rPrChange>
                </w:rPr>
                <w:t>Gi</w:t>
              </w:r>
              <w:r w:rsidRPr="00CA691D">
                <w:rPr>
                  <w:rFonts w:ascii="Times New Roman" w:eastAsia="Times New Roman" w:hAnsi="Times New Roman" w:cs="Times New Roman"/>
                  <w:color w:val="000000"/>
                  <w:kern w:val="0"/>
                  <w:sz w:val="24"/>
                  <w:szCs w:val="24"/>
                  <w14:ligatures w14:val="none"/>
                  <w:rPrChange w:id="224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249" w:author="Administrator" w:date="2025-10-28T17:49:00Z" w16du:dateUtc="2025-10-28T10:49:00Z">
                    <w:rPr>
                      <w:rFonts w:ascii="TimesNewRomanPSMT" w:eastAsia="Times New Roman" w:hAnsi="TimesNewRomanPSMT" w:cs="Times New Roman"/>
                      <w:color w:val="000000"/>
                      <w:kern w:val="0"/>
                      <w14:ligatures w14:val="none"/>
                    </w:rPr>
                  </w:rPrChange>
                </w:rPr>
                <w:t>i th</w:t>
              </w:r>
              <w:r w:rsidRPr="00CA691D">
                <w:rPr>
                  <w:rFonts w:ascii="Times New Roman" w:eastAsia="Times New Roman" w:hAnsi="Times New Roman" w:cs="Times New Roman"/>
                  <w:color w:val="000000"/>
                  <w:kern w:val="0"/>
                  <w:sz w:val="24"/>
                  <w:szCs w:val="24"/>
                  <w14:ligatures w14:val="none"/>
                  <w:rPrChange w:id="2250"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2251" w:author="Administrator" w:date="2025-10-28T17:49:00Z" w16du:dateUtc="2025-10-28T10:49:00Z">
                    <w:rPr>
                      <w:rFonts w:ascii="TimesNewRomanPSMT" w:eastAsia="Times New Roman" w:hAnsi="TimesNewRomanPSMT" w:cs="Times New Roman"/>
                      <w:color w:val="000000"/>
                      <w:kern w:val="0"/>
                      <w14:ligatures w14:val="none"/>
                    </w:rPr>
                  </w:rPrChange>
                </w:rPr>
                <w:t>ch t</w:t>
              </w:r>
              <w:r w:rsidRPr="00CA691D">
                <w:rPr>
                  <w:rFonts w:ascii="Times New Roman" w:eastAsia="Times New Roman" w:hAnsi="Times New Roman" w:cs="Times New Roman"/>
                  <w:color w:val="000000"/>
                  <w:kern w:val="0"/>
                  <w:sz w:val="24"/>
                  <w:szCs w:val="24"/>
                  <w14:ligatures w14:val="none"/>
                  <w:rPrChange w:id="2252" w:author="Administrator" w:date="2025-10-28T17:49:00Z" w16du:dateUtc="2025-10-28T10:49:00Z">
                    <w:rPr>
                      <w:rFonts w:ascii="Calibri" w:eastAsia="Times New Roman" w:hAnsi="Calibri" w:cs="Calibri"/>
                      <w:color w:val="000000"/>
                      <w:kern w:val="0"/>
                      <w14:ligatures w14:val="none"/>
                    </w:rPr>
                  </w:rPrChange>
                </w:rPr>
                <w:t>ừ</w:t>
              </w:r>
              <w:r w:rsidRPr="00CA691D">
                <w:rPr>
                  <w:rFonts w:ascii="Times New Roman" w:eastAsia="Times New Roman" w:hAnsi="Times New Roman" w:cs="Times New Roman"/>
                  <w:color w:val="000000"/>
                  <w:kern w:val="0"/>
                  <w:sz w:val="24"/>
                  <w:szCs w:val="24"/>
                  <w14:ligatures w14:val="none"/>
                  <w:rPrChange w:id="2253" w:author="Administrator" w:date="2025-10-28T17:49:00Z" w16du:dateUtc="2025-10-28T10:49:00Z">
                    <w:rPr>
                      <w:rFonts w:ascii="TimesNewRomanPSMT" w:eastAsia="Times New Roman" w:hAnsi="TimesNewRomanPSMT" w:cs="Times New Roman"/>
                      <w:color w:val="000000"/>
                      <w:kern w:val="0"/>
                      <w14:ligatures w14:val="none"/>
                    </w:rPr>
                  </w:rPrChange>
                </w:rPr>
                <w:t xml:space="preserve"> ng</w:t>
              </w:r>
              <w:r w:rsidRPr="00CA691D">
                <w:rPr>
                  <w:rFonts w:ascii="Times New Roman" w:eastAsia="Times New Roman" w:hAnsi="Times New Roman" w:cs="Times New Roman"/>
                  <w:color w:val="000000"/>
                  <w:kern w:val="0"/>
                  <w:sz w:val="24"/>
                  <w:szCs w:val="24"/>
                  <w14:ligatures w14:val="none"/>
                  <w:rPrChange w:id="2254"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2255"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256"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257"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2258"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2259"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2260" w:author="Administrator" w:date="2025-10-28T17:49:00Z" w16du:dateUtc="2025-10-28T10:49:00Z">
                    <w:rPr>
                      <w:rFonts w:ascii="TimesNewRomanPSMT" w:eastAsia="Times New Roman" w:hAnsi="TimesNewRomanPSMT" w:cs="Times New Roman"/>
                      <w:color w:val="000000"/>
                      <w:kern w:val="0"/>
                      <w14:ligatures w14:val="none"/>
                    </w:rPr>
                  </w:rPrChange>
                </w:rPr>
                <w:t>i thu</w:t>
              </w:r>
              <w:r w:rsidRPr="00CA691D">
                <w:rPr>
                  <w:rFonts w:ascii="Times New Roman" w:eastAsia="Times New Roman" w:hAnsi="Times New Roman" w:cs="Times New Roman"/>
                  <w:color w:val="000000"/>
                  <w:kern w:val="0"/>
                  <w:sz w:val="24"/>
                  <w:szCs w:val="24"/>
                  <w14:ligatures w14:val="none"/>
                  <w:rPrChange w:id="2261"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262" w:author="Administrator" w:date="2025-10-28T17:49:00Z" w16du:dateUtc="2025-10-28T10:49:00Z">
                    <w:rPr>
                      <w:rFonts w:ascii="TimesNewRomanPSMT" w:eastAsia="Times New Roman" w:hAnsi="TimesNewRomanPSMT" w:cs="Times New Roman"/>
                      <w:color w:val="000000"/>
                      <w:kern w:val="0"/>
                      <w14:ligatures w14:val="none"/>
                    </w:rPr>
                  </w:rPrChange>
                </w:rPr>
                <w:t>t ng</w:t>
              </w:r>
              <w:r w:rsidRPr="00CA691D">
                <w:rPr>
                  <w:rFonts w:ascii="Times New Roman" w:eastAsia="Times New Roman" w:hAnsi="Times New Roman" w:cs="Times New Roman"/>
                  <w:color w:val="000000"/>
                  <w:kern w:val="0"/>
                  <w:sz w:val="24"/>
                  <w:szCs w:val="24"/>
                  <w14:ligatures w14:val="none"/>
                  <w:rPrChange w:id="2263"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2264" w:author="Administrator" w:date="2025-10-28T17:49:00Z" w16du:dateUtc="2025-10-28T10:49:00Z">
                    <w:rPr>
                      <w:rFonts w:ascii="TimesNewRomanPSMT" w:eastAsia="Times New Roman" w:hAnsi="TimesNewRomanPSMT" w:cs="Times New Roman"/>
                      <w:color w:val="000000"/>
                      <w:kern w:val="0"/>
                      <w14:ligatures w14:val="none"/>
                    </w:rPr>
                  </w:rPrChange>
                </w:rPr>
                <w:t xml:space="preserve"> chuy</w:t>
              </w:r>
              <w:r w:rsidRPr="00CA691D">
                <w:rPr>
                  <w:rFonts w:ascii="Times New Roman" w:eastAsia="Times New Roman" w:hAnsi="Times New Roman" w:cs="Times New Roman"/>
                  <w:color w:val="000000"/>
                  <w:kern w:val="0"/>
                  <w:sz w:val="24"/>
                  <w:szCs w:val="24"/>
                  <w14:ligatures w14:val="none"/>
                  <w:rPrChange w:id="2265"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2266" w:author="Administrator" w:date="2025-10-28T17:49:00Z" w16du:dateUtc="2025-10-28T10:49:00Z">
                    <w:rPr>
                      <w:rFonts w:ascii="TimesNewRomanPSMT" w:eastAsia="Times New Roman" w:hAnsi="TimesNewRomanPSMT" w:cs="Times New Roman"/>
                      <w:color w:val="000000"/>
                      <w:kern w:val="0"/>
                      <w14:ligatures w14:val="none"/>
                    </w:rPr>
                  </w:rPrChange>
                </w:rPr>
                <w:t>n ng</w:t>
              </w:r>
              <w:r w:rsidRPr="00CA691D">
                <w:rPr>
                  <w:rFonts w:ascii="Times New Roman" w:eastAsia="Times New Roman" w:hAnsi="Times New Roman" w:cs="Times New Roman"/>
                  <w:color w:val="000000"/>
                  <w:kern w:val="0"/>
                  <w:sz w:val="24"/>
                  <w:szCs w:val="24"/>
                  <w14:ligatures w14:val="none"/>
                  <w:rPrChange w:id="2267"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268" w:author="Administrator" w:date="2025-10-28T17:49:00Z" w16du:dateUtc="2025-10-28T10:49:00Z">
                    <w:rPr>
                      <w:rFonts w:ascii="TimesNewRomanPSMT" w:eastAsia="Times New Roman" w:hAnsi="TimesNewRomanPSMT" w:cs="Times New Roman"/>
                      <w:color w:val="000000"/>
                      <w:kern w:val="0"/>
                      <w14:ligatures w14:val="none"/>
                    </w:rPr>
                  </w:rPrChange>
                </w:rPr>
                <w:t>nh, vi</w:t>
              </w:r>
              <w:r w:rsidRPr="00CA691D">
                <w:rPr>
                  <w:rFonts w:ascii="Times New Roman" w:eastAsia="Times New Roman" w:hAnsi="Times New Roman" w:cs="Times New Roman"/>
                  <w:color w:val="000000"/>
                  <w:kern w:val="0"/>
                  <w:sz w:val="24"/>
                  <w:szCs w:val="24"/>
                  <w14:ligatures w14:val="none"/>
                  <w:rPrChange w:id="2269"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2270" w:author="Administrator" w:date="2025-10-28T17:49:00Z" w16du:dateUtc="2025-10-28T10:49:00Z">
                    <w:rPr>
                      <w:rFonts w:ascii="TimesNewRomanPSMT" w:eastAsia="Times New Roman" w:hAnsi="TimesNewRomanPSMT" w:cs="Times New Roman"/>
                      <w:color w:val="000000"/>
                      <w:kern w:val="0"/>
                      <w14:ligatures w14:val="none"/>
                    </w:rPr>
                  </w:rPrChange>
                </w:rPr>
                <w:t>t</w:t>
              </w:r>
            </w:ins>
            <w:ins w:id="2271" w:author="Administrator" w:date="2025-10-28T17:53:00Z" w16du:dateUtc="2025-10-28T10:53:00Z">
              <w:r w:rsidR="00CA691D">
                <w:rPr>
                  <w:rFonts w:ascii="Times New Roman" w:eastAsia="Times New Roman" w:hAnsi="Times New Roman" w:cs="Times New Roman"/>
                  <w:color w:val="000000"/>
                  <w:kern w:val="0"/>
                  <w:sz w:val="24"/>
                  <w:szCs w:val="24"/>
                  <w14:ligatures w14:val="none"/>
                </w:rPr>
                <w:t xml:space="preserve"> </w:t>
              </w:r>
            </w:ins>
            <w:ins w:id="2272"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273"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2274" w:author="Administrator" w:date="2025-10-28T17:49:00Z" w16du:dateUtc="2025-10-28T10:49:00Z">
                    <w:rPr>
                      <w:rFonts w:ascii="Calibri" w:eastAsia="Times New Roman" w:hAnsi="Calibri" w:cs="Calibri"/>
                      <w:color w:val="000000"/>
                      <w:kern w:val="0"/>
                      <w14:ligatures w14:val="none"/>
                    </w:rPr>
                  </w:rPrChange>
                </w:rPr>
                <w:t>ắ</w:t>
              </w:r>
              <w:r w:rsidRPr="00CA691D">
                <w:rPr>
                  <w:rFonts w:ascii="Times New Roman" w:eastAsia="Times New Roman" w:hAnsi="Times New Roman" w:cs="Times New Roman"/>
                  <w:color w:val="000000"/>
                  <w:kern w:val="0"/>
                  <w:sz w:val="24"/>
                  <w:szCs w:val="24"/>
                  <w14:ligatures w14:val="none"/>
                  <w:rPrChange w:id="2275" w:author="Administrator" w:date="2025-10-28T17:49:00Z" w16du:dateUtc="2025-10-28T10:49:00Z">
                    <w:rPr>
                      <w:rFonts w:ascii="TimesNewRomanPSMT" w:eastAsia="Times New Roman" w:hAnsi="TimesNewRomanPSMT" w:cs="Times New Roman"/>
                      <w:color w:val="000000"/>
                      <w:kern w:val="0"/>
                      <w14:ligatures w14:val="none"/>
                    </w:rPr>
                  </w:rPrChange>
                </w:rPr>
                <w:t>t nh</w:t>
              </w:r>
              <w:r w:rsidRPr="00CA691D">
                <w:rPr>
                  <w:rFonts w:ascii="Times New Roman" w:eastAsia="Times New Roman" w:hAnsi="Times New Roman" w:cs="Times New Roman"/>
                  <w:color w:val="000000"/>
                  <w:kern w:val="0"/>
                  <w:sz w:val="24"/>
                  <w:szCs w:val="24"/>
                  <w14:ligatures w14:val="none"/>
                  <w:rPrChange w:id="2276"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2277"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2278"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2279" w:author="Administrator" w:date="2025-10-28T17:49:00Z" w16du:dateUtc="2025-10-28T10:49:00Z">
                    <w:rPr>
                      <w:rFonts w:ascii="TimesNewRomanPSMT" w:eastAsia="Times New Roman" w:hAnsi="TimesNewRomanPSMT" w:cs="Times New Roman"/>
                      <w:color w:val="000000"/>
                      <w:kern w:val="0"/>
                      <w14:ligatures w14:val="none"/>
                    </w:rPr>
                  </w:rPrChange>
                </w:rPr>
                <w:t>u tr</w:t>
              </w:r>
              <w:r w:rsidRPr="00CA691D">
                <w:rPr>
                  <w:rFonts w:ascii="Times New Roman" w:eastAsia="Times New Roman" w:hAnsi="Times New Roman" w:cs="Times New Roman"/>
                  <w:color w:val="000000"/>
                  <w:kern w:val="0"/>
                  <w:sz w:val="24"/>
                  <w:szCs w:val="24"/>
                  <w14:ligatures w14:val="none"/>
                  <w:rPrChange w:id="2280"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2281"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2282"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2283"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2284"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2285" w:author="Administrator" w:date="2025-10-28T17:49:00Z" w16du:dateUtc="2025-10-28T10:49:00Z">
                    <w:rPr>
                      <w:rFonts w:ascii="TimesNewRomanPSMT" w:eastAsia="Times New Roman" w:hAnsi="TimesNewRomanPSMT" w:cs="Times New Roman"/>
                      <w:color w:val="000000"/>
                      <w:kern w:val="0"/>
                      <w14:ligatures w14:val="none"/>
                    </w:rPr>
                  </w:rPrChange>
                </w:rPr>
                <w:t>ng nh</w:t>
              </w:r>
              <w:r w:rsidRPr="00CA691D">
                <w:rPr>
                  <w:rFonts w:ascii="Times New Roman" w:eastAsia="Times New Roman" w:hAnsi="Times New Roman" w:cs="Times New Roman"/>
                  <w:color w:val="000000"/>
                  <w:kern w:val="0"/>
                  <w:sz w:val="24"/>
                  <w:szCs w:val="24"/>
                  <w14:ligatures w14:val="none"/>
                  <w:rPrChange w:id="228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287" w:author="Administrator" w:date="2025-10-28T17:49:00Z" w16du:dateUtc="2025-10-28T10:49:00Z">
                    <w:rPr>
                      <w:rFonts w:ascii="TimesNewRomanPSMT" w:eastAsia="Times New Roman" w:hAnsi="TimesNewRomanPSMT" w:cs="Times New Roman"/>
                      <w:color w:val="000000"/>
                      <w:kern w:val="0"/>
                      <w14:ligatures w14:val="none"/>
                    </w:rPr>
                  </w:rPrChange>
                </w:rPr>
                <w:t>t c</w:t>
              </w:r>
              <w:r w:rsidRPr="00CA691D">
                <w:rPr>
                  <w:rFonts w:ascii="Times New Roman" w:eastAsia="Times New Roman" w:hAnsi="Times New Roman" w:cs="Times New Roman"/>
                  <w:color w:val="000000"/>
                  <w:kern w:val="0"/>
                  <w:sz w:val="24"/>
                  <w:szCs w:val="24"/>
                  <w14:ligatures w14:val="none"/>
                  <w:rPrChange w:id="2288"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2289" w:author="Administrator" w:date="2025-10-28T17:49:00Z" w16du:dateUtc="2025-10-28T10:49:00Z">
                    <w:rPr>
                      <w:rFonts w:ascii="TimesNewRomanPSMT" w:eastAsia="Times New Roman" w:hAnsi="TimesNewRomanPSMT" w:cs="Times New Roman"/>
                      <w:color w:val="000000"/>
                      <w:kern w:val="0"/>
                      <w14:ligatures w14:val="none"/>
                    </w:rPr>
                  </w:rPrChange>
                </w:rPr>
                <w:t>ch hi</w:t>
              </w:r>
              <w:r w:rsidRPr="00CA691D">
                <w:rPr>
                  <w:rFonts w:ascii="Times New Roman" w:eastAsia="Times New Roman" w:hAnsi="Times New Roman" w:cs="Times New Roman"/>
                  <w:color w:val="000000"/>
                  <w:kern w:val="0"/>
                  <w:sz w:val="24"/>
                  <w:szCs w:val="24"/>
                  <w14:ligatures w14:val="none"/>
                  <w:rPrChange w:id="2290"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2291" w:author="Administrator" w:date="2025-10-28T17:49:00Z" w16du:dateUtc="2025-10-28T10:49:00Z">
                    <w:rPr>
                      <w:rFonts w:ascii="TimesNewRomanPSMT" w:eastAsia="Times New Roman" w:hAnsi="TimesNewRomanPSMT" w:cs="Times New Roman"/>
                      <w:color w:val="000000"/>
                      <w:kern w:val="0"/>
                      <w14:ligatures w14:val="none"/>
                    </w:rPr>
                  </w:rPrChange>
                </w:rPr>
                <w:t>u, thu</w:t>
              </w:r>
              <w:r w:rsidRPr="00CA691D">
                <w:rPr>
                  <w:rFonts w:ascii="Times New Roman" w:eastAsia="Times New Roman" w:hAnsi="Times New Roman" w:cs="Times New Roman"/>
                  <w:color w:val="000000"/>
                  <w:kern w:val="0"/>
                  <w:sz w:val="24"/>
                  <w:szCs w:val="24"/>
                  <w14:ligatures w14:val="none"/>
                  <w:rPrChange w:id="2292"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293" w:author="Administrator" w:date="2025-10-28T17:49:00Z" w16du:dateUtc="2025-10-28T10:49:00Z">
                    <w:rPr>
                      <w:rFonts w:ascii="TimesNewRomanPSMT" w:eastAsia="Times New Roman" w:hAnsi="TimesNewRomanPSMT" w:cs="Times New Roman"/>
                      <w:color w:val="000000"/>
                      <w:kern w:val="0"/>
                      <w14:ligatures w14:val="none"/>
                    </w:rPr>
                  </w:rPrChange>
                </w:rPr>
                <w:t>n ti</w:t>
              </w:r>
              <w:r w:rsidRPr="00CA691D">
                <w:rPr>
                  <w:rFonts w:ascii="Times New Roman" w:eastAsia="Times New Roman" w:hAnsi="Times New Roman" w:cs="Times New Roman"/>
                  <w:color w:val="000000"/>
                  <w:kern w:val="0"/>
                  <w:sz w:val="24"/>
                  <w:szCs w:val="24"/>
                  <w14:ligatures w14:val="none"/>
                  <w:rPrChange w:id="229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295" w:author="Administrator" w:date="2025-10-28T17:49:00Z" w16du:dateUtc="2025-10-28T10:49:00Z">
                    <w:rPr>
                      <w:rFonts w:ascii="TimesNewRomanPSMT" w:eastAsia="Times New Roman" w:hAnsi="TimesNewRomanPSMT" w:cs="Times New Roman"/>
                      <w:color w:val="000000"/>
                      <w:kern w:val="0"/>
                      <w14:ligatures w14:val="none"/>
                    </w:rPr>
                  </w:rPrChange>
                </w:rPr>
                <w:t>n cho vi</w:t>
              </w:r>
              <w:r w:rsidRPr="00CA691D">
                <w:rPr>
                  <w:rFonts w:ascii="Times New Roman" w:eastAsia="Times New Roman" w:hAnsi="Times New Roman" w:cs="Times New Roman"/>
                  <w:color w:val="000000"/>
                  <w:kern w:val="0"/>
                  <w:sz w:val="24"/>
                  <w:szCs w:val="24"/>
                  <w14:ligatures w14:val="none"/>
                  <w:rPrChange w:id="229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297"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2298"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2299" w:author="Administrator" w:date="2025-10-28T17:49:00Z" w16du:dateUtc="2025-10-28T10:49:00Z">
                    <w:rPr>
                      <w:rFonts w:ascii="TimesNewRomanPSMT" w:eastAsia="Times New Roman" w:hAnsi="TimesNewRomanPSMT" w:cs="Times New Roman"/>
                      <w:color w:val="000000"/>
                      <w:kern w:val="0"/>
                      <w14:ligatures w14:val="none"/>
                    </w:rPr>
                  </w:rPrChange>
                </w:rPr>
                <w:t>p d</w:t>
              </w:r>
              <w:r w:rsidRPr="00CA691D">
                <w:rPr>
                  <w:rFonts w:ascii="Times New Roman" w:eastAsia="Times New Roman" w:hAnsi="Times New Roman" w:cs="Times New Roman"/>
                  <w:color w:val="000000"/>
                  <w:kern w:val="0"/>
                  <w:sz w:val="24"/>
                  <w:szCs w:val="24"/>
                  <w14:ligatures w14:val="none"/>
                  <w:rPrChange w:id="2300"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2301" w:author="Administrator" w:date="2025-10-28T17:49:00Z" w16du:dateUtc="2025-10-28T10:49:00Z">
                    <w:rPr>
                      <w:rFonts w:ascii="TimesNewRomanPSMT" w:eastAsia="Times New Roman" w:hAnsi="TimesNewRomanPSMT" w:cs="Times New Roman"/>
                      <w:color w:val="000000"/>
                      <w:kern w:val="0"/>
                      <w14:ligatures w14:val="none"/>
                    </w:rPr>
                  </w:rPrChange>
                </w:rPr>
                <w:t>ng v</w:t>
              </w:r>
              <w:r w:rsidRPr="00CA691D">
                <w:rPr>
                  <w:rFonts w:ascii="Times New Roman" w:eastAsia="Times New Roman" w:hAnsi="Times New Roman" w:cs="Times New Roman"/>
                  <w:color w:val="000000"/>
                  <w:kern w:val="0"/>
                  <w:sz w:val="24"/>
                  <w:szCs w:val="24"/>
                  <w14:ligatures w14:val="none"/>
                  <w:rPrChange w:id="230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303" w:author="Administrator" w:date="2025-10-28T17:49:00Z" w16du:dateUtc="2025-10-28T10:49:00Z">
                    <w:rPr>
                      <w:rFonts w:ascii="TimesNewRomanPSMT" w:eastAsia="Times New Roman" w:hAnsi="TimesNewRomanPSMT" w:cs="Times New Roman"/>
                      <w:color w:val="000000"/>
                      <w:kern w:val="0"/>
                      <w14:ligatures w14:val="none"/>
                    </w:rPr>
                  </w:rPrChange>
                </w:rPr>
                <w:t xml:space="preserve"> tri</w:t>
              </w:r>
              <w:r w:rsidRPr="00CA691D">
                <w:rPr>
                  <w:rFonts w:ascii="Times New Roman" w:eastAsia="Times New Roman" w:hAnsi="Times New Roman" w:cs="Times New Roman"/>
                  <w:color w:val="000000"/>
                  <w:kern w:val="0"/>
                  <w:sz w:val="24"/>
                  <w:szCs w:val="24"/>
                  <w14:ligatures w14:val="none"/>
                  <w:rPrChange w:id="2304"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2305" w:author="Administrator" w:date="2025-10-28T17:49:00Z" w16du:dateUtc="2025-10-28T10:49:00Z">
                    <w:rPr>
                      <w:rFonts w:ascii="TimesNewRomanPSMT" w:eastAsia="Times New Roman" w:hAnsi="TimesNewRomanPSMT" w:cs="Times New Roman"/>
                      <w:color w:val="000000"/>
                      <w:kern w:val="0"/>
                      <w14:ligatures w14:val="none"/>
                    </w:rPr>
                  </w:rPrChange>
                </w:rPr>
                <w:t>n khai</w:t>
              </w:r>
            </w:ins>
            <w:ins w:id="2306" w:author="Administrator" w:date="2025-10-28T17:54:00Z" w16du:dateUtc="2025-10-28T10:54:00Z">
              <w:r w:rsidR="00CA691D">
                <w:rPr>
                  <w:rFonts w:ascii="Times New Roman" w:eastAsia="Times New Roman" w:hAnsi="Times New Roman" w:cs="Times New Roman"/>
                  <w:color w:val="000000"/>
                  <w:kern w:val="0"/>
                  <w:sz w:val="24"/>
                  <w:szCs w:val="24"/>
                  <w14:ligatures w14:val="none"/>
                </w:rPr>
                <w:t xml:space="preserve"> </w:t>
              </w:r>
            </w:ins>
            <w:ins w:id="2307"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308"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2309"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2310" w:author="Administrator" w:date="2025-10-28T17:49:00Z" w16du:dateUtc="2025-10-28T10:49:00Z">
                    <w:rPr>
                      <w:rFonts w:ascii="TimesNewRomanPSMT" w:eastAsia="Times New Roman" w:hAnsi="TimesNewRomanPSMT" w:cs="Times New Roman"/>
                      <w:color w:val="000000"/>
                      <w:kern w:val="0"/>
                      <w14:ligatures w14:val="none"/>
                    </w:rPr>
                  </w:rPrChange>
                </w:rPr>
                <w:t>c hi</w:t>
              </w:r>
              <w:r w:rsidRPr="00CA691D">
                <w:rPr>
                  <w:rFonts w:ascii="Times New Roman" w:eastAsia="Times New Roman" w:hAnsi="Times New Roman" w:cs="Times New Roman"/>
                  <w:color w:val="000000"/>
                  <w:kern w:val="0"/>
                  <w:sz w:val="24"/>
                  <w:szCs w:val="24"/>
                  <w14:ligatures w14:val="none"/>
                  <w:rPrChange w:id="2311"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312" w:author="Administrator" w:date="2025-10-28T17:49:00Z" w16du:dateUtc="2025-10-28T10:49:00Z">
                    <w:rPr>
                      <w:rFonts w:ascii="TimesNewRomanPSMT" w:eastAsia="Times New Roman" w:hAnsi="TimesNewRomanPSMT" w:cs="Times New Roman"/>
                      <w:color w:val="000000"/>
                      <w:kern w:val="0"/>
                      <w14:ligatures w14:val="none"/>
                    </w:rPr>
                  </w:rPrChange>
                </w:rPr>
                <w:t>n.</w:t>
              </w:r>
            </w:ins>
          </w:p>
          <w:p w14:paraId="5BB5DAA6" w14:textId="77777777" w:rsidR="00CA691D" w:rsidRDefault="00D91701" w:rsidP="00A3338D">
            <w:pPr>
              <w:pStyle w:val="Vnbnnidung0"/>
              <w:tabs>
                <w:tab w:val="left" w:pos="1996"/>
              </w:tabs>
              <w:spacing w:after="0" w:line="240" w:lineRule="auto"/>
              <w:ind w:firstLine="0"/>
              <w:jc w:val="both"/>
              <w:rPr>
                <w:ins w:id="2313" w:author="Administrator" w:date="2025-10-28T17:54:00Z" w16du:dateUtc="2025-10-28T10:54:00Z"/>
                <w:rFonts w:ascii="Times New Roman" w:eastAsia="Times New Roman" w:hAnsi="Times New Roman" w:cs="Times New Roman"/>
                <w:b/>
                <w:bCs/>
                <w:color w:val="000000"/>
                <w:kern w:val="0"/>
                <w:sz w:val="24"/>
                <w:szCs w:val="24"/>
                <w14:ligatures w14:val="none"/>
              </w:rPr>
            </w:pPr>
            <w:ins w:id="2314"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315" w:author="Administrator" w:date="2025-10-28T17:49:00Z" w16du:dateUtc="2025-10-28T10:49:00Z">
                    <w:rPr>
                      <w:rFonts w:ascii="TimesNewRomanPS-BoldMT" w:eastAsia="Times New Roman" w:hAnsi="TimesNewRomanPS-BoldMT" w:cs="Times New Roman"/>
                      <w:b/>
                      <w:bCs/>
                      <w:color w:val="000000"/>
                      <w:kern w:val="0"/>
                      <w14:ligatures w14:val="none"/>
                    </w:rPr>
                  </w:rPrChange>
                </w:rPr>
                <w:t>3. V</w:t>
              </w:r>
              <w:r w:rsidRPr="00CA691D">
                <w:rPr>
                  <w:rFonts w:ascii="Times New Roman" w:eastAsia="Times New Roman" w:hAnsi="Times New Roman" w:cs="Times New Roman"/>
                  <w:b/>
                  <w:bCs/>
                  <w:color w:val="000000"/>
                  <w:kern w:val="0"/>
                  <w:sz w:val="24"/>
                  <w:szCs w:val="24"/>
                  <w14:ligatures w14:val="none"/>
                  <w:rPrChange w:id="2316"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31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w:t>
              </w:r>
              <w:r w:rsidRPr="00CA691D">
                <w:rPr>
                  <w:rFonts w:ascii="Times New Roman" w:eastAsia="Times New Roman" w:hAnsi="Times New Roman" w:cs="Times New Roman"/>
                  <w:b/>
                  <w:bCs/>
                  <w:color w:val="000000"/>
                  <w:kern w:val="0"/>
                  <w:sz w:val="24"/>
                  <w:szCs w:val="24"/>
                  <w14:ligatures w14:val="none"/>
                  <w:rPrChange w:id="2318"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2319"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2320" w:author="Administrator" w:date="2025-10-28T17:49:00Z" w16du:dateUtc="2025-10-28T10:49:00Z">
                    <w:rPr>
                      <w:rFonts w:ascii="Calibri" w:eastAsia="Times New Roman" w:hAnsi="Calibri" w:cs="Calibri"/>
                      <w:b/>
                      <w:bCs/>
                      <w:color w:val="000000"/>
                      <w:kern w:val="0"/>
                      <w14:ligatures w14:val="none"/>
                    </w:rPr>
                  </w:rPrChange>
                </w:rPr>
                <w:t>ể</w:t>
              </w:r>
              <w:r w:rsidRPr="00CA691D">
                <w:rPr>
                  <w:rFonts w:ascii="Times New Roman" w:eastAsia="Times New Roman" w:hAnsi="Times New Roman" w:cs="Times New Roman"/>
                  <w:b/>
                  <w:bCs/>
                  <w:color w:val="000000"/>
                  <w:kern w:val="0"/>
                  <w:sz w:val="24"/>
                  <w:szCs w:val="24"/>
                  <w14:ligatures w14:val="none"/>
                  <w:rPrChange w:id="2321" w:author="Administrator" w:date="2025-10-28T17:49:00Z" w16du:dateUtc="2025-10-28T10:49:00Z">
                    <w:rPr>
                      <w:rFonts w:ascii="TimesNewRomanPS-BoldMT" w:eastAsia="Times New Roman" w:hAnsi="TimesNewRomanPS-BoldMT" w:cs="Times New Roman"/>
                      <w:b/>
                      <w:bCs/>
                      <w:color w:val="000000"/>
                      <w:kern w:val="0"/>
                      <w14:ligatures w14:val="none"/>
                    </w:rPr>
                  </w:rPrChange>
                </w:rPr>
                <w:t>m a kho</w:t>
              </w:r>
              <w:r w:rsidRPr="00CA691D">
                <w:rPr>
                  <w:rFonts w:ascii="Times New Roman" w:eastAsia="Times New Roman" w:hAnsi="Times New Roman" w:cs="Times New Roman"/>
                  <w:b/>
                  <w:bCs/>
                  <w:color w:val="000000"/>
                  <w:kern w:val="0"/>
                  <w:sz w:val="24"/>
                  <w:szCs w:val="24"/>
                  <w14:ligatures w14:val="none"/>
                  <w:rPrChange w:id="2322"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2323"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n 1 </w:t>
              </w:r>
              <w:r w:rsidRPr="00CA691D">
                <w:rPr>
                  <w:rFonts w:ascii="Times New Roman" w:eastAsia="Times New Roman" w:hAnsi="Times New Roman" w:cs="Times New Roman"/>
                  <w:b/>
                  <w:bCs/>
                  <w:color w:val="000000"/>
                  <w:kern w:val="0"/>
                  <w:sz w:val="24"/>
                  <w:szCs w:val="24"/>
                  <w14:ligatures w14:val="none"/>
                  <w:rPrChange w:id="2324"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2325"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2326"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32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u 4 </w:t>
              </w:r>
              <w:r w:rsidRPr="00CA691D">
                <w:rPr>
                  <w:rFonts w:ascii="Times New Roman" w:eastAsia="Times New Roman" w:hAnsi="Times New Roman" w:cs="Times New Roman"/>
                  <w:b/>
                  <w:bCs/>
                  <w:color w:val="000000"/>
                  <w:kern w:val="0"/>
                  <w:sz w:val="24"/>
                  <w:szCs w:val="24"/>
                  <w14:ligatures w14:val="none"/>
                  <w:rPrChange w:id="2328"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329"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w:t>
              </w:r>
              <w:r w:rsidRPr="00CA691D">
                <w:rPr>
                  <w:rFonts w:ascii="Times New Roman" w:eastAsia="Times New Roman" w:hAnsi="Times New Roman" w:cs="Times New Roman"/>
                  <w:b/>
                  <w:bCs/>
                  <w:color w:val="000000"/>
                  <w:kern w:val="0"/>
                  <w:sz w:val="24"/>
                  <w:szCs w:val="24"/>
                  <w14:ligatures w14:val="none"/>
                  <w:rPrChange w:id="2330" w:author="Administrator" w:date="2025-10-28T17:49:00Z" w16du:dateUtc="2025-10-28T10:49:00Z">
                    <w:rPr>
                      <w:rFonts w:ascii="Calibri" w:eastAsia="Times New Roman" w:hAnsi="Calibri" w:cs="Calibri"/>
                      <w:b/>
                      <w:bCs/>
                      <w:color w:val="000000"/>
                      <w:kern w:val="0"/>
                      <w14:ligatures w14:val="none"/>
                    </w:rPr>
                  </w:rPrChange>
                </w:rPr>
                <w:t>Đố</w:t>
              </w:r>
              <w:r w:rsidRPr="00CA691D">
                <w:rPr>
                  <w:rFonts w:ascii="Times New Roman" w:eastAsia="Times New Roman" w:hAnsi="Times New Roman" w:cs="Times New Roman"/>
                  <w:b/>
                  <w:bCs/>
                  <w:color w:val="000000"/>
                  <w:kern w:val="0"/>
                  <w:sz w:val="24"/>
                  <w:szCs w:val="24"/>
                  <w14:ligatures w14:val="none"/>
                  <w:rPrChange w:id="2331" w:author="Administrator" w:date="2025-10-28T17:49:00Z" w16du:dateUtc="2025-10-28T10:49:00Z">
                    <w:rPr>
                      <w:rFonts w:ascii="TimesNewRomanPS-BoldMT" w:eastAsia="Times New Roman" w:hAnsi="TimesNewRomanPS-BoldMT" w:cs="Times New Roman"/>
                      <w:b/>
                      <w:bCs/>
                      <w:color w:val="000000"/>
                      <w:kern w:val="0"/>
                      <w14:ligatures w14:val="none"/>
                    </w:rPr>
                  </w:rPrChange>
                </w:rPr>
                <w:t>i t</w:t>
              </w:r>
              <w:r w:rsidRPr="00CA691D">
                <w:rPr>
                  <w:rFonts w:ascii="Times New Roman" w:eastAsia="Times New Roman" w:hAnsi="Times New Roman" w:cs="Times New Roman"/>
                  <w:b/>
                  <w:bCs/>
                  <w:color w:val="000000"/>
                  <w:kern w:val="0"/>
                  <w:sz w:val="24"/>
                  <w:szCs w:val="24"/>
                  <w14:ligatures w14:val="none"/>
                  <w:rPrChange w:id="2332" w:author="Administrator" w:date="2025-10-28T17:49:00Z" w16du:dateUtc="2025-10-28T10:49:00Z">
                    <w:rPr>
                      <w:rFonts w:ascii="Calibri" w:eastAsia="Times New Roman" w:hAnsi="Calibri" w:cs="Calibri"/>
                      <w:b/>
                      <w:bCs/>
                      <w:color w:val="000000"/>
                      <w:kern w:val="0"/>
                      <w14:ligatures w14:val="none"/>
                    </w:rPr>
                  </w:rPrChange>
                </w:rPr>
                <w:t>ượ</w:t>
              </w:r>
              <w:r w:rsidRPr="00CA691D">
                <w:rPr>
                  <w:rFonts w:ascii="Times New Roman" w:eastAsia="Times New Roman" w:hAnsi="Times New Roman" w:cs="Times New Roman"/>
                  <w:b/>
                  <w:bCs/>
                  <w:color w:val="000000"/>
                  <w:kern w:val="0"/>
                  <w:sz w:val="24"/>
                  <w:szCs w:val="24"/>
                  <w14:ligatures w14:val="none"/>
                  <w:rPrChange w:id="2333" w:author="Administrator" w:date="2025-10-28T17:49:00Z" w16du:dateUtc="2025-10-28T10:49:00Z">
                    <w:rPr>
                      <w:rFonts w:ascii="TimesNewRomanPS-BoldMT" w:eastAsia="Times New Roman" w:hAnsi="TimesNewRomanPS-BoldMT" w:cs="Times New Roman"/>
                      <w:b/>
                      <w:bCs/>
                      <w:color w:val="000000"/>
                      <w:kern w:val="0"/>
                      <w14:ligatures w14:val="none"/>
                    </w:rPr>
                  </w:rPrChange>
                </w:rPr>
                <w:t>ng ph</w:t>
              </w:r>
              <w:r w:rsidRPr="00CA691D">
                <w:rPr>
                  <w:rFonts w:ascii="Times New Roman" w:eastAsia="Times New Roman" w:hAnsi="Times New Roman" w:cs="Times New Roman"/>
                  <w:b/>
                  <w:bCs/>
                  <w:color w:val="000000"/>
                  <w:kern w:val="0"/>
                  <w:sz w:val="24"/>
                  <w:szCs w:val="24"/>
                  <w14:ligatures w14:val="none"/>
                  <w:rPrChange w:id="2334"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2335" w:author="Administrator" w:date="2025-10-28T17:49:00Z" w16du:dateUtc="2025-10-28T10:49:00Z">
                    <w:rPr>
                      <w:rFonts w:ascii="TimesNewRomanPS-BoldMT" w:eastAsia="Times New Roman" w:hAnsi="TimesNewRomanPS-BoldMT" w:cs="Times New Roman"/>
                      <w:b/>
                      <w:bCs/>
                      <w:color w:val="000000"/>
                      <w:kern w:val="0"/>
                      <w14:ligatures w14:val="none"/>
                    </w:rPr>
                  </w:rPrChange>
                </w:rPr>
                <w:t>i l</w:t>
              </w:r>
              <w:r w:rsidRPr="00CA691D">
                <w:rPr>
                  <w:rFonts w:ascii="Times New Roman" w:eastAsia="Times New Roman" w:hAnsi="Times New Roman" w:cs="Times New Roman"/>
                  <w:b/>
                  <w:bCs/>
                  <w:color w:val="000000"/>
                  <w:kern w:val="0"/>
                  <w:sz w:val="24"/>
                  <w:szCs w:val="24"/>
                  <w14:ligatures w14:val="none"/>
                  <w:rPrChange w:id="2336"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2337" w:author="Administrator" w:date="2025-10-28T17:49:00Z" w16du:dateUtc="2025-10-28T10:49:00Z">
                    <w:rPr>
                      <w:rFonts w:ascii="TimesNewRomanPS-BoldMT" w:eastAsia="Times New Roman" w:hAnsi="TimesNewRomanPS-BoldMT" w:cs="Times New Roman"/>
                      <w:b/>
                      <w:bCs/>
                      <w:color w:val="000000"/>
                      <w:kern w:val="0"/>
                      <w14:ligatures w14:val="none"/>
                    </w:rPr>
                  </w:rPrChange>
                </w:rPr>
                <w:t>m th</w:t>
              </w:r>
              <w:r w:rsidRPr="00CA691D">
                <w:rPr>
                  <w:rFonts w:ascii="Times New Roman" w:eastAsia="Times New Roman" w:hAnsi="Times New Roman" w:cs="Times New Roman"/>
                  <w:b/>
                  <w:bCs/>
                  <w:color w:val="000000"/>
                  <w:kern w:val="0"/>
                  <w:sz w:val="24"/>
                  <w:szCs w:val="24"/>
                  <w14:ligatures w14:val="none"/>
                  <w:rPrChange w:id="2338" w:author="Administrator" w:date="2025-10-28T17:49:00Z" w16du:dateUtc="2025-10-28T10:49:00Z">
                    <w:rPr>
                      <w:rFonts w:ascii="Calibri" w:eastAsia="Times New Roman" w:hAnsi="Calibri" w:cs="Calibri"/>
                      <w:b/>
                      <w:bCs/>
                      <w:color w:val="000000"/>
                      <w:kern w:val="0"/>
                      <w14:ligatures w14:val="none"/>
                    </w:rPr>
                  </w:rPrChange>
                </w:rPr>
                <w:t>ủ</w:t>
              </w:r>
              <w:r w:rsidRPr="00CA691D">
                <w:rPr>
                  <w:rFonts w:ascii="Times New Roman" w:eastAsia="Times New Roman" w:hAnsi="Times New Roman" w:cs="Times New Roman"/>
                  <w:b/>
                  <w:bCs/>
                  <w:color w:val="000000"/>
                  <w:kern w:val="0"/>
                  <w:sz w:val="24"/>
                  <w:szCs w:val="24"/>
                  <w14:ligatures w14:val="none"/>
                  <w:rPrChange w:id="2339"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t</w:t>
              </w:r>
              <w:r w:rsidRPr="00CA691D">
                <w:rPr>
                  <w:rFonts w:ascii="Times New Roman" w:eastAsia="Times New Roman" w:hAnsi="Times New Roman" w:cs="Times New Roman"/>
                  <w:b/>
                  <w:bCs/>
                  <w:color w:val="000000"/>
                  <w:kern w:val="0"/>
                  <w:sz w:val="24"/>
                  <w:szCs w:val="24"/>
                  <w14:ligatures w14:val="none"/>
                  <w:rPrChange w:id="2340" w:author="Administrator" w:date="2025-10-28T17:49:00Z" w16du:dateUtc="2025-10-28T10:49:00Z">
                    <w:rPr>
                      <w:rFonts w:ascii="Calibri" w:eastAsia="Times New Roman" w:hAnsi="Calibri" w:cs="Calibri"/>
                      <w:b/>
                      <w:bCs/>
                      <w:color w:val="000000"/>
                      <w:kern w:val="0"/>
                      <w14:ligatures w14:val="none"/>
                    </w:rPr>
                  </w:rPrChange>
                </w:rPr>
                <w:t>ụ</w:t>
              </w:r>
              <w:r w:rsidRPr="00CA691D">
                <w:rPr>
                  <w:rFonts w:ascii="Times New Roman" w:eastAsia="Times New Roman" w:hAnsi="Times New Roman" w:cs="Times New Roman"/>
                  <w:b/>
                  <w:bCs/>
                  <w:color w:val="000000"/>
                  <w:kern w:val="0"/>
                  <w:sz w:val="24"/>
                  <w:szCs w:val="24"/>
                  <w14:ligatures w14:val="none"/>
                  <w:rPrChange w:id="2341" w:author="Administrator" w:date="2025-10-28T17:49:00Z" w16du:dateUtc="2025-10-28T10:49:00Z">
                    <w:rPr>
                      <w:rFonts w:ascii="TimesNewRomanPS-BoldMT" w:eastAsia="Times New Roman" w:hAnsi="TimesNewRomanPS-BoldMT" w:cs="Times New Roman"/>
                      <w:b/>
                      <w:bCs/>
                      <w:color w:val="000000"/>
                      <w:kern w:val="0"/>
                      <w14:ligatures w14:val="none"/>
                    </w:rPr>
                  </w:rPrChange>
                </w:rPr>
                <w:t>c, n</w:t>
              </w:r>
              <w:r w:rsidRPr="00CA691D">
                <w:rPr>
                  <w:rFonts w:ascii="Times New Roman" w:eastAsia="Times New Roman" w:hAnsi="Times New Roman" w:cs="Times New Roman"/>
                  <w:b/>
                  <w:bCs/>
                  <w:color w:val="000000"/>
                  <w:kern w:val="0"/>
                  <w:sz w:val="24"/>
                  <w:szCs w:val="24"/>
                  <w14:ligatures w14:val="none"/>
                  <w:rPrChange w:id="2342" w:author="Administrator" w:date="2025-10-28T17:49:00Z" w16du:dateUtc="2025-10-28T10:49:00Z">
                    <w:rPr>
                      <w:rFonts w:ascii="Calibri" w:eastAsia="Times New Roman" w:hAnsi="Calibri" w:cs="Calibri"/>
                      <w:b/>
                      <w:bCs/>
                      <w:color w:val="000000"/>
                      <w:kern w:val="0"/>
                      <w14:ligatures w14:val="none"/>
                    </w:rPr>
                  </w:rPrChange>
                </w:rPr>
                <w:t>ộ</w:t>
              </w:r>
              <w:r w:rsidRPr="00CA691D">
                <w:rPr>
                  <w:rFonts w:ascii="Times New Roman" w:eastAsia="Times New Roman" w:hAnsi="Times New Roman" w:cs="Times New Roman"/>
                  <w:b/>
                  <w:bCs/>
                  <w:color w:val="000000"/>
                  <w:kern w:val="0"/>
                  <w:sz w:val="24"/>
                  <w:szCs w:val="24"/>
                  <w14:ligatures w14:val="none"/>
                  <w:rPrChange w:id="2343" w:author="Administrator" w:date="2025-10-28T17:49:00Z" w16du:dateUtc="2025-10-28T10:49:00Z">
                    <w:rPr>
                      <w:rFonts w:ascii="TimesNewRomanPS-BoldMT" w:eastAsia="Times New Roman" w:hAnsi="TimesNewRomanPS-BoldMT" w:cs="Times New Roman"/>
                      <w:b/>
                      <w:bCs/>
                      <w:color w:val="000000"/>
                      <w:kern w:val="0"/>
                      <w14:ligatures w14:val="none"/>
                    </w:rPr>
                  </w:rPrChange>
                </w:rPr>
                <w:t>p</w:t>
              </w:r>
            </w:ins>
            <w:ins w:id="2344" w:author="Administrator" w:date="2025-10-28T17:54:00Z" w16du:dateUtc="2025-10-28T10:54:00Z">
              <w:r w:rsidR="00CA691D">
                <w:rPr>
                  <w:rFonts w:ascii="Times New Roman" w:eastAsia="Times New Roman" w:hAnsi="Times New Roman" w:cs="Times New Roman"/>
                  <w:b/>
                  <w:bCs/>
                  <w:color w:val="000000"/>
                  <w:kern w:val="0"/>
                  <w:sz w:val="24"/>
                  <w:szCs w:val="24"/>
                  <w14:ligatures w14:val="none"/>
                </w:rPr>
                <w:t xml:space="preserve"> </w:t>
              </w:r>
            </w:ins>
            <w:ins w:id="2345"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346" w:author="Administrator" w:date="2025-10-28T17:49:00Z" w16du:dateUtc="2025-10-28T10:49:00Z">
                    <w:rPr>
                      <w:rFonts w:ascii="TimesNewRomanPS-BoldMT" w:eastAsia="Times New Roman" w:hAnsi="TimesNewRomanPS-BoldMT" w:cs="Times New Roman"/>
                      <w:b/>
                      <w:bCs/>
                      <w:color w:val="000000"/>
                      <w:kern w:val="0"/>
                      <w14:ligatures w14:val="none"/>
                    </w:rPr>
                  </w:rPrChange>
                </w:rPr>
                <w:t>ph</w:t>
              </w:r>
              <w:r w:rsidRPr="00CA691D">
                <w:rPr>
                  <w:rFonts w:ascii="Times New Roman" w:eastAsia="Times New Roman" w:hAnsi="Times New Roman" w:cs="Times New Roman"/>
                  <w:b/>
                  <w:bCs/>
                  <w:color w:val="000000"/>
                  <w:kern w:val="0"/>
                  <w:sz w:val="24"/>
                  <w:szCs w:val="24"/>
                  <w14:ligatures w14:val="none"/>
                  <w:rPrChange w:id="2347" w:author="Administrator" w:date="2025-10-28T17:49:00Z" w16du:dateUtc="2025-10-28T10:49:00Z">
                    <w:rPr>
                      <w:rFonts w:ascii=".VnTime" w:eastAsia="Times New Roman" w:hAnsi=".VnTime" w:cs=".VnTime"/>
                      <w:b/>
                      <w:bCs/>
                      <w:color w:val="000000"/>
                      <w:kern w:val="0"/>
                      <w14:ligatures w14:val="none"/>
                    </w:rPr>
                  </w:rPrChange>
                </w:rPr>
                <w:t>í</w:t>
              </w:r>
            </w:ins>
            <w:ins w:id="2348" w:author="Administrator" w:date="2025-10-28T17:54:00Z" w16du:dateUtc="2025-10-28T10:54:00Z">
              <w:r w:rsidR="00CA691D">
                <w:rPr>
                  <w:rFonts w:ascii="Times New Roman" w:eastAsia="Times New Roman" w:hAnsi="Times New Roman" w:cs="Times New Roman"/>
                  <w:b/>
                  <w:bCs/>
                  <w:color w:val="000000"/>
                  <w:kern w:val="0"/>
                  <w:sz w:val="24"/>
                  <w:szCs w:val="24"/>
                  <w14:ligatures w14:val="none"/>
                </w:rPr>
                <w:t xml:space="preserve"> </w:t>
              </w:r>
            </w:ins>
            <w:ins w:id="2349"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350" w:author="Administrator" w:date="2025-10-28T17:49:00Z" w16du:dateUtc="2025-10-28T10:49:00Z">
                    <w:rPr>
                      <w:rFonts w:ascii="TimesNewRomanPS-BoldMT" w:eastAsia="Times New Roman" w:hAnsi="TimesNewRomanPS-BoldMT" w:cs="Times New Roman"/>
                      <w:b/>
                      <w:bCs/>
                      <w:color w:val="000000"/>
                      <w:kern w:val="0"/>
                      <w14:ligatures w14:val="none"/>
                    </w:rPr>
                  </w:rPrChange>
                </w:rPr>
                <w:t>v</w:t>
              </w:r>
              <w:r w:rsidRPr="00CA691D">
                <w:rPr>
                  <w:rFonts w:ascii="Times New Roman" w:eastAsia="Times New Roman" w:hAnsi="Times New Roman" w:cs="Times New Roman"/>
                  <w:b/>
                  <w:bCs/>
                  <w:color w:val="000000"/>
                  <w:kern w:val="0"/>
                  <w:sz w:val="24"/>
                  <w:szCs w:val="24"/>
                  <w14:ligatures w14:val="none"/>
                  <w:rPrChange w:id="2351"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2352"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l</w:t>
              </w:r>
              <w:r w:rsidRPr="00CA691D">
                <w:rPr>
                  <w:rFonts w:ascii="Times New Roman" w:eastAsia="Times New Roman" w:hAnsi="Times New Roman" w:cs="Times New Roman"/>
                  <w:b/>
                  <w:bCs/>
                  <w:color w:val="000000"/>
                  <w:kern w:val="0"/>
                  <w:sz w:val="24"/>
                  <w:szCs w:val="24"/>
                  <w14:ligatures w14:val="none"/>
                  <w:rPrChange w:id="2353"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2354"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ph</w:t>
              </w:r>
              <w:r w:rsidRPr="00CA691D">
                <w:rPr>
                  <w:rFonts w:ascii="Times New Roman" w:eastAsia="Times New Roman" w:hAnsi="Times New Roman" w:cs="Times New Roman"/>
                  <w:b/>
                  <w:bCs/>
                  <w:color w:val="000000"/>
                  <w:kern w:val="0"/>
                  <w:sz w:val="24"/>
                  <w:szCs w:val="24"/>
                  <w14:ligatures w14:val="none"/>
                  <w:rPrChange w:id="2355" w:author="Administrator" w:date="2025-10-28T17:49:00Z" w16du:dateUtc="2025-10-28T10:49:00Z">
                    <w:rPr>
                      <w:rFonts w:ascii=".VnTime" w:eastAsia="Times New Roman" w:hAnsi=".VnTime" w:cs=".VnTime"/>
                      <w:b/>
                      <w:bCs/>
                      <w:color w:val="000000"/>
                      <w:kern w:val="0"/>
                      <w14:ligatures w14:val="none"/>
                    </w:rPr>
                  </w:rPrChange>
                </w:rPr>
                <w:t>í</w:t>
              </w:r>
            </w:ins>
          </w:p>
          <w:p w14:paraId="6DEEBE4B" w14:textId="77777777" w:rsidR="00CA691D" w:rsidRDefault="00D91701" w:rsidP="00A3338D">
            <w:pPr>
              <w:pStyle w:val="Vnbnnidung0"/>
              <w:tabs>
                <w:tab w:val="left" w:pos="1996"/>
              </w:tabs>
              <w:spacing w:after="0" w:line="240" w:lineRule="auto"/>
              <w:ind w:firstLine="0"/>
              <w:jc w:val="both"/>
              <w:rPr>
                <w:ins w:id="2356" w:author="Administrator" w:date="2025-10-28T17:54:00Z" w16du:dateUtc="2025-10-28T10:54:00Z"/>
                <w:rFonts w:ascii="Times New Roman" w:eastAsia="Times New Roman" w:hAnsi="Times New Roman" w:cs="Times New Roman"/>
                <w:color w:val="000000"/>
                <w:kern w:val="0"/>
                <w:sz w:val="24"/>
                <w:szCs w:val="24"/>
                <w14:ligatures w14:val="none"/>
              </w:rPr>
            </w:pPr>
            <w:ins w:id="2357"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358"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2359"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2360"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2361"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2362"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2363" w:author="Administrator" w:date="2025-10-28T17:49:00Z" w16du:dateUtc="2025-10-28T10:49:00Z">
                    <w:rPr>
                      <w:rFonts w:ascii="TimesNewRomanPSMT" w:eastAsia="Times New Roman" w:hAnsi="TimesNewRomanPSMT" w:cs="Times New Roman"/>
                      <w:color w:val="000000"/>
                      <w:kern w:val="0"/>
                      <w14:ligatures w14:val="none"/>
                    </w:rPr>
                  </w:rPrChange>
                </w:rPr>
                <w:t>a, b</w:t>
              </w:r>
              <w:r w:rsidRPr="00CA691D">
                <w:rPr>
                  <w:rFonts w:ascii="Times New Roman" w:eastAsia="Times New Roman" w:hAnsi="Times New Roman" w:cs="Times New Roman"/>
                  <w:color w:val="000000"/>
                  <w:kern w:val="0"/>
                  <w:sz w:val="24"/>
                  <w:szCs w:val="24"/>
                  <w14:ligatures w14:val="none"/>
                  <w:rPrChange w:id="2364"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2365" w:author="Administrator" w:date="2025-10-28T17:49:00Z" w16du:dateUtc="2025-10-28T10:49:00Z">
                    <w:rPr>
                      <w:rFonts w:ascii="TimesNewRomanPSMT" w:eastAsia="Times New Roman" w:hAnsi="TimesNewRomanPSMT" w:cs="Times New Roman"/>
                      <w:color w:val="000000"/>
                      <w:kern w:val="0"/>
                      <w14:ligatures w14:val="none"/>
                    </w:rPr>
                  </w:rPrChange>
                </w:rPr>
                <w:t xml:space="preserve"> sung nh</w:t>
              </w:r>
              <w:r w:rsidRPr="00CA691D">
                <w:rPr>
                  <w:rFonts w:ascii="Times New Roman" w:eastAsia="Times New Roman" w:hAnsi="Times New Roman" w:cs="Times New Roman"/>
                  <w:color w:val="000000"/>
                  <w:kern w:val="0"/>
                  <w:sz w:val="24"/>
                  <w:szCs w:val="24"/>
                  <w14:ligatures w14:val="none"/>
                  <w:rPrChange w:id="2366"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2367" w:author="Administrator" w:date="2025-10-28T17:49:00Z" w16du:dateUtc="2025-10-28T10:49:00Z">
                    <w:rPr>
                      <w:rFonts w:ascii="TimesNewRomanPSMT" w:eastAsia="Times New Roman" w:hAnsi="TimesNewRomanPSMT" w:cs="Times New Roman"/>
                      <w:color w:val="000000"/>
                      <w:kern w:val="0"/>
                      <w14:ligatures w14:val="none"/>
                    </w:rPr>
                  </w:rPrChange>
                </w:rPr>
                <w:t xml:space="preserve"> sau:</w:t>
              </w:r>
            </w:ins>
          </w:p>
          <w:p w14:paraId="77CAA78C" w14:textId="77777777" w:rsidR="00CA691D" w:rsidRDefault="00D91701" w:rsidP="00A3338D">
            <w:pPr>
              <w:pStyle w:val="Vnbnnidung0"/>
              <w:tabs>
                <w:tab w:val="left" w:pos="1996"/>
              </w:tabs>
              <w:spacing w:after="0" w:line="240" w:lineRule="auto"/>
              <w:ind w:firstLine="0"/>
              <w:jc w:val="both"/>
              <w:rPr>
                <w:ins w:id="2368" w:author="Administrator" w:date="2025-10-28T17:54:00Z" w16du:dateUtc="2025-10-28T10:54:00Z"/>
                <w:rFonts w:ascii="Times New Roman" w:eastAsia="Times New Roman" w:hAnsi="Times New Roman" w:cs="Times New Roman"/>
                <w:color w:val="000000"/>
                <w:kern w:val="0"/>
                <w:sz w:val="24"/>
                <w:szCs w:val="24"/>
                <w14:ligatures w14:val="none"/>
              </w:rPr>
            </w:pPr>
            <w:ins w:id="2369" w:author="Administrator" w:date="2025-10-28T17:43:00Z" w16du:dateUtc="2025-10-28T10:43:00Z">
              <w:r w:rsidRPr="00CA691D">
                <w:rPr>
                  <w:rFonts w:ascii="Times New Roman" w:eastAsia="Times New Roman" w:hAnsi="Times New Roman" w:cs="Times New Roman" w:hint="eastAsia"/>
                  <w:color w:val="000000"/>
                  <w:kern w:val="0"/>
                  <w:sz w:val="24"/>
                  <w:szCs w:val="24"/>
                  <w14:ligatures w14:val="none"/>
                  <w:rPrChange w:id="2370" w:author="Administrator" w:date="2025-10-28T17:49:00Z" w16du:dateUtc="2025-10-28T10:49:00Z">
                    <w:rPr>
                      <w:rFonts w:ascii="TimesNewRomanPSMT" w:eastAsia="Times New Roman" w:hAnsi="TimesNewRomanPSMT" w:cs="Times New Roman" w:hint="eastAsia"/>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371" w:author="Administrator" w:date="2025-10-28T17:49:00Z" w16du:dateUtc="2025-10-28T10:49:00Z">
                    <w:rPr>
                      <w:rFonts w:ascii="TimesNewRomanPSMT" w:eastAsia="Times New Roman" w:hAnsi="TimesNewRomanPSMT" w:cs="Times New Roman"/>
                      <w:color w:val="000000"/>
                      <w:kern w:val="0"/>
                      <w14:ligatures w14:val="none"/>
                    </w:rPr>
                  </w:rPrChange>
                </w:rPr>
                <w:t>Ph</w:t>
              </w:r>
              <w:r w:rsidRPr="00CA691D">
                <w:rPr>
                  <w:rFonts w:ascii="Times New Roman" w:eastAsia="Times New Roman" w:hAnsi="Times New Roman" w:cs="Times New Roman"/>
                  <w:color w:val="000000"/>
                  <w:kern w:val="0"/>
                  <w:sz w:val="24"/>
                  <w:szCs w:val="24"/>
                  <w14:ligatures w14:val="none"/>
                  <w:rPrChange w:id="2372"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373"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237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375" w:author="Administrator" w:date="2025-10-28T17:49:00Z" w16du:dateUtc="2025-10-28T10:49:00Z">
                    <w:rPr>
                      <w:rFonts w:ascii="TimesNewRomanPSMT" w:eastAsia="Times New Roman" w:hAnsi="TimesNewRomanPSMT" w:cs="Times New Roman"/>
                      <w:color w:val="000000"/>
                      <w:kern w:val="0"/>
                      <w14:ligatures w14:val="none"/>
                    </w:rPr>
                  </w:rPrChange>
                </w:rPr>
                <w:t>n mang c</w:t>
              </w:r>
              <w:r w:rsidRPr="00CA691D">
                <w:rPr>
                  <w:rFonts w:ascii="Times New Roman" w:eastAsia="Times New Roman" w:hAnsi="Times New Roman" w:cs="Times New Roman"/>
                  <w:color w:val="000000"/>
                  <w:kern w:val="0"/>
                  <w:sz w:val="24"/>
                  <w:szCs w:val="24"/>
                  <w14:ligatures w14:val="none"/>
                  <w:rPrChange w:id="237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377" w:author="Administrator" w:date="2025-10-28T17:49:00Z" w16du:dateUtc="2025-10-28T10:49:00Z">
                    <w:rPr>
                      <w:rFonts w:ascii="TimesNewRomanPSMT" w:eastAsia="Times New Roman" w:hAnsi="TimesNewRomanPSMT" w:cs="Times New Roman"/>
                      <w:color w:val="000000"/>
                      <w:kern w:val="0"/>
                      <w14:ligatures w14:val="none"/>
                    </w:rPr>
                  </w:rPrChange>
                </w:rPr>
                <w:t>p VR-SB (</w:t>
              </w:r>
              <w:r w:rsidRPr="00CA691D">
                <w:rPr>
                  <w:rFonts w:ascii="Times New Roman" w:eastAsia="Times New Roman" w:hAnsi="Times New Roman" w:cs="Times New Roman"/>
                  <w:color w:val="000000"/>
                  <w:kern w:val="0"/>
                  <w:sz w:val="24"/>
                  <w:szCs w:val="24"/>
                  <w14:ligatures w14:val="none"/>
                  <w:rPrChange w:id="2378"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2379"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2380"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2381" w:author="Administrator" w:date="2025-10-28T17:49:00Z" w16du:dateUtc="2025-10-28T10:49:00Z">
                    <w:rPr>
                      <w:rFonts w:ascii="TimesNewRomanPSMT" w:eastAsia="Times New Roman" w:hAnsi="TimesNewRomanPSMT" w:cs="Times New Roman"/>
                      <w:color w:val="000000"/>
                      <w:kern w:val="0"/>
                      <w14:ligatures w14:val="none"/>
                    </w:rPr>
                  </w:rPrChange>
                </w:rPr>
                <w:t>i ph</w:t>
              </w:r>
              <w:r w:rsidRPr="00CA691D">
                <w:rPr>
                  <w:rFonts w:ascii="Times New Roman" w:eastAsia="Times New Roman" w:hAnsi="Times New Roman" w:cs="Times New Roman"/>
                  <w:color w:val="000000"/>
                  <w:kern w:val="0"/>
                  <w:sz w:val="24"/>
                  <w:szCs w:val="24"/>
                  <w14:ligatures w14:val="none"/>
                  <w:rPrChange w:id="2382"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383"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238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385" w:author="Administrator" w:date="2025-10-28T17:49:00Z" w16du:dateUtc="2025-10-28T10:49:00Z">
                    <w:rPr>
                      <w:rFonts w:ascii="TimesNewRomanPSMT" w:eastAsia="Times New Roman" w:hAnsi="TimesNewRomanPSMT" w:cs="Times New Roman"/>
                      <w:color w:val="000000"/>
                      <w:kern w:val="0"/>
                      <w14:ligatures w14:val="none"/>
                    </w:rPr>
                  </w:rPrChange>
                </w:rPr>
                <w:t>n ho</w:t>
              </w:r>
              <w:r w:rsidRPr="00CA691D">
                <w:rPr>
                  <w:rFonts w:ascii="Times New Roman" w:eastAsia="Times New Roman" w:hAnsi="Times New Roman" w:cs="Times New Roman"/>
                  <w:color w:val="000000"/>
                  <w:kern w:val="0"/>
                  <w:sz w:val="24"/>
                  <w:szCs w:val="24"/>
                  <w14:ligatures w14:val="none"/>
                  <w:rPrChange w:id="238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387"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2388"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2389" w:author="Administrator" w:date="2025-10-28T17:49:00Z" w16du:dateUtc="2025-10-28T10:49:00Z">
                    <w:rPr>
                      <w:rFonts w:ascii="TimesNewRomanPSMT" w:eastAsia="Times New Roman" w:hAnsi="TimesNewRomanPSMT" w:cs="Times New Roman"/>
                      <w:color w:val="000000"/>
                      <w:kern w:val="0"/>
                      <w14:ligatures w14:val="none"/>
                    </w:rPr>
                  </w:rPrChange>
                </w:rPr>
                <w:t>ng v</w:t>
              </w:r>
              <w:r w:rsidRPr="00CA691D">
                <w:rPr>
                  <w:rFonts w:ascii="Times New Roman" w:eastAsia="Times New Roman" w:hAnsi="Times New Roman" w:cs="Times New Roman"/>
                  <w:color w:val="000000"/>
                  <w:kern w:val="0"/>
                  <w:sz w:val="24"/>
                  <w:szCs w:val="24"/>
                  <w14:ligatures w14:val="none"/>
                  <w:rPrChange w:id="2390"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391"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239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393" w:author="Administrator" w:date="2025-10-28T17:49:00Z" w16du:dateUtc="2025-10-28T10:49:00Z">
                    <w:rPr>
                      <w:rFonts w:ascii="TimesNewRomanPSMT" w:eastAsia="Times New Roman" w:hAnsi="TimesNewRomanPSMT" w:cs="Times New Roman"/>
                      <w:color w:val="000000"/>
                      <w:kern w:val="0"/>
                      <w14:ligatures w14:val="none"/>
                    </w:rPr>
                  </w:rPrChange>
                </w:rPr>
                <w:t>i</w:t>
              </w:r>
            </w:ins>
            <w:ins w:id="2394" w:author="Administrator" w:date="2025-10-28T17:54:00Z" w16du:dateUtc="2025-10-28T10:54:00Z">
              <w:r w:rsidR="00CA691D">
                <w:rPr>
                  <w:rFonts w:ascii="Times New Roman" w:eastAsia="Times New Roman" w:hAnsi="Times New Roman" w:cs="Times New Roman"/>
                  <w:color w:val="000000"/>
                  <w:kern w:val="0"/>
                  <w:sz w:val="24"/>
                  <w:szCs w:val="24"/>
                  <w14:ligatures w14:val="none"/>
                </w:rPr>
                <w:t xml:space="preserve"> </w:t>
              </w:r>
            </w:ins>
            <w:ins w:id="239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396" w:author="Administrator" w:date="2025-10-28T17:49:00Z" w16du:dateUtc="2025-10-28T10:49:00Z">
                    <w:rPr>
                      <w:rFonts w:ascii="TimesNewRomanPSMT" w:eastAsia="Times New Roman" w:hAnsi="TimesNewRomanPSMT" w:cs="Times New Roman"/>
                      <w:color w:val="000000"/>
                      <w:kern w:val="0"/>
                      <w14:ligatures w14:val="none"/>
                    </w:rPr>
                  </w:rPrChange>
                </w:rPr>
                <w:t>ven bi</w:t>
              </w:r>
              <w:r w:rsidRPr="00CA691D">
                <w:rPr>
                  <w:rFonts w:ascii="Times New Roman" w:eastAsia="Times New Roman" w:hAnsi="Times New Roman" w:cs="Times New Roman"/>
                  <w:color w:val="000000"/>
                  <w:kern w:val="0"/>
                  <w:sz w:val="24"/>
                  <w:szCs w:val="24"/>
                  <w14:ligatures w14:val="none"/>
                  <w:rPrChange w:id="2397"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2398"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239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400"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2401"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402"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2403"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404" w:author="Administrator" w:date="2025-10-28T17:49:00Z" w16du:dateUtc="2025-10-28T10:49:00Z">
                    <w:rPr>
                      <w:rFonts w:ascii="TimesNewRomanPSMT" w:eastAsia="Times New Roman" w:hAnsi="TimesNewRomanPSMT" w:cs="Times New Roman"/>
                      <w:color w:val="000000"/>
                      <w:kern w:val="0"/>
                      <w14:ligatures w14:val="none"/>
                    </w:rPr>
                  </w:rPrChange>
                </w:rPr>
                <w:t>n mang c</w:t>
              </w:r>
              <w:r w:rsidRPr="00CA691D">
                <w:rPr>
                  <w:rFonts w:ascii="Times New Roman" w:eastAsia="Times New Roman" w:hAnsi="Times New Roman" w:cs="Times New Roman"/>
                  <w:color w:val="000000"/>
                  <w:kern w:val="0"/>
                  <w:sz w:val="24"/>
                  <w:szCs w:val="24"/>
                  <w14:ligatures w14:val="none"/>
                  <w:rPrChange w:id="2405"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406" w:author="Administrator" w:date="2025-10-28T17:49:00Z" w16du:dateUtc="2025-10-28T10:49:00Z">
                    <w:rPr>
                      <w:rFonts w:ascii="TimesNewRomanPSMT" w:eastAsia="Times New Roman" w:hAnsi="TimesNewRomanPSMT" w:cs="Times New Roman"/>
                      <w:color w:val="000000"/>
                      <w:kern w:val="0"/>
                      <w14:ligatures w14:val="none"/>
                    </w:rPr>
                  </w:rPrChange>
                </w:rPr>
                <w:t>p VR-SI, VR-SII c</w:t>
              </w:r>
              <w:r w:rsidRPr="00CA691D">
                <w:rPr>
                  <w:rFonts w:ascii="Times New Roman" w:eastAsia="Times New Roman" w:hAnsi="Times New Roman" w:cs="Times New Roman"/>
                  <w:color w:val="000000"/>
                  <w:kern w:val="0"/>
                  <w:sz w:val="24"/>
                  <w:szCs w:val="24"/>
                  <w14:ligatures w14:val="none"/>
                  <w:rPrChange w:id="2407"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2408" w:author="Administrator" w:date="2025-10-28T17:49:00Z" w16du:dateUtc="2025-10-28T10:49:00Z">
                    <w:rPr>
                      <w:rFonts w:ascii="TimesNewRomanPSMT" w:eastAsia="Times New Roman" w:hAnsi="TimesNewRomanPSMT" w:cs="Times New Roman"/>
                      <w:color w:val="000000"/>
                      <w:kern w:val="0"/>
                      <w14:ligatures w14:val="none"/>
                    </w:rPr>
                  </w:rPrChange>
                </w:rPr>
                <w:t xml:space="preserve"> tr</w:t>
              </w:r>
              <w:r w:rsidRPr="00CA691D">
                <w:rPr>
                  <w:rFonts w:ascii="Times New Roman" w:eastAsia="Times New Roman" w:hAnsi="Times New Roman" w:cs="Times New Roman"/>
                  <w:color w:val="000000"/>
                  <w:kern w:val="0"/>
                  <w:sz w:val="24"/>
                  <w:szCs w:val="24"/>
                  <w14:ligatures w14:val="none"/>
                  <w:rPrChange w:id="2409" w:author="Administrator" w:date="2025-10-28T17:49:00Z" w16du:dateUtc="2025-10-28T10:49:00Z">
                    <w:rPr>
                      <w:rFonts w:ascii="Calibri" w:eastAsia="Times New Roman" w:hAnsi="Calibri" w:cs="Calibri"/>
                      <w:color w:val="000000"/>
                      <w:kern w:val="0"/>
                      <w14:ligatures w14:val="none"/>
                    </w:rPr>
                  </w:rPrChange>
                </w:rPr>
                <w:t>ọ</w:t>
              </w:r>
              <w:r w:rsidRPr="00CA691D">
                <w:rPr>
                  <w:rFonts w:ascii="Times New Roman" w:eastAsia="Times New Roman" w:hAnsi="Times New Roman" w:cs="Times New Roman"/>
                  <w:color w:val="000000"/>
                  <w:kern w:val="0"/>
                  <w:sz w:val="24"/>
                  <w:szCs w:val="24"/>
                  <w14:ligatures w14:val="none"/>
                  <w:rPrChange w:id="2410"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241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412" w:author="Administrator" w:date="2025-10-28T17:49:00Z" w16du:dateUtc="2025-10-28T10:49:00Z">
                    <w:rPr>
                      <w:rFonts w:ascii="TimesNewRomanPSMT" w:eastAsia="Times New Roman" w:hAnsi="TimesNewRomanPSMT" w:cs="Times New Roman"/>
                      <w:color w:val="000000"/>
                      <w:kern w:val="0"/>
                      <w14:ligatures w14:val="none"/>
                    </w:rPr>
                  </w:rPrChange>
                </w:rPr>
                <w:t>i to</w:t>
              </w:r>
              <w:r w:rsidRPr="00CA691D">
                <w:rPr>
                  <w:rFonts w:ascii="Times New Roman" w:eastAsia="Times New Roman" w:hAnsi="Times New Roman" w:cs="Times New Roman"/>
                  <w:color w:val="000000"/>
                  <w:kern w:val="0"/>
                  <w:sz w:val="24"/>
                  <w:szCs w:val="24"/>
                  <w14:ligatures w14:val="none"/>
                  <w:rPrChange w:id="241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414"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2415" w:author="Administrator" w:date="2025-10-28T17:49:00Z" w16du:dateUtc="2025-10-28T10:49:00Z">
                    <w:rPr>
                      <w:rFonts w:ascii="Calibri" w:eastAsia="Times New Roman" w:hAnsi="Calibri" w:cs="Calibri"/>
                      <w:color w:val="000000"/>
                      <w:kern w:val="0"/>
                      <w14:ligatures w14:val="none"/>
                    </w:rPr>
                  </w:rPrChange>
                </w:rPr>
                <w:t>ầ</w:t>
              </w:r>
              <w:r w:rsidRPr="00CA691D">
                <w:rPr>
                  <w:rFonts w:ascii="Times New Roman" w:eastAsia="Times New Roman" w:hAnsi="Times New Roman" w:cs="Times New Roman"/>
                  <w:color w:val="000000"/>
                  <w:kern w:val="0"/>
                  <w:sz w:val="24"/>
                  <w:szCs w:val="24"/>
                  <w14:ligatures w14:val="none"/>
                  <w:rPrChange w:id="2416"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2417" w:author="Administrator" w:date="2025-10-28T17:49:00Z" w16du:dateUtc="2025-10-28T10:49:00Z">
                    <w:rPr>
                      <w:rFonts w:ascii="Calibri" w:eastAsia="Times New Roman" w:hAnsi="Calibri" w:cs="Calibri"/>
                      <w:color w:val="000000"/>
                      <w:kern w:val="0"/>
                      <w14:ligatures w14:val="none"/>
                    </w:rPr>
                  </w:rPrChange>
                </w:rPr>
                <w:t>ừ</w:t>
              </w:r>
              <w:r w:rsidRPr="00CA691D">
                <w:rPr>
                  <w:rFonts w:ascii="Times New Roman" w:eastAsia="Times New Roman" w:hAnsi="Times New Roman" w:cs="Times New Roman"/>
                  <w:color w:val="000000"/>
                  <w:kern w:val="0"/>
                  <w:sz w:val="24"/>
                  <w:szCs w:val="24"/>
                  <w14:ligatures w14:val="none"/>
                  <w:rPrChange w:id="2418" w:author="Administrator" w:date="2025-10-28T17:49:00Z" w16du:dateUtc="2025-10-28T10:49:00Z">
                    <w:rPr>
                      <w:rFonts w:ascii="TimesNewRomanPSMT" w:eastAsia="Times New Roman" w:hAnsi="TimesNewRomanPSMT" w:cs="Times New Roman"/>
                      <w:color w:val="000000"/>
                      <w:kern w:val="0"/>
                      <w14:ligatures w14:val="none"/>
                    </w:rPr>
                  </w:rPrChange>
                </w:rPr>
                <w:t xml:space="preserve"> 200</w:t>
              </w:r>
            </w:ins>
            <w:ins w:id="2419" w:author="Administrator" w:date="2025-10-28T17:54:00Z" w16du:dateUtc="2025-10-28T10:54:00Z">
              <w:r w:rsidR="00CA691D">
                <w:rPr>
                  <w:rFonts w:ascii="Times New Roman" w:eastAsia="Times New Roman" w:hAnsi="Times New Roman" w:cs="Times New Roman"/>
                  <w:color w:val="000000"/>
                  <w:kern w:val="0"/>
                  <w:sz w:val="24"/>
                  <w:szCs w:val="24"/>
                  <w14:ligatures w14:val="none"/>
                </w:rPr>
                <w:t xml:space="preserve"> </w:t>
              </w:r>
            </w:ins>
            <w:ins w:id="2420"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421"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2422"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423" w:author="Administrator" w:date="2025-10-28T17:49:00Z" w16du:dateUtc="2025-10-28T10:49:00Z">
                    <w:rPr>
                      <w:rFonts w:ascii="TimesNewRomanPSMT" w:eastAsia="Times New Roman" w:hAnsi="TimesNewRomanPSMT" w:cs="Times New Roman"/>
                      <w:color w:val="000000"/>
                      <w:kern w:val="0"/>
                      <w14:ligatures w14:val="none"/>
                    </w:rPr>
                  </w:rPrChange>
                </w:rPr>
                <w:t>n tr</w:t>
              </w:r>
              <w:r w:rsidRPr="00CA691D">
                <w:rPr>
                  <w:rFonts w:ascii="Times New Roman" w:eastAsia="Times New Roman" w:hAnsi="Times New Roman" w:cs="Times New Roman"/>
                  <w:color w:val="000000"/>
                  <w:kern w:val="0"/>
                  <w:sz w:val="24"/>
                  <w:szCs w:val="24"/>
                  <w14:ligatures w14:val="none"/>
                  <w:rPrChange w:id="2424" w:author="Administrator" w:date="2025-10-28T17:49:00Z" w16du:dateUtc="2025-10-28T10:49:00Z">
                    <w:rPr>
                      <w:rFonts w:ascii="Calibri" w:eastAsia="Times New Roman" w:hAnsi="Calibri" w:cs="Calibri"/>
                      <w:color w:val="000000"/>
                      <w:kern w:val="0"/>
                      <w14:ligatures w14:val="none"/>
                    </w:rPr>
                  </w:rPrChange>
                </w:rPr>
                <w:t>ở</w:t>
              </w:r>
              <w:r w:rsidRPr="00CA691D">
                <w:rPr>
                  <w:rFonts w:ascii="Times New Roman" w:eastAsia="Times New Roman" w:hAnsi="Times New Roman" w:cs="Times New Roman"/>
                  <w:color w:val="000000"/>
                  <w:kern w:val="0"/>
                  <w:sz w:val="24"/>
                  <w:szCs w:val="24"/>
                  <w14:ligatures w14:val="none"/>
                  <w:rPrChange w:id="2425" w:author="Administrator" w:date="2025-10-28T17:49:00Z" w16du:dateUtc="2025-10-28T10:49:00Z">
                    <w:rPr>
                      <w:rFonts w:ascii="TimesNewRomanPSMT" w:eastAsia="Times New Roman" w:hAnsi="TimesNewRomanPSMT" w:cs="Times New Roman"/>
                      <w:color w:val="000000"/>
                      <w:kern w:val="0"/>
                      <w14:ligatures w14:val="none"/>
                    </w:rPr>
                  </w:rPrChange>
                </w:rPr>
                <w:t xml:space="preserve"> l</w:t>
              </w:r>
              <w:r w:rsidRPr="00CA691D">
                <w:rPr>
                  <w:rFonts w:ascii="Times New Roman" w:eastAsia="Times New Roman" w:hAnsi="Times New Roman" w:cs="Times New Roman"/>
                  <w:color w:val="000000"/>
                  <w:kern w:val="0"/>
                  <w:sz w:val="24"/>
                  <w:szCs w:val="24"/>
                  <w14:ligatures w14:val="none"/>
                  <w:rPrChange w:id="2426"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2427" w:author="Administrator" w:date="2025-10-28T17:49:00Z" w16du:dateUtc="2025-10-28T10:49:00Z">
                    <w:rPr>
                      <w:rFonts w:ascii="TimesNewRomanPSMT" w:eastAsia="Times New Roman" w:hAnsi="TimesNewRomanPSMT" w:cs="Times New Roman"/>
                      <w:color w:val="000000"/>
                      <w:kern w:val="0"/>
                      <w14:ligatures w14:val="none"/>
                    </w:rPr>
                  </w:rPrChange>
                </w:rPr>
                <w:t>n.</w:t>
              </w:r>
              <w:r w:rsidRPr="00CA691D">
                <w:rPr>
                  <w:rFonts w:ascii="Times New Roman" w:eastAsia="Times New Roman" w:hAnsi="Times New Roman" w:cs="Times New Roman"/>
                  <w:color w:val="000000"/>
                  <w:kern w:val="0"/>
                  <w:sz w:val="24"/>
                  <w:szCs w:val="24"/>
                  <w14:ligatures w14:val="none"/>
                  <w:rPrChange w:id="2428" w:author="Administrator" w:date="2025-10-28T17:49:00Z" w16du:dateUtc="2025-10-28T10:49:00Z">
                    <w:rPr>
                      <w:rFonts w:ascii=".VnTime" w:eastAsia="Times New Roman" w:hAnsi=".VnTime" w:cs=".VnTime"/>
                      <w:color w:val="000000"/>
                      <w:kern w:val="0"/>
                      <w14:ligatures w14:val="none"/>
                    </w:rPr>
                  </w:rPrChange>
                </w:rPr>
                <w:t>”</w:t>
              </w:r>
            </w:ins>
          </w:p>
          <w:p w14:paraId="45AD08A7" w14:textId="77777777" w:rsidR="00CA691D" w:rsidRDefault="00D91701" w:rsidP="00A3338D">
            <w:pPr>
              <w:pStyle w:val="Vnbnnidung0"/>
              <w:tabs>
                <w:tab w:val="left" w:pos="1996"/>
              </w:tabs>
              <w:spacing w:after="0" w:line="240" w:lineRule="auto"/>
              <w:ind w:firstLine="0"/>
              <w:jc w:val="both"/>
              <w:rPr>
                <w:ins w:id="2429" w:author="Administrator" w:date="2025-10-28T17:54:00Z" w16du:dateUtc="2025-10-28T10:54:00Z"/>
                <w:rFonts w:ascii="Times New Roman" w:eastAsia="Times New Roman" w:hAnsi="Times New Roman" w:cs="Times New Roman"/>
                <w:color w:val="000000"/>
                <w:kern w:val="0"/>
                <w:sz w:val="24"/>
                <w:szCs w:val="24"/>
                <w14:ligatures w14:val="none"/>
              </w:rPr>
            </w:pPr>
            <w:ins w:id="2430"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431" w:author="Administrator" w:date="2025-10-28T17:49:00Z" w16du:dateUtc="2025-10-28T10:49:00Z">
                    <w:rPr>
                      <w:rFonts w:ascii="TimesNewRomanPS-BoldMT" w:eastAsia="Times New Roman" w:hAnsi="TimesNewRomanPS-BoldMT" w:cs="Times New Roman"/>
                      <w:b/>
                      <w:bCs/>
                      <w:color w:val="000000"/>
                      <w:kern w:val="0"/>
                      <w14:ligatures w14:val="none"/>
                    </w:rPr>
                  </w:rPrChange>
                </w:rPr>
                <w:t>L</w:t>
              </w:r>
              <w:r w:rsidRPr="00CA691D">
                <w:rPr>
                  <w:rFonts w:ascii="Times New Roman" w:eastAsia="Times New Roman" w:hAnsi="Times New Roman" w:cs="Times New Roman" w:hint="eastAsia"/>
                  <w:b/>
                  <w:bCs/>
                  <w:color w:val="000000"/>
                  <w:kern w:val="0"/>
                  <w:sz w:val="24"/>
                  <w:szCs w:val="24"/>
                  <w14:ligatures w14:val="none"/>
                  <w:rPrChange w:id="2432" w:author="Administrator" w:date="2025-10-28T17:49:00Z" w16du:dateUtc="2025-10-28T10:49:00Z">
                    <w:rPr>
                      <w:rFonts w:ascii="TimesNewRomanPS-BoldMT" w:eastAsia="Times New Roman" w:hAnsi="TimesNewRomanPS-BoldMT" w:cs="Times New Roman" w:hint="eastAsia"/>
                      <w:b/>
                      <w:bCs/>
                      <w:color w:val="000000"/>
                      <w:kern w:val="0"/>
                      <w14:ligatures w14:val="none"/>
                    </w:rPr>
                  </w:rPrChange>
                </w:rPr>
                <w:t>ý</w:t>
              </w:r>
              <w:r w:rsidRPr="00CA691D">
                <w:rPr>
                  <w:rFonts w:ascii="Times New Roman" w:eastAsia="Times New Roman" w:hAnsi="Times New Roman" w:cs="Times New Roman"/>
                  <w:b/>
                  <w:bCs/>
                  <w:color w:val="000000"/>
                  <w:kern w:val="0"/>
                  <w:sz w:val="24"/>
                  <w:szCs w:val="24"/>
                  <w14:ligatures w14:val="none"/>
                  <w:rPrChange w:id="2433"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do: </w:t>
              </w:r>
              <w:r w:rsidRPr="00CA691D">
                <w:rPr>
                  <w:rFonts w:ascii="Times New Roman" w:eastAsia="Times New Roman" w:hAnsi="Times New Roman" w:cs="Times New Roman"/>
                  <w:color w:val="000000"/>
                  <w:kern w:val="0"/>
                  <w:sz w:val="24"/>
                  <w:szCs w:val="24"/>
                  <w14:ligatures w14:val="none"/>
                  <w:rPrChange w:id="2434"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2435"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2436" w:author="Administrator" w:date="2025-10-28T17:49:00Z" w16du:dateUtc="2025-10-28T10:49:00Z">
                    <w:rPr>
                      <w:rFonts w:ascii="TimesNewRomanPSMT" w:eastAsia="Times New Roman" w:hAnsi="TimesNewRomanPSMT" w:cs="Times New Roman"/>
                      <w:color w:val="000000"/>
                      <w:kern w:val="0"/>
                      <w14:ligatures w14:val="none"/>
                    </w:rPr>
                  </w:rPrChange>
                </w:rPr>
                <w:t>c t</w:t>
              </w:r>
              <w:r w:rsidRPr="00CA691D">
                <w:rPr>
                  <w:rFonts w:ascii="Times New Roman" w:eastAsia="Times New Roman" w:hAnsi="Times New Roman" w:cs="Times New Roman"/>
                  <w:color w:val="000000"/>
                  <w:kern w:val="0"/>
                  <w:sz w:val="24"/>
                  <w:szCs w:val="24"/>
                  <w14:ligatures w14:val="none"/>
                  <w:rPrChange w:id="2437"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2438" w:author="Administrator" w:date="2025-10-28T17:49:00Z" w16du:dateUtc="2025-10-28T10:49:00Z">
                    <w:rPr>
                      <w:rFonts w:ascii="TimesNewRomanPSMT" w:eastAsia="Times New Roman" w:hAnsi="TimesNewRomanPSMT" w:cs="Times New Roman"/>
                      <w:color w:val="000000"/>
                      <w:kern w:val="0"/>
                      <w14:ligatures w14:val="none"/>
                    </w:rPr>
                  </w:rPrChange>
                </w:rPr>
                <w:t xml:space="preserve"> hi</w:t>
              </w:r>
              <w:r w:rsidRPr="00CA691D">
                <w:rPr>
                  <w:rFonts w:ascii="Times New Roman" w:eastAsia="Times New Roman" w:hAnsi="Times New Roman" w:cs="Times New Roman"/>
                  <w:color w:val="000000"/>
                  <w:kern w:val="0"/>
                  <w:sz w:val="24"/>
                  <w:szCs w:val="24"/>
                  <w14:ligatures w14:val="none"/>
                  <w:rPrChange w:id="243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440" w:author="Administrator" w:date="2025-10-28T17:49:00Z" w16du:dateUtc="2025-10-28T10:49:00Z">
                    <w:rPr>
                      <w:rFonts w:ascii="TimesNewRomanPSMT" w:eastAsia="Times New Roman" w:hAnsi="TimesNewRomanPSMT" w:cs="Times New Roman"/>
                      <w:color w:val="000000"/>
                      <w:kern w:val="0"/>
                      <w14:ligatures w14:val="none"/>
                    </w:rPr>
                  </w:rPrChange>
                </w:rPr>
                <w:t>n nay, r</w:t>
              </w:r>
              <w:r w:rsidRPr="00CA691D">
                <w:rPr>
                  <w:rFonts w:ascii="Times New Roman" w:eastAsia="Times New Roman" w:hAnsi="Times New Roman" w:cs="Times New Roman"/>
                  <w:color w:val="000000"/>
                  <w:kern w:val="0"/>
                  <w:sz w:val="24"/>
                  <w:szCs w:val="24"/>
                  <w14:ligatures w14:val="none"/>
                  <w:rPrChange w:id="2441"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442" w:author="Administrator" w:date="2025-10-28T17:49:00Z" w16du:dateUtc="2025-10-28T10:49:00Z">
                    <w:rPr>
                      <w:rFonts w:ascii="TimesNewRomanPSMT" w:eastAsia="Times New Roman" w:hAnsi="TimesNewRomanPSMT" w:cs="Times New Roman"/>
                      <w:color w:val="000000"/>
                      <w:kern w:val="0"/>
                      <w14:ligatures w14:val="none"/>
                    </w:rPr>
                  </w:rPrChange>
                </w:rPr>
                <w:t>t nhi</w:t>
              </w:r>
              <w:r w:rsidRPr="00CA691D">
                <w:rPr>
                  <w:rFonts w:ascii="Times New Roman" w:eastAsia="Times New Roman" w:hAnsi="Times New Roman" w:cs="Times New Roman"/>
                  <w:color w:val="000000"/>
                  <w:kern w:val="0"/>
                  <w:sz w:val="24"/>
                  <w:szCs w:val="24"/>
                  <w14:ligatures w14:val="none"/>
                  <w:rPrChange w:id="2443"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444" w:author="Administrator" w:date="2025-10-28T17:49:00Z" w16du:dateUtc="2025-10-28T10:49:00Z">
                    <w:rPr>
                      <w:rFonts w:ascii="TimesNewRomanPSMT" w:eastAsia="Times New Roman" w:hAnsi="TimesNewRomanPSMT" w:cs="Times New Roman"/>
                      <w:color w:val="000000"/>
                      <w:kern w:val="0"/>
                      <w14:ligatures w14:val="none"/>
                    </w:rPr>
                  </w:rPrChange>
                </w:rPr>
                <w:t>u ph</w:t>
              </w:r>
              <w:r w:rsidRPr="00CA691D">
                <w:rPr>
                  <w:rFonts w:ascii="Times New Roman" w:eastAsia="Times New Roman" w:hAnsi="Times New Roman" w:cs="Times New Roman"/>
                  <w:color w:val="000000"/>
                  <w:kern w:val="0"/>
                  <w:sz w:val="24"/>
                  <w:szCs w:val="24"/>
                  <w14:ligatures w14:val="none"/>
                  <w:rPrChange w:id="2445"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446"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244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448"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244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450"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2451"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452"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453"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454" w:author="Administrator" w:date="2025-10-28T17:49:00Z" w16du:dateUtc="2025-10-28T10:49:00Z">
                    <w:rPr>
                      <w:rFonts w:ascii="TimesNewRomanPSMT" w:eastAsia="Times New Roman" w:hAnsi="TimesNewRomanPSMT" w:cs="Times New Roman"/>
                      <w:color w:val="000000"/>
                      <w:kern w:val="0"/>
                      <w14:ligatures w14:val="none"/>
                    </w:rPr>
                  </w:rPrChange>
                </w:rPr>
                <w:t>a mang</w:t>
              </w:r>
            </w:ins>
            <w:ins w:id="2455" w:author="Administrator" w:date="2025-10-28T17:54:00Z" w16du:dateUtc="2025-10-28T10:54:00Z">
              <w:r w:rsidR="00CA691D">
                <w:rPr>
                  <w:rFonts w:ascii="Times New Roman" w:eastAsia="Times New Roman" w:hAnsi="Times New Roman" w:cs="Times New Roman"/>
                  <w:color w:val="000000"/>
                  <w:kern w:val="0"/>
                  <w:sz w:val="24"/>
                  <w:szCs w:val="24"/>
                  <w14:ligatures w14:val="none"/>
                </w:rPr>
                <w:t xml:space="preserve"> </w:t>
              </w:r>
            </w:ins>
            <w:ins w:id="2456"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457"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2458"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459" w:author="Administrator" w:date="2025-10-28T17:49:00Z" w16du:dateUtc="2025-10-28T10:49:00Z">
                    <w:rPr>
                      <w:rFonts w:ascii="TimesNewRomanPSMT" w:eastAsia="Times New Roman" w:hAnsi="TimesNewRomanPSMT" w:cs="Times New Roman"/>
                      <w:color w:val="000000"/>
                      <w:kern w:val="0"/>
                      <w14:ligatures w14:val="none"/>
                    </w:rPr>
                  </w:rPrChange>
                </w:rPr>
                <w:t>p VRSB ho</w:t>
              </w:r>
              <w:r w:rsidRPr="00CA691D">
                <w:rPr>
                  <w:rFonts w:ascii="Times New Roman" w:eastAsia="Times New Roman" w:hAnsi="Times New Roman" w:cs="Times New Roman"/>
                  <w:color w:val="000000"/>
                  <w:kern w:val="0"/>
                  <w:sz w:val="24"/>
                  <w:szCs w:val="24"/>
                  <w14:ligatures w14:val="none"/>
                  <w:rPrChange w:id="2460"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461"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2462"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2463" w:author="Administrator" w:date="2025-10-28T17:49:00Z" w16du:dateUtc="2025-10-28T10:49:00Z">
                    <w:rPr>
                      <w:rFonts w:ascii="TimesNewRomanPSMT" w:eastAsia="Times New Roman" w:hAnsi="TimesNewRomanPSMT" w:cs="Times New Roman"/>
                      <w:color w:val="000000"/>
                      <w:kern w:val="0"/>
                      <w14:ligatures w14:val="none"/>
                    </w:rPr>
                  </w:rPrChange>
                </w:rPr>
                <w:t>ng tr</w:t>
              </w:r>
              <w:r w:rsidRPr="00CA691D">
                <w:rPr>
                  <w:rFonts w:ascii="Times New Roman" w:eastAsia="Times New Roman" w:hAnsi="Times New Roman" w:cs="Times New Roman"/>
                  <w:color w:val="000000"/>
                  <w:kern w:val="0"/>
                  <w:sz w:val="24"/>
                  <w:szCs w:val="24"/>
                  <w14:ligatures w14:val="none"/>
                  <w:rPrChange w:id="2464"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2465"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2466"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2467" w:author="Administrator" w:date="2025-10-28T17:49:00Z" w16du:dateUtc="2025-10-28T10:49:00Z">
                    <w:rPr>
                      <w:rFonts w:ascii="TimesNewRomanPSMT" w:eastAsia="Times New Roman" w:hAnsi="TimesNewRomanPSMT" w:cs="Times New Roman"/>
                      <w:color w:val="000000"/>
                      <w:kern w:val="0"/>
                      <w14:ligatures w14:val="none"/>
                    </w:rPr>
                  </w:rPrChange>
                </w:rPr>
                <w:t>c tuy</w:t>
              </w:r>
              <w:r w:rsidRPr="00CA691D">
                <w:rPr>
                  <w:rFonts w:ascii="Times New Roman" w:eastAsia="Times New Roman" w:hAnsi="Times New Roman" w:cs="Times New Roman"/>
                  <w:color w:val="000000"/>
                  <w:kern w:val="0"/>
                  <w:sz w:val="24"/>
                  <w:szCs w:val="24"/>
                  <w14:ligatures w14:val="none"/>
                  <w:rPrChange w:id="2468"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2469"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2470" w:author="Administrator" w:date="2025-10-28T17:49:00Z" w16du:dateUtc="2025-10-28T10:49:00Z">
                    <w:rPr>
                      <w:rFonts w:ascii="Calibri" w:eastAsia="Times New Roman" w:hAnsi="Calibri" w:cs="Calibri"/>
                      <w:color w:val="000000"/>
                      <w:kern w:val="0"/>
                      <w14:ligatures w14:val="none"/>
                    </w:rPr>
                  </w:rPrChange>
                </w:rPr>
                <w:t>đườ</w:t>
              </w:r>
              <w:r w:rsidRPr="00CA691D">
                <w:rPr>
                  <w:rFonts w:ascii="Times New Roman" w:eastAsia="Times New Roman" w:hAnsi="Times New Roman" w:cs="Times New Roman"/>
                  <w:color w:val="000000"/>
                  <w:kern w:val="0"/>
                  <w:sz w:val="24"/>
                  <w:szCs w:val="24"/>
                  <w14:ligatures w14:val="none"/>
                  <w:rPrChange w:id="2471"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2472"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473"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2474"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475"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476"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477" w:author="Administrator" w:date="2025-10-28T17:49:00Z" w16du:dateUtc="2025-10-28T10:49:00Z">
                    <w:rPr>
                      <w:rFonts w:ascii="TimesNewRomanPSMT" w:eastAsia="Times New Roman" w:hAnsi="TimesNewRomanPSMT" w:cs="Times New Roman"/>
                      <w:color w:val="000000"/>
                      <w:kern w:val="0"/>
                      <w14:ligatures w14:val="none"/>
                    </w:rPr>
                  </w:rPrChange>
                </w:rPr>
                <w:t>a (r</w:t>
              </w:r>
              <w:r w:rsidRPr="00CA691D">
                <w:rPr>
                  <w:rFonts w:ascii="Times New Roman" w:eastAsia="Times New Roman" w:hAnsi="Times New Roman" w:cs="Times New Roman"/>
                  <w:color w:val="000000"/>
                  <w:kern w:val="0"/>
                  <w:sz w:val="24"/>
                  <w:szCs w:val="24"/>
                  <w14:ligatures w14:val="none"/>
                  <w:rPrChange w:id="2478"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479" w:author="Administrator" w:date="2025-10-28T17:49:00Z" w16du:dateUtc="2025-10-28T10:49:00Z">
                    <w:rPr>
                      <w:rFonts w:ascii="TimesNewRomanPSMT" w:eastAsia="Times New Roman" w:hAnsi="TimesNewRomanPSMT" w:cs="Times New Roman"/>
                      <w:color w:val="000000"/>
                      <w:kern w:val="0"/>
                      <w14:ligatures w14:val="none"/>
                    </w:rPr>
                  </w:rPrChange>
                </w:rPr>
                <w:t>t h</w:t>
              </w:r>
              <w:r w:rsidRPr="00CA691D">
                <w:rPr>
                  <w:rFonts w:ascii="Times New Roman" w:eastAsia="Times New Roman" w:hAnsi="Times New Roman" w:cs="Times New Roman"/>
                  <w:color w:val="000000"/>
                  <w:kern w:val="0"/>
                  <w:sz w:val="24"/>
                  <w:szCs w:val="24"/>
                  <w14:ligatures w14:val="none"/>
                  <w:rPrChange w:id="2480"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481" w:author="Administrator" w:date="2025-10-28T17:49:00Z" w16du:dateUtc="2025-10-28T10:49:00Z">
                    <w:rPr>
                      <w:rFonts w:ascii="TimesNewRomanPSMT" w:eastAsia="Times New Roman" w:hAnsi="TimesNewRomanPSMT" w:cs="Times New Roman"/>
                      <w:color w:val="000000"/>
                      <w:kern w:val="0"/>
                      <w14:ligatures w14:val="none"/>
                    </w:rPr>
                  </w:rPrChange>
                </w:rPr>
                <w:t>n</w:t>
              </w:r>
            </w:ins>
            <w:ins w:id="2482" w:author="Administrator" w:date="2025-10-28T17:54:00Z" w16du:dateUtc="2025-10-28T10:54:00Z">
              <w:r w:rsidR="00CA691D">
                <w:rPr>
                  <w:rFonts w:ascii="Times New Roman" w:eastAsia="Times New Roman" w:hAnsi="Times New Roman" w:cs="Times New Roman"/>
                  <w:color w:val="000000"/>
                  <w:kern w:val="0"/>
                  <w:sz w:val="24"/>
                  <w:szCs w:val="24"/>
                  <w14:ligatures w14:val="none"/>
                </w:rPr>
                <w:t xml:space="preserve"> </w:t>
              </w:r>
            </w:ins>
            <w:ins w:id="2483"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484" w:author="Administrator" w:date="2025-10-28T17:49:00Z" w16du:dateUtc="2025-10-28T10:49:00Z">
                    <w:rPr>
                      <w:rFonts w:ascii="TimesNewRomanPSMT" w:eastAsia="Times New Roman" w:hAnsi="TimesNewRomanPSMT" w:cs="Times New Roman"/>
                      <w:color w:val="000000"/>
                      <w:kern w:val="0"/>
                      <w14:ligatures w14:val="none"/>
                    </w:rPr>
                  </w:rPrChange>
                </w:rPr>
                <w:t>ch</w:t>
              </w:r>
              <w:r w:rsidRPr="00CA691D">
                <w:rPr>
                  <w:rFonts w:ascii="Times New Roman" w:eastAsia="Times New Roman" w:hAnsi="Times New Roman" w:cs="Times New Roman"/>
                  <w:color w:val="000000"/>
                  <w:kern w:val="0"/>
                  <w:sz w:val="24"/>
                  <w:szCs w:val="24"/>
                  <w14:ligatures w14:val="none"/>
                  <w:rPrChange w:id="2485"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2486" w:author="Administrator" w:date="2025-10-28T17:49:00Z" w16du:dateUtc="2025-10-28T10:49:00Z">
                    <w:rPr>
                      <w:rFonts w:ascii="TimesNewRomanPSMT" w:eastAsia="Times New Roman" w:hAnsi="TimesNewRomanPSMT" w:cs="Times New Roman"/>
                      <w:color w:val="000000"/>
                      <w:kern w:val="0"/>
                      <w14:ligatures w14:val="none"/>
                    </w:rPr>
                  </w:rPrChange>
                </w:rPr>
                <w:t xml:space="preserve"> ho</w:t>
              </w:r>
              <w:r w:rsidRPr="00CA691D">
                <w:rPr>
                  <w:rFonts w:ascii="Times New Roman" w:eastAsia="Times New Roman" w:hAnsi="Times New Roman" w:cs="Times New Roman"/>
                  <w:color w:val="000000"/>
                  <w:kern w:val="0"/>
                  <w:sz w:val="24"/>
                  <w:szCs w:val="24"/>
                  <w14:ligatures w14:val="none"/>
                  <w:rPrChange w:id="2487"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488"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2489"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2490" w:author="Administrator" w:date="2025-10-28T17:49:00Z" w16du:dateUtc="2025-10-28T10:49:00Z">
                    <w:rPr>
                      <w:rFonts w:ascii="TimesNewRomanPSMT" w:eastAsia="Times New Roman" w:hAnsi="TimesNewRomanPSMT" w:cs="Times New Roman"/>
                      <w:color w:val="000000"/>
                      <w:kern w:val="0"/>
                      <w14:ligatures w14:val="none"/>
                    </w:rPr>
                  </w:rPrChange>
                </w:rPr>
                <w:t>ng ven bi</w:t>
              </w:r>
              <w:r w:rsidRPr="00CA691D">
                <w:rPr>
                  <w:rFonts w:ascii="Times New Roman" w:eastAsia="Times New Roman" w:hAnsi="Times New Roman" w:cs="Times New Roman"/>
                  <w:color w:val="000000"/>
                  <w:kern w:val="0"/>
                  <w:sz w:val="24"/>
                  <w:szCs w:val="24"/>
                  <w14:ligatures w14:val="none"/>
                  <w:rPrChange w:id="2491"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2492" w:author="Administrator" w:date="2025-10-28T17:49:00Z" w16du:dateUtc="2025-10-28T10:49:00Z">
                    <w:rPr>
                      <w:rFonts w:ascii="TimesNewRomanPSMT" w:eastAsia="Times New Roman" w:hAnsi="TimesNewRomanPSMT" w:cs="Times New Roman"/>
                      <w:color w:val="000000"/>
                      <w:kern w:val="0"/>
                      <w14:ligatures w14:val="none"/>
                    </w:rPr>
                  </w:rPrChange>
                </w:rPr>
                <w:t>n);</w:t>
              </w:r>
            </w:ins>
            <w:ins w:id="2493" w:author="Administrator" w:date="2025-10-28T17:54:00Z" w16du:dateUtc="2025-10-28T10:54:00Z">
              <w:r w:rsidR="00CA691D">
                <w:rPr>
                  <w:rFonts w:ascii="Times New Roman" w:eastAsia="Times New Roman" w:hAnsi="Times New Roman" w:cs="Times New Roman"/>
                  <w:color w:val="000000"/>
                  <w:kern w:val="0"/>
                  <w:sz w:val="24"/>
                  <w:szCs w:val="24"/>
                  <w14:ligatures w14:val="none"/>
                </w:rPr>
                <w:t xml:space="preserve"> </w:t>
              </w:r>
            </w:ins>
            <w:ins w:id="2494"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495" w:author="Administrator" w:date="2025-10-28T17:49:00Z" w16du:dateUtc="2025-10-28T10:49:00Z">
                    <w:rPr>
                      <w:rFonts w:ascii="TimesNewRomanPSMT" w:eastAsia="Times New Roman" w:hAnsi="TimesNewRomanPSMT" w:cs="Times New Roman"/>
                      <w:color w:val="000000"/>
                      <w:kern w:val="0"/>
                      <w14:ligatures w14:val="none"/>
                    </w:rPr>
                  </w:rPrChange>
                </w:rPr>
                <w:t>nhi</w:t>
              </w:r>
              <w:r w:rsidRPr="00CA691D">
                <w:rPr>
                  <w:rFonts w:ascii="Times New Roman" w:eastAsia="Times New Roman" w:hAnsi="Times New Roman" w:cs="Times New Roman"/>
                  <w:color w:val="000000"/>
                  <w:kern w:val="0"/>
                  <w:sz w:val="24"/>
                  <w:szCs w:val="24"/>
                  <w14:ligatures w14:val="none"/>
                  <w:rPrChange w:id="2496"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497" w:author="Administrator" w:date="2025-10-28T17:49:00Z" w16du:dateUtc="2025-10-28T10:49:00Z">
                    <w:rPr>
                      <w:rFonts w:ascii="TimesNewRomanPSMT" w:eastAsia="Times New Roman" w:hAnsi="TimesNewRomanPSMT" w:cs="Times New Roman"/>
                      <w:color w:val="000000"/>
                      <w:kern w:val="0"/>
                      <w14:ligatures w14:val="none"/>
                    </w:rPr>
                  </w:rPrChange>
                </w:rPr>
                <w:t>u ph</w:t>
              </w:r>
              <w:r w:rsidRPr="00CA691D">
                <w:rPr>
                  <w:rFonts w:ascii="Times New Roman" w:eastAsia="Times New Roman" w:hAnsi="Times New Roman" w:cs="Times New Roman"/>
                  <w:color w:val="000000"/>
                  <w:kern w:val="0"/>
                  <w:sz w:val="24"/>
                  <w:szCs w:val="24"/>
                  <w14:ligatures w14:val="none"/>
                  <w:rPrChange w:id="2498"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499"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250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501" w:author="Administrator" w:date="2025-10-28T17:49:00Z" w16du:dateUtc="2025-10-28T10:49:00Z">
                    <w:rPr>
                      <w:rFonts w:ascii="TimesNewRomanPSMT" w:eastAsia="Times New Roman" w:hAnsi="TimesNewRomanPSMT" w:cs="Times New Roman"/>
                      <w:color w:val="000000"/>
                      <w:kern w:val="0"/>
                      <w14:ligatures w14:val="none"/>
                    </w:rPr>
                  </w:rPrChange>
                </w:rPr>
                <w:t>n mang c</w:t>
              </w:r>
              <w:r w:rsidRPr="00CA691D">
                <w:rPr>
                  <w:rFonts w:ascii="Times New Roman" w:eastAsia="Times New Roman" w:hAnsi="Times New Roman" w:cs="Times New Roman"/>
                  <w:color w:val="000000"/>
                  <w:kern w:val="0"/>
                  <w:sz w:val="24"/>
                  <w:szCs w:val="24"/>
                  <w14:ligatures w14:val="none"/>
                  <w:rPrChange w:id="2502"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503" w:author="Administrator" w:date="2025-10-28T17:49:00Z" w16du:dateUtc="2025-10-28T10:49:00Z">
                    <w:rPr>
                      <w:rFonts w:ascii="TimesNewRomanPSMT" w:eastAsia="Times New Roman" w:hAnsi="TimesNewRomanPSMT" w:cs="Times New Roman"/>
                      <w:color w:val="000000"/>
                      <w:kern w:val="0"/>
                      <w14:ligatures w14:val="none"/>
                    </w:rPr>
                  </w:rPrChange>
                </w:rPr>
                <w:t>p VR-SB c</w:t>
              </w:r>
              <w:r w:rsidRPr="00CA691D">
                <w:rPr>
                  <w:rFonts w:ascii="Times New Roman" w:eastAsia="Times New Roman" w:hAnsi="Times New Roman" w:cs="Times New Roman"/>
                  <w:color w:val="000000"/>
                  <w:kern w:val="0"/>
                  <w:sz w:val="24"/>
                  <w:szCs w:val="24"/>
                  <w14:ligatures w14:val="none"/>
                  <w:rPrChange w:id="2504"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2505"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506" w:author="Administrator" w:date="2025-10-28T17:49:00Z" w16du:dateUtc="2025-10-28T10:49:00Z">
                    <w:rPr>
                      <w:rFonts w:ascii="TimesNewRomanPSMT" w:eastAsia="Times New Roman" w:hAnsi="TimesNewRomanPSMT" w:cs="Times New Roman"/>
                      <w:color w:val="000000"/>
                      <w:kern w:val="0"/>
                      <w14:ligatures w14:val="none"/>
                    </w:rPr>
                  </w:rPrChange>
                </w:rPr>
                <w:lastRenderedPageBreak/>
                <w:t>k</w:t>
              </w:r>
              <w:r w:rsidRPr="00CA691D">
                <w:rPr>
                  <w:rFonts w:ascii="Times New Roman" w:eastAsia="Times New Roman" w:hAnsi="Times New Roman" w:cs="Times New Roman"/>
                  <w:color w:val="000000"/>
                  <w:kern w:val="0"/>
                  <w:sz w:val="24"/>
                  <w:szCs w:val="24"/>
                  <w14:ligatures w14:val="none"/>
                  <w:rPrChange w:id="2507"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2508" w:author="Administrator" w:date="2025-10-28T17:49:00Z" w16du:dateUtc="2025-10-28T10:49:00Z">
                    <w:rPr>
                      <w:rFonts w:ascii="TimesNewRomanPSMT" w:eastAsia="Times New Roman" w:hAnsi="TimesNewRomanPSMT" w:cs="Times New Roman"/>
                      <w:color w:val="000000"/>
                      <w:kern w:val="0"/>
                      <w14:ligatures w14:val="none"/>
                    </w:rPr>
                  </w:rPrChange>
                </w:rPr>
                <w:t>ch th</w:t>
              </w:r>
              <w:r w:rsidRPr="00CA691D">
                <w:rPr>
                  <w:rFonts w:ascii="Times New Roman" w:eastAsia="Times New Roman" w:hAnsi="Times New Roman" w:cs="Times New Roman"/>
                  <w:color w:val="000000"/>
                  <w:kern w:val="0"/>
                  <w:sz w:val="24"/>
                  <w:szCs w:val="24"/>
                  <w14:ligatures w14:val="none"/>
                  <w:rPrChange w:id="2509"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2510" w:author="Administrator" w:date="2025-10-28T17:49:00Z" w16du:dateUtc="2025-10-28T10:49:00Z">
                    <w:rPr>
                      <w:rFonts w:ascii="TimesNewRomanPSMT" w:eastAsia="Times New Roman" w:hAnsi="TimesNewRomanPSMT" w:cs="Times New Roman"/>
                      <w:color w:val="000000"/>
                      <w:kern w:val="0"/>
                      <w14:ligatures w14:val="none"/>
                    </w:rPr>
                  </w:rPrChange>
                </w:rPr>
                <w:t>c, tr</w:t>
              </w:r>
              <w:r w:rsidRPr="00CA691D">
                <w:rPr>
                  <w:rFonts w:ascii="Times New Roman" w:eastAsia="Times New Roman" w:hAnsi="Times New Roman" w:cs="Times New Roman"/>
                  <w:color w:val="000000"/>
                  <w:kern w:val="0"/>
                  <w:sz w:val="24"/>
                  <w:szCs w:val="24"/>
                  <w14:ligatures w14:val="none"/>
                  <w:rPrChange w:id="2511" w:author="Administrator" w:date="2025-10-28T17:49:00Z" w16du:dateUtc="2025-10-28T10:49:00Z">
                    <w:rPr>
                      <w:rFonts w:ascii="Calibri" w:eastAsia="Times New Roman" w:hAnsi="Calibri" w:cs="Calibri"/>
                      <w:color w:val="000000"/>
                      <w:kern w:val="0"/>
                      <w14:ligatures w14:val="none"/>
                    </w:rPr>
                  </w:rPrChange>
                </w:rPr>
                <w:t>ọ</w:t>
              </w:r>
              <w:r w:rsidRPr="00CA691D">
                <w:rPr>
                  <w:rFonts w:ascii="Times New Roman" w:eastAsia="Times New Roman" w:hAnsi="Times New Roman" w:cs="Times New Roman"/>
                  <w:color w:val="000000"/>
                  <w:kern w:val="0"/>
                  <w:sz w:val="24"/>
                  <w:szCs w:val="24"/>
                  <w14:ligatures w14:val="none"/>
                  <w:rPrChange w:id="2512"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251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514" w:author="Administrator" w:date="2025-10-28T17:49:00Z" w16du:dateUtc="2025-10-28T10:49:00Z">
                    <w:rPr>
                      <w:rFonts w:ascii="TimesNewRomanPSMT" w:eastAsia="Times New Roman" w:hAnsi="TimesNewRomanPSMT" w:cs="Times New Roman"/>
                      <w:color w:val="000000"/>
                      <w:kern w:val="0"/>
                      <w14:ligatures w14:val="none"/>
                    </w:rPr>
                  </w:rPrChange>
                </w:rPr>
                <w:t>i nh</w:t>
              </w:r>
              <w:r w:rsidRPr="00CA691D">
                <w:rPr>
                  <w:rFonts w:ascii="Times New Roman" w:eastAsia="Times New Roman" w:hAnsi="Times New Roman" w:cs="Times New Roman"/>
                  <w:color w:val="000000"/>
                  <w:kern w:val="0"/>
                  <w:sz w:val="24"/>
                  <w:szCs w:val="24"/>
                  <w14:ligatures w14:val="none"/>
                  <w:rPrChange w:id="2515" w:author="Administrator" w:date="2025-10-28T17:49:00Z" w16du:dateUtc="2025-10-28T10:49:00Z">
                    <w:rPr>
                      <w:rFonts w:ascii="Calibri" w:eastAsia="Times New Roman" w:hAnsi="Calibri" w:cs="Calibri"/>
                      <w:color w:val="000000"/>
                      <w:kern w:val="0"/>
                      <w14:ligatures w14:val="none"/>
                    </w:rPr>
                  </w:rPrChange>
                </w:rPr>
                <w:t>ỏ</w:t>
              </w:r>
              <w:r w:rsidRPr="00CA691D">
                <w:rPr>
                  <w:rFonts w:ascii="Times New Roman" w:eastAsia="Times New Roman" w:hAnsi="Times New Roman" w:cs="Times New Roman"/>
                  <w:color w:val="000000"/>
                  <w:kern w:val="0"/>
                  <w:sz w:val="24"/>
                  <w:szCs w:val="24"/>
                  <w14:ligatures w14:val="none"/>
                  <w:rPrChange w:id="2516"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2517"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2518"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2519"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520"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2521"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522" w:author="Administrator" w:date="2025-10-28T17:49:00Z" w16du:dateUtc="2025-10-28T10:49:00Z">
                    <w:rPr>
                      <w:rFonts w:ascii="TimesNewRomanPSMT" w:eastAsia="Times New Roman" w:hAnsi="TimesNewRomanPSMT" w:cs="Times New Roman"/>
                      <w:color w:val="000000"/>
                      <w:kern w:val="0"/>
                      <w14:ligatures w14:val="none"/>
                    </w:rPr>
                  </w:rPrChange>
                </w:rPr>
                <w:t>n</w:t>
              </w:r>
            </w:ins>
            <w:ins w:id="2523" w:author="Administrator" w:date="2025-10-28T17:54:00Z" w16du:dateUtc="2025-10-28T10:54:00Z">
              <w:r w:rsidR="00CA691D">
                <w:rPr>
                  <w:rFonts w:ascii="Times New Roman" w:eastAsia="Times New Roman" w:hAnsi="Times New Roman" w:cs="Times New Roman"/>
                  <w:color w:val="000000"/>
                  <w:kern w:val="0"/>
                  <w:sz w:val="24"/>
                  <w:szCs w:val="24"/>
                  <w14:ligatures w14:val="none"/>
                </w:rPr>
                <w:t xml:space="preserve"> </w:t>
              </w:r>
            </w:ins>
            <w:ins w:id="2524"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525" w:author="Administrator" w:date="2025-10-28T17:49:00Z" w16du:dateUtc="2025-10-28T10:49:00Z">
                    <w:rPr>
                      <w:rFonts w:ascii="TimesNewRomanPSMT" w:eastAsia="Times New Roman" w:hAnsi="TimesNewRomanPSMT" w:cs="Times New Roman"/>
                      <w:color w:val="000000"/>
                      <w:kern w:val="0"/>
                      <w14:ligatures w14:val="none"/>
                    </w:rPr>
                  </w:rPrChange>
                </w:rPr>
                <w:t>mang c</w:t>
              </w:r>
              <w:r w:rsidRPr="00CA691D">
                <w:rPr>
                  <w:rFonts w:ascii="Times New Roman" w:eastAsia="Times New Roman" w:hAnsi="Times New Roman" w:cs="Times New Roman"/>
                  <w:color w:val="000000"/>
                  <w:kern w:val="0"/>
                  <w:sz w:val="24"/>
                  <w:szCs w:val="24"/>
                  <w14:ligatures w14:val="none"/>
                  <w:rPrChange w:id="252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527" w:author="Administrator" w:date="2025-10-28T17:49:00Z" w16du:dateUtc="2025-10-28T10:49:00Z">
                    <w:rPr>
                      <w:rFonts w:ascii="TimesNewRomanPSMT" w:eastAsia="Times New Roman" w:hAnsi="TimesNewRomanPSMT" w:cs="Times New Roman"/>
                      <w:color w:val="000000"/>
                      <w:kern w:val="0"/>
                      <w14:ligatures w14:val="none"/>
                    </w:rPr>
                  </w:rPrChange>
                </w:rPr>
                <w:t>p VR-SI v</w:t>
              </w:r>
              <w:r w:rsidRPr="00CA691D">
                <w:rPr>
                  <w:rFonts w:ascii="Times New Roman" w:eastAsia="Times New Roman" w:hAnsi="Times New Roman" w:cs="Times New Roman"/>
                  <w:color w:val="000000"/>
                  <w:kern w:val="0"/>
                  <w:sz w:val="24"/>
                  <w:szCs w:val="24"/>
                  <w14:ligatures w14:val="none"/>
                  <w:rPrChange w:id="252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529" w:author="Administrator" w:date="2025-10-28T17:49:00Z" w16du:dateUtc="2025-10-28T10:49:00Z">
                    <w:rPr>
                      <w:rFonts w:ascii="TimesNewRomanPSMT" w:eastAsia="Times New Roman" w:hAnsi="TimesNewRomanPSMT" w:cs="Times New Roman"/>
                      <w:color w:val="000000"/>
                      <w:kern w:val="0"/>
                      <w14:ligatures w14:val="none"/>
                    </w:rPr>
                  </w:rPrChange>
                </w:rPr>
                <w:t xml:space="preserve"> VR-SII,... n</w:t>
              </w:r>
              <w:r w:rsidRPr="00CA691D">
                <w:rPr>
                  <w:rFonts w:ascii="Times New Roman" w:eastAsia="Times New Roman" w:hAnsi="Times New Roman" w:cs="Times New Roman"/>
                  <w:color w:val="000000"/>
                  <w:kern w:val="0"/>
                  <w:sz w:val="24"/>
                  <w:szCs w:val="24"/>
                  <w14:ligatures w14:val="none"/>
                  <w:rPrChange w:id="2530"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2531" w:author="Administrator" w:date="2025-10-28T17:49:00Z" w16du:dateUtc="2025-10-28T10:49:00Z">
                    <w:rPr>
                      <w:rFonts w:ascii="TimesNewRomanPSMT" w:eastAsia="Times New Roman" w:hAnsi="TimesNewRomanPSMT" w:cs="Times New Roman"/>
                      <w:color w:val="000000"/>
                      <w:kern w:val="0"/>
                      <w14:ligatures w14:val="none"/>
                    </w:rPr>
                  </w:rPrChange>
                </w:rPr>
                <w:t>n vi</w:t>
              </w:r>
              <w:r w:rsidRPr="00CA691D">
                <w:rPr>
                  <w:rFonts w:ascii="Times New Roman" w:eastAsia="Times New Roman" w:hAnsi="Times New Roman" w:cs="Times New Roman"/>
                  <w:color w:val="000000"/>
                  <w:kern w:val="0"/>
                  <w:sz w:val="24"/>
                  <w:szCs w:val="24"/>
                  <w14:ligatures w14:val="none"/>
                  <w:rPrChange w:id="253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533" w:author="Administrator" w:date="2025-10-28T17:49:00Z" w16du:dateUtc="2025-10-28T10:49:00Z">
                    <w:rPr>
                      <w:rFonts w:ascii="TimesNewRomanPSMT" w:eastAsia="Times New Roman" w:hAnsi="TimesNewRomanPSMT" w:cs="Times New Roman"/>
                      <w:color w:val="000000"/>
                      <w:kern w:val="0"/>
                      <w14:ligatures w14:val="none"/>
                    </w:rPr>
                  </w:rPrChange>
                </w:rPr>
                <w:t xml:space="preserve">c quy </w:t>
              </w:r>
              <w:r w:rsidRPr="00CA691D">
                <w:rPr>
                  <w:rFonts w:ascii="Times New Roman" w:eastAsia="Times New Roman" w:hAnsi="Times New Roman" w:cs="Times New Roman"/>
                  <w:color w:val="000000"/>
                  <w:kern w:val="0"/>
                  <w:sz w:val="24"/>
                  <w:szCs w:val="24"/>
                  <w14:ligatures w14:val="none"/>
                  <w:rPrChange w:id="2534"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535"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2536"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537"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2538"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539"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2540"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541"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2542"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543"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544"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545" w:author="Administrator" w:date="2025-10-28T17:49:00Z" w16du:dateUtc="2025-10-28T10:49:00Z">
                    <w:rPr>
                      <w:rFonts w:ascii="TimesNewRomanPSMT" w:eastAsia="Times New Roman" w:hAnsi="TimesNewRomanPSMT" w:cs="Times New Roman"/>
                      <w:color w:val="000000"/>
                      <w:kern w:val="0"/>
                      <w14:ligatures w14:val="none"/>
                    </w:rPr>
                  </w:rPrChange>
                </w:rPr>
                <w:t>a mang c</w:t>
              </w:r>
              <w:r w:rsidRPr="00CA691D">
                <w:rPr>
                  <w:rFonts w:ascii="Times New Roman" w:eastAsia="Times New Roman" w:hAnsi="Times New Roman" w:cs="Times New Roman"/>
                  <w:color w:val="000000"/>
                  <w:kern w:val="0"/>
                  <w:sz w:val="24"/>
                  <w:szCs w:val="24"/>
                  <w14:ligatures w14:val="none"/>
                  <w:rPrChange w:id="254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547" w:author="Administrator" w:date="2025-10-28T17:49:00Z" w16du:dateUtc="2025-10-28T10:49:00Z">
                    <w:rPr>
                      <w:rFonts w:ascii="TimesNewRomanPSMT" w:eastAsia="Times New Roman" w:hAnsi="TimesNewRomanPSMT" w:cs="Times New Roman"/>
                      <w:color w:val="000000"/>
                      <w:kern w:val="0"/>
                      <w14:ligatures w14:val="none"/>
                    </w:rPr>
                  </w:rPrChange>
                </w:rPr>
                <w:t>p VR-SB ph</w:t>
              </w:r>
              <w:r w:rsidRPr="00CA691D">
                <w:rPr>
                  <w:rFonts w:ascii="Times New Roman" w:eastAsia="Times New Roman" w:hAnsi="Times New Roman" w:cs="Times New Roman"/>
                  <w:color w:val="000000"/>
                  <w:kern w:val="0"/>
                  <w:sz w:val="24"/>
                  <w:szCs w:val="24"/>
                  <w14:ligatures w14:val="none"/>
                  <w:rPrChange w:id="254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549" w:author="Administrator" w:date="2025-10-28T17:49:00Z" w16du:dateUtc="2025-10-28T10:49:00Z">
                    <w:rPr>
                      <w:rFonts w:ascii="TimesNewRomanPSMT" w:eastAsia="Times New Roman" w:hAnsi="TimesNewRomanPSMT" w:cs="Times New Roman"/>
                      <w:color w:val="000000"/>
                      <w:kern w:val="0"/>
                      <w14:ligatures w14:val="none"/>
                    </w:rPr>
                  </w:rPrChange>
                </w:rPr>
                <w:t>i l</w:t>
              </w:r>
              <w:r w:rsidRPr="00CA691D">
                <w:rPr>
                  <w:rFonts w:ascii="Times New Roman" w:eastAsia="Times New Roman" w:hAnsi="Times New Roman" w:cs="Times New Roman"/>
                  <w:color w:val="000000"/>
                  <w:kern w:val="0"/>
                  <w:sz w:val="24"/>
                  <w:szCs w:val="24"/>
                  <w14:ligatures w14:val="none"/>
                  <w:rPrChange w:id="2550"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551" w:author="Administrator" w:date="2025-10-28T17:49:00Z" w16du:dateUtc="2025-10-28T10:49:00Z">
                    <w:rPr>
                      <w:rFonts w:ascii="TimesNewRomanPSMT" w:eastAsia="Times New Roman" w:hAnsi="TimesNewRomanPSMT" w:cs="Times New Roman"/>
                      <w:color w:val="000000"/>
                      <w:kern w:val="0"/>
                      <w14:ligatures w14:val="none"/>
                    </w:rPr>
                  </w:rPrChange>
                </w:rPr>
                <w:t>m th</w:t>
              </w:r>
              <w:r w:rsidRPr="00CA691D">
                <w:rPr>
                  <w:rFonts w:ascii="Times New Roman" w:eastAsia="Times New Roman" w:hAnsi="Times New Roman" w:cs="Times New Roman"/>
                  <w:color w:val="000000"/>
                  <w:kern w:val="0"/>
                  <w:sz w:val="24"/>
                  <w:szCs w:val="24"/>
                  <w14:ligatures w14:val="none"/>
                  <w:rPrChange w:id="2552"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553"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2554"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2555" w:author="Administrator" w:date="2025-10-28T17:49:00Z" w16du:dateUtc="2025-10-28T10:49:00Z">
                    <w:rPr>
                      <w:rFonts w:ascii="TimesNewRomanPSMT" w:eastAsia="Times New Roman" w:hAnsi="TimesNewRomanPSMT" w:cs="Times New Roman"/>
                      <w:color w:val="000000"/>
                      <w:kern w:val="0"/>
                      <w14:ligatures w14:val="none"/>
                    </w:rPr>
                  </w:rPrChange>
                </w:rPr>
                <w:t>c v</w:t>
              </w:r>
              <w:r w:rsidRPr="00CA691D">
                <w:rPr>
                  <w:rFonts w:ascii="Times New Roman" w:eastAsia="Times New Roman" w:hAnsi="Times New Roman" w:cs="Times New Roman"/>
                  <w:color w:val="000000"/>
                  <w:kern w:val="0"/>
                  <w:sz w:val="24"/>
                  <w:szCs w:val="24"/>
                  <w14:ligatures w14:val="none"/>
                  <w:rPrChange w:id="2556"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557"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2558"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559" w:author="Administrator" w:date="2025-10-28T17:49:00Z" w16du:dateUtc="2025-10-28T10:49:00Z">
                    <w:rPr>
                      <w:rFonts w:ascii="TimesNewRomanPSMT" w:eastAsia="Times New Roman" w:hAnsi="TimesNewRomanPSMT" w:cs="Times New Roman"/>
                      <w:color w:val="000000"/>
                      <w:kern w:val="0"/>
                      <w14:ligatures w14:val="none"/>
                    </w:rPr>
                  </w:rPrChange>
                </w:rPr>
                <w:t>p ph</w:t>
              </w:r>
              <w:r w:rsidRPr="00CA691D">
                <w:rPr>
                  <w:rFonts w:ascii="Times New Roman" w:eastAsia="Times New Roman" w:hAnsi="Times New Roman" w:cs="Times New Roman"/>
                  <w:color w:val="000000"/>
                  <w:kern w:val="0"/>
                  <w:sz w:val="24"/>
                  <w:szCs w:val="24"/>
                  <w14:ligatures w14:val="none"/>
                  <w:rPrChange w:id="2560"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2561" w:author="Administrator" w:date="2025-10-28T17:49:00Z" w16du:dateUtc="2025-10-28T10:49:00Z">
                    <w:rPr>
                      <w:rFonts w:ascii="TimesNewRomanPSMT" w:eastAsia="Times New Roman" w:hAnsi="TimesNewRomanPSMT" w:cs="Times New Roman"/>
                      <w:color w:val="000000"/>
                      <w:kern w:val="0"/>
                      <w14:ligatures w14:val="none"/>
                    </w:rPr>
                  </w:rPrChange>
                </w:rPr>
                <w:t>, l</w:t>
              </w:r>
              <w:r w:rsidRPr="00CA691D">
                <w:rPr>
                  <w:rFonts w:ascii="Times New Roman" w:eastAsia="Times New Roman" w:hAnsi="Times New Roman" w:cs="Times New Roman"/>
                  <w:color w:val="000000"/>
                  <w:kern w:val="0"/>
                  <w:sz w:val="24"/>
                  <w:szCs w:val="24"/>
                  <w14:ligatures w14:val="none"/>
                  <w:rPrChange w:id="256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563"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2564"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2565"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2566" w:author="Administrator" w:date="2025-10-28T17:49:00Z" w16du:dateUtc="2025-10-28T10:49:00Z">
                    <w:rPr>
                      <w:rFonts w:ascii="Calibri" w:eastAsia="Times New Roman" w:hAnsi="Calibri" w:cs="Calibri"/>
                      <w:color w:val="000000"/>
                      <w:kern w:val="0"/>
                      <w14:ligatures w14:val="none"/>
                    </w:rPr>
                  </w:rPrChange>
                </w:rPr>
                <w:t>ũ</w:t>
              </w:r>
              <w:r w:rsidRPr="00CA691D">
                <w:rPr>
                  <w:rFonts w:ascii="Times New Roman" w:eastAsia="Times New Roman" w:hAnsi="Times New Roman" w:cs="Times New Roman"/>
                  <w:color w:val="000000"/>
                  <w:kern w:val="0"/>
                  <w:sz w:val="24"/>
                  <w:szCs w:val="24"/>
                  <w14:ligatures w14:val="none"/>
                  <w:rPrChange w:id="2567" w:author="Administrator" w:date="2025-10-28T17:49:00Z" w16du:dateUtc="2025-10-28T10:49:00Z">
                    <w:rPr>
                      <w:rFonts w:ascii="TimesNewRomanPSMT" w:eastAsia="Times New Roman" w:hAnsi="TimesNewRomanPSMT" w:cs="Times New Roman"/>
                      <w:color w:val="000000"/>
                      <w:kern w:val="0"/>
                      <w14:ligatures w14:val="none"/>
                    </w:rPr>
                  </w:rPrChange>
                </w:rPr>
                <w:t>ng c</w:t>
              </w:r>
              <w:r w:rsidRPr="00CA691D">
                <w:rPr>
                  <w:rFonts w:ascii="Times New Roman" w:eastAsia="Times New Roman" w:hAnsi="Times New Roman" w:cs="Times New Roman"/>
                  <w:color w:val="000000"/>
                  <w:kern w:val="0"/>
                  <w:sz w:val="24"/>
                  <w:szCs w:val="24"/>
                  <w14:ligatures w14:val="none"/>
                  <w:rPrChange w:id="2568" w:author="Administrator" w:date="2025-10-28T17:49:00Z" w16du:dateUtc="2025-10-28T10:49:00Z">
                    <w:rPr>
                      <w:rFonts w:ascii="Calibri" w:eastAsia="Times New Roman" w:hAnsi="Calibri" w:cs="Calibri"/>
                      <w:color w:val="000000"/>
                      <w:kern w:val="0"/>
                      <w14:ligatures w14:val="none"/>
                    </w:rPr>
                  </w:rPrChange>
                </w:rPr>
                <w:t>ầ</w:t>
              </w:r>
              <w:r w:rsidRPr="00CA691D">
                <w:rPr>
                  <w:rFonts w:ascii="Times New Roman" w:eastAsia="Times New Roman" w:hAnsi="Times New Roman" w:cs="Times New Roman"/>
                  <w:color w:val="000000"/>
                  <w:kern w:val="0"/>
                  <w:sz w:val="24"/>
                  <w:szCs w:val="24"/>
                  <w14:ligatures w14:val="none"/>
                  <w:rPrChange w:id="2569"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257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571" w:author="Administrator" w:date="2025-10-28T17:49:00Z" w16du:dateUtc="2025-10-28T10:49:00Z">
                    <w:rPr>
                      <w:rFonts w:ascii="TimesNewRomanPSMT" w:eastAsia="Times New Roman" w:hAnsi="TimesNewRomanPSMT" w:cs="Times New Roman"/>
                      <w:color w:val="000000"/>
                      <w:kern w:val="0"/>
                      <w14:ligatures w14:val="none"/>
                    </w:rPr>
                  </w:rPrChange>
                </w:rPr>
                <w:t>i xem x</w:t>
              </w:r>
              <w:r w:rsidRPr="00CA691D">
                <w:rPr>
                  <w:rFonts w:ascii="Times New Roman" w:eastAsia="Times New Roman" w:hAnsi="Times New Roman" w:cs="Times New Roman"/>
                  <w:color w:val="000000"/>
                  <w:kern w:val="0"/>
                  <w:sz w:val="24"/>
                  <w:szCs w:val="24"/>
                  <w14:ligatures w14:val="none"/>
                  <w:rPrChange w:id="2572" w:author="Administrator" w:date="2025-10-28T17:49:00Z" w16du:dateUtc="2025-10-28T10:49:00Z">
                    <w:rPr>
                      <w:rFonts w:ascii=".VnTime" w:eastAsia="Times New Roman" w:hAnsi=".VnTime" w:cs=".VnTime"/>
                      <w:color w:val="000000"/>
                      <w:kern w:val="0"/>
                      <w14:ligatures w14:val="none"/>
                    </w:rPr>
                  </w:rPrChange>
                </w:rPr>
                <w:t>é</w:t>
              </w:r>
              <w:r w:rsidRPr="00CA691D">
                <w:rPr>
                  <w:rFonts w:ascii="Times New Roman" w:eastAsia="Times New Roman" w:hAnsi="Times New Roman" w:cs="Times New Roman"/>
                  <w:color w:val="000000"/>
                  <w:kern w:val="0"/>
                  <w:sz w:val="24"/>
                  <w:szCs w:val="24"/>
                  <w14:ligatures w14:val="none"/>
                  <w:rPrChange w:id="2573" w:author="Administrator" w:date="2025-10-28T17:49:00Z" w16du:dateUtc="2025-10-28T10:49:00Z">
                    <w:rPr>
                      <w:rFonts w:ascii="TimesNewRomanPSMT" w:eastAsia="Times New Roman" w:hAnsi="TimesNewRomanPSMT" w:cs="Times New Roman"/>
                      <w:color w:val="000000"/>
                      <w:kern w:val="0"/>
                      <w14:ligatures w14:val="none"/>
                    </w:rPr>
                  </w:rPrChange>
                </w:rPr>
                <w:t>t l</w:t>
              </w:r>
              <w:r w:rsidRPr="00CA691D">
                <w:rPr>
                  <w:rFonts w:ascii="Times New Roman" w:eastAsia="Times New Roman" w:hAnsi="Times New Roman" w:cs="Times New Roman"/>
                  <w:color w:val="000000"/>
                  <w:kern w:val="0"/>
                  <w:sz w:val="24"/>
                  <w:szCs w:val="24"/>
                  <w14:ligatures w14:val="none"/>
                  <w:rPrChange w:id="2574"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575" w:author="Administrator" w:date="2025-10-28T17:49:00Z" w16du:dateUtc="2025-10-28T10:49:00Z">
                    <w:rPr>
                      <w:rFonts w:ascii="TimesNewRomanPSMT" w:eastAsia="Times New Roman" w:hAnsi="TimesNewRomanPSMT" w:cs="Times New Roman"/>
                      <w:color w:val="000000"/>
                      <w:kern w:val="0"/>
                      <w14:ligatures w14:val="none"/>
                    </w:rPr>
                  </w:rPrChange>
                </w:rPr>
                <w:t>i</w:t>
              </w:r>
            </w:ins>
            <w:ins w:id="2576" w:author="Administrator" w:date="2025-10-28T17:54:00Z" w16du:dateUtc="2025-10-28T10:54:00Z">
              <w:r w:rsidR="00CA691D">
                <w:rPr>
                  <w:rFonts w:ascii="Times New Roman" w:eastAsia="Times New Roman" w:hAnsi="Times New Roman" w:cs="Times New Roman"/>
                  <w:color w:val="000000"/>
                  <w:kern w:val="0"/>
                  <w:sz w:val="24"/>
                  <w:szCs w:val="24"/>
                  <w14:ligatures w14:val="none"/>
                </w:rPr>
                <w:t xml:space="preserve"> </w:t>
              </w:r>
            </w:ins>
            <w:ins w:id="2577"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578" w:author="Administrator" w:date="2025-10-28T17:49:00Z" w16du:dateUtc="2025-10-28T10:49:00Z">
                    <w:rPr>
                      <w:rFonts w:ascii="TimesNewRomanPSMT" w:eastAsia="Times New Roman" w:hAnsi="TimesNewRomanPSMT" w:cs="Times New Roman"/>
                      <w:color w:val="000000"/>
                      <w:kern w:val="0"/>
                      <w14:ligatures w14:val="none"/>
                    </w:rPr>
                  </w:rPrChange>
                </w:rPr>
                <w:t>trong ho</w:t>
              </w:r>
              <w:r w:rsidRPr="00CA691D">
                <w:rPr>
                  <w:rFonts w:ascii="Times New Roman" w:eastAsia="Times New Roman" w:hAnsi="Times New Roman" w:cs="Times New Roman"/>
                  <w:color w:val="000000"/>
                  <w:kern w:val="0"/>
                  <w:sz w:val="24"/>
                  <w:szCs w:val="24"/>
                  <w14:ligatures w14:val="none"/>
                  <w:rPrChange w:id="2579"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580"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2581"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2582" w:author="Administrator" w:date="2025-10-28T17:49:00Z" w16du:dateUtc="2025-10-28T10:49:00Z">
                    <w:rPr>
                      <w:rFonts w:ascii="TimesNewRomanPSMT" w:eastAsia="Times New Roman" w:hAnsi="TimesNewRomanPSMT" w:cs="Times New Roman"/>
                      <w:color w:val="000000"/>
                      <w:kern w:val="0"/>
                      <w14:ligatures w14:val="none"/>
                    </w:rPr>
                  </w:rPrChange>
                </w:rPr>
                <w:t>ng kinh doanh v</w:t>
              </w:r>
              <w:r w:rsidRPr="00CA691D">
                <w:rPr>
                  <w:rFonts w:ascii="Times New Roman" w:eastAsia="Times New Roman" w:hAnsi="Times New Roman" w:cs="Times New Roman"/>
                  <w:color w:val="000000"/>
                  <w:kern w:val="0"/>
                  <w:sz w:val="24"/>
                  <w:szCs w:val="24"/>
                  <w14:ligatures w14:val="none"/>
                  <w:rPrChange w:id="2583"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584"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258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586"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587" w:author="Administrator" w:date="2025-10-28T17:49:00Z" w16du:dateUtc="2025-10-28T10:49:00Z">
                    <w:rPr>
                      <w:rFonts w:ascii="Calibri" w:eastAsia="Times New Roman" w:hAnsi="Calibri" w:cs="Calibri"/>
                      <w:color w:val="000000"/>
                      <w:kern w:val="0"/>
                      <w14:ligatures w14:val="none"/>
                    </w:rPr>
                  </w:rPrChange>
                </w:rPr>
                <w:t>đườ</w:t>
              </w:r>
              <w:r w:rsidRPr="00CA691D">
                <w:rPr>
                  <w:rFonts w:ascii="Times New Roman" w:eastAsia="Times New Roman" w:hAnsi="Times New Roman" w:cs="Times New Roman"/>
                  <w:color w:val="000000"/>
                  <w:kern w:val="0"/>
                  <w:sz w:val="24"/>
                  <w:szCs w:val="24"/>
                  <w14:ligatures w14:val="none"/>
                  <w:rPrChange w:id="2588"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258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590"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2591"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592"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593"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594" w:author="Administrator" w:date="2025-10-28T17:49:00Z" w16du:dateUtc="2025-10-28T10:49:00Z">
                    <w:rPr>
                      <w:rFonts w:ascii="TimesNewRomanPSMT" w:eastAsia="Times New Roman" w:hAnsi="TimesNewRomanPSMT" w:cs="Times New Roman"/>
                      <w:color w:val="000000"/>
                      <w:kern w:val="0"/>
                      <w14:ligatures w14:val="none"/>
                    </w:rPr>
                  </w:rPrChange>
                </w:rPr>
                <w:t>a.</w:t>
              </w:r>
            </w:ins>
          </w:p>
          <w:p w14:paraId="063E46E7" w14:textId="77777777" w:rsidR="00CA691D" w:rsidRDefault="00D91701" w:rsidP="00A3338D">
            <w:pPr>
              <w:pStyle w:val="Vnbnnidung0"/>
              <w:tabs>
                <w:tab w:val="left" w:pos="1996"/>
              </w:tabs>
              <w:spacing w:after="0" w:line="240" w:lineRule="auto"/>
              <w:ind w:firstLine="0"/>
              <w:jc w:val="both"/>
              <w:rPr>
                <w:ins w:id="2595" w:author="Administrator" w:date="2025-10-28T17:54:00Z" w16du:dateUtc="2025-10-28T10:54:00Z"/>
                <w:rFonts w:ascii="Times New Roman" w:eastAsia="Times New Roman" w:hAnsi="Times New Roman" w:cs="Times New Roman"/>
                <w:b/>
                <w:bCs/>
                <w:color w:val="000000"/>
                <w:kern w:val="0"/>
                <w:sz w:val="24"/>
                <w:szCs w:val="24"/>
                <w14:ligatures w14:val="none"/>
              </w:rPr>
            </w:pPr>
            <w:ins w:id="2596"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597" w:author="Administrator" w:date="2025-10-28T17:49:00Z" w16du:dateUtc="2025-10-28T10:49:00Z">
                    <w:rPr>
                      <w:rFonts w:ascii="TimesNewRomanPS-BoldMT" w:eastAsia="Times New Roman" w:hAnsi="TimesNewRomanPS-BoldMT" w:cs="Times New Roman"/>
                      <w:b/>
                      <w:bCs/>
                      <w:color w:val="000000"/>
                      <w:kern w:val="0"/>
                      <w14:ligatures w14:val="none"/>
                    </w:rPr>
                  </w:rPrChange>
                </w:rPr>
                <w:t>4. V</w:t>
              </w:r>
              <w:r w:rsidRPr="00CA691D">
                <w:rPr>
                  <w:rFonts w:ascii="Times New Roman" w:eastAsia="Times New Roman" w:hAnsi="Times New Roman" w:cs="Times New Roman"/>
                  <w:b/>
                  <w:bCs/>
                  <w:color w:val="000000"/>
                  <w:kern w:val="0"/>
                  <w:sz w:val="24"/>
                  <w:szCs w:val="24"/>
                  <w14:ligatures w14:val="none"/>
                  <w:rPrChange w:id="2598"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599"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w:t>
              </w:r>
              <w:r w:rsidRPr="00CA691D">
                <w:rPr>
                  <w:rFonts w:ascii="Times New Roman" w:eastAsia="Times New Roman" w:hAnsi="Times New Roman" w:cs="Times New Roman"/>
                  <w:b/>
                  <w:bCs/>
                  <w:color w:val="000000"/>
                  <w:kern w:val="0"/>
                  <w:sz w:val="24"/>
                  <w:szCs w:val="24"/>
                  <w14:ligatures w14:val="none"/>
                  <w:rPrChange w:id="2600" w:author="Administrator" w:date="2025-10-28T17:49:00Z" w16du:dateUtc="2025-10-28T10:49:00Z">
                    <w:rPr>
                      <w:rFonts w:ascii="Calibri" w:eastAsia="Times New Roman" w:hAnsi="Calibri" w:cs="Calibri"/>
                      <w:b/>
                      <w:bCs/>
                      <w:color w:val="000000"/>
                      <w:kern w:val="0"/>
                      <w14:ligatures w14:val="none"/>
                    </w:rPr>
                  </w:rPrChange>
                </w:rPr>
                <w:t>đố</w:t>
              </w:r>
              <w:r w:rsidRPr="00CA691D">
                <w:rPr>
                  <w:rFonts w:ascii="Times New Roman" w:eastAsia="Times New Roman" w:hAnsi="Times New Roman" w:cs="Times New Roman"/>
                  <w:b/>
                  <w:bCs/>
                  <w:color w:val="000000"/>
                  <w:kern w:val="0"/>
                  <w:sz w:val="24"/>
                  <w:szCs w:val="24"/>
                  <w14:ligatures w14:val="none"/>
                  <w:rPrChange w:id="2601" w:author="Administrator" w:date="2025-10-28T17:49:00Z" w16du:dateUtc="2025-10-28T10:49:00Z">
                    <w:rPr>
                      <w:rFonts w:ascii="TimesNewRomanPS-BoldMT" w:eastAsia="Times New Roman" w:hAnsi="TimesNewRomanPS-BoldMT" w:cs="Times New Roman"/>
                      <w:b/>
                      <w:bCs/>
                      <w:color w:val="000000"/>
                      <w:kern w:val="0"/>
                      <w14:ligatures w14:val="none"/>
                    </w:rPr>
                  </w:rPrChange>
                </w:rPr>
                <w:t>i t</w:t>
              </w:r>
              <w:r w:rsidRPr="00CA691D">
                <w:rPr>
                  <w:rFonts w:ascii="Times New Roman" w:eastAsia="Times New Roman" w:hAnsi="Times New Roman" w:cs="Times New Roman"/>
                  <w:b/>
                  <w:bCs/>
                  <w:color w:val="000000"/>
                  <w:kern w:val="0"/>
                  <w:sz w:val="24"/>
                  <w:szCs w:val="24"/>
                  <w14:ligatures w14:val="none"/>
                  <w:rPrChange w:id="2602" w:author="Administrator" w:date="2025-10-28T17:49:00Z" w16du:dateUtc="2025-10-28T10:49:00Z">
                    <w:rPr>
                      <w:rFonts w:ascii="Calibri" w:eastAsia="Times New Roman" w:hAnsi="Calibri" w:cs="Calibri"/>
                      <w:b/>
                      <w:bCs/>
                      <w:color w:val="000000"/>
                      <w:kern w:val="0"/>
                      <w14:ligatures w14:val="none"/>
                    </w:rPr>
                  </w:rPrChange>
                </w:rPr>
                <w:t>ượ</w:t>
              </w:r>
              <w:r w:rsidRPr="00CA691D">
                <w:rPr>
                  <w:rFonts w:ascii="Times New Roman" w:eastAsia="Times New Roman" w:hAnsi="Times New Roman" w:cs="Times New Roman"/>
                  <w:b/>
                  <w:bCs/>
                  <w:color w:val="000000"/>
                  <w:kern w:val="0"/>
                  <w:sz w:val="24"/>
                  <w:szCs w:val="24"/>
                  <w14:ligatures w14:val="none"/>
                  <w:rPrChange w:id="2603"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ng </w:t>
              </w:r>
              <w:r w:rsidRPr="00CA691D">
                <w:rPr>
                  <w:rFonts w:ascii="Times New Roman" w:eastAsia="Times New Roman" w:hAnsi="Times New Roman" w:cs="Times New Roman"/>
                  <w:b/>
                  <w:bCs/>
                  <w:color w:val="000000"/>
                  <w:kern w:val="0"/>
                  <w:sz w:val="24"/>
                  <w:szCs w:val="24"/>
                  <w14:ligatures w14:val="none"/>
                  <w:rPrChange w:id="2604"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605" w:author="Administrator" w:date="2025-10-28T17:49:00Z" w16du:dateUtc="2025-10-28T10:49:00Z">
                    <w:rPr>
                      <w:rFonts w:ascii="TimesNewRomanPS-BoldMT" w:eastAsia="Times New Roman" w:hAnsi="TimesNewRomanPS-BoldMT" w:cs="Times New Roman"/>
                      <w:b/>
                      <w:bCs/>
                      <w:color w:val="000000"/>
                      <w:kern w:val="0"/>
                      <w14:ligatures w14:val="none"/>
                    </w:rPr>
                  </w:rPrChange>
                </w:rPr>
                <w:t>th</w:t>
              </w:r>
              <w:r w:rsidRPr="00CA691D">
                <w:rPr>
                  <w:rFonts w:ascii="Times New Roman" w:eastAsia="Times New Roman" w:hAnsi="Times New Roman" w:cs="Times New Roman"/>
                  <w:b/>
                  <w:bCs/>
                  <w:color w:val="000000"/>
                  <w:kern w:val="0"/>
                  <w:sz w:val="24"/>
                  <w:szCs w:val="24"/>
                  <w14:ligatures w14:val="none"/>
                  <w:rPrChange w:id="2606" w:author="Administrator" w:date="2025-10-28T17:49:00Z" w16du:dateUtc="2025-10-28T10:49:00Z">
                    <w:rPr>
                      <w:rFonts w:ascii="Calibri" w:eastAsia="Times New Roman" w:hAnsi="Calibri" w:cs="Calibri"/>
                      <w:b/>
                      <w:bCs/>
                      <w:color w:val="000000"/>
                      <w:kern w:val="0"/>
                      <w14:ligatures w14:val="none"/>
                    </w:rPr>
                  </w:rPrChange>
                </w:rPr>
                <w:t>ủ</w:t>
              </w:r>
              <w:r w:rsidRPr="00CA691D">
                <w:rPr>
                  <w:rFonts w:ascii="Times New Roman" w:eastAsia="Times New Roman" w:hAnsi="Times New Roman" w:cs="Times New Roman"/>
                  <w:b/>
                  <w:bCs/>
                  <w:color w:val="000000"/>
                  <w:kern w:val="0"/>
                  <w:sz w:val="24"/>
                  <w:szCs w:val="24"/>
                  <w14:ligatures w14:val="none"/>
                  <w:rPrChange w:id="2607" w:author="Administrator" w:date="2025-10-28T17:49:00Z" w16du:dateUtc="2025-10-28T10:49:00Z">
                    <w:rPr>
                      <w:rFonts w:ascii="TimesNewRomanPS-BoldMT" w:eastAsia="Times New Roman" w:hAnsi="TimesNewRomanPS-BoldMT" w:cs="Times New Roman"/>
                      <w:b/>
                      <w:bCs/>
                      <w:color w:val="000000"/>
                      <w:kern w:val="0"/>
                      <w14:ligatures w14:val="none"/>
                    </w:rPr>
                  </w:rPrChange>
                </w:rPr>
                <w:t>y phi c</w:t>
              </w:r>
              <w:r w:rsidRPr="00CA691D">
                <w:rPr>
                  <w:rFonts w:ascii="Times New Roman" w:eastAsia="Times New Roman" w:hAnsi="Times New Roman" w:cs="Times New Roman"/>
                  <w:b/>
                  <w:bCs/>
                  <w:color w:val="000000"/>
                  <w:kern w:val="0"/>
                  <w:sz w:val="24"/>
                  <w:szCs w:val="24"/>
                  <w14:ligatures w14:val="none"/>
                  <w:rPrChange w:id="2608" w:author="Administrator" w:date="2025-10-28T17:49:00Z" w16du:dateUtc="2025-10-28T10:49:00Z">
                    <w:rPr>
                      <w:rFonts w:ascii="Calibri" w:eastAsia="Times New Roman" w:hAnsi="Calibri" w:cs="Calibri"/>
                      <w:b/>
                      <w:bCs/>
                      <w:color w:val="000000"/>
                      <w:kern w:val="0"/>
                      <w14:ligatures w14:val="none"/>
                    </w:rPr>
                  </w:rPrChange>
                </w:rPr>
                <w:t>ơ</w:t>
              </w:r>
              <w:r w:rsidRPr="00CA691D">
                <w:rPr>
                  <w:rFonts w:ascii="Times New Roman" w:eastAsia="Times New Roman" w:hAnsi="Times New Roman" w:cs="Times New Roman"/>
                  <w:b/>
                  <w:bCs/>
                  <w:color w:val="000000"/>
                  <w:kern w:val="0"/>
                  <w:sz w:val="24"/>
                  <w:szCs w:val="24"/>
                  <w14:ligatures w14:val="none"/>
                  <w:rPrChange w:id="2609" w:author="Administrator" w:date="2025-10-28T17:49:00Z" w16du:dateUtc="2025-10-28T10:49:00Z">
                    <w:rPr>
                      <w:rFonts w:ascii=".VnTime" w:eastAsia="Times New Roman" w:hAnsi=".VnTime" w:cs=".VnTime"/>
                      <w:b/>
                      <w:bCs/>
                      <w:color w:val="000000"/>
                      <w:kern w:val="0"/>
                      <w14:ligatures w14:val="none"/>
                    </w:rPr>
                  </w:rPrChange>
                </w:rPr>
                <w:t>”</w:t>
              </w:r>
            </w:ins>
          </w:p>
          <w:p w14:paraId="4982FC9B" w14:textId="77777777" w:rsidR="00CA691D" w:rsidRDefault="00D91701" w:rsidP="00A3338D">
            <w:pPr>
              <w:pStyle w:val="Vnbnnidung0"/>
              <w:tabs>
                <w:tab w:val="left" w:pos="1996"/>
              </w:tabs>
              <w:spacing w:after="0" w:line="240" w:lineRule="auto"/>
              <w:ind w:firstLine="0"/>
              <w:jc w:val="both"/>
              <w:rPr>
                <w:ins w:id="2610" w:author="Administrator" w:date="2025-10-28T17:55:00Z" w16du:dateUtc="2025-10-28T10:55:00Z"/>
                <w:rFonts w:ascii="Times New Roman" w:eastAsia="Times New Roman" w:hAnsi="Times New Roman" w:cs="Times New Roman"/>
                <w:color w:val="000000"/>
                <w:kern w:val="0"/>
                <w:sz w:val="24"/>
                <w:szCs w:val="24"/>
                <w14:ligatures w14:val="none"/>
              </w:rPr>
            </w:pPr>
            <w:ins w:id="2611"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612"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2613"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2614"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2615"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2616"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2617" w:author="Administrator" w:date="2025-10-28T17:49:00Z" w16du:dateUtc="2025-10-28T10:49:00Z">
                    <w:rPr>
                      <w:rFonts w:ascii="TimesNewRomanPSMT" w:eastAsia="Times New Roman" w:hAnsi="TimesNewRomanPSMT" w:cs="Times New Roman"/>
                      <w:color w:val="000000"/>
                      <w:kern w:val="0"/>
                      <w14:ligatures w14:val="none"/>
                    </w:rPr>
                  </w:rPrChange>
                </w:rPr>
                <w:t xml:space="preserve"> sung c</w:t>
              </w:r>
              <w:r w:rsidRPr="00CA691D">
                <w:rPr>
                  <w:rFonts w:ascii="Times New Roman" w:eastAsia="Times New Roman" w:hAnsi="Times New Roman" w:cs="Times New Roman"/>
                  <w:color w:val="000000"/>
                  <w:kern w:val="0"/>
                  <w:sz w:val="24"/>
                  <w:szCs w:val="24"/>
                  <w14:ligatures w14:val="none"/>
                  <w:rPrChange w:id="2618"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2619" w:author="Administrator" w:date="2025-10-28T17:49:00Z" w16du:dateUtc="2025-10-28T10:49:00Z">
                    <w:rPr>
                      <w:rFonts w:ascii="TimesNewRomanPSMT" w:eastAsia="Times New Roman" w:hAnsi="TimesNewRomanPSMT" w:cs="Times New Roman"/>
                      <w:color w:val="000000"/>
                      <w:kern w:val="0"/>
                      <w14:ligatures w14:val="none"/>
                    </w:rPr>
                  </w:rPrChange>
                </w:rPr>
                <w:t>m t</w:t>
              </w:r>
              <w:r w:rsidRPr="00CA691D">
                <w:rPr>
                  <w:rFonts w:ascii="Times New Roman" w:eastAsia="Times New Roman" w:hAnsi="Times New Roman" w:cs="Times New Roman"/>
                  <w:color w:val="000000"/>
                  <w:kern w:val="0"/>
                  <w:sz w:val="24"/>
                  <w:szCs w:val="24"/>
                  <w14:ligatures w14:val="none"/>
                  <w:rPrChange w:id="2620" w:author="Administrator" w:date="2025-10-28T17:49:00Z" w16du:dateUtc="2025-10-28T10:49:00Z">
                    <w:rPr>
                      <w:rFonts w:ascii="Calibri" w:eastAsia="Times New Roman" w:hAnsi="Calibri" w:cs="Calibri"/>
                      <w:color w:val="000000"/>
                      <w:kern w:val="0"/>
                      <w14:ligatures w14:val="none"/>
                    </w:rPr>
                  </w:rPrChange>
                </w:rPr>
                <w:t>ừ</w:t>
              </w:r>
              <w:r w:rsidRPr="00CA691D">
                <w:rPr>
                  <w:rFonts w:ascii="Times New Roman" w:eastAsia="Times New Roman" w:hAnsi="Times New Roman" w:cs="Times New Roman"/>
                  <w:color w:val="000000"/>
                  <w:kern w:val="0"/>
                  <w:sz w:val="24"/>
                  <w:szCs w:val="24"/>
                  <w14:ligatures w14:val="none"/>
                  <w:rPrChange w:id="2621"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hint="eastAsia"/>
                  <w:b/>
                  <w:bCs/>
                  <w:color w:val="000000"/>
                  <w:kern w:val="0"/>
                  <w:sz w:val="24"/>
                  <w:szCs w:val="24"/>
                  <w14:ligatures w14:val="none"/>
                  <w:rPrChange w:id="2622" w:author="Administrator" w:date="2025-10-28T17:49:00Z" w16du:dateUtc="2025-10-28T10:49:00Z">
                    <w:rPr>
                      <w:rFonts w:ascii="TimesNewRomanPS-BoldMT" w:eastAsia="Times New Roman" w:hAnsi="TimesNewRomanPS-BoldMT" w:cs="Times New Roman" w:hint="eastAsia"/>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623" w:author="Administrator" w:date="2025-10-28T17:49:00Z" w16du:dateUtc="2025-10-28T10:49:00Z">
                    <w:rPr>
                      <w:rFonts w:ascii="TimesNewRomanPS-BoldMT" w:eastAsia="Times New Roman" w:hAnsi="TimesNewRomanPS-BoldMT" w:cs="Times New Roman"/>
                      <w:b/>
                      <w:bCs/>
                      <w:color w:val="000000"/>
                      <w:kern w:val="0"/>
                      <w14:ligatures w14:val="none"/>
                    </w:rPr>
                  </w:rPrChange>
                </w:rPr>
                <w:t>th</w:t>
              </w:r>
              <w:r w:rsidRPr="00CA691D">
                <w:rPr>
                  <w:rFonts w:ascii="Times New Roman" w:eastAsia="Times New Roman" w:hAnsi="Times New Roman" w:cs="Times New Roman"/>
                  <w:b/>
                  <w:bCs/>
                  <w:color w:val="000000"/>
                  <w:kern w:val="0"/>
                  <w:sz w:val="24"/>
                  <w:szCs w:val="24"/>
                  <w14:ligatures w14:val="none"/>
                  <w:rPrChange w:id="2624" w:author="Administrator" w:date="2025-10-28T17:49:00Z" w16du:dateUtc="2025-10-28T10:49:00Z">
                    <w:rPr>
                      <w:rFonts w:ascii="Calibri" w:eastAsia="Times New Roman" w:hAnsi="Calibri" w:cs="Calibri"/>
                      <w:b/>
                      <w:bCs/>
                      <w:color w:val="000000"/>
                      <w:kern w:val="0"/>
                      <w14:ligatures w14:val="none"/>
                    </w:rPr>
                  </w:rPrChange>
                </w:rPr>
                <w:t>ủ</w:t>
              </w:r>
              <w:r w:rsidRPr="00CA691D">
                <w:rPr>
                  <w:rFonts w:ascii="Times New Roman" w:eastAsia="Times New Roman" w:hAnsi="Times New Roman" w:cs="Times New Roman"/>
                  <w:b/>
                  <w:bCs/>
                  <w:color w:val="000000"/>
                  <w:kern w:val="0"/>
                  <w:sz w:val="24"/>
                  <w:szCs w:val="24"/>
                  <w14:ligatures w14:val="none"/>
                  <w:rPrChange w:id="2625" w:author="Administrator" w:date="2025-10-28T17:49:00Z" w16du:dateUtc="2025-10-28T10:49:00Z">
                    <w:rPr>
                      <w:rFonts w:ascii="TimesNewRomanPS-BoldMT" w:eastAsia="Times New Roman" w:hAnsi="TimesNewRomanPS-BoldMT" w:cs="Times New Roman"/>
                      <w:b/>
                      <w:bCs/>
                      <w:color w:val="000000"/>
                      <w:kern w:val="0"/>
                      <w14:ligatures w14:val="none"/>
                    </w:rPr>
                  </w:rPrChange>
                </w:rPr>
                <w:t>y phi c</w:t>
              </w:r>
              <w:r w:rsidRPr="00CA691D">
                <w:rPr>
                  <w:rFonts w:ascii="Times New Roman" w:eastAsia="Times New Roman" w:hAnsi="Times New Roman" w:cs="Times New Roman"/>
                  <w:b/>
                  <w:bCs/>
                  <w:color w:val="000000"/>
                  <w:kern w:val="0"/>
                  <w:sz w:val="24"/>
                  <w:szCs w:val="24"/>
                  <w14:ligatures w14:val="none"/>
                  <w:rPrChange w:id="2626" w:author="Administrator" w:date="2025-10-28T17:49:00Z" w16du:dateUtc="2025-10-28T10:49:00Z">
                    <w:rPr>
                      <w:rFonts w:ascii="Calibri" w:eastAsia="Times New Roman" w:hAnsi="Calibri" w:cs="Calibri"/>
                      <w:b/>
                      <w:bCs/>
                      <w:color w:val="000000"/>
                      <w:kern w:val="0"/>
                      <w14:ligatures w14:val="none"/>
                    </w:rPr>
                  </w:rPrChange>
                </w:rPr>
                <w:t>ơ</w:t>
              </w:r>
              <w:r w:rsidRPr="00CA691D">
                <w:rPr>
                  <w:rFonts w:ascii="Times New Roman" w:eastAsia="Times New Roman" w:hAnsi="Times New Roman" w:cs="Times New Roman"/>
                  <w:b/>
                  <w:bCs/>
                  <w:color w:val="000000"/>
                  <w:kern w:val="0"/>
                  <w:sz w:val="24"/>
                  <w:szCs w:val="24"/>
                  <w14:ligatures w14:val="none"/>
                  <w:rPrChange w:id="2627"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628"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629"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2630"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631"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2632"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2633"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2634"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635"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2636"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637" w:author="Administrator" w:date="2025-10-28T17:49:00Z" w16du:dateUtc="2025-10-28T10:49:00Z">
                    <w:rPr>
                      <w:rFonts w:ascii="TimesNewRomanPSMT" w:eastAsia="Times New Roman" w:hAnsi="TimesNewRomanPSMT" w:cs="Times New Roman"/>
                      <w:color w:val="000000"/>
                      <w:kern w:val="0"/>
                      <w14:ligatures w14:val="none"/>
                    </w:rPr>
                  </w:rPrChange>
                </w:rPr>
                <w:t>u 6, 7, 8 v</w:t>
              </w:r>
              <w:r w:rsidRPr="00CA691D">
                <w:rPr>
                  <w:rFonts w:ascii="Times New Roman" w:eastAsia="Times New Roman" w:hAnsi="Times New Roman" w:cs="Times New Roman"/>
                  <w:color w:val="000000"/>
                  <w:kern w:val="0"/>
                  <w:sz w:val="24"/>
                  <w:szCs w:val="24"/>
                  <w14:ligatures w14:val="none"/>
                  <w:rPrChange w:id="263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639" w:author="Administrator" w:date="2025-10-28T17:49:00Z" w16du:dateUtc="2025-10-28T10:49:00Z">
                    <w:rPr>
                      <w:rFonts w:ascii="TimesNewRomanPSMT" w:eastAsia="Times New Roman" w:hAnsi="TimesNewRomanPSMT" w:cs="Times New Roman"/>
                      <w:color w:val="000000"/>
                      <w:kern w:val="0"/>
                      <w14:ligatures w14:val="none"/>
                    </w:rPr>
                  </w:rPrChange>
                </w:rPr>
                <w:t xml:space="preserve"> 9 </w:t>
              </w:r>
              <w:r w:rsidRPr="00CA691D">
                <w:rPr>
                  <w:rFonts w:ascii="Times New Roman" w:eastAsia="Times New Roman" w:hAnsi="Times New Roman" w:cs="Times New Roman"/>
                  <w:color w:val="000000"/>
                  <w:kern w:val="0"/>
                  <w:sz w:val="24"/>
                  <w:szCs w:val="24"/>
                  <w14:ligatures w14:val="none"/>
                  <w:rPrChange w:id="2640"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2641"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642" w:author="Administrator" w:date="2025-10-28T17:49:00Z" w16du:dateUtc="2025-10-28T10:49:00Z">
                    <w:rPr>
                      <w:rFonts w:ascii="Calibri" w:eastAsia="Times New Roman" w:hAnsi="Calibri" w:cs="Calibri"/>
                      <w:color w:val="000000"/>
                      <w:kern w:val="0"/>
                      <w14:ligatures w14:val="none"/>
                    </w:rPr>
                  </w:rPrChange>
                </w:rPr>
                <w:t>đả</w:t>
              </w:r>
              <w:r w:rsidRPr="00CA691D">
                <w:rPr>
                  <w:rFonts w:ascii="Times New Roman" w:eastAsia="Times New Roman" w:hAnsi="Times New Roman" w:cs="Times New Roman"/>
                  <w:color w:val="000000"/>
                  <w:kern w:val="0"/>
                  <w:sz w:val="24"/>
                  <w:szCs w:val="24"/>
                  <w14:ligatures w14:val="none"/>
                  <w:rPrChange w:id="2643" w:author="Administrator" w:date="2025-10-28T17:49:00Z" w16du:dateUtc="2025-10-28T10:49:00Z">
                    <w:rPr>
                      <w:rFonts w:ascii="TimesNewRomanPSMT" w:eastAsia="Times New Roman" w:hAnsi="TimesNewRomanPSMT" w:cs="Times New Roman"/>
                      <w:color w:val="000000"/>
                      <w:kern w:val="0"/>
                      <w14:ligatures w14:val="none"/>
                    </w:rPr>
                  </w:rPrChange>
                </w:rPr>
                <w:t>m b</w:t>
              </w:r>
              <w:r w:rsidRPr="00CA691D">
                <w:rPr>
                  <w:rFonts w:ascii="Times New Roman" w:eastAsia="Times New Roman" w:hAnsi="Times New Roman" w:cs="Times New Roman"/>
                  <w:color w:val="000000"/>
                  <w:kern w:val="0"/>
                  <w:sz w:val="24"/>
                  <w:szCs w:val="24"/>
                  <w14:ligatures w14:val="none"/>
                  <w:rPrChange w:id="264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645" w:author="Administrator" w:date="2025-10-28T17:49:00Z" w16du:dateUtc="2025-10-28T10:49:00Z">
                    <w:rPr>
                      <w:rFonts w:ascii="TimesNewRomanPSMT" w:eastAsia="Times New Roman" w:hAnsi="TimesNewRomanPSMT" w:cs="Times New Roman"/>
                      <w:color w:val="000000"/>
                      <w:kern w:val="0"/>
                      <w14:ligatures w14:val="none"/>
                    </w:rPr>
                  </w:rPrChange>
                </w:rPr>
                <w:t>o</w:t>
              </w:r>
            </w:ins>
            <w:ins w:id="2646" w:author="Administrator" w:date="2025-10-28T17:55:00Z" w16du:dateUtc="2025-10-28T10:55:00Z">
              <w:r w:rsidR="00CA691D">
                <w:rPr>
                  <w:rFonts w:ascii="Times New Roman" w:eastAsia="Times New Roman" w:hAnsi="Times New Roman" w:cs="Times New Roman"/>
                  <w:color w:val="000000"/>
                  <w:kern w:val="0"/>
                  <w:sz w:val="24"/>
                  <w:szCs w:val="24"/>
                  <w14:ligatures w14:val="none"/>
                </w:rPr>
                <w:t xml:space="preserve"> t</w:t>
              </w:r>
            </w:ins>
            <w:ins w:id="2647"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648" w:author="Administrator" w:date="2025-10-28T17:49:00Z" w16du:dateUtc="2025-10-28T10:49:00Z">
                    <w:rPr>
                      <w:rFonts w:ascii="TimesNewRomanPSMT" w:eastAsia="Times New Roman" w:hAnsi="TimesNewRomanPSMT" w:cs="Times New Roman"/>
                      <w:color w:val="000000"/>
                      <w:kern w:val="0"/>
                      <w14:ligatures w14:val="none"/>
                    </w:rPr>
                  </w:rPrChange>
                </w:rPr>
                <w:t>h</w:t>
              </w:r>
              <w:r w:rsidRPr="00CA691D">
                <w:rPr>
                  <w:rFonts w:ascii="Times New Roman" w:eastAsia="Times New Roman" w:hAnsi="Times New Roman" w:cs="Times New Roman"/>
                  <w:color w:val="000000"/>
                  <w:kern w:val="0"/>
                  <w:sz w:val="24"/>
                  <w:szCs w:val="24"/>
                  <w14:ligatures w14:val="none"/>
                  <w:rPrChange w:id="2649"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2650" w:author="Administrator" w:date="2025-10-28T17:49:00Z" w16du:dateUtc="2025-10-28T10:49:00Z">
                    <w:rPr>
                      <w:rFonts w:ascii="TimesNewRomanPSMT" w:eastAsia="Times New Roman" w:hAnsi="TimesNewRomanPSMT" w:cs="Times New Roman"/>
                      <w:color w:val="000000"/>
                      <w:kern w:val="0"/>
                      <w14:ligatures w14:val="none"/>
                    </w:rPr>
                  </w:rPrChange>
                </w:rPr>
                <w:t>ng nh</w:t>
              </w:r>
              <w:r w:rsidRPr="00CA691D">
                <w:rPr>
                  <w:rFonts w:ascii="Times New Roman" w:eastAsia="Times New Roman" w:hAnsi="Times New Roman" w:cs="Times New Roman"/>
                  <w:color w:val="000000"/>
                  <w:kern w:val="0"/>
                  <w:sz w:val="24"/>
                  <w:szCs w:val="24"/>
                  <w14:ligatures w14:val="none"/>
                  <w:rPrChange w:id="2651"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2652"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2653" w:author="Administrator" w:date="2025-10-28T17:49:00Z" w16du:dateUtc="2025-10-28T10:49:00Z">
                    <w:rPr>
                      <w:rFonts w:ascii="Calibri" w:eastAsia="Times New Roman" w:hAnsi="Calibri" w:cs="Calibri"/>
                      <w:color w:val="000000"/>
                      <w:kern w:val="0"/>
                      <w14:ligatures w14:val="none"/>
                    </w:rPr>
                  </w:rPrChange>
                </w:rPr>
                <w:t>đồ</w:t>
              </w:r>
              <w:r w:rsidRPr="00CA691D">
                <w:rPr>
                  <w:rFonts w:ascii="Times New Roman" w:eastAsia="Times New Roman" w:hAnsi="Times New Roman" w:cs="Times New Roman"/>
                  <w:color w:val="000000"/>
                  <w:kern w:val="0"/>
                  <w:sz w:val="24"/>
                  <w:szCs w:val="24"/>
                  <w14:ligatures w14:val="none"/>
                  <w:rPrChange w:id="2654"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2655"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656"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2657"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2658" w:author="Administrator" w:date="2025-10-28T17:49:00Z" w16du:dateUtc="2025-10-28T10:49:00Z">
                    <w:rPr>
                      <w:rFonts w:ascii="TimesNewRomanPSMT" w:eastAsia="Times New Roman" w:hAnsi="TimesNewRomanPSMT" w:cs="Times New Roman"/>
                      <w:color w:val="000000"/>
                      <w:kern w:val="0"/>
                      <w14:ligatures w14:val="none"/>
                    </w:rPr>
                  </w:rPrChange>
                </w:rPr>
                <w:t xml:space="preserve">i quy </w:t>
              </w:r>
              <w:r w:rsidRPr="00CA691D">
                <w:rPr>
                  <w:rFonts w:ascii="Times New Roman" w:eastAsia="Times New Roman" w:hAnsi="Times New Roman" w:cs="Times New Roman"/>
                  <w:color w:val="000000"/>
                  <w:kern w:val="0"/>
                  <w:sz w:val="24"/>
                  <w:szCs w:val="24"/>
                  <w14:ligatures w14:val="none"/>
                  <w:rPrChange w:id="2659"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660" w:author="Administrator" w:date="2025-10-28T17:49:00Z" w16du:dateUtc="2025-10-28T10:49:00Z">
                    <w:rPr>
                      <w:rFonts w:ascii="TimesNewRomanPSMT" w:eastAsia="Times New Roman" w:hAnsi="TimesNewRomanPSMT" w:cs="Times New Roman"/>
                      <w:color w:val="000000"/>
                      <w:kern w:val="0"/>
                      <w14:ligatures w14:val="none"/>
                    </w:rPr>
                  </w:rPrChange>
                </w:rPr>
                <w:t>nh t</w:t>
              </w:r>
              <w:r w:rsidRPr="00CA691D">
                <w:rPr>
                  <w:rFonts w:ascii="Times New Roman" w:eastAsia="Times New Roman" w:hAnsi="Times New Roman" w:cs="Times New Roman"/>
                  <w:color w:val="000000"/>
                  <w:kern w:val="0"/>
                  <w:sz w:val="24"/>
                  <w:szCs w:val="24"/>
                  <w14:ligatures w14:val="none"/>
                  <w:rPrChange w:id="2661"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662"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663"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664"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2665"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666" w:author="Administrator" w:date="2025-10-28T17:49:00Z" w16du:dateUtc="2025-10-28T10:49:00Z">
                    <w:rPr>
                      <w:rFonts w:ascii="TimesNewRomanPSMT" w:eastAsia="Times New Roman" w:hAnsi="TimesNewRomanPSMT" w:cs="Times New Roman"/>
                      <w:color w:val="000000"/>
                      <w:kern w:val="0"/>
                      <w14:ligatures w14:val="none"/>
                    </w:rPr>
                  </w:rPrChange>
                </w:rPr>
                <w:t>u 4 v</w:t>
              </w:r>
              <w:r w:rsidRPr="00CA691D">
                <w:rPr>
                  <w:rFonts w:ascii="Times New Roman" w:eastAsia="Times New Roman" w:hAnsi="Times New Roman" w:cs="Times New Roman"/>
                  <w:color w:val="000000"/>
                  <w:kern w:val="0"/>
                  <w:sz w:val="24"/>
                  <w:szCs w:val="24"/>
                  <w14:ligatures w14:val="none"/>
                  <w:rPrChange w:id="2667"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668"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669"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670"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2671"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672" w:author="Administrator" w:date="2025-10-28T17:49:00Z" w16du:dateUtc="2025-10-28T10:49:00Z">
                    <w:rPr>
                      <w:rFonts w:ascii="TimesNewRomanPSMT" w:eastAsia="Times New Roman" w:hAnsi="TimesNewRomanPSMT" w:cs="Times New Roman"/>
                      <w:color w:val="000000"/>
                      <w:kern w:val="0"/>
                      <w14:ligatures w14:val="none"/>
                    </w:rPr>
                  </w:rPrChange>
                </w:rPr>
                <w:t>u 5 c</w:t>
              </w:r>
              <w:r w:rsidRPr="00CA691D">
                <w:rPr>
                  <w:rFonts w:ascii="Times New Roman" w:eastAsia="Times New Roman" w:hAnsi="Times New Roman" w:cs="Times New Roman"/>
                  <w:color w:val="000000"/>
                  <w:kern w:val="0"/>
                  <w:sz w:val="24"/>
                  <w:szCs w:val="24"/>
                  <w14:ligatures w14:val="none"/>
                  <w:rPrChange w:id="267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674" w:author="Administrator" w:date="2025-10-28T17:49:00Z" w16du:dateUtc="2025-10-28T10:49:00Z">
                    <w:rPr>
                      <w:rFonts w:ascii="TimesNewRomanPSMT" w:eastAsia="Times New Roman" w:hAnsi="TimesNewRomanPSMT" w:cs="Times New Roman"/>
                      <w:color w:val="000000"/>
                      <w:kern w:val="0"/>
                      <w14:ligatures w14:val="none"/>
                    </w:rPr>
                  </w:rPrChange>
                </w:rPr>
                <w:t>a d</w:t>
              </w:r>
              <w:r w:rsidRPr="00CA691D">
                <w:rPr>
                  <w:rFonts w:ascii="Times New Roman" w:eastAsia="Times New Roman" w:hAnsi="Times New Roman" w:cs="Times New Roman"/>
                  <w:color w:val="000000"/>
                  <w:kern w:val="0"/>
                  <w:sz w:val="24"/>
                  <w:szCs w:val="24"/>
                  <w14:ligatures w14:val="none"/>
                  <w:rPrChange w:id="2675"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2676"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267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678"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2679"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2680"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2681"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2682"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1E1BEDB0" w14:textId="77777777" w:rsidR="00CA691D" w:rsidRDefault="00D91701" w:rsidP="00A3338D">
            <w:pPr>
              <w:pStyle w:val="Vnbnnidung0"/>
              <w:tabs>
                <w:tab w:val="left" w:pos="1996"/>
              </w:tabs>
              <w:spacing w:after="0" w:line="240" w:lineRule="auto"/>
              <w:ind w:firstLine="0"/>
              <w:jc w:val="both"/>
              <w:rPr>
                <w:ins w:id="2683" w:author="Administrator" w:date="2025-10-28T17:55:00Z" w16du:dateUtc="2025-10-28T10:55:00Z"/>
                <w:rFonts w:ascii="Times New Roman" w:eastAsia="Times New Roman" w:hAnsi="Times New Roman" w:cs="Times New Roman"/>
                <w:b/>
                <w:bCs/>
                <w:color w:val="000000"/>
                <w:kern w:val="0"/>
                <w:sz w:val="24"/>
                <w:szCs w:val="24"/>
                <w14:ligatures w14:val="none"/>
              </w:rPr>
            </w:pPr>
            <w:ins w:id="2684"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685" w:author="Administrator" w:date="2025-10-28T17:49:00Z" w16du:dateUtc="2025-10-28T10:49:00Z">
                    <w:rPr>
                      <w:rFonts w:ascii="TimesNewRomanPS-BoldMT" w:eastAsia="Times New Roman" w:hAnsi="TimesNewRomanPS-BoldMT" w:cs="Times New Roman"/>
                      <w:b/>
                      <w:bCs/>
                      <w:color w:val="000000"/>
                      <w:kern w:val="0"/>
                      <w14:ligatures w14:val="none"/>
                    </w:rPr>
                  </w:rPrChange>
                </w:rPr>
                <w:t>5. V</w:t>
              </w:r>
              <w:r w:rsidRPr="00CA691D">
                <w:rPr>
                  <w:rFonts w:ascii="Times New Roman" w:eastAsia="Times New Roman" w:hAnsi="Times New Roman" w:cs="Times New Roman"/>
                  <w:b/>
                  <w:bCs/>
                  <w:color w:val="000000"/>
                  <w:kern w:val="0"/>
                  <w:sz w:val="24"/>
                  <w:szCs w:val="24"/>
                  <w14:ligatures w14:val="none"/>
                  <w:rPrChange w:id="2686"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68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kho</w:t>
              </w:r>
              <w:r w:rsidRPr="00CA691D">
                <w:rPr>
                  <w:rFonts w:ascii="Times New Roman" w:eastAsia="Times New Roman" w:hAnsi="Times New Roman" w:cs="Times New Roman"/>
                  <w:b/>
                  <w:bCs/>
                  <w:color w:val="000000"/>
                  <w:kern w:val="0"/>
                  <w:sz w:val="24"/>
                  <w:szCs w:val="24"/>
                  <w14:ligatures w14:val="none"/>
                  <w:rPrChange w:id="2688"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2689"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n 2 </w:t>
              </w:r>
              <w:r w:rsidRPr="00CA691D">
                <w:rPr>
                  <w:rFonts w:ascii="Times New Roman" w:eastAsia="Times New Roman" w:hAnsi="Times New Roman" w:cs="Times New Roman"/>
                  <w:b/>
                  <w:bCs/>
                  <w:color w:val="000000"/>
                  <w:kern w:val="0"/>
                  <w:sz w:val="24"/>
                  <w:szCs w:val="24"/>
                  <w14:ligatures w14:val="none"/>
                  <w:rPrChange w:id="2690"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2691"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2692"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693"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u 11 </w:t>
              </w:r>
              <w:r w:rsidRPr="00CA691D">
                <w:rPr>
                  <w:rFonts w:ascii="Times New Roman" w:eastAsia="Times New Roman" w:hAnsi="Times New Roman" w:cs="Times New Roman"/>
                  <w:b/>
                  <w:bCs/>
                  <w:color w:val="000000"/>
                  <w:kern w:val="0"/>
                  <w:sz w:val="24"/>
                  <w:szCs w:val="24"/>
                  <w14:ligatures w14:val="none"/>
                  <w:rPrChange w:id="2694"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69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Mi</w:t>
              </w:r>
              <w:r w:rsidRPr="00CA691D">
                <w:rPr>
                  <w:rFonts w:ascii="Times New Roman" w:eastAsia="Times New Roman" w:hAnsi="Times New Roman" w:cs="Times New Roman"/>
                  <w:b/>
                  <w:bCs/>
                  <w:color w:val="000000"/>
                  <w:kern w:val="0"/>
                  <w:sz w:val="24"/>
                  <w:szCs w:val="24"/>
                  <w14:ligatures w14:val="none"/>
                  <w:rPrChange w:id="2696" w:author="Administrator" w:date="2025-10-28T17:49:00Z" w16du:dateUtc="2025-10-28T10:49:00Z">
                    <w:rPr>
                      <w:rFonts w:ascii="Calibri" w:eastAsia="Times New Roman" w:hAnsi="Calibri" w:cs="Calibri"/>
                      <w:b/>
                      <w:bCs/>
                      <w:color w:val="000000"/>
                      <w:kern w:val="0"/>
                      <w14:ligatures w14:val="none"/>
                    </w:rPr>
                  </w:rPrChange>
                </w:rPr>
                <w:t>ễ</w:t>
              </w:r>
              <w:r w:rsidRPr="00CA691D">
                <w:rPr>
                  <w:rFonts w:ascii="Times New Roman" w:eastAsia="Times New Roman" w:hAnsi="Times New Roman" w:cs="Times New Roman"/>
                  <w:b/>
                  <w:bCs/>
                  <w:color w:val="000000"/>
                  <w:kern w:val="0"/>
                  <w:sz w:val="24"/>
                  <w:szCs w:val="24"/>
                  <w14:ligatures w14:val="none"/>
                  <w:rPrChange w:id="2697" w:author="Administrator" w:date="2025-10-28T17:49:00Z" w16du:dateUtc="2025-10-28T10:49:00Z">
                    <w:rPr>
                      <w:rFonts w:ascii="TimesNewRomanPS-BoldMT" w:eastAsia="Times New Roman" w:hAnsi="TimesNewRomanPS-BoldMT" w:cs="Times New Roman"/>
                      <w:b/>
                      <w:bCs/>
                      <w:color w:val="000000"/>
                      <w:kern w:val="0"/>
                      <w14:ligatures w14:val="none"/>
                    </w:rPr>
                  </w:rPrChange>
                </w:rPr>
                <w:t>n, gi</w:t>
              </w:r>
              <w:r w:rsidRPr="00CA691D">
                <w:rPr>
                  <w:rFonts w:ascii="Times New Roman" w:eastAsia="Times New Roman" w:hAnsi="Times New Roman" w:cs="Times New Roman"/>
                  <w:b/>
                  <w:bCs/>
                  <w:color w:val="000000"/>
                  <w:kern w:val="0"/>
                  <w:sz w:val="24"/>
                  <w:szCs w:val="24"/>
                  <w14:ligatures w14:val="none"/>
                  <w:rPrChange w:id="2698"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2699" w:author="Administrator" w:date="2025-10-28T17:49:00Z" w16du:dateUtc="2025-10-28T10:49:00Z">
                    <w:rPr>
                      <w:rFonts w:ascii="TimesNewRomanPS-BoldMT" w:eastAsia="Times New Roman" w:hAnsi="TimesNewRomanPS-BoldMT" w:cs="Times New Roman"/>
                      <w:b/>
                      <w:bCs/>
                      <w:color w:val="000000"/>
                      <w:kern w:val="0"/>
                      <w14:ligatures w14:val="none"/>
                    </w:rPr>
                  </w:rPrChange>
                </w:rPr>
                <w:t>m th</w:t>
              </w:r>
              <w:r w:rsidRPr="00CA691D">
                <w:rPr>
                  <w:rFonts w:ascii="Times New Roman" w:eastAsia="Times New Roman" w:hAnsi="Times New Roman" w:cs="Times New Roman"/>
                  <w:b/>
                  <w:bCs/>
                  <w:color w:val="000000"/>
                  <w:kern w:val="0"/>
                  <w:sz w:val="24"/>
                  <w:szCs w:val="24"/>
                  <w14:ligatures w14:val="none"/>
                  <w:rPrChange w:id="2700" w:author="Administrator" w:date="2025-10-28T17:49:00Z" w16du:dateUtc="2025-10-28T10:49:00Z">
                    <w:rPr>
                      <w:rFonts w:ascii="Calibri" w:eastAsia="Times New Roman" w:hAnsi="Calibri" w:cs="Calibri"/>
                      <w:b/>
                      <w:bCs/>
                      <w:color w:val="000000"/>
                      <w:kern w:val="0"/>
                      <w14:ligatures w14:val="none"/>
                    </w:rPr>
                  </w:rPrChange>
                </w:rPr>
                <w:t>ủ</w:t>
              </w:r>
              <w:r w:rsidRPr="00CA691D">
                <w:rPr>
                  <w:rFonts w:ascii="Times New Roman" w:eastAsia="Times New Roman" w:hAnsi="Times New Roman" w:cs="Times New Roman"/>
                  <w:b/>
                  <w:bCs/>
                  <w:color w:val="000000"/>
                  <w:kern w:val="0"/>
                  <w:sz w:val="24"/>
                  <w:szCs w:val="24"/>
                  <w14:ligatures w14:val="none"/>
                  <w:rPrChange w:id="2701"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t</w:t>
              </w:r>
              <w:r w:rsidRPr="00CA691D">
                <w:rPr>
                  <w:rFonts w:ascii="Times New Roman" w:eastAsia="Times New Roman" w:hAnsi="Times New Roman" w:cs="Times New Roman"/>
                  <w:b/>
                  <w:bCs/>
                  <w:color w:val="000000"/>
                  <w:kern w:val="0"/>
                  <w:sz w:val="24"/>
                  <w:szCs w:val="24"/>
                  <w14:ligatures w14:val="none"/>
                  <w:rPrChange w:id="2702" w:author="Administrator" w:date="2025-10-28T17:49:00Z" w16du:dateUtc="2025-10-28T10:49:00Z">
                    <w:rPr>
                      <w:rFonts w:ascii="Calibri" w:eastAsia="Times New Roman" w:hAnsi="Calibri" w:cs="Calibri"/>
                      <w:b/>
                      <w:bCs/>
                      <w:color w:val="000000"/>
                      <w:kern w:val="0"/>
                      <w14:ligatures w14:val="none"/>
                    </w:rPr>
                  </w:rPrChange>
                </w:rPr>
                <w:t>ụ</w:t>
              </w:r>
              <w:r w:rsidRPr="00CA691D">
                <w:rPr>
                  <w:rFonts w:ascii="Times New Roman" w:eastAsia="Times New Roman" w:hAnsi="Times New Roman" w:cs="Times New Roman"/>
                  <w:b/>
                  <w:bCs/>
                  <w:color w:val="000000"/>
                  <w:kern w:val="0"/>
                  <w:sz w:val="24"/>
                  <w:szCs w:val="24"/>
                  <w14:ligatures w14:val="none"/>
                  <w:rPrChange w:id="2703" w:author="Administrator" w:date="2025-10-28T17:49:00Z" w16du:dateUtc="2025-10-28T10:49:00Z">
                    <w:rPr>
                      <w:rFonts w:ascii="TimesNewRomanPS-BoldMT" w:eastAsia="Times New Roman" w:hAnsi="TimesNewRomanPS-BoldMT" w:cs="Times New Roman"/>
                      <w:b/>
                      <w:bCs/>
                      <w:color w:val="000000"/>
                      <w:kern w:val="0"/>
                      <w14:ligatures w14:val="none"/>
                    </w:rPr>
                  </w:rPrChange>
                </w:rPr>
                <w:t>c</w:t>
              </w:r>
            </w:ins>
          </w:p>
          <w:p w14:paraId="7E7BCE31" w14:textId="77777777" w:rsidR="00CA691D" w:rsidRDefault="00D91701" w:rsidP="00A3338D">
            <w:pPr>
              <w:pStyle w:val="Vnbnnidung0"/>
              <w:tabs>
                <w:tab w:val="left" w:pos="1996"/>
              </w:tabs>
              <w:spacing w:after="0" w:line="240" w:lineRule="auto"/>
              <w:ind w:firstLine="0"/>
              <w:jc w:val="both"/>
              <w:rPr>
                <w:ins w:id="2704" w:author="Administrator" w:date="2025-10-28T17:55:00Z" w16du:dateUtc="2025-10-28T10:55:00Z"/>
                <w:rFonts w:ascii="Times New Roman" w:eastAsia="Times New Roman" w:hAnsi="Times New Roman" w:cs="Times New Roman"/>
                <w:color w:val="000000"/>
                <w:kern w:val="0"/>
                <w:sz w:val="24"/>
                <w:szCs w:val="24"/>
                <w14:ligatures w14:val="none"/>
              </w:rPr>
            </w:pPr>
            <w:ins w:id="270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706"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2707"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2708"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2709"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2710"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2711" w:author="Administrator" w:date="2025-10-28T17:49:00Z" w16du:dateUtc="2025-10-28T10:49:00Z">
                    <w:rPr>
                      <w:rFonts w:ascii="TimesNewRomanPSMT" w:eastAsia="Times New Roman" w:hAnsi="TimesNewRomanPSMT" w:cs="Times New Roman"/>
                      <w:color w:val="000000"/>
                      <w:kern w:val="0"/>
                      <w14:ligatures w14:val="none"/>
                    </w:rPr>
                  </w:rPrChange>
                </w:rPr>
                <w:t xml:space="preserve"> sung </w:t>
              </w:r>
              <w:r w:rsidRPr="00CA691D">
                <w:rPr>
                  <w:rFonts w:ascii="Times New Roman" w:eastAsia="Times New Roman" w:hAnsi="Times New Roman" w:cs="Times New Roman"/>
                  <w:b/>
                  <w:bCs/>
                  <w:color w:val="000000"/>
                  <w:kern w:val="0"/>
                  <w:sz w:val="24"/>
                  <w:szCs w:val="24"/>
                  <w14:ligatures w14:val="none"/>
                  <w:rPrChange w:id="2712" w:author="Administrator" w:date="2025-10-28T17:49:00Z" w16du:dateUtc="2025-10-28T10:49:00Z">
                    <w:rPr>
                      <w:rFonts w:ascii="TimesNewRomanPS-BoldMT" w:eastAsia="Times New Roman" w:hAnsi="TimesNewRomanPS-BoldMT" w:cs="Times New Roman"/>
                      <w:b/>
                      <w:bCs/>
                      <w:color w:val="000000"/>
                      <w:kern w:val="0"/>
                      <w14:ligatures w14:val="none"/>
                    </w:rPr>
                  </w:rPrChange>
                </w:rPr>
                <w:t>gi</w:t>
              </w:r>
              <w:r w:rsidRPr="00CA691D">
                <w:rPr>
                  <w:rFonts w:ascii="Times New Roman" w:eastAsia="Times New Roman" w:hAnsi="Times New Roman" w:cs="Times New Roman"/>
                  <w:b/>
                  <w:bCs/>
                  <w:color w:val="000000"/>
                  <w:kern w:val="0"/>
                  <w:sz w:val="24"/>
                  <w:szCs w:val="24"/>
                  <w14:ligatures w14:val="none"/>
                  <w:rPrChange w:id="2713"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2714" w:author="Administrator" w:date="2025-10-28T17:49:00Z" w16du:dateUtc="2025-10-28T10:49:00Z">
                    <w:rPr>
                      <w:rFonts w:ascii="TimesNewRomanPS-BoldMT" w:eastAsia="Times New Roman" w:hAnsi="TimesNewRomanPS-BoldMT" w:cs="Times New Roman"/>
                      <w:b/>
                      <w:bCs/>
                      <w:color w:val="000000"/>
                      <w:kern w:val="0"/>
                      <w14:ligatures w14:val="none"/>
                    </w:rPr>
                  </w:rPrChange>
                </w:rPr>
                <w:t>i th</w:t>
              </w:r>
              <w:r w:rsidRPr="00CA691D">
                <w:rPr>
                  <w:rFonts w:ascii="Times New Roman" w:eastAsia="Times New Roman" w:hAnsi="Times New Roman" w:cs="Times New Roman"/>
                  <w:b/>
                  <w:bCs/>
                  <w:color w:val="000000"/>
                  <w:kern w:val="0"/>
                  <w:sz w:val="24"/>
                  <w:szCs w:val="24"/>
                  <w14:ligatures w14:val="none"/>
                  <w:rPrChange w:id="2715" w:author="Administrator" w:date="2025-10-28T17:49:00Z" w16du:dateUtc="2025-10-28T10:49:00Z">
                    <w:rPr>
                      <w:rFonts w:ascii=".VnTime" w:eastAsia="Times New Roman" w:hAnsi=".VnTime" w:cs=".VnTime"/>
                      <w:b/>
                      <w:bCs/>
                      <w:color w:val="000000"/>
                      <w:kern w:val="0"/>
                      <w14:ligatures w14:val="none"/>
                    </w:rPr>
                  </w:rPrChange>
                </w:rPr>
                <w:t>í</w:t>
              </w:r>
              <w:r w:rsidRPr="00CA691D">
                <w:rPr>
                  <w:rFonts w:ascii="Times New Roman" w:eastAsia="Times New Roman" w:hAnsi="Times New Roman" w:cs="Times New Roman"/>
                  <w:b/>
                  <w:bCs/>
                  <w:color w:val="000000"/>
                  <w:kern w:val="0"/>
                  <w:sz w:val="24"/>
                  <w:szCs w:val="24"/>
                  <w14:ligatures w14:val="none"/>
                  <w:rPrChange w:id="2716" w:author="Administrator" w:date="2025-10-28T17:49:00Z" w16du:dateUtc="2025-10-28T10:49:00Z">
                    <w:rPr>
                      <w:rFonts w:ascii="TimesNewRomanPS-BoldMT" w:eastAsia="Times New Roman" w:hAnsi="TimesNewRomanPS-BoldMT" w:cs="Times New Roman"/>
                      <w:b/>
                      <w:bCs/>
                      <w:color w:val="000000"/>
                      <w:kern w:val="0"/>
                      <w14:ligatures w14:val="none"/>
                    </w:rPr>
                  </w:rPrChange>
                </w:rPr>
                <w:t>ch t</w:t>
              </w:r>
              <w:r w:rsidRPr="00CA691D">
                <w:rPr>
                  <w:rFonts w:ascii="Times New Roman" w:eastAsia="Times New Roman" w:hAnsi="Times New Roman" w:cs="Times New Roman"/>
                  <w:b/>
                  <w:bCs/>
                  <w:color w:val="000000"/>
                  <w:kern w:val="0"/>
                  <w:sz w:val="24"/>
                  <w:szCs w:val="24"/>
                  <w14:ligatures w14:val="none"/>
                  <w:rPrChange w:id="2717" w:author="Administrator" w:date="2025-10-28T17:49:00Z" w16du:dateUtc="2025-10-28T10:49:00Z">
                    <w:rPr>
                      <w:rFonts w:ascii="Calibri" w:eastAsia="Times New Roman" w:hAnsi="Calibri" w:cs="Calibri"/>
                      <w:b/>
                      <w:bCs/>
                      <w:color w:val="000000"/>
                      <w:kern w:val="0"/>
                      <w14:ligatures w14:val="none"/>
                    </w:rPr>
                  </w:rPrChange>
                </w:rPr>
                <w:t>ừ</w:t>
              </w:r>
              <w:r w:rsidRPr="00CA691D">
                <w:rPr>
                  <w:rFonts w:ascii="Times New Roman" w:eastAsia="Times New Roman" w:hAnsi="Times New Roman" w:cs="Times New Roman"/>
                  <w:b/>
                  <w:bCs/>
                  <w:color w:val="000000"/>
                  <w:kern w:val="0"/>
                  <w:sz w:val="24"/>
                  <w:szCs w:val="24"/>
                  <w14:ligatures w14:val="none"/>
                  <w:rPrChange w:id="2718"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ng</w:t>
              </w:r>
              <w:r w:rsidRPr="00CA691D">
                <w:rPr>
                  <w:rFonts w:ascii="Times New Roman" w:eastAsia="Times New Roman" w:hAnsi="Times New Roman" w:cs="Times New Roman"/>
                  <w:b/>
                  <w:bCs/>
                  <w:color w:val="000000"/>
                  <w:kern w:val="0"/>
                  <w:sz w:val="24"/>
                  <w:szCs w:val="24"/>
                  <w14:ligatures w14:val="none"/>
                  <w:rPrChange w:id="2719" w:author="Administrator" w:date="2025-10-28T17:49:00Z" w16du:dateUtc="2025-10-28T10:49:00Z">
                    <w:rPr>
                      <w:rFonts w:ascii="Calibri" w:eastAsia="Times New Roman" w:hAnsi="Calibri" w:cs="Calibri"/>
                      <w:b/>
                      <w:bCs/>
                      <w:color w:val="000000"/>
                      <w:kern w:val="0"/>
                      <w14:ligatures w14:val="none"/>
                    </w:rPr>
                  </w:rPrChange>
                </w:rPr>
                <w:t>ữ</w:t>
              </w:r>
              <w:r w:rsidRPr="00CA691D">
                <w:rPr>
                  <w:rFonts w:ascii="Times New Roman" w:eastAsia="Times New Roman" w:hAnsi="Times New Roman" w:cs="Times New Roman"/>
                  <w:b/>
                  <w:bCs/>
                  <w:color w:val="000000"/>
                  <w:kern w:val="0"/>
                  <w:sz w:val="24"/>
                  <w:szCs w:val="24"/>
                  <w14:ligatures w14:val="none"/>
                  <w:rPrChange w:id="2720"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721"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2722"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2723"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2724"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272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2726" w:author="Administrator" w:date="2025-10-28T17:49:00Z" w16du:dateUtc="2025-10-28T10:49:00Z">
                    <w:rPr>
                      <w:rFonts w:ascii="TimesNewRomanPSMT" w:eastAsia="Times New Roman" w:hAnsi="TimesNewRomanPSMT" w:cs="Times New Roman"/>
                      <w:color w:val="000000"/>
                      <w:kern w:val="0"/>
                      <w14:ligatures w14:val="none"/>
                    </w:rPr>
                  </w:rPrChange>
                </w:rPr>
                <w:t>c thu</w:t>
              </w:r>
              <w:r w:rsidRPr="00CA691D">
                <w:rPr>
                  <w:rFonts w:ascii="Times New Roman" w:eastAsia="Times New Roman" w:hAnsi="Times New Roman" w:cs="Times New Roman"/>
                  <w:color w:val="000000"/>
                  <w:kern w:val="0"/>
                  <w:sz w:val="24"/>
                  <w:szCs w:val="24"/>
                  <w14:ligatures w14:val="none"/>
                  <w:rPrChange w:id="2727"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728" w:author="Administrator" w:date="2025-10-28T17:49:00Z" w16du:dateUtc="2025-10-28T10:49:00Z">
                    <w:rPr>
                      <w:rFonts w:ascii="TimesNewRomanPSMT" w:eastAsia="Times New Roman" w:hAnsi="TimesNewRomanPSMT" w:cs="Times New Roman"/>
                      <w:color w:val="000000"/>
                      <w:kern w:val="0"/>
                      <w14:ligatures w14:val="none"/>
                    </w:rPr>
                  </w:rPrChange>
                </w:rPr>
                <w:t>t ng</w:t>
              </w:r>
              <w:r w:rsidRPr="00CA691D">
                <w:rPr>
                  <w:rFonts w:ascii="Times New Roman" w:eastAsia="Times New Roman" w:hAnsi="Times New Roman" w:cs="Times New Roman"/>
                  <w:color w:val="000000"/>
                  <w:kern w:val="0"/>
                  <w:sz w:val="24"/>
                  <w:szCs w:val="24"/>
                  <w14:ligatures w14:val="none"/>
                  <w:rPrChange w:id="2729"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2730"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731"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732"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273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734" w:author="Administrator" w:date="2025-10-28T17:49:00Z" w16du:dateUtc="2025-10-28T10:49:00Z">
                    <w:rPr>
                      <w:rFonts w:ascii="TimesNewRomanPSMT" w:eastAsia="Times New Roman" w:hAnsi="TimesNewRomanPSMT" w:cs="Times New Roman"/>
                      <w:color w:val="000000"/>
                      <w:kern w:val="0"/>
                      <w14:ligatures w14:val="none"/>
                    </w:rPr>
                  </w:rPrChange>
                </w:rPr>
                <w:t>u thuy</w:t>
              </w:r>
              <w:r w:rsidRPr="00CA691D">
                <w:rPr>
                  <w:rFonts w:ascii="Times New Roman" w:eastAsia="Times New Roman" w:hAnsi="Times New Roman" w:cs="Times New Roman"/>
                  <w:color w:val="000000"/>
                  <w:kern w:val="0"/>
                  <w:sz w:val="24"/>
                  <w:szCs w:val="24"/>
                  <w14:ligatures w14:val="none"/>
                  <w:rPrChange w:id="2735"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736" w:author="Administrator" w:date="2025-10-28T17:49:00Z" w16du:dateUtc="2025-10-28T10:49:00Z">
                    <w:rPr>
                      <w:rFonts w:ascii="TimesNewRomanPSMT" w:eastAsia="Times New Roman" w:hAnsi="TimesNewRomanPSMT" w:cs="Times New Roman"/>
                      <w:color w:val="000000"/>
                      <w:kern w:val="0"/>
                      <w14:ligatures w14:val="none"/>
                    </w:rPr>
                  </w:rPrChange>
                </w:rPr>
                <w:t>n bu</w:t>
              </w:r>
              <w:r w:rsidRPr="00CA691D">
                <w:rPr>
                  <w:rFonts w:ascii="Times New Roman" w:eastAsia="Times New Roman" w:hAnsi="Times New Roman" w:cs="Times New Roman"/>
                  <w:color w:val="000000"/>
                  <w:kern w:val="0"/>
                  <w:sz w:val="24"/>
                  <w:szCs w:val="24"/>
                  <w14:ligatures w14:val="none"/>
                  <w:rPrChange w:id="2737"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2738" w:author="Administrator" w:date="2025-10-28T17:49:00Z" w16du:dateUtc="2025-10-28T10:49:00Z">
                    <w:rPr>
                      <w:rFonts w:ascii="TimesNewRomanPSMT" w:eastAsia="Times New Roman" w:hAnsi="TimesNewRomanPSMT" w:cs="Times New Roman"/>
                      <w:color w:val="000000"/>
                      <w:kern w:val="0"/>
                      <w14:ligatures w14:val="none"/>
                    </w:rPr>
                  </w:rPrChange>
                </w:rPr>
                <w:t>m</w:t>
              </w:r>
              <w:r w:rsidRPr="00CA691D">
                <w:rPr>
                  <w:rFonts w:ascii="Times New Roman" w:eastAsia="Times New Roman" w:hAnsi="Times New Roman" w:cs="Times New Roman"/>
                  <w:color w:val="000000"/>
                  <w:kern w:val="0"/>
                  <w:sz w:val="24"/>
                  <w:szCs w:val="24"/>
                  <w14:ligatures w14:val="none"/>
                  <w:rPrChange w:id="2739"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740" w:author="Administrator" w:date="2025-10-28T17:49:00Z" w16du:dateUtc="2025-10-28T10:49:00Z">
                    <w:rPr>
                      <w:rFonts w:ascii="TimesNewRomanPSMT" w:eastAsia="Times New Roman" w:hAnsi="TimesNewRomanPSMT" w:cs="Times New Roman"/>
                      <w:color w:val="000000"/>
                      <w:kern w:val="0"/>
                      <w14:ligatures w14:val="none"/>
                    </w:rPr>
                  </w:rPrChange>
                </w:rPr>
                <w:t>,</w:t>
              </w:r>
            </w:ins>
            <w:ins w:id="2741" w:author="Administrator" w:date="2025-10-28T17:55:00Z" w16du:dateUtc="2025-10-28T10:55:00Z">
              <w:r w:rsidR="00CA691D">
                <w:rPr>
                  <w:rFonts w:ascii="Times New Roman" w:eastAsia="Times New Roman" w:hAnsi="Times New Roman" w:cs="Times New Roman"/>
                  <w:color w:val="000000"/>
                  <w:kern w:val="0"/>
                  <w:sz w:val="24"/>
                  <w:szCs w:val="24"/>
                  <w14:ligatures w14:val="none"/>
                </w:rPr>
                <w:t xml:space="preserve"> </w:t>
              </w:r>
            </w:ins>
            <w:ins w:id="2742" w:author="Administrator" w:date="2025-10-28T17:43:00Z" w16du:dateUtc="2025-10-28T10:43:00Z">
              <w:r w:rsidRPr="00CA691D">
                <w:rPr>
                  <w:rFonts w:ascii="Times New Roman" w:eastAsia="Times New Roman" w:hAnsi="Times New Roman" w:cs="Times New Roman" w:hint="eastAsia"/>
                  <w:color w:val="000000"/>
                  <w:kern w:val="0"/>
                  <w:sz w:val="24"/>
                  <w:szCs w:val="24"/>
                  <w14:ligatures w14:val="none"/>
                  <w:rPrChange w:id="2743" w:author="Administrator" w:date="2025-10-28T17:49:00Z" w16du:dateUtc="2025-10-28T10:49:00Z">
                    <w:rPr>
                      <w:rFonts w:ascii="TimesNewRomanPSMT" w:eastAsia="Times New Roman" w:hAnsi="TimesNewRomanPSMT" w:cs="Times New Roman" w:hint="eastAsia"/>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744"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2745"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746" w:author="Administrator" w:date="2025-10-28T17:49:00Z" w16du:dateUtc="2025-10-28T10:49:00Z">
                    <w:rPr>
                      <w:rFonts w:ascii="TimesNewRomanPSMT" w:eastAsia="Times New Roman" w:hAnsi="TimesNewRomanPSMT" w:cs="Times New Roman"/>
                      <w:color w:val="000000"/>
                      <w:kern w:val="0"/>
                      <w14:ligatures w14:val="none"/>
                    </w:rPr>
                  </w:rPrChange>
                </w:rPr>
                <w:t>u thuy</w:t>
              </w:r>
              <w:r w:rsidRPr="00CA691D">
                <w:rPr>
                  <w:rFonts w:ascii="Times New Roman" w:eastAsia="Times New Roman" w:hAnsi="Times New Roman" w:cs="Times New Roman"/>
                  <w:color w:val="000000"/>
                  <w:kern w:val="0"/>
                  <w:sz w:val="24"/>
                  <w:szCs w:val="24"/>
                  <w14:ligatures w14:val="none"/>
                  <w:rPrChange w:id="2747"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748"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2749"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2750" w:author="Administrator" w:date="2025-10-28T17:49:00Z" w16du:dateUtc="2025-10-28T10:49:00Z">
                    <w:rPr>
                      <w:rFonts w:ascii="TimesNewRomanPSMT" w:eastAsia="Times New Roman" w:hAnsi="TimesNewRomanPSMT" w:cs="Times New Roman"/>
                      <w:color w:val="000000"/>
                      <w:kern w:val="0"/>
                      <w14:ligatures w14:val="none"/>
                    </w:rPr>
                  </w:rPrChange>
                </w:rPr>
                <w:t xml:space="preserve"> thao</w:t>
              </w:r>
              <w:r w:rsidRPr="00CA691D">
                <w:rPr>
                  <w:rFonts w:ascii="Times New Roman" w:eastAsia="Times New Roman" w:hAnsi="Times New Roman" w:cs="Times New Roman"/>
                  <w:color w:val="000000"/>
                  <w:kern w:val="0"/>
                  <w:sz w:val="24"/>
                  <w:szCs w:val="24"/>
                  <w14:ligatures w14:val="none"/>
                  <w:rPrChange w:id="2751"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752"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753"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754"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2755"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756" w:author="Administrator" w:date="2025-10-28T17:49:00Z" w16du:dateUtc="2025-10-28T10:49:00Z">
                    <w:rPr>
                      <w:rFonts w:ascii="TimesNewRomanPSMT" w:eastAsia="Times New Roman" w:hAnsi="TimesNewRomanPSMT" w:cs="Times New Roman"/>
                      <w:color w:val="000000"/>
                      <w:kern w:val="0"/>
                      <w14:ligatures w14:val="none"/>
                    </w:rPr>
                  </w:rPrChange>
                </w:rPr>
                <w:t>u thuy</w:t>
              </w:r>
              <w:r w:rsidRPr="00CA691D">
                <w:rPr>
                  <w:rFonts w:ascii="Times New Roman" w:eastAsia="Times New Roman" w:hAnsi="Times New Roman" w:cs="Times New Roman"/>
                  <w:color w:val="000000"/>
                  <w:kern w:val="0"/>
                  <w:sz w:val="24"/>
                  <w:szCs w:val="24"/>
                  <w14:ligatures w14:val="none"/>
                  <w:rPrChange w:id="2757"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758" w:author="Administrator" w:date="2025-10-28T17:49:00Z" w16du:dateUtc="2025-10-28T10:49:00Z">
                    <w:rPr>
                      <w:rFonts w:ascii="TimesNewRomanPSMT" w:eastAsia="Times New Roman" w:hAnsi="TimesNewRomanPSMT" w:cs="Times New Roman"/>
                      <w:color w:val="000000"/>
                      <w:kern w:val="0"/>
                      <w14:ligatures w14:val="none"/>
                    </w:rPr>
                  </w:rPrChange>
                </w:rPr>
                <w:t>n du l</w:t>
              </w:r>
              <w:r w:rsidRPr="00CA691D">
                <w:rPr>
                  <w:rFonts w:ascii="Times New Roman" w:eastAsia="Times New Roman" w:hAnsi="Times New Roman" w:cs="Times New Roman"/>
                  <w:color w:val="000000"/>
                  <w:kern w:val="0"/>
                  <w:sz w:val="24"/>
                  <w:szCs w:val="24"/>
                  <w14:ligatures w14:val="none"/>
                  <w:rPrChange w:id="2759"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2760" w:author="Administrator" w:date="2025-10-28T17:49:00Z" w16du:dateUtc="2025-10-28T10:49:00Z">
                    <w:rPr>
                      <w:rFonts w:ascii="TimesNewRomanPSMT" w:eastAsia="Times New Roman" w:hAnsi="TimesNewRomanPSMT" w:cs="Times New Roman"/>
                      <w:color w:val="000000"/>
                      <w:kern w:val="0"/>
                      <w14:ligatures w14:val="none"/>
                    </w:rPr>
                  </w:rPrChange>
                </w:rPr>
                <w:t>ch</w:t>
              </w:r>
              <w:r w:rsidRPr="00CA691D">
                <w:rPr>
                  <w:rFonts w:ascii="Times New Roman" w:eastAsia="Times New Roman" w:hAnsi="Times New Roman" w:cs="Times New Roman"/>
                  <w:color w:val="000000"/>
                  <w:kern w:val="0"/>
                  <w:sz w:val="24"/>
                  <w:szCs w:val="24"/>
                  <w14:ligatures w14:val="none"/>
                  <w:rPrChange w:id="2761"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762"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276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764"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765"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766"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2767"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768" w:author="Administrator" w:date="2025-10-28T17:49:00Z" w16du:dateUtc="2025-10-28T10:49:00Z">
                    <w:rPr>
                      <w:rFonts w:ascii="TimesNewRomanPSMT" w:eastAsia="Times New Roman" w:hAnsi="TimesNewRomanPSMT" w:cs="Times New Roman"/>
                      <w:color w:val="000000"/>
                      <w:kern w:val="0"/>
                      <w14:ligatures w14:val="none"/>
                    </w:rPr>
                  </w:rPrChange>
                </w:rPr>
                <w:t>y phi c</w:t>
              </w:r>
              <w:r w:rsidRPr="00CA691D">
                <w:rPr>
                  <w:rFonts w:ascii="Times New Roman" w:eastAsia="Times New Roman" w:hAnsi="Times New Roman" w:cs="Times New Roman"/>
                  <w:color w:val="000000"/>
                  <w:kern w:val="0"/>
                  <w:sz w:val="24"/>
                  <w:szCs w:val="24"/>
                  <w14:ligatures w14:val="none"/>
                  <w:rPrChange w:id="2769"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2770"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2771" w:author="Administrator" w:date="2025-10-28T17:49:00Z" w16du:dateUtc="2025-10-28T10:49:00Z">
                    <w:rPr>
                      <w:rFonts w:ascii="TimesNewRomanPSMT" w:eastAsia="Times New Roman" w:hAnsi="TimesNewRomanPSMT" w:cs="Times New Roman"/>
                      <w:color w:val="000000"/>
                      <w:kern w:val="0"/>
                      <w14:ligatures w14:val="none"/>
                    </w:rPr>
                  </w:rPrChange>
                </w:rPr>
                <w:t>, v</w:t>
              </w:r>
              <w:r w:rsidRPr="00CA691D">
                <w:rPr>
                  <w:rFonts w:ascii="Times New Roman" w:eastAsia="Times New Roman" w:hAnsi="Times New Roman" w:cs="Times New Roman"/>
                  <w:color w:val="000000"/>
                  <w:kern w:val="0"/>
                  <w:sz w:val="24"/>
                  <w:szCs w:val="24"/>
                  <w14:ligatures w14:val="none"/>
                  <w:rPrChange w:id="2772"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2773" w:author="Administrator" w:date="2025-10-28T17:49:00Z" w16du:dateUtc="2025-10-28T10:49:00Z">
                    <w:rPr>
                      <w:rFonts w:ascii="TimesNewRomanPSMT" w:eastAsia="Times New Roman" w:hAnsi="TimesNewRomanPSMT" w:cs="Times New Roman"/>
                      <w:color w:val="000000"/>
                      <w:kern w:val="0"/>
                      <w14:ligatures w14:val="none"/>
                    </w:rPr>
                  </w:rPrChange>
                </w:rPr>
                <w:t xml:space="preserve"> hi</w:t>
              </w:r>
              <w:r w:rsidRPr="00CA691D">
                <w:rPr>
                  <w:rFonts w:ascii="Times New Roman" w:eastAsia="Times New Roman" w:hAnsi="Times New Roman" w:cs="Times New Roman"/>
                  <w:color w:val="000000"/>
                  <w:kern w:val="0"/>
                  <w:sz w:val="24"/>
                  <w:szCs w:val="24"/>
                  <w14:ligatures w14:val="none"/>
                  <w:rPrChange w:id="277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775" w:author="Administrator" w:date="2025-10-28T17:49:00Z" w16du:dateUtc="2025-10-28T10:49:00Z">
                    <w:rPr>
                      <w:rFonts w:ascii="TimesNewRomanPSMT" w:eastAsia="Times New Roman" w:hAnsi="TimesNewRomanPSMT" w:cs="Times New Roman"/>
                      <w:color w:val="000000"/>
                      <w:kern w:val="0"/>
                      <w14:ligatures w14:val="none"/>
                    </w:rPr>
                  </w:rPrChange>
                </w:rPr>
                <w:t>n nay Lu</w:t>
              </w:r>
              <w:r w:rsidRPr="00CA691D">
                <w:rPr>
                  <w:rFonts w:ascii="Times New Roman" w:eastAsia="Times New Roman" w:hAnsi="Times New Roman" w:cs="Times New Roman"/>
                  <w:color w:val="000000"/>
                  <w:kern w:val="0"/>
                  <w:sz w:val="24"/>
                  <w:szCs w:val="24"/>
                  <w14:ligatures w14:val="none"/>
                  <w:rPrChange w:id="2776"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777" w:author="Administrator" w:date="2025-10-28T17:49:00Z" w16du:dateUtc="2025-10-28T10:49:00Z">
                    <w:rPr>
                      <w:rFonts w:ascii="TimesNewRomanPSMT" w:eastAsia="Times New Roman" w:hAnsi="TimesNewRomanPSMT" w:cs="Times New Roman"/>
                      <w:color w:val="000000"/>
                      <w:kern w:val="0"/>
                      <w14:ligatures w14:val="none"/>
                    </w:rPr>
                  </w:rPrChange>
                </w:rPr>
                <w:t>t Giao</w:t>
              </w:r>
            </w:ins>
            <w:ins w:id="2778" w:author="Administrator" w:date="2025-10-28T17:55:00Z" w16du:dateUtc="2025-10-28T10:55:00Z">
              <w:r w:rsidR="00CA691D">
                <w:rPr>
                  <w:rFonts w:ascii="Times New Roman" w:eastAsia="Times New Roman" w:hAnsi="Times New Roman" w:cs="Times New Roman"/>
                  <w:color w:val="000000"/>
                  <w:kern w:val="0"/>
                  <w:sz w:val="24"/>
                  <w:szCs w:val="24"/>
                  <w14:ligatures w14:val="none"/>
                </w:rPr>
                <w:t xml:space="preserve"> </w:t>
              </w:r>
            </w:ins>
            <w:ins w:id="2779"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780"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hint="eastAsia"/>
                  <w:color w:val="000000"/>
                  <w:kern w:val="0"/>
                  <w:sz w:val="24"/>
                  <w:szCs w:val="24"/>
                  <w14:ligatures w14:val="none"/>
                  <w:rPrChange w:id="2781" w:author="Administrator" w:date="2025-10-28T17:49:00Z" w16du:dateUtc="2025-10-28T10:49:00Z">
                    <w:rPr>
                      <w:rFonts w:ascii="TimesNewRomanPSMT" w:eastAsia="Times New Roman" w:hAnsi="TimesNewRomanPSMT" w:cs="Times New Roman" w:hint="eastAsia"/>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2782"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2783" w:author="Administrator" w:date="2025-10-28T17:49:00Z" w16du:dateUtc="2025-10-28T10:49:00Z">
                    <w:rPr>
                      <w:rFonts w:ascii="Calibri" w:eastAsia="Times New Roman" w:hAnsi="Calibri" w:cs="Calibri"/>
                      <w:color w:val="000000"/>
                      <w:kern w:val="0"/>
                      <w14:ligatures w14:val="none"/>
                    </w:rPr>
                  </w:rPrChange>
                </w:rPr>
                <w:t>đườ</w:t>
              </w:r>
              <w:r w:rsidRPr="00CA691D">
                <w:rPr>
                  <w:rFonts w:ascii="Times New Roman" w:eastAsia="Times New Roman" w:hAnsi="Times New Roman" w:cs="Times New Roman"/>
                  <w:color w:val="000000"/>
                  <w:kern w:val="0"/>
                  <w:sz w:val="24"/>
                  <w:szCs w:val="24"/>
                  <w14:ligatures w14:val="none"/>
                  <w:rPrChange w:id="2784"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278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786"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278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788"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789"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790" w:author="Administrator" w:date="2025-10-28T17:49:00Z" w16du:dateUtc="2025-10-28T10:49:00Z">
                    <w:rPr>
                      <w:rFonts w:ascii="TimesNewRomanPSMT" w:eastAsia="Times New Roman" w:hAnsi="TimesNewRomanPSMT" w:cs="Times New Roman"/>
                      <w:color w:val="000000"/>
                      <w:kern w:val="0"/>
                      <w14:ligatures w14:val="none"/>
                    </w:rPr>
                  </w:rPrChange>
                </w:rPr>
                <w:t>a v</w:t>
              </w:r>
              <w:r w:rsidRPr="00CA691D">
                <w:rPr>
                  <w:rFonts w:ascii="Times New Roman" w:eastAsia="Times New Roman" w:hAnsi="Times New Roman" w:cs="Times New Roman"/>
                  <w:color w:val="000000"/>
                  <w:kern w:val="0"/>
                  <w:sz w:val="24"/>
                  <w:szCs w:val="24"/>
                  <w14:ligatures w14:val="none"/>
                  <w:rPrChange w:id="279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792"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2793"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2794"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79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796" w:author="Administrator" w:date="2025-10-28T17:49:00Z" w16du:dateUtc="2025-10-28T10:49:00Z">
                    <w:rPr>
                      <w:rFonts w:ascii="TimesNewRomanPSMT" w:eastAsia="Times New Roman" w:hAnsi="TimesNewRomanPSMT" w:cs="Times New Roman"/>
                      <w:color w:val="000000"/>
                      <w:kern w:val="0"/>
                      <w14:ligatures w14:val="none"/>
                    </w:rPr>
                  </w:rPrChange>
                </w:rPr>
                <w:t>nh s</w:t>
              </w:r>
              <w:r w:rsidRPr="00CA691D">
                <w:rPr>
                  <w:rFonts w:ascii="Times New Roman" w:eastAsia="Times New Roman" w:hAnsi="Times New Roman" w:cs="Times New Roman"/>
                  <w:color w:val="000000"/>
                  <w:kern w:val="0"/>
                  <w:sz w:val="24"/>
                  <w:szCs w:val="24"/>
                  <w14:ligatures w14:val="none"/>
                  <w:rPrChange w:id="2797"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2798" w:author="Administrator" w:date="2025-10-28T17:49:00Z" w16du:dateUtc="2025-10-28T10:49:00Z">
                    <w:rPr>
                      <w:rFonts w:ascii="TimesNewRomanPSMT" w:eastAsia="Times New Roman" w:hAnsi="TimesNewRomanPSMT" w:cs="Times New Roman"/>
                      <w:color w:val="000000"/>
                      <w:kern w:val="0"/>
                      <w14:ligatures w14:val="none"/>
                    </w:rPr>
                  </w:rPrChange>
                </w:rPr>
                <w:t xml:space="preserve"> 08/2021/N</w:t>
              </w:r>
              <w:r w:rsidRPr="00CA691D">
                <w:rPr>
                  <w:rFonts w:ascii="Times New Roman" w:eastAsia="Times New Roman" w:hAnsi="Times New Roman" w:cs="Times New Roman"/>
                  <w:color w:val="000000"/>
                  <w:kern w:val="0"/>
                  <w:sz w:val="24"/>
                  <w:szCs w:val="24"/>
                  <w14:ligatures w14:val="none"/>
                  <w:rPrChange w:id="2799"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800" w:author="Administrator" w:date="2025-10-28T17:49:00Z" w16du:dateUtc="2025-10-28T10:49:00Z">
                    <w:rPr>
                      <w:rFonts w:ascii="TimesNewRomanPSMT" w:eastAsia="Times New Roman" w:hAnsi="TimesNewRomanPSMT" w:cs="Times New Roman"/>
                      <w:color w:val="000000"/>
                      <w:kern w:val="0"/>
                      <w14:ligatures w14:val="none"/>
                    </w:rPr>
                  </w:rPrChange>
                </w:rPr>
                <w:t>-CP ch</w:t>
              </w:r>
              <w:r w:rsidRPr="00CA691D">
                <w:rPr>
                  <w:rFonts w:ascii="Times New Roman" w:eastAsia="Times New Roman" w:hAnsi="Times New Roman" w:cs="Times New Roman"/>
                  <w:color w:val="000000"/>
                  <w:kern w:val="0"/>
                  <w:sz w:val="24"/>
                  <w:szCs w:val="24"/>
                  <w14:ligatures w14:val="none"/>
                  <w:rPrChange w:id="2801"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2802" w:author="Administrator" w:date="2025-10-28T17:49:00Z" w16du:dateUtc="2025-10-28T10:49:00Z">
                    <w:rPr>
                      <w:rFonts w:ascii="TimesNewRomanPSMT" w:eastAsia="Times New Roman" w:hAnsi="TimesNewRomanPSMT" w:cs="Times New Roman"/>
                      <w:color w:val="000000"/>
                      <w:kern w:val="0"/>
                      <w14:ligatures w14:val="none"/>
                    </w:rPr>
                  </w:rPrChange>
                </w:rPr>
                <w:t>a c</w:t>
              </w:r>
              <w:r w:rsidRPr="00CA691D">
                <w:rPr>
                  <w:rFonts w:ascii="Times New Roman" w:eastAsia="Times New Roman" w:hAnsi="Times New Roman" w:cs="Times New Roman"/>
                  <w:color w:val="000000"/>
                  <w:kern w:val="0"/>
                  <w:sz w:val="24"/>
                  <w:szCs w:val="24"/>
                  <w14:ligatures w14:val="none"/>
                  <w:rPrChange w:id="2803"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2804" w:author="Administrator" w:date="2025-10-28T17:49:00Z" w16du:dateUtc="2025-10-28T10:49:00Z">
                    <w:rPr>
                      <w:rFonts w:ascii="TimesNewRomanPSMT" w:eastAsia="Times New Roman" w:hAnsi="TimesNewRomanPSMT" w:cs="Times New Roman"/>
                      <w:color w:val="000000"/>
                      <w:kern w:val="0"/>
                      <w14:ligatures w14:val="none"/>
                    </w:rPr>
                  </w:rPrChange>
                </w:rPr>
                <w:t xml:space="preserve"> quy </w:t>
              </w:r>
              <w:r w:rsidRPr="00CA691D">
                <w:rPr>
                  <w:rFonts w:ascii="Times New Roman" w:eastAsia="Times New Roman" w:hAnsi="Times New Roman" w:cs="Times New Roman"/>
                  <w:color w:val="000000"/>
                  <w:kern w:val="0"/>
                  <w:sz w:val="24"/>
                  <w:szCs w:val="24"/>
                  <w14:ligatures w14:val="none"/>
                  <w:rPrChange w:id="280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806" w:author="Administrator" w:date="2025-10-28T17:49:00Z" w16du:dateUtc="2025-10-28T10:49:00Z">
                    <w:rPr>
                      <w:rFonts w:ascii="TimesNewRomanPSMT" w:eastAsia="Times New Roman" w:hAnsi="TimesNewRomanPSMT" w:cs="Times New Roman"/>
                      <w:color w:val="000000"/>
                      <w:kern w:val="0"/>
                      <w14:ligatures w14:val="none"/>
                    </w:rPr>
                  </w:rPrChange>
                </w:rPr>
                <w:t>nh c</w:t>
              </w:r>
              <w:r w:rsidRPr="00CA691D">
                <w:rPr>
                  <w:rFonts w:ascii="Times New Roman" w:eastAsia="Times New Roman" w:hAnsi="Times New Roman" w:cs="Times New Roman"/>
                  <w:color w:val="000000"/>
                  <w:kern w:val="0"/>
                  <w:sz w:val="24"/>
                  <w:szCs w:val="24"/>
                  <w14:ligatures w14:val="none"/>
                  <w:rPrChange w:id="2807"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2808"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2809" w:author="Administrator" w:date="2025-10-28T17:49:00Z" w16du:dateUtc="2025-10-28T10:49:00Z">
                    <w:rPr>
                      <w:rFonts w:ascii="Calibri" w:eastAsia="Times New Roman" w:hAnsi="Calibri" w:cs="Calibri"/>
                      <w:color w:val="000000"/>
                      <w:kern w:val="0"/>
                      <w14:ligatures w14:val="none"/>
                    </w:rPr>
                  </w:rPrChange>
                </w:rPr>
                <w:t>ể</w:t>
              </w:r>
            </w:ins>
            <w:ins w:id="2810" w:author="Administrator" w:date="2025-10-28T17:55:00Z" w16du:dateUtc="2025-10-28T10:55:00Z">
              <w:r w:rsidR="00CA691D">
                <w:rPr>
                  <w:rFonts w:ascii="Times New Roman" w:eastAsia="Times New Roman" w:hAnsi="Times New Roman" w:cs="Times New Roman"/>
                  <w:color w:val="000000"/>
                  <w:kern w:val="0"/>
                  <w:sz w:val="24"/>
                  <w:szCs w:val="24"/>
                  <w14:ligatures w14:val="none"/>
                </w:rPr>
                <w:t xml:space="preserve"> </w:t>
              </w:r>
            </w:ins>
            <w:ins w:id="2811"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812" w:author="Administrator" w:date="2025-10-28T17:49:00Z" w16du:dateUtc="2025-10-28T10:49:00Z">
                    <w:rPr>
                      <w:rFonts w:ascii="TimesNewRomanPSMT" w:eastAsia="Times New Roman" w:hAnsi="TimesNewRomanPSMT" w:cs="Times New Roman"/>
                      <w:color w:val="000000"/>
                      <w:kern w:val="0"/>
                      <w14:ligatures w14:val="none"/>
                    </w:rPr>
                  </w:rPrChange>
                </w:rPr>
                <w:t>v</w:t>
              </w:r>
              <w:r w:rsidRPr="00CA691D">
                <w:rPr>
                  <w:rFonts w:ascii="Times New Roman" w:eastAsia="Times New Roman" w:hAnsi="Times New Roman" w:cs="Times New Roman"/>
                  <w:color w:val="000000"/>
                  <w:kern w:val="0"/>
                  <w:sz w:val="24"/>
                  <w:szCs w:val="24"/>
                  <w14:ligatures w14:val="none"/>
                  <w:rPrChange w:id="2813"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814"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281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2816" w:author="Administrator" w:date="2025-10-28T17:49:00Z" w16du:dateUtc="2025-10-28T10:49:00Z">
                    <w:rPr>
                      <w:rFonts w:ascii="TimesNewRomanPSMT" w:eastAsia="Times New Roman" w:hAnsi="TimesNewRomanPSMT" w:cs="Times New Roman"/>
                      <w:color w:val="000000"/>
                      <w:kern w:val="0"/>
                      <w14:ligatures w14:val="none"/>
                    </w:rPr>
                  </w:rPrChange>
                </w:rPr>
                <w:t>c kh</w:t>
              </w:r>
              <w:r w:rsidRPr="00CA691D">
                <w:rPr>
                  <w:rFonts w:ascii="Times New Roman" w:eastAsia="Times New Roman" w:hAnsi="Times New Roman" w:cs="Times New Roman"/>
                  <w:color w:val="000000"/>
                  <w:kern w:val="0"/>
                  <w:sz w:val="24"/>
                  <w:szCs w:val="24"/>
                  <w14:ligatures w14:val="none"/>
                  <w:rPrChange w:id="2817"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2818" w:author="Administrator" w:date="2025-10-28T17:49:00Z" w16du:dateUtc="2025-10-28T10:49:00Z">
                    <w:rPr>
                      <w:rFonts w:ascii="TimesNewRomanPSMT" w:eastAsia="Times New Roman" w:hAnsi="TimesNewRomanPSMT" w:cs="Times New Roman"/>
                      <w:color w:val="000000"/>
                      <w:kern w:val="0"/>
                      <w14:ligatures w14:val="none"/>
                    </w:rPr>
                  </w:rPrChange>
                </w:rPr>
                <w:t>i ni</w:t>
              </w:r>
              <w:r w:rsidRPr="00CA691D">
                <w:rPr>
                  <w:rFonts w:ascii="Times New Roman" w:eastAsia="Times New Roman" w:hAnsi="Times New Roman" w:cs="Times New Roman"/>
                  <w:color w:val="000000"/>
                  <w:kern w:val="0"/>
                  <w:sz w:val="24"/>
                  <w:szCs w:val="24"/>
                  <w14:ligatures w14:val="none"/>
                  <w:rPrChange w:id="281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820" w:author="Administrator" w:date="2025-10-28T17:49:00Z" w16du:dateUtc="2025-10-28T10:49:00Z">
                    <w:rPr>
                      <w:rFonts w:ascii="TimesNewRomanPSMT" w:eastAsia="Times New Roman" w:hAnsi="TimesNewRomanPSMT" w:cs="Times New Roman"/>
                      <w:color w:val="000000"/>
                      <w:kern w:val="0"/>
                      <w14:ligatures w14:val="none"/>
                    </w:rPr>
                  </w:rPrChange>
                </w:rPr>
                <w:t>m n</w:t>
              </w:r>
              <w:r w:rsidRPr="00CA691D">
                <w:rPr>
                  <w:rFonts w:ascii="Times New Roman" w:eastAsia="Times New Roman" w:hAnsi="Times New Roman" w:cs="Times New Roman"/>
                  <w:color w:val="000000"/>
                  <w:kern w:val="0"/>
                  <w:sz w:val="24"/>
                  <w:szCs w:val="24"/>
                  <w14:ligatures w14:val="none"/>
                  <w:rPrChange w:id="282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822" w:author="Administrator" w:date="2025-10-28T17:49:00Z" w16du:dateUtc="2025-10-28T10:49:00Z">
                    <w:rPr>
                      <w:rFonts w:ascii="TimesNewRomanPSMT" w:eastAsia="Times New Roman" w:hAnsi="TimesNewRomanPSMT" w:cs="Times New Roman"/>
                      <w:color w:val="000000"/>
                      <w:kern w:val="0"/>
                      <w14:ligatures w14:val="none"/>
                    </w:rPr>
                  </w:rPrChange>
                </w:rPr>
                <w:t>y.</w:t>
              </w:r>
            </w:ins>
          </w:p>
          <w:p w14:paraId="7A81BCA8" w14:textId="77777777" w:rsidR="00CA691D" w:rsidRDefault="00D91701" w:rsidP="00A3338D">
            <w:pPr>
              <w:pStyle w:val="Vnbnnidung0"/>
              <w:tabs>
                <w:tab w:val="left" w:pos="1996"/>
              </w:tabs>
              <w:spacing w:after="0" w:line="240" w:lineRule="auto"/>
              <w:ind w:firstLine="0"/>
              <w:jc w:val="both"/>
              <w:rPr>
                <w:ins w:id="2823" w:author="Administrator" w:date="2025-10-28T17:55:00Z" w16du:dateUtc="2025-10-28T10:55:00Z"/>
                <w:rFonts w:ascii="Times New Roman" w:eastAsia="Times New Roman" w:hAnsi="Times New Roman" w:cs="Times New Roman"/>
                <w:color w:val="000000"/>
                <w:kern w:val="0"/>
                <w:sz w:val="24"/>
                <w:szCs w:val="24"/>
                <w14:ligatures w14:val="none"/>
              </w:rPr>
            </w:pPr>
            <w:ins w:id="2824"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825" w:author="Administrator" w:date="2025-10-28T17:49:00Z" w16du:dateUtc="2025-10-28T10:49:00Z">
                    <w:rPr>
                      <w:rFonts w:ascii="TimesNewRomanPS-BoldMT" w:eastAsia="Times New Roman" w:hAnsi="TimesNewRomanPS-BoldMT" w:cs="Times New Roman"/>
                      <w:b/>
                      <w:bCs/>
                      <w:color w:val="000000"/>
                      <w:kern w:val="0"/>
                      <w14:ligatures w14:val="none"/>
                    </w:rPr>
                  </w:rPrChange>
                </w:rPr>
                <w:t>6. V</w:t>
              </w:r>
              <w:r w:rsidRPr="00CA691D">
                <w:rPr>
                  <w:rFonts w:ascii="Times New Roman" w:eastAsia="Times New Roman" w:hAnsi="Times New Roman" w:cs="Times New Roman"/>
                  <w:b/>
                  <w:bCs/>
                  <w:color w:val="000000"/>
                  <w:kern w:val="0"/>
                  <w:sz w:val="24"/>
                  <w:szCs w:val="24"/>
                  <w14:ligatures w14:val="none"/>
                  <w:rPrChange w:id="2826"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82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kho</w:t>
              </w:r>
              <w:r w:rsidRPr="00CA691D">
                <w:rPr>
                  <w:rFonts w:ascii="Times New Roman" w:eastAsia="Times New Roman" w:hAnsi="Times New Roman" w:cs="Times New Roman"/>
                  <w:b/>
                  <w:bCs/>
                  <w:color w:val="000000"/>
                  <w:kern w:val="0"/>
                  <w:sz w:val="24"/>
                  <w:szCs w:val="24"/>
                  <w14:ligatures w14:val="none"/>
                  <w:rPrChange w:id="2828"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2829"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n 3 </w:t>
              </w:r>
              <w:r w:rsidRPr="00CA691D">
                <w:rPr>
                  <w:rFonts w:ascii="Times New Roman" w:eastAsia="Times New Roman" w:hAnsi="Times New Roman" w:cs="Times New Roman"/>
                  <w:b/>
                  <w:bCs/>
                  <w:color w:val="000000"/>
                  <w:kern w:val="0"/>
                  <w:sz w:val="24"/>
                  <w:szCs w:val="24"/>
                  <w14:ligatures w14:val="none"/>
                  <w:rPrChange w:id="2830"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2831"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2832"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833"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u 11 </w:t>
              </w:r>
              <w:r w:rsidRPr="00CA691D">
                <w:rPr>
                  <w:rFonts w:ascii="Times New Roman" w:eastAsia="Times New Roman" w:hAnsi="Times New Roman" w:cs="Times New Roman"/>
                  <w:b/>
                  <w:bCs/>
                  <w:color w:val="000000"/>
                  <w:kern w:val="0"/>
                  <w:sz w:val="24"/>
                  <w:szCs w:val="24"/>
                  <w14:ligatures w14:val="none"/>
                  <w:rPrChange w:id="2834"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83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Qu</w:t>
              </w:r>
              <w:r w:rsidRPr="00CA691D">
                <w:rPr>
                  <w:rFonts w:ascii="Times New Roman" w:eastAsia="Times New Roman" w:hAnsi="Times New Roman" w:cs="Times New Roman"/>
                  <w:b/>
                  <w:bCs/>
                  <w:color w:val="000000"/>
                  <w:kern w:val="0"/>
                  <w:sz w:val="24"/>
                  <w:szCs w:val="24"/>
                  <w14:ligatures w14:val="none"/>
                  <w:rPrChange w:id="2836"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2837" w:author="Administrator" w:date="2025-10-28T17:49:00Z" w16du:dateUtc="2025-10-28T10:49:00Z">
                    <w:rPr>
                      <w:rFonts w:ascii="TimesNewRomanPS-BoldMT" w:eastAsia="Times New Roman" w:hAnsi="TimesNewRomanPS-BoldMT" w:cs="Times New Roman"/>
                      <w:b/>
                      <w:bCs/>
                      <w:color w:val="000000"/>
                      <w:kern w:val="0"/>
                      <w14:ligatures w14:val="none"/>
                    </w:rPr>
                  </w:rPrChange>
                </w:rPr>
                <w:t>n l</w:t>
              </w:r>
              <w:r w:rsidRPr="00CA691D">
                <w:rPr>
                  <w:rFonts w:ascii="Times New Roman" w:eastAsia="Times New Roman" w:hAnsi="Times New Roman" w:cs="Times New Roman"/>
                  <w:b/>
                  <w:bCs/>
                  <w:color w:val="000000"/>
                  <w:kern w:val="0"/>
                  <w:sz w:val="24"/>
                  <w:szCs w:val="24"/>
                  <w14:ligatures w14:val="none"/>
                  <w:rPrChange w:id="2838" w:author="Administrator" w:date="2025-10-28T17:49:00Z" w16du:dateUtc="2025-10-28T10:49:00Z">
                    <w:rPr>
                      <w:rFonts w:ascii=".VnTime" w:eastAsia="Times New Roman" w:hAnsi=".VnTime" w:cs=".VnTime"/>
                      <w:b/>
                      <w:bCs/>
                      <w:color w:val="000000"/>
                      <w:kern w:val="0"/>
                      <w14:ligatures w14:val="none"/>
                    </w:rPr>
                  </w:rPrChange>
                </w:rPr>
                <w:t>ý</w:t>
              </w:r>
              <w:r w:rsidRPr="00CA691D">
                <w:rPr>
                  <w:rFonts w:ascii="Times New Roman" w:eastAsia="Times New Roman" w:hAnsi="Times New Roman" w:cs="Times New Roman"/>
                  <w:b/>
                  <w:bCs/>
                  <w:color w:val="000000"/>
                  <w:kern w:val="0"/>
                  <w:sz w:val="24"/>
                  <w:szCs w:val="24"/>
                  <w14:ligatures w14:val="none"/>
                  <w:rPrChange w:id="2839"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ho</w:t>
              </w:r>
              <w:r w:rsidRPr="00CA691D">
                <w:rPr>
                  <w:rFonts w:ascii="Times New Roman" w:eastAsia="Times New Roman" w:hAnsi="Times New Roman" w:cs="Times New Roman"/>
                  <w:b/>
                  <w:bCs/>
                  <w:color w:val="000000"/>
                  <w:kern w:val="0"/>
                  <w:sz w:val="24"/>
                  <w:szCs w:val="24"/>
                  <w14:ligatures w14:val="none"/>
                  <w:rPrChange w:id="2840" w:author="Administrator" w:date="2025-10-28T17:49:00Z" w16du:dateUtc="2025-10-28T10:49:00Z">
                    <w:rPr>
                      <w:rFonts w:ascii="Calibri" w:eastAsia="Times New Roman" w:hAnsi="Calibri" w:cs="Calibri"/>
                      <w:b/>
                      <w:bCs/>
                      <w:color w:val="000000"/>
                      <w:kern w:val="0"/>
                      <w14:ligatures w14:val="none"/>
                    </w:rPr>
                  </w:rPrChange>
                </w:rPr>
                <w:t>ạ</w:t>
              </w:r>
              <w:r w:rsidRPr="00CA691D">
                <w:rPr>
                  <w:rFonts w:ascii="Times New Roman" w:eastAsia="Times New Roman" w:hAnsi="Times New Roman" w:cs="Times New Roman"/>
                  <w:b/>
                  <w:bCs/>
                  <w:color w:val="000000"/>
                  <w:kern w:val="0"/>
                  <w:sz w:val="24"/>
                  <w:szCs w:val="24"/>
                  <w14:ligatures w14:val="none"/>
                  <w:rPrChange w:id="2841"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t </w:t>
              </w:r>
              <w:r w:rsidRPr="00CA691D">
                <w:rPr>
                  <w:rFonts w:ascii="Times New Roman" w:eastAsia="Times New Roman" w:hAnsi="Times New Roman" w:cs="Times New Roman"/>
                  <w:b/>
                  <w:bCs/>
                  <w:color w:val="000000"/>
                  <w:kern w:val="0"/>
                  <w:sz w:val="24"/>
                  <w:szCs w:val="24"/>
                  <w14:ligatures w14:val="none"/>
                  <w:rPrChange w:id="2842" w:author="Administrator" w:date="2025-10-28T17:49:00Z" w16du:dateUtc="2025-10-28T10:49:00Z">
                    <w:rPr>
                      <w:rFonts w:ascii="Calibri" w:eastAsia="Times New Roman" w:hAnsi="Calibri" w:cs="Calibri"/>
                      <w:b/>
                      <w:bCs/>
                      <w:color w:val="000000"/>
                      <w:kern w:val="0"/>
                      <w14:ligatures w14:val="none"/>
                    </w:rPr>
                  </w:rPrChange>
                </w:rPr>
                <w:t>độ</w:t>
              </w:r>
              <w:r w:rsidRPr="00CA691D">
                <w:rPr>
                  <w:rFonts w:ascii="Times New Roman" w:eastAsia="Times New Roman" w:hAnsi="Times New Roman" w:cs="Times New Roman"/>
                  <w:b/>
                  <w:bCs/>
                  <w:color w:val="000000"/>
                  <w:kern w:val="0"/>
                  <w:sz w:val="24"/>
                  <w:szCs w:val="24"/>
                  <w14:ligatures w14:val="none"/>
                  <w:rPrChange w:id="2843" w:author="Administrator" w:date="2025-10-28T17:49:00Z" w16du:dateUtc="2025-10-28T10:49:00Z">
                    <w:rPr>
                      <w:rFonts w:ascii="TimesNewRomanPS-BoldMT" w:eastAsia="Times New Roman" w:hAnsi="TimesNewRomanPS-BoldMT" w:cs="Times New Roman"/>
                      <w:b/>
                      <w:bCs/>
                      <w:color w:val="000000"/>
                      <w:kern w:val="0"/>
                      <w14:ligatures w14:val="none"/>
                    </w:rPr>
                  </w:rPrChange>
                </w:rPr>
                <w:t>ng ph</w:t>
              </w:r>
              <w:r w:rsidRPr="00CA691D">
                <w:rPr>
                  <w:rFonts w:ascii="Times New Roman" w:eastAsia="Times New Roman" w:hAnsi="Times New Roman" w:cs="Times New Roman"/>
                  <w:b/>
                  <w:bCs/>
                  <w:color w:val="000000"/>
                  <w:kern w:val="0"/>
                  <w:sz w:val="24"/>
                  <w:szCs w:val="24"/>
                  <w14:ligatures w14:val="none"/>
                  <w:rPrChange w:id="2844" w:author="Administrator" w:date="2025-10-28T17:49:00Z" w16du:dateUtc="2025-10-28T10:49:00Z">
                    <w:rPr>
                      <w:rFonts w:ascii="Calibri" w:eastAsia="Times New Roman" w:hAnsi="Calibri" w:cs="Calibri"/>
                      <w:b/>
                      <w:bCs/>
                      <w:color w:val="000000"/>
                      <w:kern w:val="0"/>
                      <w14:ligatures w14:val="none"/>
                    </w:rPr>
                  </w:rPrChange>
                </w:rPr>
                <w:t>ươ</w:t>
              </w:r>
              <w:r w:rsidRPr="00CA691D">
                <w:rPr>
                  <w:rFonts w:ascii="Times New Roman" w:eastAsia="Times New Roman" w:hAnsi="Times New Roman" w:cs="Times New Roman"/>
                  <w:b/>
                  <w:bCs/>
                  <w:color w:val="000000"/>
                  <w:kern w:val="0"/>
                  <w:sz w:val="24"/>
                  <w:szCs w:val="24"/>
                  <w14:ligatures w14:val="none"/>
                  <w:rPrChange w:id="2845" w:author="Administrator" w:date="2025-10-28T17:49:00Z" w16du:dateUtc="2025-10-28T10:49:00Z">
                    <w:rPr>
                      <w:rFonts w:ascii="TimesNewRomanPS-BoldMT" w:eastAsia="Times New Roman" w:hAnsi="TimesNewRomanPS-BoldMT" w:cs="Times New Roman"/>
                      <w:b/>
                      <w:bCs/>
                      <w:color w:val="000000"/>
                      <w:kern w:val="0"/>
                      <w14:ligatures w14:val="none"/>
                    </w:rPr>
                  </w:rPrChange>
                </w:rPr>
                <w:t>ng ti</w:t>
              </w:r>
              <w:r w:rsidRPr="00CA691D">
                <w:rPr>
                  <w:rFonts w:ascii="Times New Roman" w:eastAsia="Times New Roman" w:hAnsi="Times New Roman" w:cs="Times New Roman"/>
                  <w:b/>
                  <w:bCs/>
                  <w:color w:val="000000"/>
                  <w:kern w:val="0"/>
                  <w:sz w:val="24"/>
                  <w:szCs w:val="24"/>
                  <w14:ligatures w14:val="none"/>
                  <w:rPrChange w:id="2846"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2847" w:author="Administrator" w:date="2025-10-28T17:49:00Z" w16du:dateUtc="2025-10-28T10:49:00Z">
                    <w:rPr>
                      <w:rFonts w:ascii="TimesNewRomanPS-BoldMT" w:eastAsia="Times New Roman" w:hAnsi="TimesNewRomanPS-BoldMT" w:cs="Times New Roman"/>
                      <w:b/>
                      <w:bCs/>
                      <w:color w:val="000000"/>
                      <w:kern w:val="0"/>
                      <w14:ligatures w14:val="none"/>
                    </w:rPr>
                  </w:rPrChange>
                </w:rPr>
                <w:t>n qua</w:t>
              </w:r>
            </w:ins>
            <w:ins w:id="2848" w:author="Administrator" w:date="2025-10-28T17:55:00Z" w16du:dateUtc="2025-10-28T10:55:00Z">
              <w:r w:rsidR="00CA691D">
                <w:rPr>
                  <w:rFonts w:ascii="Times New Roman" w:eastAsia="Times New Roman" w:hAnsi="Times New Roman" w:cs="Times New Roman"/>
                  <w:b/>
                  <w:bCs/>
                  <w:color w:val="000000"/>
                  <w:kern w:val="0"/>
                  <w:sz w:val="24"/>
                  <w:szCs w:val="24"/>
                  <w14:ligatures w14:val="none"/>
                </w:rPr>
                <w:t xml:space="preserve"> </w:t>
              </w:r>
            </w:ins>
            <w:ins w:id="2849"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850" w:author="Administrator" w:date="2025-10-28T17:49:00Z" w16du:dateUtc="2025-10-28T10:49:00Z">
                    <w:rPr>
                      <w:rFonts w:ascii="TimesNewRomanPS-BoldMT" w:eastAsia="Times New Roman" w:hAnsi="TimesNewRomanPS-BoldMT" w:cs="Times New Roman"/>
                      <w:b/>
                      <w:bCs/>
                      <w:color w:val="000000"/>
                      <w:kern w:val="0"/>
                      <w14:ligatures w14:val="none"/>
                    </w:rPr>
                  </w:rPrChange>
                </w:rPr>
                <w:t>k</w:t>
              </w:r>
              <w:r w:rsidRPr="00CA691D">
                <w:rPr>
                  <w:rFonts w:ascii="Times New Roman" w:eastAsia="Times New Roman" w:hAnsi="Times New Roman" w:cs="Times New Roman"/>
                  <w:b/>
                  <w:bCs/>
                  <w:color w:val="000000"/>
                  <w:kern w:val="0"/>
                  <w:sz w:val="24"/>
                  <w:szCs w:val="24"/>
                  <w14:ligatures w14:val="none"/>
                  <w:rPrChange w:id="2851" w:author="Administrator" w:date="2025-10-28T17:49:00Z" w16du:dateUtc="2025-10-28T10:49:00Z">
                    <w:rPr>
                      <w:rFonts w:ascii="Calibri" w:eastAsia="Times New Roman" w:hAnsi="Calibri" w:cs="Calibri"/>
                      <w:b/>
                      <w:bCs/>
                      <w:color w:val="000000"/>
                      <w:kern w:val="0"/>
                      <w14:ligatures w14:val="none"/>
                    </w:rPr>
                  </w:rPrChange>
                </w:rPr>
                <w:t>ế</w:t>
              </w:r>
              <w:r w:rsidRPr="00CA691D">
                <w:rPr>
                  <w:rFonts w:ascii="Times New Roman" w:eastAsia="Times New Roman" w:hAnsi="Times New Roman" w:cs="Times New Roman"/>
                  <w:b/>
                  <w:bCs/>
                  <w:color w:val="000000"/>
                  <w:kern w:val="0"/>
                  <w:sz w:val="24"/>
                  <w:szCs w:val="24"/>
                  <w14:ligatures w14:val="none"/>
                  <w:rPrChange w:id="2852"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ho</w:t>
              </w:r>
              <w:r w:rsidRPr="00CA691D">
                <w:rPr>
                  <w:rFonts w:ascii="Times New Roman" w:eastAsia="Times New Roman" w:hAnsi="Times New Roman" w:cs="Times New Roman"/>
                  <w:b/>
                  <w:bCs/>
                  <w:color w:val="000000"/>
                  <w:kern w:val="0"/>
                  <w:sz w:val="24"/>
                  <w:szCs w:val="24"/>
                  <w14:ligatures w14:val="none"/>
                  <w:rPrChange w:id="2853" w:author="Administrator" w:date="2025-10-28T17:49:00Z" w16du:dateUtc="2025-10-28T10:49:00Z">
                    <w:rPr>
                      <w:rFonts w:ascii="Calibri" w:eastAsia="Times New Roman" w:hAnsi="Calibri" w:cs="Calibri"/>
                      <w:b/>
                      <w:bCs/>
                      <w:color w:val="000000"/>
                      <w:kern w:val="0"/>
                      <w14:ligatures w14:val="none"/>
                    </w:rPr>
                  </w:rPrChange>
                </w:rPr>
                <w:t>ạ</w:t>
              </w:r>
              <w:r w:rsidRPr="00CA691D">
                <w:rPr>
                  <w:rFonts w:ascii="Times New Roman" w:eastAsia="Times New Roman" w:hAnsi="Times New Roman" w:cs="Times New Roman"/>
                  <w:b/>
                  <w:bCs/>
                  <w:color w:val="000000"/>
                  <w:kern w:val="0"/>
                  <w:sz w:val="24"/>
                  <w:szCs w:val="24"/>
                  <w14:ligatures w14:val="none"/>
                  <w:rPrChange w:id="2854" w:author="Administrator" w:date="2025-10-28T17:49:00Z" w16du:dateUtc="2025-10-28T10:49:00Z">
                    <w:rPr>
                      <w:rFonts w:ascii="TimesNewRomanPS-BoldMT" w:eastAsia="Times New Roman" w:hAnsi="TimesNewRomanPS-BoldMT" w:cs="Times New Roman"/>
                      <w:b/>
                      <w:bCs/>
                      <w:color w:val="000000"/>
                      <w:kern w:val="0"/>
                      <w14:ligatures w14:val="none"/>
                    </w:rPr>
                  </w:rPrChange>
                </w:rPr>
                <w:t>ch</w:t>
              </w:r>
            </w:ins>
            <w:ins w:id="2855" w:author="Administrator" w:date="2025-10-28T17:55:00Z" w16du:dateUtc="2025-10-28T10:55:00Z">
              <w:r w:rsidR="00CA691D">
                <w:rPr>
                  <w:rFonts w:ascii="Times New Roman" w:eastAsia="Times New Roman" w:hAnsi="Times New Roman" w:cs="Times New Roman"/>
                  <w:b/>
                  <w:bCs/>
                  <w:color w:val="000000"/>
                  <w:kern w:val="0"/>
                  <w:sz w:val="24"/>
                  <w:szCs w:val="24"/>
                  <w14:ligatures w14:val="none"/>
                </w:rPr>
                <w:t xml:space="preserve"> </w:t>
              </w:r>
            </w:ins>
            <w:ins w:id="2856"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857"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2858"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2859"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860"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u </w:t>
              </w:r>
              <w:r w:rsidRPr="00CA691D">
                <w:rPr>
                  <w:rFonts w:ascii="Times New Roman" w:eastAsia="Times New Roman" w:hAnsi="Times New Roman" w:cs="Times New Roman"/>
                  <w:b/>
                  <w:bCs/>
                  <w:color w:val="000000"/>
                  <w:kern w:val="0"/>
                  <w:sz w:val="24"/>
                  <w:szCs w:val="24"/>
                  <w14:ligatures w14:val="none"/>
                  <w:rPrChange w:id="2861" w:author="Administrator" w:date="2025-10-28T17:49:00Z" w16du:dateUtc="2025-10-28T10:49:00Z">
                    <w:rPr>
                      <w:rFonts w:ascii="Calibri" w:eastAsia="Times New Roman" w:hAnsi="Calibri" w:cs="Calibri"/>
                      <w:b/>
                      <w:bCs/>
                      <w:color w:val="000000"/>
                      <w:kern w:val="0"/>
                      <w14:ligatures w14:val="none"/>
                    </w:rPr>
                  </w:rPrChange>
                </w:rPr>
                <w:t>độ</w:t>
              </w:r>
              <w:r w:rsidRPr="00CA691D">
                <w:rPr>
                  <w:rFonts w:ascii="Times New Roman" w:eastAsia="Times New Roman" w:hAnsi="Times New Roman" w:cs="Times New Roman"/>
                  <w:b/>
                  <w:bCs/>
                  <w:color w:val="000000"/>
                  <w:kern w:val="0"/>
                  <w:sz w:val="24"/>
                  <w:szCs w:val="24"/>
                  <w14:ligatures w14:val="none"/>
                  <w:rPrChange w:id="2862" w:author="Administrator" w:date="2025-10-28T17:49:00Z" w16du:dateUtc="2025-10-28T10:49:00Z">
                    <w:rPr>
                      <w:rFonts w:ascii="TimesNewRomanPS-BoldMT" w:eastAsia="Times New Roman" w:hAnsi="TimesNewRomanPS-BoldMT" w:cs="Times New Roman"/>
                      <w:b/>
                      <w:bCs/>
                      <w:color w:val="000000"/>
                      <w:kern w:val="0"/>
                      <w14:ligatures w14:val="none"/>
                    </w:rPr>
                  </w:rPrChange>
                </w:rPr>
                <w:t>ng</w:t>
              </w:r>
            </w:ins>
            <w:ins w:id="2863" w:author="Administrator" w:date="2025-10-28T17:55:00Z" w16du:dateUtc="2025-10-28T10:55:00Z">
              <w:r w:rsidR="00CA691D">
                <w:rPr>
                  <w:rFonts w:ascii="Times New Roman" w:eastAsia="Times New Roman" w:hAnsi="Times New Roman" w:cs="Times New Roman"/>
                  <w:b/>
                  <w:bCs/>
                  <w:color w:val="000000"/>
                  <w:kern w:val="0"/>
                  <w:sz w:val="24"/>
                  <w:szCs w:val="24"/>
                  <w14:ligatures w14:val="none"/>
                </w:rPr>
                <w:t xml:space="preserve"> </w:t>
              </w:r>
            </w:ins>
            <w:ins w:id="2864"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865"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2866"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2867"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2868"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2869"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2870" w:author="Administrator" w:date="2025-10-28T17:49:00Z" w16du:dateUtc="2025-10-28T10:49:00Z">
                    <w:rPr>
                      <w:rFonts w:ascii="TimesNewRomanPSMT" w:eastAsia="Times New Roman" w:hAnsi="TimesNewRomanPSMT" w:cs="Times New Roman"/>
                      <w:color w:val="000000"/>
                      <w:kern w:val="0"/>
                      <w14:ligatures w14:val="none"/>
                    </w:rPr>
                  </w:rPrChange>
                </w:rPr>
                <w:t xml:space="preserve"> sung quy </w:t>
              </w:r>
              <w:r w:rsidRPr="00CA691D">
                <w:rPr>
                  <w:rFonts w:ascii="Times New Roman" w:eastAsia="Times New Roman" w:hAnsi="Times New Roman" w:cs="Times New Roman"/>
                  <w:color w:val="000000"/>
                  <w:kern w:val="0"/>
                  <w:sz w:val="24"/>
                  <w:szCs w:val="24"/>
                  <w14:ligatures w14:val="none"/>
                  <w:rPrChange w:id="287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872" w:author="Administrator" w:date="2025-10-28T17:49:00Z" w16du:dateUtc="2025-10-28T10:49:00Z">
                    <w:rPr>
                      <w:rFonts w:ascii="TimesNewRomanPSMT" w:eastAsia="Times New Roman" w:hAnsi="TimesNewRomanPSMT" w:cs="Times New Roman"/>
                      <w:color w:val="000000"/>
                      <w:kern w:val="0"/>
                      <w14:ligatures w14:val="none"/>
                    </w:rPr>
                  </w:rPrChange>
                </w:rPr>
                <w:t xml:space="preserve">nh </w:t>
              </w:r>
              <w:r w:rsidRPr="00CA691D">
                <w:rPr>
                  <w:rFonts w:ascii="Times New Roman" w:eastAsia="Times New Roman" w:hAnsi="Times New Roman" w:cs="Times New Roman"/>
                  <w:b/>
                  <w:bCs/>
                  <w:color w:val="000000"/>
                  <w:kern w:val="0"/>
                  <w:sz w:val="24"/>
                  <w:szCs w:val="24"/>
                  <w14:ligatures w14:val="none"/>
                  <w:rPrChange w:id="2873" w:author="Administrator" w:date="2025-10-28T17:49:00Z" w16du:dateUtc="2025-10-28T10:49:00Z">
                    <w:rPr>
                      <w:rFonts w:ascii="TimesNewRomanPS-BoldMT" w:eastAsia="Times New Roman" w:hAnsi="TimesNewRomanPS-BoldMT" w:cs="Times New Roman"/>
                      <w:b/>
                      <w:bCs/>
                      <w:color w:val="000000"/>
                      <w:kern w:val="0"/>
                      <w14:ligatures w14:val="none"/>
                    </w:rPr>
                  </w:rPrChange>
                </w:rPr>
                <w:t>ch</w:t>
              </w:r>
              <w:r w:rsidRPr="00CA691D">
                <w:rPr>
                  <w:rFonts w:ascii="Times New Roman" w:eastAsia="Times New Roman" w:hAnsi="Times New Roman" w:cs="Times New Roman"/>
                  <w:b/>
                  <w:bCs/>
                  <w:color w:val="000000"/>
                  <w:kern w:val="0"/>
                  <w:sz w:val="24"/>
                  <w:szCs w:val="24"/>
                  <w14:ligatures w14:val="none"/>
                  <w:rPrChange w:id="2874" w:author="Administrator" w:date="2025-10-28T17:49:00Z" w16du:dateUtc="2025-10-28T10:49:00Z">
                    <w:rPr>
                      <w:rFonts w:ascii="Calibri" w:eastAsia="Times New Roman" w:hAnsi="Calibri" w:cs="Calibri"/>
                      <w:b/>
                      <w:bCs/>
                      <w:color w:val="000000"/>
                      <w:kern w:val="0"/>
                      <w14:ligatures w14:val="none"/>
                    </w:rPr>
                  </w:rPrChange>
                </w:rPr>
                <w:t>ế</w:t>
              </w:r>
              <w:r w:rsidRPr="00CA691D">
                <w:rPr>
                  <w:rFonts w:ascii="Times New Roman" w:eastAsia="Times New Roman" w:hAnsi="Times New Roman" w:cs="Times New Roman"/>
                  <w:b/>
                  <w:bCs/>
                  <w:color w:val="000000"/>
                  <w:kern w:val="0"/>
                  <w:sz w:val="24"/>
                  <w:szCs w:val="24"/>
                  <w14:ligatures w14:val="none"/>
                  <w:rPrChange w:id="287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t</w:t>
              </w:r>
              <w:r w:rsidRPr="00CA691D">
                <w:rPr>
                  <w:rFonts w:ascii="Times New Roman" w:eastAsia="Times New Roman" w:hAnsi="Times New Roman" w:cs="Times New Roman"/>
                  <w:b/>
                  <w:bCs/>
                  <w:color w:val="000000"/>
                  <w:kern w:val="0"/>
                  <w:sz w:val="24"/>
                  <w:szCs w:val="24"/>
                  <w14:ligatures w14:val="none"/>
                  <w:rPrChange w:id="2876"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2877" w:author="Administrator" w:date="2025-10-28T17:49:00Z" w16du:dateUtc="2025-10-28T10:49:00Z">
                    <w:rPr>
                      <w:rFonts w:ascii="TimesNewRomanPS-BoldMT" w:eastAsia="Times New Roman" w:hAnsi="TimesNewRomanPS-BoldMT" w:cs="Times New Roman"/>
                      <w:b/>
                      <w:bCs/>
                      <w:color w:val="000000"/>
                      <w:kern w:val="0"/>
                      <w14:ligatures w14:val="none"/>
                    </w:rPr>
                  </w:rPrChange>
                </w:rPr>
                <w:t>i ho</w:t>
              </w:r>
              <w:r w:rsidRPr="00CA691D">
                <w:rPr>
                  <w:rFonts w:ascii="Times New Roman" w:eastAsia="Times New Roman" w:hAnsi="Times New Roman" w:cs="Times New Roman"/>
                  <w:b/>
                  <w:bCs/>
                  <w:color w:val="000000"/>
                  <w:kern w:val="0"/>
                  <w:sz w:val="24"/>
                  <w:szCs w:val="24"/>
                  <w14:ligatures w14:val="none"/>
                  <w:rPrChange w:id="2878" w:author="Administrator" w:date="2025-10-28T17:49:00Z" w16du:dateUtc="2025-10-28T10:49:00Z">
                    <w:rPr>
                      <w:rFonts w:ascii="Calibri" w:eastAsia="Times New Roman" w:hAnsi="Calibri" w:cs="Calibri"/>
                      <w:b/>
                      <w:bCs/>
                      <w:color w:val="000000"/>
                      <w:kern w:val="0"/>
                      <w14:ligatures w14:val="none"/>
                    </w:rPr>
                  </w:rPrChange>
                </w:rPr>
                <w:t>ặ</w:t>
              </w:r>
              <w:r w:rsidRPr="00CA691D">
                <w:rPr>
                  <w:rFonts w:ascii="Times New Roman" w:eastAsia="Times New Roman" w:hAnsi="Times New Roman" w:cs="Times New Roman"/>
                  <w:b/>
                  <w:bCs/>
                  <w:color w:val="000000"/>
                  <w:kern w:val="0"/>
                  <w:sz w:val="24"/>
                  <w:szCs w:val="24"/>
                  <w14:ligatures w14:val="none"/>
                  <w:rPrChange w:id="2879" w:author="Administrator" w:date="2025-10-28T17:49:00Z" w16du:dateUtc="2025-10-28T10:49:00Z">
                    <w:rPr>
                      <w:rFonts w:ascii="TimesNewRomanPS-BoldMT" w:eastAsia="Times New Roman" w:hAnsi="TimesNewRomanPS-BoldMT" w:cs="Times New Roman"/>
                      <w:b/>
                      <w:bCs/>
                      <w:color w:val="000000"/>
                      <w:kern w:val="0"/>
                      <w14:ligatures w14:val="none"/>
                    </w:rPr>
                  </w:rPrChange>
                </w:rPr>
                <w:t>c h</w:t>
              </w:r>
              <w:r w:rsidRPr="00CA691D">
                <w:rPr>
                  <w:rFonts w:ascii="Times New Roman" w:eastAsia="Times New Roman" w:hAnsi="Times New Roman" w:cs="Times New Roman"/>
                  <w:b/>
                  <w:bCs/>
                  <w:color w:val="000000"/>
                  <w:kern w:val="0"/>
                  <w:sz w:val="24"/>
                  <w:szCs w:val="24"/>
                  <w14:ligatures w14:val="none"/>
                  <w:rPrChange w:id="2880" w:author="Administrator" w:date="2025-10-28T17:49:00Z" w16du:dateUtc="2025-10-28T10:49:00Z">
                    <w:rPr>
                      <w:rFonts w:ascii=".VnTime" w:eastAsia="Times New Roman" w:hAnsi=".VnTime" w:cs=".VnTime"/>
                      <w:b/>
                      <w:bCs/>
                      <w:color w:val="000000"/>
                      <w:kern w:val="0"/>
                      <w14:ligatures w14:val="none"/>
                    </w:rPr>
                  </w:rPrChange>
                </w:rPr>
                <w:t>ì</w:t>
              </w:r>
              <w:r w:rsidRPr="00CA691D">
                <w:rPr>
                  <w:rFonts w:ascii="Times New Roman" w:eastAsia="Times New Roman" w:hAnsi="Times New Roman" w:cs="Times New Roman"/>
                  <w:b/>
                  <w:bCs/>
                  <w:color w:val="000000"/>
                  <w:kern w:val="0"/>
                  <w:sz w:val="24"/>
                  <w:szCs w:val="24"/>
                  <w14:ligatures w14:val="none"/>
                  <w:rPrChange w:id="2881" w:author="Administrator" w:date="2025-10-28T17:49:00Z" w16du:dateUtc="2025-10-28T10:49:00Z">
                    <w:rPr>
                      <w:rFonts w:ascii="TimesNewRomanPS-BoldMT" w:eastAsia="Times New Roman" w:hAnsi="TimesNewRomanPS-BoldMT" w:cs="Times New Roman"/>
                      <w:b/>
                      <w:bCs/>
                      <w:color w:val="000000"/>
                      <w:kern w:val="0"/>
                      <w14:ligatures w14:val="none"/>
                    </w:rPr>
                  </w:rPrChange>
                </w:rPr>
                <w:t>nh th</w:t>
              </w:r>
              <w:r w:rsidRPr="00CA691D">
                <w:rPr>
                  <w:rFonts w:ascii="Times New Roman" w:eastAsia="Times New Roman" w:hAnsi="Times New Roman" w:cs="Times New Roman"/>
                  <w:b/>
                  <w:bCs/>
                  <w:color w:val="000000"/>
                  <w:kern w:val="0"/>
                  <w:sz w:val="24"/>
                  <w:szCs w:val="24"/>
                  <w14:ligatures w14:val="none"/>
                  <w:rPrChange w:id="2882" w:author="Administrator" w:date="2025-10-28T17:49:00Z" w16du:dateUtc="2025-10-28T10:49:00Z">
                    <w:rPr>
                      <w:rFonts w:ascii="Calibri" w:eastAsia="Times New Roman" w:hAnsi="Calibri" w:cs="Calibri"/>
                      <w:b/>
                      <w:bCs/>
                      <w:color w:val="000000"/>
                      <w:kern w:val="0"/>
                      <w14:ligatures w14:val="none"/>
                    </w:rPr>
                  </w:rPrChange>
                </w:rPr>
                <w:t>ứ</w:t>
              </w:r>
              <w:r w:rsidRPr="00CA691D">
                <w:rPr>
                  <w:rFonts w:ascii="Times New Roman" w:eastAsia="Times New Roman" w:hAnsi="Times New Roman" w:cs="Times New Roman"/>
                  <w:b/>
                  <w:bCs/>
                  <w:color w:val="000000"/>
                  <w:kern w:val="0"/>
                  <w:sz w:val="24"/>
                  <w:szCs w:val="24"/>
                  <w14:ligatures w14:val="none"/>
                  <w:rPrChange w:id="2883" w:author="Administrator" w:date="2025-10-28T17:49:00Z" w16du:dateUtc="2025-10-28T10:49:00Z">
                    <w:rPr>
                      <w:rFonts w:ascii="TimesNewRomanPS-BoldMT" w:eastAsia="Times New Roman" w:hAnsi="TimesNewRomanPS-BoldMT" w:cs="Times New Roman"/>
                      <w:b/>
                      <w:bCs/>
                      <w:color w:val="000000"/>
                      <w:kern w:val="0"/>
                      <w14:ligatures w14:val="none"/>
                    </w:rPr>
                  </w:rPrChange>
                </w:rPr>
                <w:t>c x</w:t>
              </w:r>
              <w:r w:rsidRPr="00CA691D">
                <w:rPr>
                  <w:rFonts w:ascii="Times New Roman" w:eastAsia="Times New Roman" w:hAnsi="Times New Roman" w:cs="Times New Roman"/>
                  <w:b/>
                  <w:bCs/>
                  <w:color w:val="000000"/>
                  <w:kern w:val="0"/>
                  <w:sz w:val="24"/>
                  <w:szCs w:val="24"/>
                  <w14:ligatures w14:val="none"/>
                  <w:rPrChange w:id="2884" w:author="Administrator" w:date="2025-10-28T17:49:00Z" w16du:dateUtc="2025-10-28T10:49:00Z">
                    <w:rPr>
                      <w:rFonts w:ascii="Calibri" w:eastAsia="Times New Roman" w:hAnsi="Calibri" w:cs="Calibri"/>
                      <w:b/>
                      <w:bCs/>
                      <w:color w:val="000000"/>
                      <w:kern w:val="0"/>
                      <w14:ligatures w14:val="none"/>
                    </w:rPr>
                  </w:rPrChange>
                </w:rPr>
                <w:t>ử</w:t>
              </w:r>
              <w:r w:rsidRPr="00CA691D">
                <w:rPr>
                  <w:rFonts w:ascii="Times New Roman" w:eastAsia="Times New Roman" w:hAnsi="Times New Roman" w:cs="Times New Roman"/>
                  <w:b/>
                  <w:bCs/>
                  <w:color w:val="000000"/>
                  <w:kern w:val="0"/>
                  <w:sz w:val="24"/>
                  <w:szCs w:val="24"/>
                  <w14:ligatures w14:val="none"/>
                  <w:rPrChange w:id="288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l</w:t>
              </w:r>
              <w:r w:rsidRPr="00CA691D">
                <w:rPr>
                  <w:rFonts w:ascii="Times New Roman" w:eastAsia="Times New Roman" w:hAnsi="Times New Roman" w:cs="Times New Roman"/>
                  <w:b/>
                  <w:bCs/>
                  <w:color w:val="000000"/>
                  <w:kern w:val="0"/>
                  <w:sz w:val="24"/>
                  <w:szCs w:val="24"/>
                  <w14:ligatures w14:val="none"/>
                  <w:rPrChange w:id="2886" w:author="Administrator" w:date="2025-10-28T17:49:00Z" w16du:dateUtc="2025-10-28T10:49:00Z">
                    <w:rPr>
                      <w:rFonts w:ascii=".VnTime" w:eastAsia="Times New Roman" w:hAnsi=".VnTime" w:cs=".VnTime"/>
                      <w:b/>
                      <w:bCs/>
                      <w:color w:val="000000"/>
                      <w:kern w:val="0"/>
                      <w14:ligatures w14:val="none"/>
                    </w:rPr>
                  </w:rPrChange>
                </w:rPr>
                <w:t>ý</w:t>
              </w:r>
              <w:r w:rsidRPr="00CA691D">
                <w:rPr>
                  <w:rFonts w:ascii="Times New Roman" w:eastAsia="Times New Roman" w:hAnsi="Times New Roman" w:cs="Times New Roman"/>
                  <w:b/>
                  <w:bCs/>
                  <w:color w:val="000000"/>
                  <w:kern w:val="0"/>
                  <w:sz w:val="24"/>
                  <w:szCs w:val="24"/>
                  <w14:ligatures w14:val="none"/>
                  <w:rPrChange w:id="288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888"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2889"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2890"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2891"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2892"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2893" w:author="Administrator" w:date="2025-10-28T17:49:00Z" w16du:dateUtc="2025-10-28T10:49:00Z">
                    <w:rPr>
                      <w:rFonts w:ascii="TimesNewRomanPSMT" w:eastAsia="Times New Roman" w:hAnsi="TimesNewRomanPSMT" w:cs="Times New Roman"/>
                      <w:color w:val="000000"/>
                      <w:kern w:val="0"/>
                      <w14:ligatures w14:val="none"/>
                    </w:rPr>
                  </w:rPrChange>
                </w:rPr>
                <w:t>c t</w:t>
              </w:r>
              <w:r w:rsidRPr="00CA691D">
                <w:rPr>
                  <w:rFonts w:ascii="Times New Roman" w:eastAsia="Times New Roman" w:hAnsi="Times New Roman" w:cs="Times New Roman"/>
                  <w:color w:val="000000"/>
                  <w:kern w:val="0"/>
                  <w:sz w:val="24"/>
                  <w:szCs w:val="24"/>
                  <w14:ligatures w14:val="none"/>
                  <w:rPrChange w:id="2894"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2895" w:author="Administrator" w:date="2025-10-28T17:49:00Z" w16du:dateUtc="2025-10-28T10:49:00Z">
                    <w:rPr>
                      <w:rFonts w:ascii="TimesNewRomanPSMT" w:eastAsia="Times New Roman" w:hAnsi="TimesNewRomanPSMT" w:cs="Times New Roman"/>
                      <w:color w:val="000000"/>
                      <w:kern w:val="0"/>
                      <w14:ligatures w14:val="none"/>
                    </w:rPr>
                  </w:rPrChange>
                </w:rPr>
                <w:t xml:space="preserve"> ch</w:t>
              </w:r>
              <w:r w:rsidRPr="00CA691D">
                <w:rPr>
                  <w:rFonts w:ascii="Times New Roman" w:eastAsia="Times New Roman" w:hAnsi="Times New Roman" w:cs="Times New Roman"/>
                  <w:color w:val="000000"/>
                  <w:kern w:val="0"/>
                  <w:sz w:val="24"/>
                  <w:szCs w:val="24"/>
                  <w14:ligatures w14:val="none"/>
                  <w:rPrChange w:id="2896"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2897" w:author="Administrator" w:date="2025-10-28T17:49:00Z" w16du:dateUtc="2025-10-28T10:49:00Z">
                    <w:rPr>
                      <w:rFonts w:ascii="TimesNewRomanPSMT" w:eastAsia="Times New Roman" w:hAnsi="TimesNewRomanPSMT" w:cs="Times New Roman"/>
                      <w:color w:val="000000"/>
                      <w:kern w:val="0"/>
                      <w14:ligatures w14:val="none"/>
                    </w:rPr>
                  </w:rPrChange>
                </w:rPr>
                <w:t>c,</w:t>
              </w:r>
            </w:ins>
            <w:ins w:id="2898" w:author="Administrator" w:date="2025-10-28T17:55:00Z" w16du:dateUtc="2025-10-28T10:55:00Z">
              <w:r w:rsidR="00CA691D">
                <w:rPr>
                  <w:rFonts w:ascii="Times New Roman" w:eastAsia="Times New Roman" w:hAnsi="Times New Roman" w:cs="Times New Roman"/>
                  <w:color w:val="000000"/>
                  <w:kern w:val="0"/>
                  <w:sz w:val="24"/>
                  <w:szCs w:val="24"/>
                  <w14:ligatures w14:val="none"/>
                </w:rPr>
                <w:t xml:space="preserve"> </w:t>
              </w:r>
            </w:ins>
            <w:ins w:id="2899"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900"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hint="eastAsia"/>
                  <w:color w:val="000000"/>
                  <w:kern w:val="0"/>
                  <w:sz w:val="24"/>
                  <w:szCs w:val="24"/>
                  <w14:ligatures w14:val="none"/>
                  <w:rPrChange w:id="2901" w:author="Administrator" w:date="2025-10-28T17:49:00Z" w16du:dateUtc="2025-10-28T10:49:00Z">
                    <w:rPr>
                      <w:rFonts w:ascii="TimesNewRomanPSMT" w:eastAsia="Times New Roman" w:hAnsi="TimesNewRomanPSMT" w:cs="Times New Roman" w:hint="eastAsia"/>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2902" w:author="Administrator" w:date="2025-10-28T17:49:00Z" w16du:dateUtc="2025-10-28T10:49:00Z">
                    <w:rPr>
                      <w:rFonts w:ascii="TimesNewRomanPSMT" w:eastAsia="Times New Roman" w:hAnsi="TimesNewRomanPSMT" w:cs="Times New Roman"/>
                      <w:color w:val="000000"/>
                      <w:kern w:val="0"/>
                      <w14:ligatures w14:val="none"/>
                    </w:rPr>
                  </w:rPrChange>
                </w:rPr>
                <w:t xml:space="preserve"> nh</w:t>
              </w:r>
              <w:r w:rsidRPr="00CA691D">
                <w:rPr>
                  <w:rFonts w:ascii="Times New Roman" w:eastAsia="Times New Roman" w:hAnsi="Times New Roman" w:cs="Times New Roman" w:hint="eastAsia"/>
                  <w:color w:val="000000"/>
                  <w:kern w:val="0"/>
                  <w:sz w:val="24"/>
                  <w:szCs w:val="24"/>
                  <w14:ligatures w14:val="none"/>
                  <w:rPrChange w:id="2903" w:author="Administrator" w:date="2025-10-28T17:49:00Z" w16du:dateUtc="2025-10-28T10:49:00Z">
                    <w:rPr>
                      <w:rFonts w:ascii="TimesNewRomanPSMT" w:eastAsia="Times New Roman" w:hAnsi="TimesNewRomanPSMT" w:cs="Times New Roman" w:hint="eastAsia"/>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2904" w:author="Administrator" w:date="2025-10-28T17:49:00Z" w16du:dateUtc="2025-10-28T10:49:00Z">
                    <w:rPr>
                      <w:rFonts w:ascii="TimesNewRomanPSMT" w:eastAsia="Times New Roman" w:hAnsi="TimesNewRomanPSMT" w:cs="Times New Roman"/>
                      <w:color w:val="000000"/>
                      <w:kern w:val="0"/>
                      <w14:ligatures w14:val="none"/>
                    </w:rPr>
                  </w:rPrChange>
                </w:rPr>
                <w:t>n kh</w:t>
              </w:r>
              <w:r w:rsidRPr="00CA691D">
                <w:rPr>
                  <w:rFonts w:ascii="Times New Roman" w:eastAsia="Times New Roman" w:hAnsi="Times New Roman" w:cs="Times New Roman" w:hint="eastAsia"/>
                  <w:color w:val="000000"/>
                  <w:kern w:val="0"/>
                  <w:sz w:val="24"/>
                  <w:szCs w:val="24"/>
                  <w14:ligatures w14:val="none"/>
                  <w:rPrChange w:id="2905" w:author="Administrator" w:date="2025-10-28T17:49:00Z" w16du:dateUtc="2025-10-28T10:49:00Z">
                    <w:rPr>
                      <w:rFonts w:ascii="TimesNewRomanPSMT" w:eastAsia="Times New Roman" w:hAnsi="TimesNewRomanPSMT" w:cs="Times New Roman" w:hint="eastAsia"/>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2906"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2907"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2908" w:author="Administrator" w:date="2025-10-28T17:49:00Z" w16du:dateUtc="2025-10-28T10:49:00Z">
                    <w:rPr>
                      <w:rFonts w:ascii="TimesNewRomanPSMT" w:eastAsia="Times New Roman" w:hAnsi="TimesNewRomanPSMT" w:cs="Times New Roman"/>
                      <w:color w:val="000000"/>
                      <w:kern w:val="0"/>
                      <w14:ligatures w14:val="none"/>
                    </w:rPr>
                  </w:rPrChange>
                </w:rPr>
                <w:t>c hi</w:t>
              </w:r>
              <w:r w:rsidRPr="00CA691D">
                <w:rPr>
                  <w:rFonts w:ascii="Times New Roman" w:eastAsia="Times New Roman" w:hAnsi="Times New Roman" w:cs="Times New Roman"/>
                  <w:color w:val="000000"/>
                  <w:kern w:val="0"/>
                  <w:sz w:val="24"/>
                  <w:szCs w:val="24"/>
                  <w14:ligatures w14:val="none"/>
                  <w:rPrChange w:id="290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910"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2911"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912" w:author="Administrator" w:date="2025-10-28T17:49:00Z" w16du:dateUtc="2025-10-28T10:49:00Z">
                    <w:rPr>
                      <w:rFonts w:ascii=".VnTime" w:eastAsia="Times New Roman" w:hAnsi=".VnTime" w:cs=".VnTime"/>
                      <w:color w:val="000000"/>
                      <w:kern w:val="0"/>
                      <w14:ligatures w14:val="none"/>
                    </w:rPr>
                  </w:rPrChange>
                </w:rPr>
                <w:t>ú</w:t>
              </w:r>
              <w:r w:rsidRPr="00CA691D">
                <w:rPr>
                  <w:rFonts w:ascii="Times New Roman" w:eastAsia="Times New Roman" w:hAnsi="Times New Roman" w:cs="Times New Roman"/>
                  <w:color w:val="000000"/>
                  <w:kern w:val="0"/>
                  <w:sz w:val="24"/>
                  <w:szCs w:val="24"/>
                  <w14:ligatures w14:val="none"/>
                  <w:rPrChange w:id="2913" w:author="Administrator" w:date="2025-10-28T17:49:00Z" w16du:dateUtc="2025-10-28T10:49:00Z">
                    <w:rPr>
                      <w:rFonts w:ascii="TimesNewRomanPSMT" w:eastAsia="Times New Roman" w:hAnsi="TimesNewRomanPSMT" w:cs="Times New Roman"/>
                      <w:color w:val="000000"/>
                      <w:kern w:val="0"/>
                      <w14:ligatures w14:val="none"/>
                    </w:rPr>
                  </w:rPrChange>
                </w:rPr>
                <w:t>ng vi</w:t>
              </w:r>
              <w:r w:rsidRPr="00CA691D">
                <w:rPr>
                  <w:rFonts w:ascii="Times New Roman" w:eastAsia="Times New Roman" w:hAnsi="Times New Roman" w:cs="Times New Roman"/>
                  <w:color w:val="000000"/>
                  <w:kern w:val="0"/>
                  <w:sz w:val="24"/>
                  <w:szCs w:val="24"/>
                  <w14:ligatures w14:val="none"/>
                  <w:rPrChange w:id="291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915" w:author="Administrator" w:date="2025-10-28T17:49:00Z" w16du:dateUtc="2025-10-28T10:49:00Z">
                    <w:rPr>
                      <w:rFonts w:ascii="TimesNewRomanPSMT" w:eastAsia="Times New Roman" w:hAnsi="TimesNewRomanPSMT" w:cs="Times New Roman"/>
                      <w:color w:val="000000"/>
                      <w:kern w:val="0"/>
                      <w14:ligatures w14:val="none"/>
                    </w:rPr>
                  </w:rPrChange>
                </w:rPr>
                <w:t>c l</w:t>
              </w:r>
              <w:r w:rsidRPr="00CA691D">
                <w:rPr>
                  <w:rFonts w:ascii="Times New Roman" w:eastAsia="Times New Roman" w:hAnsi="Times New Roman" w:cs="Times New Roman"/>
                  <w:color w:val="000000"/>
                  <w:kern w:val="0"/>
                  <w:sz w:val="24"/>
                  <w:szCs w:val="24"/>
                  <w14:ligatures w14:val="none"/>
                  <w:rPrChange w:id="2916"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917"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291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919" w:author="Administrator" w:date="2025-10-28T17:49:00Z" w16du:dateUtc="2025-10-28T10:49:00Z">
                    <w:rPr>
                      <w:rFonts w:ascii="TimesNewRomanPSMT" w:eastAsia="Times New Roman" w:hAnsi="TimesNewRomanPSMT" w:cs="Times New Roman"/>
                      <w:color w:val="000000"/>
                      <w:kern w:val="0"/>
                      <w14:ligatures w14:val="none"/>
                    </w:rPr>
                  </w:rPrChange>
                </w:rPr>
                <w:t xml:space="preserve"> tri</w:t>
              </w:r>
              <w:r w:rsidRPr="00CA691D">
                <w:rPr>
                  <w:rFonts w:ascii="Times New Roman" w:eastAsia="Times New Roman" w:hAnsi="Times New Roman" w:cs="Times New Roman"/>
                  <w:color w:val="000000"/>
                  <w:kern w:val="0"/>
                  <w:sz w:val="24"/>
                  <w:szCs w:val="24"/>
                  <w14:ligatures w14:val="none"/>
                  <w:rPrChange w:id="2920"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2921" w:author="Administrator" w:date="2025-10-28T17:49:00Z" w16du:dateUtc="2025-10-28T10:49:00Z">
                    <w:rPr>
                      <w:rFonts w:ascii="TimesNewRomanPSMT" w:eastAsia="Times New Roman" w:hAnsi="TimesNewRomanPSMT" w:cs="Times New Roman"/>
                      <w:color w:val="000000"/>
                      <w:kern w:val="0"/>
                      <w14:ligatures w14:val="none"/>
                    </w:rPr>
                  </w:rPrChange>
                </w:rPr>
                <w:t>n khai k</w:t>
              </w:r>
              <w:r w:rsidRPr="00CA691D">
                <w:rPr>
                  <w:rFonts w:ascii="Times New Roman" w:eastAsia="Times New Roman" w:hAnsi="Times New Roman" w:cs="Times New Roman"/>
                  <w:color w:val="000000"/>
                  <w:kern w:val="0"/>
                  <w:sz w:val="24"/>
                  <w:szCs w:val="24"/>
                  <w14:ligatures w14:val="none"/>
                  <w:rPrChange w:id="2922"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2923" w:author="Administrator" w:date="2025-10-28T17:49:00Z" w16du:dateUtc="2025-10-28T10:49:00Z">
                    <w:rPr>
                      <w:rFonts w:ascii="TimesNewRomanPSMT" w:eastAsia="Times New Roman" w:hAnsi="TimesNewRomanPSMT" w:cs="Times New Roman"/>
                      <w:color w:val="000000"/>
                      <w:kern w:val="0"/>
                      <w14:ligatures w14:val="none"/>
                    </w:rPr>
                  </w:rPrChange>
                </w:rPr>
                <w:t xml:space="preserve"> ho</w:t>
              </w:r>
              <w:r w:rsidRPr="00CA691D">
                <w:rPr>
                  <w:rFonts w:ascii="Times New Roman" w:eastAsia="Times New Roman" w:hAnsi="Times New Roman" w:cs="Times New Roman"/>
                  <w:color w:val="000000"/>
                  <w:kern w:val="0"/>
                  <w:sz w:val="24"/>
                  <w:szCs w:val="24"/>
                  <w14:ligatures w14:val="none"/>
                  <w:rPrChange w:id="2924"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2925" w:author="Administrator" w:date="2025-10-28T17:49:00Z" w16du:dateUtc="2025-10-28T10:49:00Z">
                    <w:rPr>
                      <w:rFonts w:ascii="TimesNewRomanPSMT" w:eastAsia="Times New Roman" w:hAnsi="TimesNewRomanPSMT" w:cs="Times New Roman"/>
                      <w:color w:val="000000"/>
                      <w:kern w:val="0"/>
                      <w14:ligatures w14:val="none"/>
                    </w:rPr>
                  </w:rPrChange>
                </w:rPr>
                <w:t xml:space="preserve">ch </w:t>
              </w:r>
              <w:r w:rsidRPr="00CA691D">
                <w:rPr>
                  <w:rFonts w:ascii="Times New Roman" w:eastAsia="Times New Roman" w:hAnsi="Times New Roman" w:cs="Times New Roman"/>
                  <w:color w:val="000000"/>
                  <w:kern w:val="0"/>
                  <w:sz w:val="24"/>
                  <w:szCs w:val="24"/>
                  <w14:ligatures w14:val="none"/>
                  <w:rPrChange w:id="2926"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2927"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2928"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2929" w:author="Administrator" w:date="2025-10-28T17:49:00Z" w16du:dateUtc="2025-10-28T10:49:00Z">
                    <w:rPr>
                      <w:rFonts w:ascii="TimesNewRomanPSMT" w:eastAsia="Times New Roman" w:hAnsi="TimesNewRomanPSMT" w:cs="Times New Roman"/>
                      <w:color w:val="000000"/>
                      <w:kern w:val="0"/>
                      <w14:ligatures w14:val="none"/>
                    </w:rPr>
                  </w:rPrChange>
                </w:rPr>
                <w:t xml:space="preserve">u </w:t>
              </w:r>
              <w:r w:rsidRPr="00CA691D">
                <w:rPr>
                  <w:rFonts w:ascii="Times New Roman" w:eastAsia="Times New Roman" w:hAnsi="Times New Roman" w:cs="Times New Roman"/>
                  <w:color w:val="000000"/>
                  <w:kern w:val="0"/>
                  <w:sz w:val="24"/>
                  <w:szCs w:val="24"/>
                  <w14:ligatures w14:val="none"/>
                  <w:rPrChange w:id="2930"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2931" w:author="Administrator" w:date="2025-10-28T17:49:00Z" w16du:dateUtc="2025-10-28T10:49:00Z">
                    <w:rPr>
                      <w:rFonts w:ascii="TimesNewRomanPSMT" w:eastAsia="Times New Roman" w:hAnsi="TimesNewRomanPSMT" w:cs="Times New Roman"/>
                      <w:color w:val="000000"/>
                      <w:kern w:val="0"/>
                      <w14:ligatures w14:val="none"/>
                    </w:rPr>
                  </w:rPrChange>
                </w:rPr>
                <w:t>ng ph</w:t>
              </w:r>
              <w:r w:rsidRPr="00CA691D">
                <w:rPr>
                  <w:rFonts w:ascii="Times New Roman" w:eastAsia="Times New Roman" w:hAnsi="Times New Roman" w:cs="Times New Roman"/>
                  <w:color w:val="000000"/>
                  <w:kern w:val="0"/>
                  <w:sz w:val="24"/>
                  <w:szCs w:val="24"/>
                  <w14:ligatures w14:val="none"/>
                  <w:rPrChange w:id="2932"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2933" w:author="Administrator" w:date="2025-10-28T17:49:00Z" w16du:dateUtc="2025-10-28T10:49:00Z">
                    <w:rPr>
                      <w:rFonts w:ascii="TimesNewRomanPSMT" w:eastAsia="Times New Roman" w:hAnsi="TimesNewRomanPSMT" w:cs="Times New Roman"/>
                      <w:color w:val="000000"/>
                      <w:kern w:val="0"/>
                      <w14:ligatures w14:val="none"/>
                    </w:rPr>
                  </w:rPrChange>
                </w:rPr>
                <w:t>ng</w:t>
              </w:r>
            </w:ins>
            <w:ins w:id="2934" w:author="Administrator" w:date="2025-10-28T17:55:00Z" w16du:dateUtc="2025-10-28T10:55:00Z">
              <w:r w:rsidR="00CA691D">
                <w:rPr>
                  <w:rFonts w:ascii="Times New Roman" w:eastAsia="Times New Roman" w:hAnsi="Times New Roman" w:cs="Times New Roman"/>
                  <w:color w:val="000000"/>
                  <w:kern w:val="0"/>
                  <w:sz w:val="24"/>
                  <w:szCs w:val="24"/>
                  <w14:ligatures w14:val="none"/>
                </w:rPr>
                <w:t xml:space="preserve"> </w:t>
              </w:r>
            </w:ins>
            <w:ins w:id="293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2936" w:author="Administrator" w:date="2025-10-28T17:49:00Z" w16du:dateUtc="2025-10-28T10:49:00Z">
                    <w:rPr>
                      <w:rFonts w:ascii="TimesNewRomanPSMT" w:eastAsia="Times New Roman" w:hAnsi="TimesNewRomanPSMT" w:cs="Times New Roman"/>
                      <w:color w:val="000000"/>
                      <w:kern w:val="0"/>
                      <w14:ligatures w14:val="none"/>
                    </w:rPr>
                  </w:rPrChange>
                </w:rPr>
                <w:t>ti</w:t>
              </w:r>
              <w:r w:rsidRPr="00CA691D">
                <w:rPr>
                  <w:rFonts w:ascii="Times New Roman" w:eastAsia="Times New Roman" w:hAnsi="Times New Roman" w:cs="Times New Roman"/>
                  <w:color w:val="000000"/>
                  <w:kern w:val="0"/>
                  <w:sz w:val="24"/>
                  <w:szCs w:val="24"/>
                  <w14:ligatures w14:val="none"/>
                  <w:rPrChange w:id="293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2938"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293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2940" w:author="Administrator" w:date="2025-10-28T17:49:00Z" w16du:dateUtc="2025-10-28T10:49:00Z">
                    <w:rPr>
                      <w:rFonts w:ascii="TimesNewRomanPSMT" w:eastAsia="Times New Roman" w:hAnsi="TimesNewRomanPSMT" w:cs="Times New Roman"/>
                      <w:color w:val="000000"/>
                      <w:kern w:val="0"/>
                      <w14:ligatures w14:val="none"/>
                    </w:rPr>
                  </w:rPrChange>
                </w:rPr>
                <w:t>o, r</w:t>
              </w:r>
              <w:r w:rsidRPr="00CA691D">
                <w:rPr>
                  <w:rFonts w:ascii="Times New Roman" w:eastAsia="Times New Roman" w:hAnsi="Times New Roman" w:cs="Times New Roman"/>
                  <w:color w:val="000000"/>
                  <w:kern w:val="0"/>
                  <w:sz w:val="24"/>
                  <w:szCs w:val="24"/>
                  <w14:ligatures w14:val="none"/>
                  <w:rPrChange w:id="2941"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2942"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294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2944"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2945"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2946"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2947"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2948"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294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2950"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295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952"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2953"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2954" w:author="Administrator" w:date="2025-10-28T17:49:00Z" w16du:dateUtc="2025-10-28T10:49:00Z">
                    <w:rPr>
                      <w:rFonts w:ascii="TimesNewRomanPSMT" w:eastAsia="Times New Roman" w:hAnsi="TimesNewRomanPSMT" w:cs="Times New Roman"/>
                      <w:color w:val="000000"/>
                      <w:kern w:val="0"/>
                      <w14:ligatures w14:val="none"/>
                    </w:rPr>
                  </w:rPrChange>
                </w:rPr>
                <w:t xml:space="preserve">u theo quy </w:t>
              </w:r>
              <w:r w:rsidRPr="00CA691D">
                <w:rPr>
                  <w:rFonts w:ascii="Times New Roman" w:eastAsia="Times New Roman" w:hAnsi="Times New Roman" w:cs="Times New Roman"/>
                  <w:color w:val="000000"/>
                  <w:kern w:val="0"/>
                  <w:sz w:val="24"/>
                  <w:szCs w:val="24"/>
                  <w14:ligatures w14:val="none"/>
                  <w:rPrChange w:id="295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2956" w:author="Administrator" w:date="2025-10-28T17:49:00Z" w16du:dateUtc="2025-10-28T10:49:00Z">
                    <w:rPr>
                      <w:rFonts w:ascii="TimesNewRomanPSMT" w:eastAsia="Times New Roman" w:hAnsi="TimesNewRomanPSMT" w:cs="Times New Roman"/>
                      <w:color w:val="000000"/>
                      <w:kern w:val="0"/>
                      <w14:ligatures w14:val="none"/>
                    </w:rPr>
                  </w:rPrChange>
                </w:rPr>
                <w:t>nh.</w:t>
              </w:r>
            </w:ins>
          </w:p>
          <w:p w14:paraId="62ABDDF8" w14:textId="77777777" w:rsidR="00CA691D" w:rsidRDefault="00D91701" w:rsidP="00A3338D">
            <w:pPr>
              <w:pStyle w:val="Vnbnnidung0"/>
              <w:tabs>
                <w:tab w:val="left" w:pos="1996"/>
              </w:tabs>
              <w:spacing w:after="0" w:line="240" w:lineRule="auto"/>
              <w:ind w:firstLine="0"/>
              <w:jc w:val="both"/>
              <w:rPr>
                <w:ins w:id="2957" w:author="Administrator" w:date="2025-10-28T17:55:00Z" w16du:dateUtc="2025-10-28T10:55:00Z"/>
                <w:rFonts w:ascii="Times New Roman" w:eastAsia="Times New Roman" w:hAnsi="Times New Roman" w:cs="Times New Roman"/>
                <w:color w:val="000000"/>
                <w:kern w:val="0"/>
                <w:sz w:val="24"/>
                <w:szCs w:val="24"/>
                <w14:ligatures w14:val="none"/>
              </w:rPr>
            </w:pPr>
            <w:ins w:id="2958"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2959" w:author="Administrator" w:date="2025-10-28T17:49:00Z" w16du:dateUtc="2025-10-28T10:49:00Z">
                    <w:rPr>
                      <w:rFonts w:ascii="TimesNewRomanPS-BoldMT" w:eastAsia="Times New Roman" w:hAnsi="TimesNewRomanPS-BoldMT" w:cs="Times New Roman"/>
                      <w:b/>
                      <w:bCs/>
                      <w:color w:val="000000"/>
                      <w:kern w:val="0"/>
                      <w14:ligatures w14:val="none"/>
                    </w:rPr>
                  </w:rPrChange>
                </w:rPr>
                <w:t>7. V</w:t>
              </w:r>
              <w:r w:rsidRPr="00CA691D">
                <w:rPr>
                  <w:rFonts w:ascii="Times New Roman" w:eastAsia="Times New Roman" w:hAnsi="Times New Roman" w:cs="Times New Roman"/>
                  <w:b/>
                  <w:bCs/>
                  <w:color w:val="000000"/>
                  <w:kern w:val="0"/>
                  <w:sz w:val="24"/>
                  <w:szCs w:val="24"/>
                  <w14:ligatures w14:val="none"/>
                  <w:rPrChange w:id="2960"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961"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kho</w:t>
              </w:r>
              <w:r w:rsidRPr="00CA691D">
                <w:rPr>
                  <w:rFonts w:ascii="Times New Roman" w:eastAsia="Times New Roman" w:hAnsi="Times New Roman" w:cs="Times New Roman"/>
                  <w:b/>
                  <w:bCs/>
                  <w:color w:val="000000"/>
                  <w:kern w:val="0"/>
                  <w:sz w:val="24"/>
                  <w:szCs w:val="24"/>
                  <w14:ligatures w14:val="none"/>
                  <w:rPrChange w:id="2962"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2963"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n 2 </w:t>
              </w:r>
              <w:r w:rsidRPr="00CA691D">
                <w:rPr>
                  <w:rFonts w:ascii="Times New Roman" w:eastAsia="Times New Roman" w:hAnsi="Times New Roman" w:cs="Times New Roman"/>
                  <w:b/>
                  <w:bCs/>
                  <w:color w:val="000000"/>
                  <w:kern w:val="0"/>
                  <w:sz w:val="24"/>
                  <w:szCs w:val="24"/>
                  <w14:ligatures w14:val="none"/>
                  <w:rPrChange w:id="2964"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2965"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2966"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296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u 13 </w:t>
              </w:r>
              <w:r w:rsidRPr="00CA691D">
                <w:rPr>
                  <w:rFonts w:ascii="Times New Roman" w:eastAsia="Times New Roman" w:hAnsi="Times New Roman" w:cs="Times New Roman"/>
                  <w:b/>
                  <w:bCs/>
                  <w:color w:val="000000"/>
                  <w:kern w:val="0"/>
                  <w:sz w:val="24"/>
                  <w:szCs w:val="24"/>
                  <w14:ligatures w14:val="none"/>
                  <w:rPrChange w:id="2968"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969"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Gi</w:t>
              </w:r>
              <w:r w:rsidRPr="00CA691D">
                <w:rPr>
                  <w:rFonts w:ascii="Times New Roman" w:eastAsia="Times New Roman" w:hAnsi="Times New Roman" w:cs="Times New Roman"/>
                  <w:b/>
                  <w:bCs/>
                  <w:color w:val="000000"/>
                  <w:kern w:val="0"/>
                  <w:sz w:val="24"/>
                  <w:szCs w:val="24"/>
                  <w14:ligatures w14:val="none"/>
                  <w:rPrChange w:id="2970" w:author="Administrator" w:date="2025-10-28T17:49:00Z" w16du:dateUtc="2025-10-28T10:49:00Z">
                    <w:rPr>
                      <w:rFonts w:ascii=".VnTime" w:eastAsia="Times New Roman" w:hAnsi=".VnTime" w:cs=".VnTime"/>
                      <w:b/>
                      <w:bCs/>
                      <w:color w:val="000000"/>
                      <w:kern w:val="0"/>
                      <w14:ligatures w14:val="none"/>
                    </w:rPr>
                  </w:rPrChange>
                </w:rPr>
                <w:t>á</w:t>
              </w:r>
              <w:r w:rsidRPr="00CA691D">
                <w:rPr>
                  <w:rFonts w:ascii="Times New Roman" w:eastAsia="Times New Roman" w:hAnsi="Times New Roman" w:cs="Times New Roman"/>
                  <w:b/>
                  <w:bCs/>
                  <w:color w:val="000000"/>
                  <w:kern w:val="0"/>
                  <w:sz w:val="24"/>
                  <w:szCs w:val="24"/>
                  <w14:ligatures w14:val="none"/>
                  <w:rPrChange w:id="2971" w:author="Administrator" w:date="2025-10-28T17:49:00Z" w16du:dateUtc="2025-10-28T10:49:00Z">
                    <w:rPr>
                      <w:rFonts w:ascii="TimesNewRomanPS-BoldMT" w:eastAsia="Times New Roman" w:hAnsi="TimesNewRomanPS-BoldMT" w:cs="Times New Roman"/>
                      <w:b/>
                      <w:bCs/>
                      <w:color w:val="000000"/>
                      <w:kern w:val="0"/>
                      <w14:ligatures w14:val="none"/>
                    </w:rPr>
                  </w:rPrChange>
                </w:rPr>
                <w:t>m s</w:t>
              </w:r>
              <w:r w:rsidRPr="00CA691D">
                <w:rPr>
                  <w:rFonts w:ascii="Times New Roman" w:eastAsia="Times New Roman" w:hAnsi="Times New Roman" w:cs="Times New Roman"/>
                  <w:b/>
                  <w:bCs/>
                  <w:color w:val="000000"/>
                  <w:kern w:val="0"/>
                  <w:sz w:val="24"/>
                  <w:szCs w:val="24"/>
                  <w14:ligatures w14:val="none"/>
                  <w:rPrChange w:id="2972" w:author="Administrator" w:date="2025-10-28T17:49:00Z" w16du:dateUtc="2025-10-28T10:49:00Z">
                    <w:rPr>
                      <w:rFonts w:ascii=".VnTime" w:eastAsia="Times New Roman" w:hAnsi=".VnTime" w:cs=".VnTime"/>
                      <w:b/>
                      <w:bCs/>
                      <w:color w:val="000000"/>
                      <w:kern w:val="0"/>
                      <w14:ligatures w14:val="none"/>
                    </w:rPr>
                  </w:rPrChange>
                </w:rPr>
                <w:t>á</w:t>
              </w:r>
              <w:r w:rsidRPr="00CA691D">
                <w:rPr>
                  <w:rFonts w:ascii="Times New Roman" w:eastAsia="Times New Roman" w:hAnsi="Times New Roman" w:cs="Times New Roman"/>
                  <w:b/>
                  <w:bCs/>
                  <w:color w:val="000000"/>
                  <w:kern w:val="0"/>
                  <w:sz w:val="24"/>
                  <w:szCs w:val="24"/>
                  <w14:ligatures w14:val="none"/>
                  <w:rPrChange w:id="2973" w:author="Administrator" w:date="2025-10-28T17:49:00Z" w16du:dateUtc="2025-10-28T10:49:00Z">
                    <w:rPr>
                      <w:rFonts w:ascii="TimesNewRomanPS-BoldMT" w:eastAsia="Times New Roman" w:hAnsi="TimesNewRomanPS-BoldMT" w:cs="Times New Roman"/>
                      <w:b/>
                      <w:bCs/>
                      <w:color w:val="000000"/>
                      <w:kern w:val="0"/>
                      <w14:ligatures w14:val="none"/>
                    </w:rPr>
                  </w:rPrChange>
                </w:rPr>
                <w:t>t tr</w:t>
              </w:r>
              <w:r w:rsidRPr="00CA691D">
                <w:rPr>
                  <w:rFonts w:ascii="Times New Roman" w:eastAsia="Times New Roman" w:hAnsi="Times New Roman" w:cs="Times New Roman"/>
                  <w:b/>
                  <w:bCs/>
                  <w:color w:val="000000"/>
                  <w:kern w:val="0"/>
                  <w:sz w:val="24"/>
                  <w:szCs w:val="24"/>
                  <w14:ligatures w14:val="none"/>
                  <w:rPrChange w:id="2974" w:author="Administrator" w:date="2025-10-28T17:49:00Z" w16du:dateUtc="2025-10-28T10:49:00Z">
                    <w:rPr>
                      <w:rFonts w:ascii="Calibri" w:eastAsia="Times New Roman" w:hAnsi="Calibri" w:cs="Calibri"/>
                      <w:b/>
                      <w:bCs/>
                      <w:color w:val="000000"/>
                      <w:kern w:val="0"/>
                      <w14:ligatures w14:val="none"/>
                    </w:rPr>
                  </w:rPrChange>
                </w:rPr>
                <w:t>ự</w:t>
              </w:r>
              <w:r w:rsidRPr="00CA691D">
                <w:rPr>
                  <w:rFonts w:ascii="Times New Roman" w:eastAsia="Times New Roman" w:hAnsi="Times New Roman" w:cs="Times New Roman"/>
                  <w:b/>
                  <w:bCs/>
                  <w:color w:val="000000"/>
                  <w:kern w:val="0"/>
                  <w:sz w:val="24"/>
                  <w:szCs w:val="24"/>
                  <w14:ligatures w14:val="none"/>
                  <w:rPrChange w:id="2975" w:author="Administrator" w:date="2025-10-28T17:49:00Z" w16du:dateUtc="2025-10-28T10:49:00Z">
                    <w:rPr>
                      <w:rFonts w:ascii="TimesNewRomanPS-BoldMT" w:eastAsia="Times New Roman" w:hAnsi="TimesNewRomanPS-BoldMT" w:cs="Times New Roman"/>
                      <w:b/>
                      <w:bCs/>
                      <w:color w:val="000000"/>
                      <w:kern w:val="0"/>
                      <w14:ligatures w14:val="none"/>
                    </w:rPr>
                  </w:rPrChange>
                </w:rPr>
                <w:t>c ti</w:t>
              </w:r>
              <w:r w:rsidRPr="00CA691D">
                <w:rPr>
                  <w:rFonts w:ascii="Times New Roman" w:eastAsia="Times New Roman" w:hAnsi="Times New Roman" w:cs="Times New Roman"/>
                  <w:b/>
                  <w:bCs/>
                  <w:color w:val="000000"/>
                  <w:kern w:val="0"/>
                  <w:sz w:val="24"/>
                  <w:szCs w:val="24"/>
                  <w14:ligatures w14:val="none"/>
                  <w:rPrChange w:id="2976" w:author="Administrator" w:date="2025-10-28T17:49:00Z" w16du:dateUtc="2025-10-28T10:49:00Z">
                    <w:rPr>
                      <w:rFonts w:ascii="Calibri" w:eastAsia="Times New Roman" w:hAnsi="Calibri" w:cs="Calibri"/>
                      <w:b/>
                      <w:bCs/>
                      <w:color w:val="000000"/>
                      <w:kern w:val="0"/>
                      <w14:ligatures w14:val="none"/>
                    </w:rPr>
                  </w:rPrChange>
                </w:rPr>
                <w:t>ế</w:t>
              </w:r>
              <w:r w:rsidRPr="00CA691D">
                <w:rPr>
                  <w:rFonts w:ascii="Times New Roman" w:eastAsia="Times New Roman" w:hAnsi="Times New Roman" w:cs="Times New Roman"/>
                  <w:b/>
                  <w:bCs/>
                  <w:color w:val="000000"/>
                  <w:kern w:val="0"/>
                  <w:sz w:val="24"/>
                  <w:szCs w:val="24"/>
                  <w14:ligatures w14:val="none"/>
                  <w:rPrChange w:id="2977" w:author="Administrator" w:date="2025-10-28T17:49:00Z" w16du:dateUtc="2025-10-28T10:49:00Z">
                    <w:rPr>
                      <w:rFonts w:ascii="TimesNewRomanPS-BoldMT" w:eastAsia="Times New Roman" w:hAnsi="TimesNewRomanPS-BoldMT" w:cs="Times New Roman"/>
                      <w:b/>
                      <w:bCs/>
                      <w:color w:val="000000"/>
                      <w:kern w:val="0"/>
                      <w14:ligatures w14:val="none"/>
                    </w:rPr>
                  </w:rPrChange>
                </w:rPr>
                <w:t>p tr</w:t>
              </w:r>
              <w:r w:rsidRPr="00CA691D">
                <w:rPr>
                  <w:rFonts w:ascii="Times New Roman" w:eastAsia="Times New Roman" w:hAnsi="Times New Roman" w:cs="Times New Roman"/>
                  <w:b/>
                  <w:bCs/>
                  <w:color w:val="000000"/>
                  <w:kern w:val="0"/>
                  <w:sz w:val="24"/>
                  <w:szCs w:val="24"/>
                  <w14:ligatures w14:val="none"/>
                  <w:rPrChange w:id="2978" w:author="Administrator" w:date="2025-10-28T17:49:00Z" w16du:dateUtc="2025-10-28T10:49:00Z">
                    <w:rPr>
                      <w:rFonts w:ascii=".VnTime" w:eastAsia="Times New Roman" w:hAnsi=".VnTime" w:cs=".VnTime"/>
                      <w:b/>
                      <w:bCs/>
                      <w:color w:val="000000"/>
                      <w:kern w:val="0"/>
                      <w14:ligatures w14:val="none"/>
                    </w:rPr>
                  </w:rPrChange>
                </w:rPr>
                <w:t>ê</w:t>
              </w:r>
              <w:r w:rsidRPr="00CA691D">
                <w:rPr>
                  <w:rFonts w:ascii="Times New Roman" w:eastAsia="Times New Roman" w:hAnsi="Times New Roman" w:cs="Times New Roman"/>
                  <w:b/>
                  <w:bCs/>
                  <w:color w:val="000000"/>
                  <w:kern w:val="0"/>
                  <w:sz w:val="24"/>
                  <w:szCs w:val="24"/>
                  <w14:ligatures w14:val="none"/>
                  <w:rPrChange w:id="2979" w:author="Administrator" w:date="2025-10-28T17:49:00Z" w16du:dateUtc="2025-10-28T10:49:00Z">
                    <w:rPr>
                      <w:rFonts w:ascii="TimesNewRomanPS-BoldMT" w:eastAsia="Times New Roman" w:hAnsi="TimesNewRomanPS-BoldMT" w:cs="Times New Roman"/>
                      <w:b/>
                      <w:bCs/>
                      <w:color w:val="000000"/>
                      <w:kern w:val="0"/>
                      <w14:ligatures w14:val="none"/>
                    </w:rPr>
                  </w:rPrChange>
                </w:rPr>
                <w:t>n ph</w:t>
              </w:r>
              <w:r w:rsidRPr="00CA691D">
                <w:rPr>
                  <w:rFonts w:ascii="Times New Roman" w:eastAsia="Times New Roman" w:hAnsi="Times New Roman" w:cs="Times New Roman"/>
                  <w:b/>
                  <w:bCs/>
                  <w:color w:val="000000"/>
                  <w:kern w:val="0"/>
                  <w:sz w:val="24"/>
                  <w:szCs w:val="24"/>
                  <w14:ligatures w14:val="none"/>
                  <w:rPrChange w:id="2980" w:author="Administrator" w:date="2025-10-28T17:49:00Z" w16du:dateUtc="2025-10-28T10:49:00Z">
                    <w:rPr>
                      <w:rFonts w:ascii="Calibri" w:eastAsia="Times New Roman" w:hAnsi="Calibri" w:cs="Calibri"/>
                      <w:b/>
                      <w:bCs/>
                      <w:color w:val="000000"/>
                      <w:kern w:val="0"/>
                      <w14:ligatures w14:val="none"/>
                    </w:rPr>
                  </w:rPrChange>
                </w:rPr>
                <w:t>ươ</w:t>
              </w:r>
              <w:r w:rsidRPr="00CA691D">
                <w:rPr>
                  <w:rFonts w:ascii="Times New Roman" w:eastAsia="Times New Roman" w:hAnsi="Times New Roman" w:cs="Times New Roman"/>
                  <w:b/>
                  <w:bCs/>
                  <w:color w:val="000000"/>
                  <w:kern w:val="0"/>
                  <w:sz w:val="24"/>
                  <w:szCs w:val="24"/>
                  <w14:ligatures w14:val="none"/>
                  <w:rPrChange w:id="2981" w:author="Administrator" w:date="2025-10-28T17:49:00Z" w16du:dateUtc="2025-10-28T10:49:00Z">
                    <w:rPr>
                      <w:rFonts w:ascii="TimesNewRomanPS-BoldMT" w:eastAsia="Times New Roman" w:hAnsi="TimesNewRomanPS-BoldMT" w:cs="Times New Roman"/>
                      <w:b/>
                      <w:bCs/>
                      <w:color w:val="000000"/>
                      <w:kern w:val="0"/>
                      <w14:ligatures w14:val="none"/>
                    </w:rPr>
                  </w:rPrChange>
                </w:rPr>
                <w:t>ng ti</w:t>
              </w:r>
              <w:r w:rsidRPr="00CA691D">
                <w:rPr>
                  <w:rFonts w:ascii="Times New Roman" w:eastAsia="Times New Roman" w:hAnsi="Times New Roman" w:cs="Times New Roman"/>
                  <w:b/>
                  <w:bCs/>
                  <w:color w:val="000000"/>
                  <w:kern w:val="0"/>
                  <w:sz w:val="24"/>
                  <w:szCs w:val="24"/>
                  <w14:ligatures w14:val="none"/>
                  <w:rPrChange w:id="2982"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2983" w:author="Administrator" w:date="2025-10-28T17:49:00Z" w16du:dateUtc="2025-10-28T10:49:00Z">
                    <w:rPr>
                      <w:rFonts w:ascii="TimesNewRomanPS-BoldMT" w:eastAsia="Times New Roman" w:hAnsi="TimesNewRomanPS-BoldMT" w:cs="Times New Roman"/>
                      <w:b/>
                      <w:bCs/>
                      <w:color w:val="000000"/>
                      <w:kern w:val="0"/>
                      <w14:ligatures w14:val="none"/>
                    </w:rPr>
                  </w:rPrChange>
                </w:rPr>
                <w:t>n</w:t>
              </w:r>
              <w:r w:rsidRPr="00CA691D">
                <w:rPr>
                  <w:rFonts w:ascii="Times New Roman" w:eastAsia="Times New Roman" w:hAnsi="Times New Roman" w:cs="Times New Roman"/>
                  <w:b/>
                  <w:bCs/>
                  <w:color w:val="000000"/>
                  <w:kern w:val="0"/>
                  <w:sz w:val="24"/>
                  <w:szCs w:val="24"/>
                  <w14:ligatures w14:val="none"/>
                  <w:rPrChange w:id="2984" w:author="Administrator" w:date="2025-10-28T17:49:00Z" w16du:dateUtc="2025-10-28T10:49:00Z">
                    <w:rPr>
                      <w:rFonts w:ascii="TimesNewRomanPS-BoldMT" w:eastAsia="Times New Roman" w:hAnsi="TimesNewRomanPS-BoldMT" w:cs="Times New Roman"/>
                      <w:b/>
                      <w:bCs/>
                      <w:color w:val="000000"/>
                      <w:kern w:val="0"/>
                      <w14:ligatures w14:val="none"/>
                    </w:rPr>
                  </w:rPrChange>
                </w:rPr>
                <w:br/>
              </w:r>
              <w:r w:rsidRPr="00CA691D">
                <w:rPr>
                  <w:rFonts w:ascii="Times New Roman" w:eastAsia="Times New Roman" w:hAnsi="Times New Roman" w:cs="Times New Roman"/>
                  <w:color w:val="000000"/>
                  <w:kern w:val="0"/>
                  <w:sz w:val="24"/>
                  <w:szCs w:val="24"/>
                  <w14:ligatures w14:val="none"/>
                  <w:rPrChange w:id="2985"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2986"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2987"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2988" w:author="Administrator" w:date="2025-10-28T17:49:00Z" w16du:dateUtc="2025-10-28T10:49:00Z">
                    <w:rPr>
                      <w:rFonts w:ascii="TimesNewRomanPSMT" w:eastAsia="Times New Roman" w:hAnsi="TimesNewRomanPSMT" w:cs="Times New Roman"/>
                      <w:color w:val="000000"/>
                      <w:kern w:val="0"/>
                      <w14:ligatures w14:val="none"/>
                    </w:rPr>
                  </w:rPrChange>
                </w:rPr>
                <w:t xml:space="preserve"> thay thu</w:t>
              </w:r>
              <w:r w:rsidRPr="00CA691D">
                <w:rPr>
                  <w:rFonts w:ascii="Times New Roman" w:eastAsia="Times New Roman" w:hAnsi="Times New Roman" w:cs="Times New Roman"/>
                  <w:color w:val="000000"/>
                  <w:kern w:val="0"/>
                  <w:sz w:val="24"/>
                  <w:szCs w:val="24"/>
                  <w14:ligatures w14:val="none"/>
                  <w:rPrChange w:id="2989"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2990" w:author="Administrator" w:date="2025-10-28T17:49:00Z" w16du:dateUtc="2025-10-28T10:49:00Z">
                    <w:rPr>
                      <w:rFonts w:ascii="TimesNewRomanPSMT" w:eastAsia="Times New Roman" w:hAnsi="TimesNewRomanPSMT" w:cs="Times New Roman"/>
                      <w:color w:val="000000"/>
                      <w:kern w:val="0"/>
                      <w14:ligatures w14:val="none"/>
                    </w:rPr>
                  </w:rPrChange>
                </w:rPr>
                <w:t>t ng</w:t>
              </w:r>
              <w:r w:rsidRPr="00CA691D">
                <w:rPr>
                  <w:rFonts w:ascii="Times New Roman" w:eastAsia="Times New Roman" w:hAnsi="Times New Roman" w:cs="Times New Roman"/>
                  <w:color w:val="000000"/>
                  <w:kern w:val="0"/>
                  <w:sz w:val="24"/>
                  <w:szCs w:val="24"/>
                  <w14:ligatures w14:val="none"/>
                  <w:rPrChange w:id="2991"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2992"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2993"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2994" w:author="Administrator" w:date="2025-10-28T17:49:00Z" w16du:dateUtc="2025-10-28T10:49:00Z">
                    <w:rPr>
                      <w:rFonts w:ascii="TimesNewRomanPS-BoldMT" w:eastAsia="Times New Roman" w:hAnsi="TimesNewRomanPS-BoldMT" w:cs="Times New Roman"/>
                      <w:b/>
                      <w:bCs/>
                      <w:color w:val="000000"/>
                      <w:kern w:val="0"/>
                      <w14:ligatures w14:val="none"/>
                    </w:rPr>
                  </w:rPrChange>
                </w:rPr>
                <w:t>gi</w:t>
              </w:r>
              <w:r w:rsidRPr="00CA691D">
                <w:rPr>
                  <w:rFonts w:ascii="Times New Roman" w:eastAsia="Times New Roman" w:hAnsi="Times New Roman" w:cs="Times New Roman" w:hint="eastAsia"/>
                  <w:b/>
                  <w:bCs/>
                  <w:color w:val="000000"/>
                  <w:kern w:val="0"/>
                  <w:sz w:val="24"/>
                  <w:szCs w:val="24"/>
                  <w14:ligatures w14:val="none"/>
                  <w:rPrChange w:id="2995" w:author="Administrator" w:date="2025-10-28T17:49:00Z" w16du:dateUtc="2025-10-28T10:49:00Z">
                    <w:rPr>
                      <w:rFonts w:ascii="TimesNewRomanPS-BoldMT" w:eastAsia="Times New Roman" w:hAnsi="TimesNewRomanPS-BoldMT" w:cs="Times New Roman" w:hint="eastAsia"/>
                      <w:b/>
                      <w:bCs/>
                      <w:color w:val="000000"/>
                      <w:kern w:val="0"/>
                      <w14:ligatures w14:val="none"/>
                    </w:rPr>
                  </w:rPrChange>
                </w:rPr>
                <w:t>á</w:t>
              </w:r>
              <w:r w:rsidRPr="00CA691D">
                <w:rPr>
                  <w:rFonts w:ascii="Times New Roman" w:eastAsia="Times New Roman" w:hAnsi="Times New Roman" w:cs="Times New Roman"/>
                  <w:b/>
                  <w:bCs/>
                  <w:color w:val="000000"/>
                  <w:kern w:val="0"/>
                  <w:sz w:val="24"/>
                  <w:szCs w:val="24"/>
                  <w14:ligatures w14:val="none"/>
                  <w:rPrChange w:id="2996" w:author="Administrator" w:date="2025-10-28T17:49:00Z" w16du:dateUtc="2025-10-28T10:49:00Z">
                    <w:rPr>
                      <w:rFonts w:ascii="TimesNewRomanPS-BoldMT" w:eastAsia="Times New Roman" w:hAnsi="TimesNewRomanPS-BoldMT" w:cs="Times New Roman"/>
                      <w:b/>
                      <w:bCs/>
                      <w:color w:val="000000"/>
                      <w:kern w:val="0"/>
                      <w14:ligatures w14:val="none"/>
                    </w:rPr>
                  </w:rPrChange>
                </w:rPr>
                <w:t>m s</w:t>
              </w:r>
              <w:r w:rsidRPr="00CA691D">
                <w:rPr>
                  <w:rFonts w:ascii="Times New Roman" w:eastAsia="Times New Roman" w:hAnsi="Times New Roman" w:cs="Times New Roman" w:hint="eastAsia"/>
                  <w:b/>
                  <w:bCs/>
                  <w:color w:val="000000"/>
                  <w:kern w:val="0"/>
                  <w:sz w:val="24"/>
                  <w:szCs w:val="24"/>
                  <w14:ligatures w14:val="none"/>
                  <w:rPrChange w:id="2997" w:author="Administrator" w:date="2025-10-28T17:49:00Z" w16du:dateUtc="2025-10-28T10:49:00Z">
                    <w:rPr>
                      <w:rFonts w:ascii="TimesNewRomanPS-BoldMT" w:eastAsia="Times New Roman" w:hAnsi="TimesNewRomanPS-BoldMT" w:cs="Times New Roman" w:hint="eastAsia"/>
                      <w:b/>
                      <w:bCs/>
                      <w:color w:val="000000"/>
                      <w:kern w:val="0"/>
                      <w14:ligatures w14:val="none"/>
                    </w:rPr>
                  </w:rPrChange>
                </w:rPr>
                <w:t>á</w:t>
              </w:r>
              <w:r w:rsidRPr="00CA691D">
                <w:rPr>
                  <w:rFonts w:ascii="Times New Roman" w:eastAsia="Times New Roman" w:hAnsi="Times New Roman" w:cs="Times New Roman"/>
                  <w:b/>
                  <w:bCs/>
                  <w:color w:val="000000"/>
                  <w:kern w:val="0"/>
                  <w:sz w:val="24"/>
                  <w:szCs w:val="24"/>
                  <w14:ligatures w14:val="none"/>
                  <w:rPrChange w:id="2998" w:author="Administrator" w:date="2025-10-28T17:49:00Z" w16du:dateUtc="2025-10-28T10:49:00Z">
                    <w:rPr>
                      <w:rFonts w:ascii="TimesNewRomanPS-BoldMT" w:eastAsia="Times New Roman" w:hAnsi="TimesNewRomanPS-BoldMT" w:cs="Times New Roman"/>
                      <w:b/>
                      <w:bCs/>
                      <w:color w:val="000000"/>
                      <w:kern w:val="0"/>
                      <w14:ligatures w14:val="none"/>
                    </w:rPr>
                  </w:rPrChange>
                </w:rPr>
                <w:t>t</w:t>
              </w:r>
              <w:r w:rsidRPr="00CA691D">
                <w:rPr>
                  <w:rFonts w:ascii="Times New Roman" w:eastAsia="Times New Roman" w:hAnsi="Times New Roman" w:cs="Times New Roman" w:hint="eastAsia"/>
                  <w:color w:val="000000"/>
                  <w:kern w:val="0"/>
                  <w:sz w:val="24"/>
                  <w:szCs w:val="24"/>
                  <w14:ligatures w14:val="none"/>
                  <w:rPrChange w:id="2999" w:author="Administrator" w:date="2025-10-28T17:49:00Z" w16du:dateUtc="2025-10-28T10:49:00Z">
                    <w:rPr>
                      <w:rFonts w:ascii="TimesNewRomanPSMT" w:eastAsia="Times New Roman" w:hAnsi="TimesNewRomanPSMT" w:cs="Times New Roman" w:hint="eastAsia"/>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3000"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3001" w:author="Administrator" w:date="2025-10-28T17:49:00Z" w16du:dateUtc="2025-10-28T10:49:00Z">
                    <w:rPr>
                      <w:rFonts w:ascii="Calibri" w:eastAsia="Times New Roman" w:hAnsi="Calibri" w:cs="Calibri"/>
                      <w:color w:val="000000"/>
                      <w:kern w:val="0"/>
                      <w14:ligatures w14:val="none"/>
                    </w:rPr>
                  </w:rPrChange>
                </w:rPr>
                <w:t>ằ</w:t>
              </w:r>
              <w:r w:rsidRPr="00CA691D">
                <w:rPr>
                  <w:rFonts w:ascii="Times New Roman" w:eastAsia="Times New Roman" w:hAnsi="Times New Roman" w:cs="Times New Roman"/>
                  <w:color w:val="000000"/>
                  <w:kern w:val="0"/>
                  <w:sz w:val="24"/>
                  <w:szCs w:val="24"/>
                  <w14:ligatures w14:val="none"/>
                  <w:rPrChange w:id="3002"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3003"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3004" w:author="Administrator" w:date="2025-10-28T17:49:00Z" w16du:dateUtc="2025-10-28T10:49:00Z">
                    <w:rPr>
                      <w:rFonts w:ascii="TimesNewRomanPS-BoldMT" w:eastAsia="Times New Roman" w:hAnsi="TimesNewRomanPS-BoldMT" w:cs="Times New Roman"/>
                      <w:b/>
                      <w:bCs/>
                      <w:color w:val="000000"/>
                      <w:kern w:val="0"/>
                      <w14:ligatures w14:val="none"/>
                    </w:rPr>
                  </w:rPrChange>
                </w:rPr>
                <w:t>ki</w:t>
              </w:r>
              <w:r w:rsidRPr="00CA691D">
                <w:rPr>
                  <w:rFonts w:ascii="Times New Roman" w:eastAsia="Times New Roman" w:hAnsi="Times New Roman" w:cs="Times New Roman"/>
                  <w:b/>
                  <w:bCs/>
                  <w:color w:val="000000"/>
                  <w:kern w:val="0"/>
                  <w:sz w:val="24"/>
                  <w:szCs w:val="24"/>
                  <w14:ligatures w14:val="none"/>
                  <w:rPrChange w:id="3005" w:author="Administrator" w:date="2025-10-28T17:49:00Z" w16du:dateUtc="2025-10-28T10:49:00Z">
                    <w:rPr>
                      <w:rFonts w:ascii="Calibri" w:eastAsia="Times New Roman" w:hAnsi="Calibri" w:cs="Calibri"/>
                      <w:b/>
                      <w:bCs/>
                      <w:color w:val="000000"/>
                      <w:kern w:val="0"/>
                      <w14:ligatures w14:val="none"/>
                    </w:rPr>
                  </w:rPrChange>
                </w:rPr>
                <w:t>ể</w:t>
              </w:r>
              <w:r w:rsidRPr="00CA691D">
                <w:rPr>
                  <w:rFonts w:ascii="Times New Roman" w:eastAsia="Times New Roman" w:hAnsi="Times New Roman" w:cs="Times New Roman"/>
                  <w:b/>
                  <w:bCs/>
                  <w:color w:val="000000"/>
                  <w:kern w:val="0"/>
                  <w:sz w:val="24"/>
                  <w:szCs w:val="24"/>
                  <w14:ligatures w14:val="none"/>
                  <w:rPrChange w:id="3006" w:author="Administrator" w:date="2025-10-28T17:49:00Z" w16du:dateUtc="2025-10-28T10:49:00Z">
                    <w:rPr>
                      <w:rFonts w:ascii="TimesNewRomanPS-BoldMT" w:eastAsia="Times New Roman" w:hAnsi="TimesNewRomanPS-BoldMT" w:cs="Times New Roman"/>
                      <w:b/>
                      <w:bCs/>
                      <w:color w:val="000000"/>
                      <w:kern w:val="0"/>
                      <w14:ligatures w14:val="none"/>
                    </w:rPr>
                  </w:rPrChange>
                </w:rPr>
                <w:t>m tra</w:t>
              </w:r>
              <w:r w:rsidRPr="00CA691D">
                <w:rPr>
                  <w:rFonts w:ascii="Times New Roman" w:eastAsia="Times New Roman" w:hAnsi="Times New Roman" w:cs="Times New Roman" w:hint="eastAsia"/>
                  <w:color w:val="000000"/>
                  <w:kern w:val="0"/>
                  <w:sz w:val="24"/>
                  <w:szCs w:val="24"/>
                  <w14:ligatures w14:val="none"/>
                  <w:rPrChange w:id="3007" w:author="Administrator" w:date="2025-10-28T17:49:00Z" w16du:dateUtc="2025-10-28T10:49:00Z">
                    <w:rPr>
                      <w:rFonts w:ascii="TimesNewRomanPSMT" w:eastAsia="Times New Roman" w:hAnsi="TimesNewRomanPSMT" w:cs="Times New Roman" w:hint="eastAsia"/>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3008"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300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010"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3011" w:author="Administrator" w:date="2025-10-28T17:49:00Z" w16du:dateUtc="2025-10-28T10:49:00Z">
                    <w:rPr>
                      <w:rFonts w:ascii="Calibri" w:eastAsia="Times New Roman" w:hAnsi="Calibri" w:cs="Calibri"/>
                      <w:color w:val="000000"/>
                      <w:kern w:val="0"/>
                      <w14:ligatures w14:val="none"/>
                    </w:rPr>
                  </w:rPrChange>
                </w:rPr>
                <w:t>ỏ</w:t>
              </w:r>
              <w:r w:rsidRPr="00CA691D">
                <w:rPr>
                  <w:rFonts w:ascii="Times New Roman" w:eastAsia="Times New Roman" w:hAnsi="Times New Roman" w:cs="Times New Roman"/>
                  <w:color w:val="000000"/>
                  <w:kern w:val="0"/>
                  <w:sz w:val="24"/>
                  <w:szCs w:val="24"/>
                  <w14:ligatures w14:val="none"/>
                  <w:rPrChange w:id="3012"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3013"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014" w:author="Administrator" w:date="2025-10-28T17:49:00Z" w16du:dateUtc="2025-10-28T10:49:00Z">
                    <w:rPr>
                      <w:rFonts w:ascii="TimesNewRomanPSMT" w:eastAsia="Times New Roman" w:hAnsi="TimesNewRomanPSMT" w:cs="Times New Roman"/>
                      <w:color w:val="000000"/>
                      <w:kern w:val="0"/>
                      <w14:ligatures w14:val="none"/>
                    </w:rPr>
                  </w:rPrChange>
                </w:rPr>
                <w:t>m t</w:t>
              </w:r>
              <w:r w:rsidRPr="00CA691D">
                <w:rPr>
                  <w:rFonts w:ascii="Times New Roman" w:eastAsia="Times New Roman" w:hAnsi="Times New Roman" w:cs="Times New Roman"/>
                  <w:color w:val="000000"/>
                  <w:kern w:val="0"/>
                  <w:sz w:val="24"/>
                  <w:szCs w:val="24"/>
                  <w14:ligatures w14:val="none"/>
                  <w:rPrChange w:id="3015" w:author="Administrator" w:date="2025-10-28T17:49:00Z" w16du:dateUtc="2025-10-28T10:49:00Z">
                    <w:rPr>
                      <w:rFonts w:ascii="Calibri" w:eastAsia="Times New Roman" w:hAnsi="Calibri" w:cs="Calibri"/>
                      <w:color w:val="000000"/>
                      <w:kern w:val="0"/>
                      <w14:ligatures w14:val="none"/>
                    </w:rPr>
                  </w:rPrChange>
                </w:rPr>
                <w:t>ừ</w:t>
              </w:r>
            </w:ins>
            <w:ins w:id="3016" w:author="Administrator" w:date="2025-10-28T17:55:00Z" w16du:dateUtc="2025-10-28T10:55:00Z">
              <w:r w:rsidR="00CA691D">
                <w:rPr>
                  <w:rFonts w:ascii="Times New Roman" w:eastAsia="Times New Roman" w:hAnsi="Times New Roman" w:cs="Times New Roman"/>
                  <w:color w:val="000000"/>
                  <w:kern w:val="0"/>
                  <w:sz w:val="24"/>
                  <w:szCs w:val="24"/>
                  <w14:ligatures w14:val="none"/>
                </w:rPr>
                <w:t xml:space="preserve"> </w:t>
              </w:r>
            </w:ins>
            <w:ins w:id="3017"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018"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3019" w:author="Administrator" w:date="2025-10-28T17:49:00Z" w16du:dateUtc="2025-10-28T10:49:00Z">
                    <w:rPr>
                      <w:rFonts w:ascii="TimesNewRomanPS-BoldMT" w:eastAsia="Times New Roman" w:hAnsi="TimesNewRomanPS-BoldMT" w:cs="Times New Roman"/>
                      <w:b/>
                      <w:bCs/>
                      <w:color w:val="000000"/>
                      <w:kern w:val="0"/>
                      <w14:ligatures w14:val="none"/>
                    </w:rPr>
                  </w:rPrChange>
                </w:rPr>
                <w:t>r</w:t>
              </w:r>
              <w:r w:rsidRPr="00CA691D">
                <w:rPr>
                  <w:rFonts w:ascii="Times New Roman" w:eastAsia="Times New Roman" w:hAnsi="Times New Roman" w:cs="Times New Roman" w:hint="eastAsia"/>
                  <w:b/>
                  <w:bCs/>
                  <w:color w:val="000000"/>
                  <w:kern w:val="0"/>
                  <w:sz w:val="24"/>
                  <w:szCs w:val="24"/>
                  <w14:ligatures w14:val="none"/>
                  <w:rPrChange w:id="3020" w:author="Administrator" w:date="2025-10-28T17:49:00Z" w16du:dateUtc="2025-10-28T10:49:00Z">
                    <w:rPr>
                      <w:rFonts w:ascii="TimesNewRomanPS-BoldMT" w:eastAsia="Times New Roman" w:hAnsi="TimesNewRomanPS-BoldMT" w:cs="Times New Roman" w:hint="eastAsia"/>
                      <w:b/>
                      <w:bCs/>
                      <w:color w:val="000000"/>
                      <w:kern w:val="0"/>
                      <w14:ligatures w14:val="none"/>
                    </w:rPr>
                  </w:rPrChange>
                </w:rPr>
                <w:t>õ</w:t>
              </w:r>
              <w:r w:rsidRPr="00CA691D">
                <w:rPr>
                  <w:rFonts w:ascii="Times New Roman" w:eastAsia="Times New Roman" w:hAnsi="Times New Roman" w:cs="Times New Roman"/>
                  <w:b/>
                  <w:bCs/>
                  <w:color w:val="000000"/>
                  <w:kern w:val="0"/>
                  <w:sz w:val="24"/>
                  <w:szCs w:val="24"/>
                  <w14:ligatures w14:val="none"/>
                  <w:rPrChange w:id="3021"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r</w:t>
              </w:r>
              <w:r w:rsidRPr="00CA691D">
                <w:rPr>
                  <w:rFonts w:ascii="Times New Roman" w:eastAsia="Times New Roman" w:hAnsi="Times New Roman" w:cs="Times New Roman"/>
                  <w:b/>
                  <w:bCs/>
                  <w:color w:val="000000"/>
                  <w:kern w:val="0"/>
                  <w:sz w:val="24"/>
                  <w:szCs w:val="24"/>
                  <w14:ligatures w14:val="none"/>
                  <w:rPrChange w:id="3022"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3023" w:author="Administrator" w:date="2025-10-28T17:49:00Z" w16du:dateUtc="2025-10-28T10:49:00Z">
                    <w:rPr>
                      <w:rFonts w:ascii="TimesNewRomanPS-BoldMT" w:eastAsia="Times New Roman" w:hAnsi="TimesNewRomanPS-BoldMT" w:cs="Times New Roman"/>
                      <w:b/>
                      <w:bCs/>
                      <w:color w:val="000000"/>
                      <w:kern w:val="0"/>
                      <w14:ligatures w14:val="none"/>
                    </w:rPr>
                  </w:rPrChange>
                </w:rPr>
                <w:t>ng</w:t>
              </w:r>
              <w:r w:rsidRPr="00CA691D">
                <w:rPr>
                  <w:rFonts w:ascii="Times New Roman" w:eastAsia="Times New Roman" w:hAnsi="Times New Roman" w:cs="Times New Roman" w:hint="eastAsia"/>
                  <w:color w:val="000000"/>
                  <w:kern w:val="0"/>
                  <w:sz w:val="24"/>
                  <w:szCs w:val="24"/>
                  <w14:ligatures w14:val="none"/>
                  <w:rPrChange w:id="3024" w:author="Administrator" w:date="2025-10-28T17:49:00Z" w16du:dateUtc="2025-10-28T10:49:00Z">
                    <w:rPr>
                      <w:rFonts w:ascii="TimesNewRomanPSMT" w:eastAsia="Times New Roman" w:hAnsi="TimesNewRomanPSMT" w:cs="Times New Roman" w:hint="eastAsia"/>
                      <w:color w:val="000000"/>
                      <w:kern w:val="0"/>
                      <w14:ligatures w14:val="none"/>
                    </w:rPr>
                  </w:rPrChange>
                </w:rPr>
                <w:t>”</w:t>
              </w:r>
            </w:ins>
            <w:ins w:id="3025" w:author="Administrator" w:date="2025-10-28T17:55:00Z" w16du:dateUtc="2025-10-28T10:55:00Z">
              <w:r w:rsidR="00CA691D">
                <w:rPr>
                  <w:rFonts w:ascii="Times New Roman" w:eastAsia="Times New Roman" w:hAnsi="Times New Roman" w:cs="Times New Roman"/>
                  <w:color w:val="000000"/>
                  <w:kern w:val="0"/>
                  <w:sz w:val="24"/>
                  <w:szCs w:val="24"/>
                  <w14:ligatures w14:val="none"/>
                </w:rPr>
                <w:t xml:space="preserve"> </w:t>
              </w:r>
            </w:ins>
            <w:ins w:id="3026"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027"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3028"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3029"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3030" w:author="Administrator" w:date="2025-10-28T17:49:00Z" w16du:dateUtc="2025-10-28T10:49:00Z">
                    <w:rPr>
                      <w:rFonts w:ascii="TimesNewRomanPSMT" w:eastAsia="Times New Roman" w:hAnsi="TimesNewRomanPSMT" w:cs="Times New Roman"/>
                      <w:color w:val="000000"/>
                      <w:kern w:val="0"/>
                      <w14:ligatures w14:val="none"/>
                    </w:rPr>
                  </w:rPrChange>
                </w:rPr>
                <w:t>ng nh</w:t>
              </w:r>
              <w:r w:rsidRPr="00CA691D">
                <w:rPr>
                  <w:rFonts w:ascii="Times New Roman" w:eastAsia="Times New Roman" w:hAnsi="Times New Roman" w:cs="Times New Roman"/>
                  <w:color w:val="000000"/>
                  <w:kern w:val="0"/>
                  <w:sz w:val="24"/>
                  <w:szCs w:val="24"/>
                  <w14:ligatures w14:val="none"/>
                  <w:rPrChange w:id="3031"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3032" w:author="Administrator" w:date="2025-10-28T17:49:00Z" w16du:dateUtc="2025-10-28T10:49:00Z">
                    <w:rPr>
                      <w:rFonts w:ascii="TimesNewRomanPSMT" w:eastAsia="Times New Roman" w:hAnsi="TimesNewRomanPSMT" w:cs="Times New Roman"/>
                      <w:color w:val="000000"/>
                      <w:kern w:val="0"/>
                      <w14:ligatures w14:val="none"/>
                    </w:rPr>
                  </w:rPrChange>
                </w:rPr>
                <w:t>t v</w:t>
              </w:r>
              <w:r w:rsidRPr="00CA691D">
                <w:rPr>
                  <w:rFonts w:ascii="Times New Roman" w:eastAsia="Times New Roman" w:hAnsi="Times New Roman" w:cs="Times New Roman"/>
                  <w:color w:val="000000"/>
                  <w:kern w:val="0"/>
                  <w:sz w:val="24"/>
                  <w:szCs w:val="24"/>
                  <w14:ligatures w14:val="none"/>
                  <w:rPrChange w:id="3033"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3034"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303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036" w:author="Administrator" w:date="2025-10-28T17:49:00Z" w16du:dateUtc="2025-10-28T10:49:00Z">
                    <w:rPr>
                      <w:rFonts w:ascii="TimesNewRomanPSMT" w:eastAsia="Times New Roman" w:hAnsi="TimesNewRomanPSMT" w:cs="Times New Roman"/>
                      <w:color w:val="000000"/>
                      <w:kern w:val="0"/>
                      <w14:ligatures w14:val="none"/>
                    </w:rPr>
                  </w:rPrChange>
                </w:rPr>
                <w:t>c v</w:t>
              </w:r>
              <w:r w:rsidRPr="00CA691D">
                <w:rPr>
                  <w:rFonts w:ascii="Times New Roman" w:eastAsia="Times New Roman" w:hAnsi="Times New Roman" w:cs="Times New Roman"/>
                  <w:color w:val="000000"/>
                  <w:kern w:val="0"/>
                  <w:sz w:val="24"/>
                  <w:szCs w:val="24"/>
                  <w14:ligatures w14:val="none"/>
                  <w:rPrChange w:id="3037"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3038" w:author="Administrator" w:date="2025-10-28T17:49:00Z" w16du:dateUtc="2025-10-28T10:49:00Z">
                    <w:rPr>
                      <w:rFonts w:ascii="TimesNewRomanPSMT" w:eastAsia="Times New Roman" w:hAnsi="TimesNewRomanPSMT" w:cs="Times New Roman"/>
                      <w:color w:val="000000"/>
                      <w:kern w:val="0"/>
                      <w14:ligatures w14:val="none"/>
                    </w:rPr>
                  </w:rPrChange>
                </w:rPr>
                <w:t>n b</w:t>
              </w:r>
              <w:r w:rsidRPr="00CA691D">
                <w:rPr>
                  <w:rFonts w:ascii="Times New Roman" w:eastAsia="Times New Roman" w:hAnsi="Times New Roman" w:cs="Times New Roman"/>
                  <w:color w:val="000000"/>
                  <w:kern w:val="0"/>
                  <w:sz w:val="24"/>
                  <w:szCs w:val="24"/>
                  <w14:ligatures w14:val="none"/>
                  <w:rPrChange w:id="3039"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040" w:author="Administrator" w:date="2025-10-28T17:49:00Z" w16du:dateUtc="2025-10-28T10:49:00Z">
                    <w:rPr>
                      <w:rFonts w:ascii="TimesNewRomanPSMT" w:eastAsia="Times New Roman" w:hAnsi="TimesNewRomanPSMT" w:cs="Times New Roman"/>
                      <w:color w:val="000000"/>
                      <w:kern w:val="0"/>
                      <w14:ligatures w14:val="none"/>
                    </w:rPr>
                  </w:rPrChange>
                </w:rPr>
                <w:t>n quy ph</w:t>
              </w:r>
              <w:r w:rsidRPr="00CA691D">
                <w:rPr>
                  <w:rFonts w:ascii="Times New Roman" w:eastAsia="Times New Roman" w:hAnsi="Times New Roman" w:cs="Times New Roman"/>
                  <w:color w:val="000000"/>
                  <w:kern w:val="0"/>
                  <w:sz w:val="24"/>
                  <w:szCs w:val="24"/>
                  <w14:ligatures w14:val="none"/>
                  <w:rPrChange w:id="3041"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3042" w:author="Administrator" w:date="2025-10-28T17:49:00Z" w16du:dateUtc="2025-10-28T10:49:00Z">
                    <w:rPr>
                      <w:rFonts w:ascii="TimesNewRomanPSMT" w:eastAsia="Times New Roman" w:hAnsi="TimesNewRomanPSMT" w:cs="Times New Roman"/>
                      <w:color w:val="000000"/>
                      <w:kern w:val="0"/>
                      <w14:ligatures w14:val="none"/>
                    </w:rPr>
                  </w:rPrChange>
                </w:rPr>
                <w:t>m ph</w:t>
              </w:r>
              <w:r w:rsidRPr="00CA691D">
                <w:rPr>
                  <w:rFonts w:ascii="Times New Roman" w:eastAsia="Times New Roman" w:hAnsi="Times New Roman" w:cs="Times New Roman"/>
                  <w:color w:val="000000"/>
                  <w:kern w:val="0"/>
                  <w:sz w:val="24"/>
                  <w:szCs w:val="24"/>
                  <w14:ligatures w14:val="none"/>
                  <w:rPrChange w:id="3043"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044" w:author="Administrator" w:date="2025-10-28T17:49:00Z" w16du:dateUtc="2025-10-28T10:49:00Z">
                    <w:rPr>
                      <w:rFonts w:ascii="TimesNewRomanPSMT" w:eastAsia="Times New Roman" w:hAnsi="TimesNewRomanPSMT" w:cs="Times New Roman"/>
                      <w:color w:val="000000"/>
                      <w:kern w:val="0"/>
                      <w14:ligatures w14:val="none"/>
                    </w:rPr>
                  </w:rPrChange>
                </w:rPr>
                <w:t>p lu</w:t>
              </w:r>
              <w:r w:rsidRPr="00CA691D">
                <w:rPr>
                  <w:rFonts w:ascii="Times New Roman" w:eastAsia="Times New Roman" w:hAnsi="Times New Roman" w:cs="Times New Roman"/>
                  <w:color w:val="000000"/>
                  <w:kern w:val="0"/>
                  <w:sz w:val="24"/>
                  <w:szCs w:val="24"/>
                  <w14:ligatures w14:val="none"/>
                  <w:rPrChange w:id="3045"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3046" w:author="Administrator" w:date="2025-10-28T17:49:00Z" w16du:dateUtc="2025-10-28T10:49:00Z">
                    <w:rPr>
                      <w:rFonts w:ascii="TimesNewRomanPSMT" w:eastAsia="Times New Roman" w:hAnsi="TimesNewRomanPSMT" w:cs="Times New Roman"/>
                      <w:color w:val="000000"/>
                      <w:kern w:val="0"/>
                      <w14:ligatures w14:val="none"/>
                    </w:rPr>
                  </w:rPrChange>
                </w:rPr>
                <w:t>t hi</w:t>
              </w:r>
              <w:r w:rsidRPr="00CA691D">
                <w:rPr>
                  <w:rFonts w:ascii="Times New Roman" w:eastAsia="Times New Roman" w:hAnsi="Times New Roman" w:cs="Times New Roman"/>
                  <w:color w:val="000000"/>
                  <w:kern w:val="0"/>
                  <w:sz w:val="24"/>
                  <w:szCs w:val="24"/>
                  <w14:ligatures w14:val="none"/>
                  <w:rPrChange w:id="304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048" w:author="Administrator" w:date="2025-10-28T17:49:00Z" w16du:dateUtc="2025-10-28T10:49:00Z">
                    <w:rPr>
                      <w:rFonts w:ascii="TimesNewRomanPSMT" w:eastAsia="Times New Roman" w:hAnsi="TimesNewRomanPSMT" w:cs="Times New Roman"/>
                      <w:color w:val="000000"/>
                      <w:kern w:val="0"/>
                      <w14:ligatures w14:val="none"/>
                    </w:rPr>
                  </w:rPrChange>
                </w:rPr>
                <w:t>n h</w:t>
              </w:r>
              <w:r w:rsidRPr="00CA691D">
                <w:rPr>
                  <w:rFonts w:ascii="Times New Roman" w:eastAsia="Times New Roman" w:hAnsi="Times New Roman" w:cs="Times New Roman"/>
                  <w:color w:val="000000"/>
                  <w:kern w:val="0"/>
                  <w:sz w:val="24"/>
                  <w:szCs w:val="24"/>
                  <w14:ligatures w14:val="none"/>
                  <w:rPrChange w:id="304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050" w:author="Administrator" w:date="2025-10-28T17:49:00Z" w16du:dateUtc="2025-10-28T10:49:00Z">
                    <w:rPr>
                      <w:rFonts w:ascii="TimesNewRomanPSMT" w:eastAsia="Times New Roman" w:hAnsi="TimesNewRomanPSMT" w:cs="Times New Roman"/>
                      <w:color w:val="000000"/>
                      <w:kern w:val="0"/>
                      <w14:ligatures w14:val="none"/>
                    </w:rPr>
                  </w:rPrChange>
                </w:rPr>
                <w:t>nh.</w:t>
              </w:r>
            </w:ins>
          </w:p>
          <w:p w14:paraId="6C6CC0BA" w14:textId="77777777" w:rsidR="00CA691D" w:rsidRDefault="00D91701" w:rsidP="00A3338D">
            <w:pPr>
              <w:pStyle w:val="Vnbnnidung0"/>
              <w:tabs>
                <w:tab w:val="left" w:pos="1996"/>
              </w:tabs>
              <w:spacing w:after="0" w:line="240" w:lineRule="auto"/>
              <w:ind w:firstLine="0"/>
              <w:jc w:val="both"/>
              <w:rPr>
                <w:ins w:id="3051" w:author="Administrator" w:date="2025-10-28T17:55:00Z" w16du:dateUtc="2025-10-28T10:55:00Z"/>
                <w:rFonts w:ascii="Times New Roman" w:eastAsia="Times New Roman" w:hAnsi="Times New Roman" w:cs="Times New Roman"/>
                <w:i/>
                <w:iCs/>
                <w:color w:val="000000"/>
                <w:kern w:val="0"/>
                <w:sz w:val="24"/>
                <w:szCs w:val="24"/>
                <w14:ligatures w14:val="none"/>
              </w:rPr>
            </w:pPr>
            <w:ins w:id="3052"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053"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3054"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055"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3056"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3057"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3058"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3059"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3060"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3061"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3062"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3063" w:author="Administrator" w:date="2025-10-28T17:49:00Z" w16du:dateUtc="2025-10-28T10:49:00Z">
                    <w:rPr>
                      <w:rFonts w:ascii="TimesNewRomanPSMT" w:eastAsia="Times New Roman" w:hAnsi="TimesNewRomanPSMT" w:cs="Times New Roman"/>
                      <w:color w:val="000000"/>
                      <w:kern w:val="0"/>
                      <w14:ligatures w14:val="none"/>
                    </w:rPr>
                  </w:rPrChange>
                </w:rPr>
                <w:t>a th</w:t>
              </w:r>
              <w:r w:rsidRPr="00CA691D">
                <w:rPr>
                  <w:rFonts w:ascii="Times New Roman" w:eastAsia="Times New Roman" w:hAnsi="Times New Roman" w:cs="Times New Roman"/>
                  <w:color w:val="000000"/>
                  <w:kern w:val="0"/>
                  <w:sz w:val="24"/>
                  <w:szCs w:val="24"/>
                  <w14:ligatures w14:val="none"/>
                  <w:rPrChange w:id="306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065" w:author="Administrator" w:date="2025-10-28T17:49:00Z" w16du:dateUtc="2025-10-28T10:49:00Z">
                    <w:rPr>
                      <w:rFonts w:ascii="TimesNewRomanPSMT" w:eastAsia="Times New Roman" w:hAnsi="TimesNewRomanPSMT" w:cs="Times New Roman"/>
                      <w:color w:val="000000"/>
                      <w:kern w:val="0"/>
                      <w14:ligatures w14:val="none"/>
                    </w:rPr>
                  </w:rPrChange>
                </w:rPr>
                <w:t xml:space="preserve">nh: </w:t>
              </w:r>
              <w:r w:rsidRPr="00CA691D">
                <w:rPr>
                  <w:rFonts w:ascii="Times New Roman" w:eastAsia="Times New Roman" w:hAnsi="Times New Roman" w:cs="Times New Roman" w:hint="eastAsia"/>
                  <w:i/>
                  <w:iCs/>
                  <w:color w:val="000000"/>
                  <w:kern w:val="0"/>
                  <w:sz w:val="24"/>
                  <w:szCs w:val="24"/>
                  <w14:ligatures w14:val="none"/>
                  <w:rPrChange w:id="3066"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3067" w:author="Administrator" w:date="2025-10-28T17:49:00Z" w16du:dateUtc="2025-10-28T10:49:00Z">
                    <w:rPr>
                      <w:rFonts w:ascii="TimesNewRomanPS-ItalicMT" w:eastAsia="Times New Roman" w:hAnsi="TimesNewRomanPS-ItalicMT" w:cs="Times New Roman"/>
                      <w:i/>
                      <w:iCs/>
                      <w:color w:val="000000"/>
                      <w:kern w:val="0"/>
                      <w14:ligatures w14:val="none"/>
                    </w:rPr>
                  </w:rPrChange>
                </w:rPr>
                <w:t>2. Vi</w:t>
              </w:r>
              <w:r w:rsidRPr="00CA691D">
                <w:rPr>
                  <w:rFonts w:ascii="Times New Roman" w:eastAsia="Times New Roman" w:hAnsi="Times New Roman" w:cs="Times New Roman"/>
                  <w:i/>
                  <w:iCs/>
                  <w:color w:val="000000"/>
                  <w:kern w:val="0"/>
                  <w:sz w:val="24"/>
                  <w:szCs w:val="24"/>
                  <w14:ligatures w14:val="none"/>
                  <w:rPrChange w:id="3068"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306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c </w:t>
              </w:r>
              <w:r w:rsidRPr="00CA691D">
                <w:rPr>
                  <w:rFonts w:ascii="Times New Roman" w:eastAsia="Times New Roman" w:hAnsi="Times New Roman" w:cs="Times New Roman"/>
                  <w:b/>
                  <w:bCs/>
                  <w:i/>
                  <w:iCs/>
                  <w:color w:val="000000"/>
                  <w:kern w:val="0"/>
                  <w:sz w:val="24"/>
                  <w:szCs w:val="24"/>
                  <w14:ligatures w14:val="none"/>
                  <w:rPrChange w:id="307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ki</w:t>
              </w:r>
              <w:r w:rsidRPr="00CA691D">
                <w:rPr>
                  <w:rFonts w:ascii="Times New Roman" w:eastAsia="Times New Roman" w:hAnsi="Times New Roman" w:cs="Times New Roman"/>
                  <w:b/>
                  <w:bCs/>
                  <w:i/>
                  <w:iCs/>
                  <w:color w:val="000000"/>
                  <w:kern w:val="0"/>
                  <w:sz w:val="24"/>
                  <w:szCs w:val="24"/>
                  <w14:ligatures w14:val="none"/>
                  <w:rPrChange w:id="3071" w:author="Administrator" w:date="2025-10-28T17:49:00Z" w16du:dateUtc="2025-10-28T10:49:00Z">
                    <w:rPr>
                      <w:rFonts w:ascii="Calibri" w:eastAsia="Times New Roman" w:hAnsi="Calibri" w:cs="Calibri"/>
                      <w:b/>
                      <w:bCs/>
                      <w:i/>
                      <w:iCs/>
                      <w:color w:val="000000"/>
                      <w:kern w:val="0"/>
                      <w14:ligatures w14:val="none"/>
                    </w:rPr>
                  </w:rPrChange>
                </w:rPr>
                <w:t>ể</w:t>
              </w:r>
              <w:r w:rsidRPr="00CA691D">
                <w:rPr>
                  <w:rFonts w:ascii="Times New Roman" w:eastAsia="Times New Roman" w:hAnsi="Times New Roman" w:cs="Times New Roman"/>
                  <w:b/>
                  <w:bCs/>
                  <w:i/>
                  <w:iCs/>
                  <w:color w:val="000000"/>
                  <w:kern w:val="0"/>
                  <w:sz w:val="24"/>
                  <w:szCs w:val="24"/>
                  <w14:ligatures w14:val="none"/>
                  <w:rPrChange w:id="307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m tra </w:t>
              </w:r>
              <w:r w:rsidRPr="00CA691D">
                <w:rPr>
                  <w:rFonts w:ascii="Times New Roman" w:eastAsia="Times New Roman" w:hAnsi="Times New Roman" w:cs="Times New Roman"/>
                  <w:i/>
                  <w:iCs/>
                  <w:color w:val="000000"/>
                  <w:kern w:val="0"/>
                  <w:sz w:val="24"/>
                  <w:szCs w:val="24"/>
                  <w14:ligatures w14:val="none"/>
                  <w:rPrChange w:id="3073" w:author="Administrator" w:date="2025-10-28T17:49:00Z" w16du:dateUtc="2025-10-28T10:49:00Z">
                    <w:rPr>
                      <w:rFonts w:ascii="TimesNewRomanPS-ItalicMT" w:eastAsia="Times New Roman" w:hAnsi="TimesNewRomanPS-ItalicMT" w:cs="Times New Roman"/>
                      <w:i/>
                      <w:iCs/>
                      <w:color w:val="000000"/>
                      <w:kern w:val="0"/>
                      <w14:ligatures w14:val="none"/>
                    </w:rPr>
                  </w:rPrChange>
                </w:rPr>
                <w:t>tr</w:t>
              </w:r>
              <w:r w:rsidRPr="00CA691D">
                <w:rPr>
                  <w:rFonts w:ascii="Times New Roman" w:eastAsia="Times New Roman" w:hAnsi="Times New Roman" w:cs="Times New Roman"/>
                  <w:i/>
                  <w:iCs/>
                  <w:color w:val="000000"/>
                  <w:kern w:val="0"/>
                  <w:sz w:val="24"/>
                  <w:szCs w:val="24"/>
                  <w14:ligatures w14:val="none"/>
                  <w:rPrChange w:id="3074"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3075" w:author="Administrator" w:date="2025-10-28T17:49:00Z" w16du:dateUtc="2025-10-28T10:49:00Z">
                    <w:rPr>
                      <w:rFonts w:ascii="TimesNewRomanPS-ItalicMT" w:eastAsia="Times New Roman" w:hAnsi="TimesNewRomanPS-ItalicMT" w:cs="Times New Roman"/>
                      <w:i/>
                      <w:iCs/>
                      <w:color w:val="000000"/>
                      <w:kern w:val="0"/>
                      <w14:ligatures w14:val="none"/>
                    </w:rPr>
                  </w:rPrChange>
                </w:rPr>
                <w:t>c ti</w:t>
              </w:r>
              <w:r w:rsidRPr="00CA691D">
                <w:rPr>
                  <w:rFonts w:ascii="Times New Roman" w:eastAsia="Times New Roman" w:hAnsi="Times New Roman" w:cs="Times New Roman"/>
                  <w:i/>
                  <w:iCs/>
                  <w:color w:val="000000"/>
                  <w:kern w:val="0"/>
                  <w:sz w:val="24"/>
                  <w:szCs w:val="24"/>
                  <w14:ligatures w14:val="none"/>
                  <w:rPrChange w:id="3076"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3077" w:author="Administrator" w:date="2025-10-28T17:49:00Z" w16du:dateUtc="2025-10-28T10:49:00Z">
                    <w:rPr>
                      <w:rFonts w:ascii="TimesNewRomanPS-ItalicMT" w:eastAsia="Times New Roman" w:hAnsi="TimesNewRomanPS-ItalicMT" w:cs="Times New Roman"/>
                      <w:i/>
                      <w:iCs/>
                      <w:color w:val="000000"/>
                      <w:kern w:val="0"/>
                      <w14:ligatures w14:val="none"/>
                    </w:rPr>
                  </w:rPrChange>
                </w:rPr>
                <w:t>p tr</w:t>
              </w:r>
              <w:r w:rsidRPr="00CA691D">
                <w:rPr>
                  <w:rFonts w:ascii="Times New Roman" w:eastAsia="Times New Roman" w:hAnsi="Times New Roman" w:cs="Times New Roman"/>
                  <w:i/>
                  <w:iCs/>
                  <w:color w:val="000000"/>
                  <w:kern w:val="0"/>
                  <w:sz w:val="24"/>
                  <w:szCs w:val="24"/>
                  <w14:ligatures w14:val="none"/>
                  <w:rPrChange w:id="3078"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3079" w:author="Administrator" w:date="2025-10-28T17:49:00Z" w16du:dateUtc="2025-10-28T10:49:00Z">
                    <w:rPr>
                      <w:rFonts w:ascii="TimesNewRomanPS-ItalicMT" w:eastAsia="Times New Roman" w:hAnsi="TimesNewRomanPS-ItalicMT" w:cs="Times New Roman"/>
                      <w:i/>
                      <w:iCs/>
                      <w:color w:val="000000"/>
                      <w:kern w:val="0"/>
                      <w14:ligatures w14:val="none"/>
                    </w:rPr>
                  </w:rPrChange>
                </w:rPr>
                <w:t>n ph</w:t>
              </w:r>
              <w:r w:rsidRPr="00CA691D">
                <w:rPr>
                  <w:rFonts w:ascii="Times New Roman" w:eastAsia="Times New Roman" w:hAnsi="Times New Roman" w:cs="Times New Roman"/>
                  <w:i/>
                  <w:iCs/>
                  <w:color w:val="000000"/>
                  <w:kern w:val="0"/>
                  <w:sz w:val="24"/>
                  <w:szCs w:val="24"/>
                  <w14:ligatures w14:val="none"/>
                  <w:rPrChange w:id="3080"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3081"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308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3083" w:author="Administrator" w:date="2025-10-28T17:49:00Z" w16du:dateUtc="2025-10-28T10:49:00Z">
                    <w:rPr>
                      <w:rFonts w:ascii="TimesNewRomanPS-ItalicMT" w:eastAsia="Times New Roman" w:hAnsi="TimesNewRomanPS-ItalicMT" w:cs="Times New Roman"/>
                      <w:i/>
                      <w:iCs/>
                      <w:color w:val="000000"/>
                      <w:kern w:val="0"/>
                      <w14:ligatures w14:val="none"/>
                    </w:rPr>
                  </w:rPrChange>
                </w:rPr>
                <w:t>n c</w:t>
              </w:r>
              <w:r w:rsidRPr="00CA691D">
                <w:rPr>
                  <w:rFonts w:ascii="Times New Roman" w:eastAsia="Times New Roman" w:hAnsi="Times New Roman" w:cs="Times New Roman"/>
                  <w:i/>
                  <w:iCs/>
                  <w:color w:val="000000"/>
                  <w:kern w:val="0"/>
                  <w:sz w:val="24"/>
                  <w:szCs w:val="24"/>
                  <w14:ligatures w14:val="none"/>
                  <w:rPrChange w:id="3084"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3085" w:author="Administrator" w:date="2025-10-28T17:49:00Z" w16du:dateUtc="2025-10-28T10:49:00Z">
                    <w:rPr>
                      <w:rFonts w:ascii="TimesNewRomanPS-ItalicMT" w:eastAsia="Times New Roman" w:hAnsi="TimesNewRomanPS-ItalicMT" w:cs="Times New Roman"/>
                      <w:i/>
                      <w:iCs/>
                      <w:color w:val="000000"/>
                      <w:kern w:val="0"/>
                      <w14:ligatures w14:val="none"/>
                    </w:rPr>
                  </w:rPrChange>
                </w:rPr>
                <w:t>a</w:t>
              </w:r>
            </w:ins>
            <w:ins w:id="3086" w:author="Administrator" w:date="2025-10-28T17:55:00Z" w16du:dateUtc="2025-10-28T10:55:00Z">
              <w:r w:rsidR="00CA691D">
                <w:rPr>
                  <w:rFonts w:ascii="Times New Roman" w:eastAsia="Times New Roman" w:hAnsi="Times New Roman" w:cs="Times New Roman"/>
                  <w:i/>
                  <w:iCs/>
                  <w:color w:val="000000"/>
                  <w:kern w:val="0"/>
                  <w:sz w:val="24"/>
                  <w:szCs w:val="24"/>
                  <w14:ligatures w14:val="none"/>
                </w:rPr>
                <w:t xml:space="preserve"> </w:t>
              </w:r>
            </w:ins>
            <w:ins w:id="3087" w:author="Administrator" w:date="2025-10-28T17:43:00Z" w16du:dateUtc="2025-10-28T10:43:00Z">
              <w:r w:rsidRPr="00CA691D">
                <w:rPr>
                  <w:rFonts w:ascii="Times New Roman" w:eastAsia="Times New Roman" w:hAnsi="Times New Roman" w:cs="Times New Roman"/>
                  <w:i/>
                  <w:iCs/>
                  <w:color w:val="000000"/>
                  <w:kern w:val="0"/>
                  <w:sz w:val="24"/>
                  <w:szCs w:val="24"/>
                  <w14:ligatures w14:val="none"/>
                  <w:rPrChange w:id="3088"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3089"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309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quan qu</w:t>
              </w:r>
              <w:r w:rsidRPr="00CA691D">
                <w:rPr>
                  <w:rFonts w:ascii="Times New Roman" w:eastAsia="Times New Roman" w:hAnsi="Times New Roman" w:cs="Times New Roman"/>
                  <w:i/>
                  <w:iCs/>
                  <w:color w:val="000000"/>
                  <w:kern w:val="0"/>
                  <w:sz w:val="24"/>
                  <w:szCs w:val="24"/>
                  <w14:ligatures w14:val="none"/>
                  <w:rPrChange w:id="3091"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3092" w:author="Administrator" w:date="2025-10-28T17:49:00Z" w16du:dateUtc="2025-10-28T10:49:00Z">
                    <w:rPr>
                      <w:rFonts w:ascii="TimesNewRomanPS-ItalicMT" w:eastAsia="Times New Roman" w:hAnsi="TimesNewRomanPS-ItalicMT" w:cs="Times New Roman"/>
                      <w:i/>
                      <w:iCs/>
                      <w:color w:val="000000"/>
                      <w:kern w:val="0"/>
                      <w14:ligatures w14:val="none"/>
                    </w:rPr>
                  </w:rPrChange>
                </w:rPr>
                <w:t>n l</w:t>
              </w:r>
              <w:r w:rsidRPr="00CA691D">
                <w:rPr>
                  <w:rFonts w:ascii="Times New Roman" w:eastAsia="Times New Roman" w:hAnsi="Times New Roman" w:cs="Times New Roman"/>
                  <w:i/>
                  <w:iCs/>
                  <w:color w:val="000000"/>
                  <w:kern w:val="0"/>
                  <w:sz w:val="24"/>
                  <w:szCs w:val="24"/>
                  <w14:ligatures w14:val="none"/>
                  <w:rPrChange w:id="3093" w:author="Administrator" w:date="2025-10-28T17:49:00Z" w16du:dateUtc="2025-10-28T10:49:00Z">
                    <w:rPr>
                      <w:rFonts w:ascii=".VnTime" w:eastAsia="Times New Roman" w:hAnsi=".VnTime" w:cs=".VnTime"/>
                      <w:i/>
                      <w:iCs/>
                      <w:color w:val="000000"/>
                      <w:kern w:val="0"/>
                      <w14:ligatures w14:val="none"/>
                    </w:rPr>
                  </w:rPrChange>
                </w:rPr>
                <w:t>ý</w:t>
              </w:r>
              <w:r w:rsidRPr="00CA691D">
                <w:rPr>
                  <w:rFonts w:ascii="Times New Roman" w:eastAsia="Times New Roman" w:hAnsi="Times New Roman" w:cs="Times New Roman"/>
                  <w:i/>
                  <w:iCs/>
                  <w:color w:val="000000"/>
                  <w:kern w:val="0"/>
                  <w:sz w:val="24"/>
                  <w:szCs w:val="24"/>
                  <w14:ligatures w14:val="none"/>
                  <w:rPrChange w:id="309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nh</w:t>
              </w:r>
              <w:r w:rsidRPr="00CA691D">
                <w:rPr>
                  <w:rFonts w:ascii="Times New Roman" w:eastAsia="Times New Roman" w:hAnsi="Times New Roman" w:cs="Times New Roman"/>
                  <w:i/>
                  <w:iCs/>
                  <w:color w:val="000000"/>
                  <w:kern w:val="0"/>
                  <w:sz w:val="24"/>
                  <w:szCs w:val="24"/>
                  <w14:ligatures w14:val="none"/>
                  <w:rPrChange w:id="3095"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309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w:t>
              </w:r>
              <w:r w:rsidRPr="00CA691D">
                <w:rPr>
                  <w:rFonts w:ascii="Times New Roman" w:eastAsia="Times New Roman" w:hAnsi="Times New Roman" w:cs="Times New Roman"/>
                  <w:i/>
                  <w:iCs/>
                  <w:color w:val="000000"/>
                  <w:kern w:val="0"/>
                  <w:sz w:val="24"/>
                  <w:szCs w:val="24"/>
                  <w14:ligatures w14:val="none"/>
                  <w:rPrChange w:id="3097"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3098" w:author="Administrator" w:date="2025-10-28T17:49:00Z" w16du:dateUtc="2025-10-28T10:49:00Z">
                    <w:rPr>
                      <w:rFonts w:ascii="TimesNewRomanPS-ItalicMT" w:eastAsia="Times New Roman" w:hAnsi="TimesNewRomanPS-ItalicMT" w:cs="Times New Roman"/>
                      <w:i/>
                      <w:iCs/>
                      <w:color w:val="000000"/>
                      <w:kern w:val="0"/>
                      <w14:ligatures w14:val="none"/>
                    </w:rPr>
                  </w:rPrChange>
                </w:rPr>
                <w:t>c chuy</w:t>
              </w:r>
              <w:r w:rsidRPr="00CA691D">
                <w:rPr>
                  <w:rFonts w:ascii="Times New Roman" w:eastAsia="Times New Roman" w:hAnsi="Times New Roman" w:cs="Times New Roman"/>
                  <w:i/>
                  <w:iCs/>
                  <w:color w:val="000000"/>
                  <w:kern w:val="0"/>
                  <w:sz w:val="24"/>
                  <w:szCs w:val="24"/>
                  <w14:ligatures w14:val="none"/>
                  <w:rPrChange w:id="3099"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3100" w:author="Administrator" w:date="2025-10-28T17:49:00Z" w16du:dateUtc="2025-10-28T10:49:00Z">
                    <w:rPr>
                      <w:rFonts w:ascii="TimesNewRomanPS-ItalicMT" w:eastAsia="Times New Roman" w:hAnsi="TimesNewRomanPS-ItalicMT" w:cs="Times New Roman"/>
                      <w:i/>
                      <w:iCs/>
                      <w:color w:val="000000"/>
                      <w:kern w:val="0"/>
                      <w14:ligatures w14:val="none"/>
                    </w:rPr>
                  </w:rPrChange>
                </w:rPr>
                <w:t>n ng</w:t>
              </w:r>
              <w:r w:rsidRPr="00CA691D">
                <w:rPr>
                  <w:rFonts w:ascii="Times New Roman" w:eastAsia="Times New Roman" w:hAnsi="Times New Roman" w:cs="Times New Roman"/>
                  <w:i/>
                  <w:iCs/>
                  <w:color w:val="000000"/>
                  <w:kern w:val="0"/>
                  <w:sz w:val="24"/>
                  <w:szCs w:val="24"/>
                  <w14:ligatures w14:val="none"/>
                  <w:rPrChange w:id="310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3102" w:author="Administrator" w:date="2025-10-28T17:49:00Z" w16du:dateUtc="2025-10-28T10:49:00Z">
                    <w:rPr>
                      <w:rFonts w:ascii="TimesNewRomanPS-ItalicMT" w:eastAsia="Times New Roman" w:hAnsi="TimesNewRomanPS-ItalicMT" w:cs="Times New Roman"/>
                      <w:i/>
                      <w:iCs/>
                      <w:color w:val="000000"/>
                      <w:kern w:val="0"/>
                      <w14:ligatures w14:val="none"/>
                    </w:rPr>
                  </w:rPrChange>
                </w:rPr>
                <w:t>nh ch</w:t>
              </w:r>
              <w:r w:rsidRPr="00CA691D">
                <w:rPr>
                  <w:rFonts w:ascii="Times New Roman" w:eastAsia="Times New Roman" w:hAnsi="Times New Roman" w:cs="Times New Roman"/>
                  <w:i/>
                  <w:iCs/>
                  <w:color w:val="000000"/>
                  <w:kern w:val="0"/>
                  <w:sz w:val="24"/>
                  <w:szCs w:val="24"/>
                  <w14:ligatures w14:val="none"/>
                  <w:rPrChange w:id="3103" w:author="Administrator" w:date="2025-10-28T17:49:00Z" w16du:dateUtc="2025-10-28T10:49:00Z">
                    <w:rPr>
                      <w:rFonts w:ascii="Calibri" w:eastAsia="Times New Roman" w:hAnsi="Calibri" w:cs="Calibri"/>
                      <w:i/>
                      <w:iCs/>
                      <w:color w:val="000000"/>
                      <w:kern w:val="0"/>
                      <w14:ligatures w14:val="none"/>
                    </w:rPr>
                  </w:rPrChange>
                </w:rPr>
                <w:t>ỉ</w:t>
              </w:r>
              <w:r w:rsidRPr="00CA691D">
                <w:rPr>
                  <w:rFonts w:ascii="Times New Roman" w:eastAsia="Times New Roman" w:hAnsi="Times New Roman" w:cs="Times New Roman"/>
                  <w:i/>
                  <w:iCs/>
                  <w:color w:val="000000"/>
                  <w:kern w:val="0"/>
                  <w:sz w:val="24"/>
                  <w:szCs w:val="24"/>
                  <w14:ligatures w14:val="none"/>
                  <w:rPrChange w:id="310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3105" w:author="Administrator" w:date="2025-10-28T17:49:00Z" w16du:dateUtc="2025-10-28T10:49:00Z">
                    <w:rPr>
                      <w:rFonts w:ascii="Calibri" w:eastAsia="Times New Roman" w:hAnsi="Calibri" w:cs="Calibri"/>
                      <w:i/>
                      <w:iCs/>
                      <w:color w:val="000000"/>
                      <w:kern w:val="0"/>
                      <w14:ligatures w14:val="none"/>
                    </w:rPr>
                  </w:rPrChange>
                </w:rPr>
                <w:t>đượ</w:t>
              </w:r>
              <w:r w:rsidRPr="00CA691D">
                <w:rPr>
                  <w:rFonts w:ascii="Times New Roman" w:eastAsia="Times New Roman" w:hAnsi="Times New Roman" w:cs="Times New Roman"/>
                  <w:i/>
                  <w:iCs/>
                  <w:color w:val="000000"/>
                  <w:kern w:val="0"/>
                  <w:sz w:val="24"/>
                  <w:szCs w:val="24"/>
                  <w14:ligatures w14:val="none"/>
                  <w:rPrChange w:id="3106" w:author="Administrator" w:date="2025-10-28T17:49:00Z" w16du:dateUtc="2025-10-28T10:49:00Z">
                    <w:rPr>
                      <w:rFonts w:ascii="TimesNewRomanPS-ItalicMT" w:eastAsia="Times New Roman" w:hAnsi="TimesNewRomanPS-ItalicMT" w:cs="Times New Roman"/>
                      <w:i/>
                      <w:iCs/>
                      <w:color w:val="000000"/>
                      <w:kern w:val="0"/>
                      <w14:ligatures w14:val="none"/>
                    </w:rPr>
                  </w:rPrChange>
                </w:rPr>
                <w:t>c th</w:t>
              </w:r>
              <w:r w:rsidRPr="00CA691D">
                <w:rPr>
                  <w:rFonts w:ascii="Times New Roman" w:eastAsia="Times New Roman" w:hAnsi="Times New Roman" w:cs="Times New Roman"/>
                  <w:i/>
                  <w:iCs/>
                  <w:color w:val="000000"/>
                  <w:kern w:val="0"/>
                  <w:sz w:val="24"/>
                  <w:szCs w:val="24"/>
                  <w14:ligatures w14:val="none"/>
                  <w:rPrChange w:id="3107"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3108"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ins>
            <w:ins w:id="3109" w:author="Administrator" w:date="2025-10-28T17:55:00Z" w16du:dateUtc="2025-10-28T10:55:00Z">
              <w:r w:rsidR="00CA691D">
                <w:rPr>
                  <w:rFonts w:ascii="Times New Roman" w:eastAsia="Times New Roman" w:hAnsi="Times New Roman" w:cs="Times New Roman"/>
                  <w:i/>
                  <w:iCs/>
                  <w:color w:val="000000"/>
                  <w:kern w:val="0"/>
                  <w:sz w:val="24"/>
                  <w:szCs w:val="24"/>
                  <w14:ligatures w14:val="none"/>
                </w:rPr>
                <w:t xml:space="preserve"> </w:t>
              </w:r>
            </w:ins>
            <w:ins w:id="3110" w:author="Administrator" w:date="2025-10-28T17:43:00Z" w16du:dateUtc="2025-10-28T10:43:00Z">
              <w:r w:rsidRPr="00CA691D">
                <w:rPr>
                  <w:rFonts w:ascii="Times New Roman" w:eastAsia="Times New Roman" w:hAnsi="Times New Roman" w:cs="Times New Roman"/>
                  <w:i/>
                  <w:iCs/>
                  <w:color w:val="000000"/>
                  <w:kern w:val="0"/>
                  <w:sz w:val="24"/>
                  <w:szCs w:val="24"/>
                  <w14:ligatures w14:val="none"/>
                  <w:rPrChange w:id="3111" w:author="Administrator" w:date="2025-10-28T17:49:00Z" w16du:dateUtc="2025-10-28T10:49:00Z">
                    <w:rPr>
                      <w:rFonts w:ascii="TimesNewRomanPS-ItalicMT" w:eastAsia="Times New Roman" w:hAnsi="TimesNewRomanPS-ItalicMT" w:cs="Times New Roman"/>
                      <w:i/>
                      <w:iCs/>
                      <w:color w:val="000000"/>
                      <w:kern w:val="0"/>
                      <w14:ligatures w14:val="none"/>
                    </w:rPr>
                  </w:rPrChange>
                </w:rPr>
                <w:t>hi</w:t>
              </w:r>
              <w:r w:rsidRPr="00CA691D">
                <w:rPr>
                  <w:rFonts w:ascii="Times New Roman" w:eastAsia="Times New Roman" w:hAnsi="Times New Roman" w:cs="Times New Roman"/>
                  <w:i/>
                  <w:iCs/>
                  <w:color w:val="000000"/>
                  <w:kern w:val="0"/>
                  <w:sz w:val="24"/>
                  <w:szCs w:val="24"/>
                  <w14:ligatures w14:val="none"/>
                  <w:rPrChange w:id="311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3113" w:author="Administrator" w:date="2025-10-28T17:49:00Z" w16du:dateUtc="2025-10-28T10:49:00Z">
                    <w:rPr>
                      <w:rFonts w:ascii="TimesNewRomanPS-ItalicMT" w:eastAsia="Times New Roman" w:hAnsi="TimesNewRomanPS-ItalicMT" w:cs="Times New Roman"/>
                      <w:i/>
                      <w:iCs/>
                      <w:color w:val="000000"/>
                      <w:kern w:val="0"/>
                      <w14:ligatures w14:val="none"/>
                    </w:rPr>
                  </w:rPrChange>
                </w:rPr>
                <w:t>n trong c</w:t>
              </w:r>
              <w:r w:rsidRPr="00CA691D">
                <w:rPr>
                  <w:rFonts w:ascii="Times New Roman" w:eastAsia="Times New Roman" w:hAnsi="Times New Roman" w:cs="Times New Roman"/>
                  <w:i/>
                  <w:iCs/>
                  <w:color w:val="000000"/>
                  <w:kern w:val="0"/>
                  <w:sz w:val="24"/>
                  <w:szCs w:val="24"/>
                  <w14:ligatures w14:val="none"/>
                  <w:rPrChange w:id="3114"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3115" w:author="Administrator" w:date="2025-10-28T17:49:00Z" w16du:dateUtc="2025-10-28T10:49:00Z">
                    <w:rPr>
                      <w:rFonts w:ascii="TimesNewRomanPS-ItalicMT" w:eastAsia="Times New Roman" w:hAnsi="TimesNewRomanPS-ItalicMT" w:cs="Times New Roman"/>
                      <w:i/>
                      <w:iCs/>
                      <w:color w:val="000000"/>
                      <w:kern w:val="0"/>
                      <w14:ligatures w14:val="none"/>
                    </w:rPr>
                  </w:rPrChange>
                </w:rPr>
                <w:t>c tr</w:t>
              </w:r>
              <w:r w:rsidRPr="00CA691D">
                <w:rPr>
                  <w:rFonts w:ascii="Times New Roman" w:eastAsia="Times New Roman" w:hAnsi="Times New Roman" w:cs="Times New Roman"/>
                  <w:i/>
                  <w:iCs/>
                  <w:color w:val="000000"/>
                  <w:kern w:val="0"/>
                  <w:sz w:val="24"/>
                  <w:szCs w:val="24"/>
                  <w14:ligatures w14:val="none"/>
                  <w:rPrChange w:id="3116"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3117"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3118"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3119" w:author="Administrator" w:date="2025-10-28T17:49:00Z" w16du:dateUtc="2025-10-28T10:49:00Z">
                    <w:rPr>
                      <w:rFonts w:ascii="TimesNewRomanPS-ItalicMT" w:eastAsia="Times New Roman" w:hAnsi="TimesNewRomanPS-ItalicMT" w:cs="Times New Roman"/>
                      <w:i/>
                      <w:iCs/>
                      <w:color w:val="000000"/>
                      <w:kern w:val="0"/>
                      <w14:ligatures w14:val="none"/>
                    </w:rPr>
                  </w:rPrChange>
                </w:rPr>
                <w:t>p</w:t>
              </w:r>
            </w:ins>
            <w:ins w:id="3120" w:author="Administrator" w:date="2025-10-28T17:55:00Z" w16du:dateUtc="2025-10-28T10:55:00Z">
              <w:r w:rsidR="00CA691D">
                <w:rPr>
                  <w:rFonts w:ascii="Times New Roman" w:eastAsia="Times New Roman" w:hAnsi="Times New Roman" w:cs="Times New Roman"/>
                  <w:i/>
                  <w:iCs/>
                  <w:color w:val="000000"/>
                  <w:kern w:val="0"/>
                  <w:sz w:val="24"/>
                  <w:szCs w:val="24"/>
                  <w14:ligatures w14:val="none"/>
                </w:rPr>
                <w:t xml:space="preserve"> </w:t>
              </w:r>
            </w:ins>
            <w:ins w:id="3121" w:author="Administrator" w:date="2025-10-28T17:43:00Z" w16du:dateUtc="2025-10-28T10:43:00Z">
              <w:r w:rsidRPr="00CA691D">
                <w:rPr>
                  <w:rFonts w:ascii="Times New Roman" w:eastAsia="Times New Roman" w:hAnsi="Times New Roman" w:cs="Times New Roman"/>
                  <w:i/>
                  <w:iCs/>
                  <w:color w:val="000000"/>
                  <w:kern w:val="0"/>
                  <w:sz w:val="24"/>
                  <w:szCs w:val="24"/>
                  <w14:ligatures w14:val="none"/>
                  <w:rPrChange w:id="3122" w:author="Administrator" w:date="2025-10-28T17:49:00Z" w16du:dateUtc="2025-10-28T10:49:00Z">
                    <w:rPr>
                      <w:rFonts w:ascii="TimesNewRomanPS-ItalicMT" w:eastAsia="Times New Roman" w:hAnsi="TimesNewRomanPS-ItalicMT" w:cs="Times New Roman"/>
                      <w:i/>
                      <w:iCs/>
                      <w:color w:val="000000"/>
                      <w:kern w:val="0"/>
                      <w14:ligatures w14:val="none"/>
                    </w:rPr>
                  </w:rPrChange>
                </w:rPr>
                <w:t>sau:</w:t>
              </w:r>
            </w:ins>
          </w:p>
          <w:p w14:paraId="210BCEE9" w14:textId="77777777" w:rsidR="00CA691D" w:rsidRDefault="00D91701" w:rsidP="00A3338D">
            <w:pPr>
              <w:pStyle w:val="Vnbnnidung0"/>
              <w:tabs>
                <w:tab w:val="left" w:pos="1996"/>
              </w:tabs>
              <w:spacing w:after="0" w:line="240" w:lineRule="auto"/>
              <w:ind w:firstLine="0"/>
              <w:jc w:val="both"/>
              <w:rPr>
                <w:ins w:id="3123" w:author="Administrator" w:date="2025-10-28T17:55:00Z" w16du:dateUtc="2025-10-28T10:55:00Z"/>
                <w:rFonts w:ascii="Times New Roman" w:eastAsia="Times New Roman" w:hAnsi="Times New Roman" w:cs="Times New Roman"/>
                <w:i/>
                <w:iCs/>
                <w:color w:val="000000"/>
                <w:kern w:val="0"/>
                <w:sz w:val="24"/>
                <w:szCs w:val="24"/>
                <w14:ligatures w14:val="none"/>
              </w:rPr>
            </w:pPr>
            <w:ins w:id="3124" w:author="Administrator" w:date="2025-10-28T17:43:00Z" w16du:dateUtc="2025-10-28T10:43:00Z">
              <w:r w:rsidRPr="00CA691D">
                <w:rPr>
                  <w:rFonts w:ascii="Times New Roman" w:eastAsia="Times New Roman" w:hAnsi="Times New Roman" w:cs="Times New Roman"/>
                  <w:i/>
                  <w:iCs/>
                  <w:color w:val="000000"/>
                  <w:kern w:val="0"/>
                  <w:sz w:val="24"/>
                  <w:szCs w:val="24"/>
                  <w14:ligatures w14:val="none"/>
                  <w:rPrChange w:id="3125" w:author="Administrator" w:date="2025-10-28T17:49:00Z" w16du:dateUtc="2025-10-28T10:49:00Z">
                    <w:rPr>
                      <w:rFonts w:ascii="TimesNewRomanPS-ItalicMT" w:eastAsia="Times New Roman" w:hAnsi="TimesNewRomanPS-ItalicMT" w:cs="Times New Roman"/>
                      <w:i/>
                      <w:iCs/>
                      <w:color w:val="000000"/>
                      <w:kern w:val="0"/>
                      <w14:ligatures w14:val="none"/>
                    </w:rPr>
                  </w:rPrChange>
                </w:rPr>
                <w:t>a) C</w:t>
              </w:r>
              <w:r w:rsidRPr="00CA691D">
                <w:rPr>
                  <w:rFonts w:ascii="Times New Roman" w:eastAsia="Times New Roman" w:hAnsi="Times New Roman" w:cs="Times New Roman" w:hint="eastAsia"/>
                  <w:i/>
                  <w:iCs/>
                  <w:color w:val="000000"/>
                  <w:kern w:val="0"/>
                  <w:sz w:val="24"/>
                  <w:szCs w:val="24"/>
                  <w14:ligatures w14:val="none"/>
                  <w:rPrChange w:id="3126"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312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d</w:t>
              </w:r>
              <w:r w:rsidRPr="00CA691D">
                <w:rPr>
                  <w:rFonts w:ascii="Times New Roman" w:eastAsia="Times New Roman" w:hAnsi="Times New Roman" w:cs="Times New Roman"/>
                  <w:i/>
                  <w:iCs/>
                  <w:color w:val="000000"/>
                  <w:kern w:val="0"/>
                  <w:sz w:val="24"/>
                  <w:szCs w:val="24"/>
                  <w14:ligatures w14:val="none"/>
                  <w:rPrChange w:id="3128"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3129" w:author="Administrator" w:date="2025-10-28T17:49:00Z" w16du:dateUtc="2025-10-28T10:49:00Z">
                    <w:rPr>
                      <w:rFonts w:ascii="TimesNewRomanPS-ItalicMT" w:eastAsia="Times New Roman" w:hAnsi="TimesNewRomanPS-ItalicMT" w:cs="Times New Roman"/>
                      <w:i/>
                      <w:iCs/>
                      <w:color w:val="000000"/>
                      <w:kern w:val="0"/>
                      <w14:ligatures w14:val="none"/>
                    </w:rPr>
                  </w:rPrChange>
                </w:rPr>
                <w:t>u hi</w:t>
              </w:r>
              <w:r w:rsidRPr="00CA691D">
                <w:rPr>
                  <w:rFonts w:ascii="Times New Roman" w:eastAsia="Times New Roman" w:hAnsi="Times New Roman" w:cs="Times New Roman"/>
                  <w:i/>
                  <w:iCs/>
                  <w:color w:val="000000"/>
                  <w:kern w:val="0"/>
                  <w:sz w:val="24"/>
                  <w:szCs w:val="24"/>
                  <w14:ligatures w14:val="none"/>
                  <w:rPrChange w:id="3130"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3131" w:author="Administrator" w:date="2025-10-28T17:49:00Z" w16du:dateUtc="2025-10-28T10:49:00Z">
                    <w:rPr>
                      <w:rFonts w:ascii="TimesNewRomanPS-ItalicMT" w:eastAsia="Times New Roman" w:hAnsi="TimesNewRomanPS-ItalicMT" w:cs="Times New Roman"/>
                      <w:i/>
                      <w:iCs/>
                      <w:color w:val="000000"/>
                      <w:kern w:val="0"/>
                      <w14:ligatures w14:val="none"/>
                    </w:rPr>
                  </w:rPrChange>
                </w:rPr>
                <w:t>u vi ph</w:t>
              </w:r>
              <w:r w:rsidRPr="00CA691D">
                <w:rPr>
                  <w:rFonts w:ascii="Times New Roman" w:eastAsia="Times New Roman" w:hAnsi="Times New Roman" w:cs="Times New Roman"/>
                  <w:i/>
                  <w:iCs/>
                  <w:color w:val="000000"/>
                  <w:kern w:val="0"/>
                  <w:sz w:val="24"/>
                  <w:szCs w:val="24"/>
                  <w14:ligatures w14:val="none"/>
                  <w:rPrChange w:id="3132"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3133" w:author="Administrator" w:date="2025-10-28T17:49:00Z" w16du:dateUtc="2025-10-28T10:49:00Z">
                    <w:rPr>
                      <w:rFonts w:ascii="TimesNewRomanPS-ItalicMT" w:eastAsia="Times New Roman" w:hAnsi="TimesNewRomanPS-ItalicMT" w:cs="Times New Roman"/>
                      <w:i/>
                      <w:iCs/>
                      <w:color w:val="000000"/>
                      <w:kern w:val="0"/>
                      <w14:ligatures w14:val="none"/>
                    </w:rPr>
                  </w:rPrChange>
                </w:rPr>
                <w:t>m ph</w:t>
              </w:r>
              <w:r w:rsidRPr="00CA691D">
                <w:rPr>
                  <w:rFonts w:ascii="Times New Roman" w:eastAsia="Times New Roman" w:hAnsi="Times New Roman" w:cs="Times New Roman"/>
                  <w:i/>
                  <w:iCs/>
                  <w:color w:val="000000"/>
                  <w:kern w:val="0"/>
                  <w:sz w:val="24"/>
                  <w:szCs w:val="24"/>
                  <w14:ligatures w14:val="none"/>
                  <w:rPrChange w:id="3134"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3135" w:author="Administrator" w:date="2025-10-28T17:49:00Z" w16du:dateUtc="2025-10-28T10:49:00Z">
                    <w:rPr>
                      <w:rFonts w:ascii="TimesNewRomanPS-ItalicMT" w:eastAsia="Times New Roman" w:hAnsi="TimesNewRomanPS-ItalicMT" w:cs="Times New Roman"/>
                      <w:i/>
                      <w:iCs/>
                      <w:color w:val="000000"/>
                      <w:kern w:val="0"/>
                      <w14:ligatures w14:val="none"/>
                    </w:rPr>
                  </w:rPrChange>
                </w:rPr>
                <w:t>p lu</w:t>
              </w:r>
              <w:r w:rsidRPr="00CA691D">
                <w:rPr>
                  <w:rFonts w:ascii="Times New Roman" w:eastAsia="Times New Roman" w:hAnsi="Times New Roman" w:cs="Times New Roman"/>
                  <w:i/>
                  <w:iCs/>
                  <w:color w:val="000000"/>
                  <w:kern w:val="0"/>
                  <w:sz w:val="24"/>
                  <w:szCs w:val="24"/>
                  <w14:ligatures w14:val="none"/>
                  <w:rPrChange w:id="3136"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3137" w:author="Administrator" w:date="2025-10-28T17:49:00Z" w16du:dateUtc="2025-10-28T10:49:00Z">
                    <w:rPr>
                      <w:rFonts w:ascii="TimesNewRomanPS-ItalicMT" w:eastAsia="Times New Roman" w:hAnsi="TimesNewRomanPS-ItalicMT" w:cs="Times New Roman"/>
                      <w:i/>
                      <w:iCs/>
                      <w:color w:val="000000"/>
                      <w:kern w:val="0"/>
                      <w14:ligatures w14:val="none"/>
                    </w:rPr>
                  </w:rPrChange>
                </w:rPr>
                <w:t>t;</w:t>
              </w:r>
            </w:ins>
          </w:p>
          <w:p w14:paraId="32D9A98D" w14:textId="77777777" w:rsidR="00CA691D" w:rsidRDefault="00D91701" w:rsidP="00A3338D">
            <w:pPr>
              <w:pStyle w:val="Vnbnnidung0"/>
              <w:tabs>
                <w:tab w:val="left" w:pos="1996"/>
              </w:tabs>
              <w:spacing w:after="0" w:line="240" w:lineRule="auto"/>
              <w:ind w:firstLine="0"/>
              <w:jc w:val="both"/>
              <w:rPr>
                <w:ins w:id="3138" w:author="Administrator" w:date="2025-10-28T17:55:00Z" w16du:dateUtc="2025-10-28T10:55:00Z"/>
                <w:rFonts w:ascii="Times New Roman" w:eastAsia="Times New Roman" w:hAnsi="Times New Roman" w:cs="Times New Roman"/>
                <w:i/>
                <w:iCs/>
                <w:color w:val="000000"/>
                <w:kern w:val="0"/>
                <w:sz w:val="24"/>
                <w:szCs w:val="24"/>
                <w14:ligatures w14:val="none"/>
              </w:rPr>
            </w:pPr>
            <w:ins w:id="3139" w:author="Administrator" w:date="2025-10-28T17:43:00Z" w16du:dateUtc="2025-10-28T10:43:00Z">
              <w:r w:rsidRPr="00CA691D">
                <w:rPr>
                  <w:rFonts w:ascii="Times New Roman" w:eastAsia="Times New Roman" w:hAnsi="Times New Roman" w:cs="Times New Roman"/>
                  <w:i/>
                  <w:iCs/>
                  <w:color w:val="000000"/>
                  <w:kern w:val="0"/>
                  <w:sz w:val="24"/>
                  <w:szCs w:val="24"/>
                  <w14:ligatures w14:val="none"/>
                  <w:rPrChange w:id="3140" w:author="Administrator" w:date="2025-10-28T17:49:00Z" w16du:dateUtc="2025-10-28T10:49:00Z">
                    <w:rPr>
                      <w:rFonts w:ascii="TimesNewRomanPS-ItalicMT" w:eastAsia="Times New Roman" w:hAnsi="TimesNewRomanPS-ItalicMT" w:cs="Times New Roman"/>
                      <w:i/>
                      <w:iCs/>
                      <w:color w:val="000000"/>
                      <w:kern w:val="0"/>
                      <w14:ligatures w14:val="none"/>
                    </w:rPr>
                  </w:rPrChange>
                </w:rPr>
                <w:t>b) Tr</w:t>
              </w:r>
              <w:r w:rsidRPr="00CA691D">
                <w:rPr>
                  <w:rFonts w:ascii="Times New Roman" w:eastAsia="Times New Roman" w:hAnsi="Times New Roman" w:cs="Times New Roman"/>
                  <w:i/>
                  <w:iCs/>
                  <w:color w:val="000000"/>
                  <w:kern w:val="0"/>
                  <w:sz w:val="24"/>
                  <w:szCs w:val="24"/>
                  <w14:ligatures w14:val="none"/>
                  <w:rPrChange w:id="3141"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3142"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3143"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3144" w:author="Administrator" w:date="2025-10-28T17:49:00Z" w16du:dateUtc="2025-10-28T10:49:00Z">
                    <w:rPr>
                      <w:rFonts w:ascii="TimesNewRomanPS-ItalicMT" w:eastAsia="Times New Roman" w:hAnsi="TimesNewRomanPS-ItalicMT" w:cs="Times New Roman"/>
                      <w:i/>
                      <w:iCs/>
                      <w:color w:val="000000"/>
                      <w:kern w:val="0"/>
                      <w14:ligatures w14:val="none"/>
                    </w:rPr>
                  </w:rPrChange>
                </w:rPr>
                <w:t>p c</w:t>
              </w:r>
              <w:r w:rsidRPr="00CA691D">
                <w:rPr>
                  <w:rFonts w:ascii="Times New Roman" w:eastAsia="Times New Roman" w:hAnsi="Times New Roman" w:cs="Times New Roman"/>
                  <w:i/>
                  <w:iCs/>
                  <w:color w:val="000000"/>
                  <w:kern w:val="0"/>
                  <w:sz w:val="24"/>
                  <w:szCs w:val="24"/>
                  <w14:ligatures w14:val="none"/>
                  <w:rPrChange w:id="3145" w:author="Administrator" w:date="2025-10-28T17:49:00Z" w16du:dateUtc="2025-10-28T10:49:00Z">
                    <w:rPr>
                      <w:rFonts w:ascii="Calibri" w:eastAsia="Times New Roman" w:hAnsi="Calibri" w:cs="Calibri"/>
                      <w:i/>
                      <w:iCs/>
                      <w:color w:val="000000"/>
                      <w:kern w:val="0"/>
                      <w14:ligatures w14:val="none"/>
                    </w:rPr>
                  </w:rPrChange>
                </w:rPr>
                <w:t>ầ</w:t>
              </w:r>
              <w:r w:rsidRPr="00CA691D">
                <w:rPr>
                  <w:rFonts w:ascii="Times New Roman" w:eastAsia="Times New Roman" w:hAnsi="Times New Roman" w:cs="Times New Roman"/>
                  <w:i/>
                  <w:iCs/>
                  <w:color w:val="000000"/>
                  <w:kern w:val="0"/>
                  <w:sz w:val="24"/>
                  <w:szCs w:val="24"/>
                  <w14:ligatures w14:val="none"/>
                  <w:rPrChange w:id="3146" w:author="Administrator" w:date="2025-10-28T17:49:00Z" w16du:dateUtc="2025-10-28T10:49:00Z">
                    <w:rPr>
                      <w:rFonts w:ascii="TimesNewRomanPS-ItalicMT" w:eastAsia="Times New Roman" w:hAnsi="TimesNewRomanPS-ItalicMT" w:cs="Times New Roman"/>
                      <w:i/>
                      <w:iCs/>
                      <w:color w:val="000000"/>
                      <w:kern w:val="0"/>
                      <w14:ligatures w14:val="none"/>
                    </w:rPr>
                  </w:rPrChange>
                </w:rPr>
                <w:t>n thi</w:t>
              </w:r>
              <w:r w:rsidRPr="00CA691D">
                <w:rPr>
                  <w:rFonts w:ascii="Times New Roman" w:eastAsia="Times New Roman" w:hAnsi="Times New Roman" w:cs="Times New Roman"/>
                  <w:i/>
                  <w:iCs/>
                  <w:color w:val="000000"/>
                  <w:kern w:val="0"/>
                  <w:sz w:val="24"/>
                  <w:szCs w:val="24"/>
                  <w14:ligatures w14:val="none"/>
                  <w:rPrChange w:id="3147"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314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3149" w:author="Administrator" w:date="2025-10-28T17:49:00Z" w16du:dateUtc="2025-10-28T10:49:00Z">
                    <w:rPr>
                      <w:rFonts w:ascii="Calibri" w:eastAsia="Times New Roman" w:hAnsi="Calibri" w:cs="Calibri"/>
                      <w:i/>
                      <w:iCs/>
                      <w:color w:val="000000"/>
                      <w:kern w:val="0"/>
                      <w14:ligatures w14:val="none"/>
                    </w:rPr>
                  </w:rPrChange>
                </w:rPr>
                <w:t>để</w:t>
              </w:r>
              <w:r w:rsidRPr="00CA691D">
                <w:rPr>
                  <w:rFonts w:ascii="Times New Roman" w:eastAsia="Times New Roman" w:hAnsi="Times New Roman" w:cs="Times New Roman"/>
                  <w:i/>
                  <w:iCs/>
                  <w:color w:val="000000"/>
                  <w:kern w:val="0"/>
                  <w:sz w:val="24"/>
                  <w:szCs w:val="24"/>
                  <w14:ligatures w14:val="none"/>
                  <w:rPrChange w:id="315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b</w:t>
              </w:r>
              <w:r w:rsidRPr="00CA691D">
                <w:rPr>
                  <w:rFonts w:ascii="Times New Roman" w:eastAsia="Times New Roman" w:hAnsi="Times New Roman" w:cs="Times New Roman"/>
                  <w:i/>
                  <w:iCs/>
                  <w:color w:val="000000"/>
                  <w:kern w:val="0"/>
                  <w:sz w:val="24"/>
                  <w:szCs w:val="24"/>
                  <w14:ligatures w14:val="none"/>
                  <w:rPrChange w:id="3151"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315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o </w:t>
              </w:r>
              <w:r w:rsidRPr="00CA691D">
                <w:rPr>
                  <w:rFonts w:ascii="Times New Roman" w:eastAsia="Times New Roman" w:hAnsi="Times New Roman" w:cs="Times New Roman"/>
                  <w:i/>
                  <w:iCs/>
                  <w:color w:val="000000"/>
                  <w:kern w:val="0"/>
                  <w:sz w:val="24"/>
                  <w:szCs w:val="24"/>
                  <w14:ligatures w14:val="none"/>
                  <w:rPrChange w:id="3153" w:author="Administrator" w:date="2025-10-28T17:49:00Z" w16du:dateUtc="2025-10-28T10:49:00Z">
                    <w:rPr>
                      <w:rFonts w:ascii="Calibri" w:eastAsia="Times New Roman" w:hAnsi="Calibri" w:cs="Calibri"/>
                      <w:i/>
                      <w:iCs/>
                      <w:color w:val="000000"/>
                      <w:kern w:val="0"/>
                      <w14:ligatures w14:val="none"/>
                    </w:rPr>
                  </w:rPrChange>
                </w:rPr>
                <w:t>đả</w:t>
              </w:r>
              <w:r w:rsidRPr="00CA691D">
                <w:rPr>
                  <w:rFonts w:ascii="Times New Roman" w:eastAsia="Times New Roman" w:hAnsi="Times New Roman" w:cs="Times New Roman"/>
                  <w:i/>
                  <w:iCs/>
                  <w:color w:val="000000"/>
                  <w:kern w:val="0"/>
                  <w:sz w:val="24"/>
                  <w:szCs w:val="24"/>
                  <w14:ligatures w14:val="none"/>
                  <w:rPrChange w:id="3154" w:author="Administrator" w:date="2025-10-28T17:49:00Z" w16du:dateUtc="2025-10-28T10:49:00Z">
                    <w:rPr>
                      <w:rFonts w:ascii="TimesNewRomanPS-ItalicMT" w:eastAsia="Times New Roman" w:hAnsi="TimesNewRomanPS-ItalicMT" w:cs="Times New Roman"/>
                      <w:i/>
                      <w:iCs/>
                      <w:color w:val="000000"/>
                      <w:kern w:val="0"/>
                      <w14:ligatures w14:val="none"/>
                    </w:rPr>
                  </w:rPrChange>
                </w:rPr>
                <w:t>m qu</w:t>
              </w:r>
              <w:r w:rsidRPr="00CA691D">
                <w:rPr>
                  <w:rFonts w:ascii="Times New Roman" w:eastAsia="Times New Roman" w:hAnsi="Times New Roman" w:cs="Times New Roman"/>
                  <w:i/>
                  <w:iCs/>
                  <w:color w:val="000000"/>
                  <w:kern w:val="0"/>
                  <w:sz w:val="24"/>
                  <w:szCs w:val="24"/>
                  <w14:ligatures w14:val="none"/>
                  <w:rPrChange w:id="3155"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3156" w:author="Administrator" w:date="2025-10-28T17:49:00Z" w16du:dateUtc="2025-10-28T10:49:00Z">
                    <w:rPr>
                      <w:rFonts w:ascii="TimesNewRomanPS-ItalicMT" w:eastAsia="Times New Roman" w:hAnsi="TimesNewRomanPS-ItalicMT" w:cs="Times New Roman"/>
                      <w:i/>
                      <w:iCs/>
                      <w:color w:val="000000"/>
                      <w:kern w:val="0"/>
                      <w14:ligatures w14:val="none"/>
                    </w:rPr>
                  </w:rPrChange>
                </w:rPr>
                <w:t>c ph</w:t>
              </w:r>
              <w:r w:rsidRPr="00CA691D">
                <w:rPr>
                  <w:rFonts w:ascii="Times New Roman" w:eastAsia="Times New Roman" w:hAnsi="Times New Roman" w:cs="Times New Roman"/>
                  <w:i/>
                  <w:iCs/>
                  <w:color w:val="000000"/>
                  <w:kern w:val="0"/>
                  <w:sz w:val="24"/>
                  <w:szCs w:val="24"/>
                  <w14:ligatures w14:val="none"/>
                  <w:rPrChange w:id="3157" w:author="Administrator" w:date="2025-10-28T17:49:00Z" w16du:dateUtc="2025-10-28T10:49:00Z">
                    <w:rPr>
                      <w:rFonts w:ascii=".VnTime" w:eastAsia="Times New Roman" w:hAnsi=".VnTime" w:cs=".VnTime"/>
                      <w:i/>
                      <w:iCs/>
                      <w:color w:val="000000"/>
                      <w:kern w:val="0"/>
                      <w14:ligatures w14:val="none"/>
                    </w:rPr>
                  </w:rPrChange>
                </w:rPr>
                <w:t>ò</w:t>
              </w:r>
              <w:r w:rsidRPr="00CA691D">
                <w:rPr>
                  <w:rFonts w:ascii="Times New Roman" w:eastAsia="Times New Roman" w:hAnsi="Times New Roman" w:cs="Times New Roman"/>
                  <w:i/>
                  <w:iCs/>
                  <w:color w:val="000000"/>
                  <w:kern w:val="0"/>
                  <w:sz w:val="24"/>
                  <w:szCs w:val="24"/>
                  <w14:ligatures w14:val="none"/>
                  <w:rPrChange w:id="3158" w:author="Administrator" w:date="2025-10-28T17:49:00Z" w16du:dateUtc="2025-10-28T10:49:00Z">
                    <w:rPr>
                      <w:rFonts w:ascii="TimesNewRomanPS-ItalicMT" w:eastAsia="Times New Roman" w:hAnsi="TimesNewRomanPS-ItalicMT" w:cs="Times New Roman"/>
                      <w:i/>
                      <w:iCs/>
                      <w:color w:val="000000"/>
                      <w:kern w:val="0"/>
                      <w14:ligatures w14:val="none"/>
                    </w:rPr>
                  </w:rPrChange>
                </w:rPr>
                <w:t>ng, an ninh, tr</w:t>
              </w:r>
              <w:r w:rsidRPr="00CA691D">
                <w:rPr>
                  <w:rFonts w:ascii="Times New Roman" w:eastAsia="Times New Roman" w:hAnsi="Times New Roman" w:cs="Times New Roman"/>
                  <w:i/>
                  <w:iCs/>
                  <w:color w:val="000000"/>
                  <w:kern w:val="0"/>
                  <w:sz w:val="24"/>
                  <w:szCs w:val="24"/>
                  <w14:ligatures w14:val="none"/>
                  <w:rPrChange w:id="3159"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3160" w:author="Administrator" w:date="2025-10-28T17:49:00Z" w16du:dateUtc="2025-10-28T10:49:00Z">
                    <w:rPr>
                      <w:rFonts w:ascii="TimesNewRomanPS-ItalicMT" w:eastAsia="Times New Roman" w:hAnsi="TimesNewRomanPS-ItalicMT" w:cs="Times New Roman"/>
                      <w:i/>
                      <w:iCs/>
                      <w:color w:val="000000"/>
                      <w:kern w:val="0"/>
                      <w14:ligatures w14:val="none"/>
                    </w:rPr>
                  </w:rPrChange>
                </w:rPr>
                <w:t>t t</w:t>
              </w:r>
              <w:r w:rsidRPr="00CA691D">
                <w:rPr>
                  <w:rFonts w:ascii="Times New Roman" w:eastAsia="Times New Roman" w:hAnsi="Times New Roman" w:cs="Times New Roman"/>
                  <w:i/>
                  <w:iCs/>
                  <w:color w:val="000000"/>
                  <w:kern w:val="0"/>
                  <w:sz w:val="24"/>
                  <w:szCs w:val="24"/>
                  <w14:ligatures w14:val="none"/>
                  <w:rPrChange w:id="3161"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3162" w:author="Administrator" w:date="2025-10-28T17:49:00Z" w16du:dateUtc="2025-10-28T10:49:00Z">
                    <w:rPr>
                      <w:rFonts w:ascii="TimesNewRomanPS-ItalicMT" w:eastAsia="Times New Roman" w:hAnsi="TimesNewRomanPS-ItalicMT" w:cs="Times New Roman"/>
                      <w:i/>
                      <w:iCs/>
                      <w:color w:val="000000"/>
                      <w:kern w:val="0"/>
                      <w14:ligatures w14:val="none"/>
                    </w:rPr>
                  </w:rPrChange>
                </w:rPr>
                <w:t>,</w:t>
              </w:r>
            </w:ins>
            <w:ins w:id="3163" w:author="Administrator" w:date="2025-10-28T17:55:00Z" w16du:dateUtc="2025-10-28T10:55:00Z">
              <w:r w:rsidR="00CA691D">
                <w:rPr>
                  <w:rFonts w:ascii="Times New Roman" w:eastAsia="Times New Roman" w:hAnsi="Times New Roman" w:cs="Times New Roman"/>
                  <w:i/>
                  <w:iCs/>
                  <w:color w:val="000000"/>
                  <w:kern w:val="0"/>
                  <w:sz w:val="24"/>
                  <w:szCs w:val="24"/>
                  <w14:ligatures w14:val="none"/>
                </w:rPr>
                <w:t xml:space="preserve"> </w:t>
              </w:r>
            </w:ins>
            <w:ins w:id="3164" w:author="Administrator" w:date="2025-10-28T17:43:00Z" w16du:dateUtc="2025-10-28T10:43:00Z">
              <w:r w:rsidRPr="00CA691D">
                <w:rPr>
                  <w:rFonts w:ascii="Times New Roman" w:eastAsia="Times New Roman" w:hAnsi="Times New Roman" w:cs="Times New Roman"/>
                  <w:i/>
                  <w:iCs/>
                  <w:color w:val="000000"/>
                  <w:kern w:val="0"/>
                  <w:sz w:val="24"/>
                  <w:szCs w:val="24"/>
                  <w14:ligatures w14:val="none"/>
                  <w:rPrChange w:id="3165" w:author="Administrator" w:date="2025-10-28T17:49:00Z" w16du:dateUtc="2025-10-28T10:49:00Z">
                    <w:rPr>
                      <w:rFonts w:ascii="TimesNewRomanPS-ItalicMT" w:eastAsia="Times New Roman" w:hAnsi="TimesNewRomanPS-ItalicMT" w:cs="Times New Roman"/>
                      <w:i/>
                      <w:iCs/>
                      <w:color w:val="000000"/>
                      <w:kern w:val="0"/>
                      <w14:ligatures w14:val="none"/>
                    </w:rPr>
                  </w:rPrChange>
                </w:rPr>
                <w:t>an to</w:t>
              </w:r>
              <w:r w:rsidRPr="00CA691D">
                <w:rPr>
                  <w:rFonts w:ascii="Times New Roman" w:eastAsia="Times New Roman" w:hAnsi="Times New Roman" w:cs="Times New Roman"/>
                  <w:i/>
                  <w:iCs/>
                  <w:color w:val="000000"/>
                  <w:kern w:val="0"/>
                  <w:sz w:val="24"/>
                  <w:szCs w:val="24"/>
                  <w14:ligatures w14:val="none"/>
                  <w:rPrChange w:id="3166"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3167" w:author="Administrator" w:date="2025-10-28T17:49:00Z" w16du:dateUtc="2025-10-28T10:49:00Z">
                    <w:rPr>
                      <w:rFonts w:ascii="TimesNewRomanPS-ItalicMT" w:eastAsia="Times New Roman" w:hAnsi="TimesNewRomanPS-ItalicMT" w:cs="Times New Roman"/>
                      <w:i/>
                      <w:iCs/>
                      <w:color w:val="000000"/>
                      <w:kern w:val="0"/>
                      <w14:ligatures w14:val="none"/>
                    </w:rPr>
                  </w:rPrChange>
                </w:rPr>
                <w:t>n x</w:t>
              </w:r>
              <w:r w:rsidRPr="00CA691D">
                <w:rPr>
                  <w:rFonts w:ascii="Times New Roman" w:eastAsia="Times New Roman" w:hAnsi="Times New Roman" w:cs="Times New Roman"/>
                  <w:i/>
                  <w:iCs/>
                  <w:color w:val="000000"/>
                  <w:kern w:val="0"/>
                  <w:sz w:val="24"/>
                  <w:szCs w:val="24"/>
                  <w14:ligatures w14:val="none"/>
                  <w:rPrChange w:id="3168" w:author="Administrator" w:date="2025-10-28T17:49:00Z" w16du:dateUtc="2025-10-28T10:49:00Z">
                    <w:rPr>
                      <w:rFonts w:ascii=".VnTime" w:eastAsia="Times New Roman" w:hAnsi=".VnTime" w:cs=".VnTime"/>
                      <w:i/>
                      <w:iCs/>
                      <w:color w:val="000000"/>
                      <w:kern w:val="0"/>
                      <w14:ligatures w14:val="none"/>
                    </w:rPr>
                  </w:rPrChange>
                </w:rPr>
                <w:t>ã</w:t>
              </w:r>
            </w:ins>
            <w:ins w:id="3169" w:author="Administrator" w:date="2025-10-28T17:55:00Z" w16du:dateUtc="2025-10-28T10:55:00Z">
              <w:r w:rsidR="00CA691D">
                <w:rPr>
                  <w:rFonts w:ascii="Times New Roman" w:eastAsia="Times New Roman" w:hAnsi="Times New Roman" w:cs="Times New Roman"/>
                  <w:i/>
                  <w:iCs/>
                  <w:color w:val="000000"/>
                  <w:kern w:val="0"/>
                  <w:sz w:val="24"/>
                  <w:szCs w:val="24"/>
                  <w14:ligatures w14:val="none"/>
                </w:rPr>
                <w:t xml:space="preserve"> </w:t>
              </w:r>
            </w:ins>
            <w:ins w:id="3170" w:author="Administrator" w:date="2025-10-28T17:43:00Z" w16du:dateUtc="2025-10-28T10:43:00Z">
              <w:r w:rsidRPr="00CA691D">
                <w:rPr>
                  <w:rFonts w:ascii="Times New Roman" w:eastAsia="Times New Roman" w:hAnsi="Times New Roman" w:cs="Times New Roman"/>
                  <w:i/>
                  <w:iCs/>
                  <w:color w:val="000000"/>
                  <w:kern w:val="0"/>
                  <w:sz w:val="24"/>
                  <w:szCs w:val="24"/>
                  <w14:ligatures w14:val="none"/>
                  <w:rPrChange w:id="3171" w:author="Administrator" w:date="2025-10-28T17:49:00Z" w16du:dateUtc="2025-10-28T10:49:00Z">
                    <w:rPr>
                      <w:rFonts w:ascii="TimesNewRomanPS-ItalicMT" w:eastAsia="Times New Roman" w:hAnsi="TimesNewRomanPS-ItalicMT" w:cs="Times New Roman"/>
                      <w:i/>
                      <w:iCs/>
                      <w:color w:val="000000"/>
                      <w:kern w:val="0"/>
                      <w14:ligatures w14:val="none"/>
                    </w:rPr>
                  </w:rPrChange>
                </w:rPr>
                <w:t>h</w:t>
              </w:r>
              <w:r w:rsidRPr="00CA691D">
                <w:rPr>
                  <w:rFonts w:ascii="Times New Roman" w:eastAsia="Times New Roman" w:hAnsi="Times New Roman" w:cs="Times New Roman"/>
                  <w:i/>
                  <w:iCs/>
                  <w:color w:val="000000"/>
                  <w:kern w:val="0"/>
                  <w:sz w:val="24"/>
                  <w:szCs w:val="24"/>
                  <w14:ligatures w14:val="none"/>
                  <w:rPrChange w:id="3172"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3173"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317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317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ph</w:t>
              </w:r>
              <w:r w:rsidRPr="00CA691D">
                <w:rPr>
                  <w:rFonts w:ascii="Times New Roman" w:eastAsia="Times New Roman" w:hAnsi="Times New Roman" w:cs="Times New Roman"/>
                  <w:i/>
                  <w:iCs/>
                  <w:color w:val="000000"/>
                  <w:kern w:val="0"/>
                  <w:sz w:val="24"/>
                  <w:szCs w:val="24"/>
                  <w14:ligatures w14:val="none"/>
                  <w:rPrChange w:id="3176" w:author="Administrator" w:date="2025-10-28T17:49:00Z" w16du:dateUtc="2025-10-28T10:49:00Z">
                    <w:rPr>
                      <w:rFonts w:ascii=".VnTime" w:eastAsia="Times New Roman" w:hAnsi=".VnTime" w:cs=".VnTime"/>
                      <w:i/>
                      <w:iCs/>
                      <w:color w:val="000000"/>
                      <w:kern w:val="0"/>
                      <w14:ligatures w14:val="none"/>
                    </w:rPr>
                  </w:rPrChange>
                </w:rPr>
                <w:t>ò</w:t>
              </w:r>
              <w:r w:rsidRPr="00CA691D">
                <w:rPr>
                  <w:rFonts w:ascii="Times New Roman" w:eastAsia="Times New Roman" w:hAnsi="Times New Roman" w:cs="Times New Roman"/>
                  <w:i/>
                  <w:iCs/>
                  <w:color w:val="000000"/>
                  <w:kern w:val="0"/>
                  <w:sz w:val="24"/>
                  <w:szCs w:val="24"/>
                  <w14:ligatures w14:val="none"/>
                  <w:rPrChange w:id="3177" w:author="Administrator" w:date="2025-10-28T17:49:00Z" w16du:dateUtc="2025-10-28T10:49:00Z">
                    <w:rPr>
                      <w:rFonts w:ascii="TimesNewRomanPS-ItalicMT" w:eastAsia="Times New Roman" w:hAnsi="TimesNewRomanPS-ItalicMT" w:cs="Times New Roman"/>
                      <w:i/>
                      <w:iCs/>
                      <w:color w:val="000000"/>
                      <w:kern w:val="0"/>
                      <w14:ligatures w14:val="none"/>
                    </w:rPr>
                  </w:rPrChange>
                </w:rPr>
                <w:t>ng, ch</w:t>
              </w:r>
              <w:r w:rsidRPr="00CA691D">
                <w:rPr>
                  <w:rFonts w:ascii="Times New Roman" w:eastAsia="Times New Roman" w:hAnsi="Times New Roman" w:cs="Times New Roman"/>
                  <w:i/>
                  <w:iCs/>
                  <w:color w:val="000000"/>
                  <w:kern w:val="0"/>
                  <w:sz w:val="24"/>
                  <w:szCs w:val="24"/>
                  <w14:ligatures w14:val="none"/>
                  <w:rPrChange w:id="3178"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3179" w:author="Administrator" w:date="2025-10-28T17:49:00Z" w16du:dateUtc="2025-10-28T10:49:00Z">
                    <w:rPr>
                      <w:rFonts w:ascii="TimesNewRomanPS-ItalicMT" w:eastAsia="Times New Roman" w:hAnsi="TimesNewRomanPS-ItalicMT" w:cs="Times New Roman"/>
                      <w:i/>
                      <w:iCs/>
                      <w:color w:val="000000"/>
                      <w:kern w:val="0"/>
                      <w14:ligatures w14:val="none"/>
                    </w:rPr>
                  </w:rPrChange>
                </w:rPr>
                <w:t>ng d</w:t>
              </w:r>
              <w:r w:rsidRPr="00CA691D">
                <w:rPr>
                  <w:rFonts w:ascii="Times New Roman" w:eastAsia="Times New Roman" w:hAnsi="Times New Roman" w:cs="Times New Roman"/>
                  <w:i/>
                  <w:iCs/>
                  <w:color w:val="000000"/>
                  <w:kern w:val="0"/>
                  <w:sz w:val="24"/>
                  <w:szCs w:val="24"/>
                  <w14:ligatures w14:val="none"/>
                  <w:rPrChange w:id="3180" w:author="Administrator" w:date="2025-10-28T17:49:00Z" w16du:dateUtc="2025-10-28T10:49:00Z">
                    <w:rPr>
                      <w:rFonts w:ascii="Calibri" w:eastAsia="Times New Roman" w:hAnsi="Calibri" w:cs="Calibri"/>
                      <w:i/>
                      <w:iCs/>
                      <w:color w:val="000000"/>
                      <w:kern w:val="0"/>
                      <w14:ligatures w14:val="none"/>
                    </w:rPr>
                  </w:rPrChange>
                </w:rPr>
                <w:t>ị</w:t>
              </w:r>
              <w:r w:rsidRPr="00CA691D">
                <w:rPr>
                  <w:rFonts w:ascii="Times New Roman" w:eastAsia="Times New Roman" w:hAnsi="Times New Roman" w:cs="Times New Roman"/>
                  <w:i/>
                  <w:iCs/>
                  <w:color w:val="000000"/>
                  <w:kern w:val="0"/>
                  <w:sz w:val="24"/>
                  <w:szCs w:val="24"/>
                  <w14:ligatures w14:val="none"/>
                  <w:rPrChange w:id="3181" w:author="Administrator" w:date="2025-10-28T17:49:00Z" w16du:dateUtc="2025-10-28T10:49:00Z">
                    <w:rPr>
                      <w:rFonts w:ascii="TimesNewRomanPS-ItalicMT" w:eastAsia="Times New Roman" w:hAnsi="TimesNewRomanPS-ItalicMT" w:cs="Times New Roman"/>
                      <w:i/>
                      <w:iCs/>
                      <w:color w:val="000000"/>
                      <w:kern w:val="0"/>
                      <w14:ligatures w14:val="none"/>
                    </w:rPr>
                  </w:rPrChange>
                </w:rPr>
                <w:t>ch b</w:t>
              </w:r>
              <w:r w:rsidRPr="00CA691D">
                <w:rPr>
                  <w:rFonts w:ascii="Times New Roman" w:eastAsia="Times New Roman" w:hAnsi="Times New Roman" w:cs="Times New Roman"/>
                  <w:i/>
                  <w:iCs/>
                  <w:color w:val="000000"/>
                  <w:kern w:val="0"/>
                  <w:sz w:val="24"/>
                  <w:szCs w:val="24"/>
                  <w14:ligatures w14:val="none"/>
                  <w:rPrChange w:id="318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3183" w:author="Administrator" w:date="2025-10-28T17:49:00Z" w16du:dateUtc="2025-10-28T10:49:00Z">
                    <w:rPr>
                      <w:rFonts w:ascii="TimesNewRomanPS-ItalicMT" w:eastAsia="Times New Roman" w:hAnsi="TimesNewRomanPS-ItalicMT" w:cs="Times New Roman"/>
                      <w:i/>
                      <w:iCs/>
                      <w:color w:val="000000"/>
                      <w:kern w:val="0"/>
                      <w14:ligatures w14:val="none"/>
                    </w:rPr>
                  </w:rPrChange>
                </w:rPr>
                <w:t>nh.</w:t>
              </w:r>
              <w:r w:rsidRPr="00CA691D">
                <w:rPr>
                  <w:rFonts w:ascii="Times New Roman" w:eastAsia="Times New Roman" w:hAnsi="Times New Roman" w:cs="Times New Roman"/>
                  <w:i/>
                  <w:iCs/>
                  <w:color w:val="000000"/>
                  <w:kern w:val="0"/>
                  <w:sz w:val="24"/>
                  <w:szCs w:val="24"/>
                  <w14:ligatures w14:val="none"/>
                  <w:rPrChange w:id="3184" w:author="Administrator" w:date="2025-10-28T17:49:00Z" w16du:dateUtc="2025-10-28T10:49:00Z">
                    <w:rPr>
                      <w:rFonts w:ascii=".VnTime" w:eastAsia="Times New Roman" w:hAnsi=".VnTime" w:cs=".VnTime"/>
                      <w:i/>
                      <w:iCs/>
                      <w:color w:val="000000"/>
                      <w:kern w:val="0"/>
                      <w14:ligatures w14:val="none"/>
                    </w:rPr>
                  </w:rPrChange>
                </w:rPr>
                <w:t>”</w:t>
              </w:r>
            </w:ins>
          </w:p>
          <w:p w14:paraId="616BF2C6" w14:textId="77777777" w:rsidR="00CA691D" w:rsidRDefault="00D91701" w:rsidP="00A3338D">
            <w:pPr>
              <w:pStyle w:val="Vnbnnidung0"/>
              <w:tabs>
                <w:tab w:val="left" w:pos="1996"/>
              </w:tabs>
              <w:spacing w:after="0" w:line="240" w:lineRule="auto"/>
              <w:ind w:firstLine="0"/>
              <w:jc w:val="both"/>
              <w:rPr>
                <w:ins w:id="3185" w:author="Administrator" w:date="2025-10-28T17:56:00Z" w16du:dateUtc="2025-10-28T10:56:00Z"/>
                <w:rFonts w:ascii="Times New Roman" w:eastAsia="Times New Roman" w:hAnsi="Times New Roman" w:cs="Times New Roman"/>
                <w:b/>
                <w:bCs/>
                <w:color w:val="000000"/>
                <w:kern w:val="0"/>
                <w:sz w:val="24"/>
                <w:szCs w:val="24"/>
                <w14:ligatures w14:val="none"/>
              </w:rPr>
            </w:pPr>
            <w:ins w:id="3186"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3187" w:author="Administrator" w:date="2025-10-28T17:49:00Z" w16du:dateUtc="2025-10-28T10:49:00Z">
                    <w:rPr>
                      <w:rFonts w:ascii="TimesNewRomanPS-BoldMT" w:eastAsia="Times New Roman" w:hAnsi="TimesNewRomanPS-BoldMT" w:cs="Times New Roman"/>
                      <w:b/>
                      <w:bCs/>
                      <w:color w:val="000000"/>
                      <w:kern w:val="0"/>
                      <w14:ligatures w14:val="none"/>
                    </w:rPr>
                  </w:rPrChange>
                </w:rPr>
                <w:t>8. V</w:t>
              </w:r>
              <w:r w:rsidRPr="00CA691D">
                <w:rPr>
                  <w:rFonts w:ascii="Times New Roman" w:eastAsia="Times New Roman" w:hAnsi="Times New Roman" w:cs="Times New Roman"/>
                  <w:b/>
                  <w:bCs/>
                  <w:color w:val="000000"/>
                  <w:kern w:val="0"/>
                  <w:sz w:val="24"/>
                  <w:szCs w:val="24"/>
                  <w14:ligatures w14:val="none"/>
                  <w:rPrChange w:id="3188"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3189"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w:t>
              </w:r>
              <w:r w:rsidRPr="00CA691D">
                <w:rPr>
                  <w:rFonts w:ascii="Times New Roman" w:eastAsia="Times New Roman" w:hAnsi="Times New Roman" w:cs="Times New Roman"/>
                  <w:b/>
                  <w:bCs/>
                  <w:color w:val="000000"/>
                  <w:kern w:val="0"/>
                  <w:sz w:val="24"/>
                  <w:szCs w:val="24"/>
                  <w14:ligatures w14:val="none"/>
                  <w:rPrChange w:id="3190"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3191"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3192"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3193"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u 20 </w:t>
              </w:r>
              <w:r w:rsidRPr="00CA691D">
                <w:rPr>
                  <w:rFonts w:ascii="Times New Roman" w:eastAsia="Times New Roman" w:hAnsi="Times New Roman" w:cs="Times New Roman"/>
                  <w:b/>
                  <w:bCs/>
                  <w:color w:val="000000"/>
                  <w:kern w:val="0"/>
                  <w:sz w:val="24"/>
                  <w:szCs w:val="24"/>
                  <w14:ligatures w14:val="none"/>
                  <w:rPrChange w:id="3194"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319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Ki</w:t>
              </w:r>
              <w:r w:rsidRPr="00CA691D">
                <w:rPr>
                  <w:rFonts w:ascii="Times New Roman" w:eastAsia="Times New Roman" w:hAnsi="Times New Roman" w:cs="Times New Roman"/>
                  <w:b/>
                  <w:bCs/>
                  <w:color w:val="000000"/>
                  <w:kern w:val="0"/>
                  <w:sz w:val="24"/>
                  <w:szCs w:val="24"/>
                  <w14:ligatures w14:val="none"/>
                  <w:rPrChange w:id="3196" w:author="Administrator" w:date="2025-10-28T17:49:00Z" w16du:dateUtc="2025-10-28T10:49:00Z">
                    <w:rPr>
                      <w:rFonts w:ascii="Calibri" w:eastAsia="Times New Roman" w:hAnsi="Calibri" w:cs="Calibri"/>
                      <w:b/>
                      <w:bCs/>
                      <w:color w:val="000000"/>
                      <w:kern w:val="0"/>
                      <w14:ligatures w14:val="none"/>
                    </w:rPr>
                  </w:rPrChange>
                </w:rPr>
                <w:t>ể</w:t>
              </w:r>
              <w:r w:rsidRPr="00CA691D">
                <w:rPr>
                  <w:rFonts w:ascii="Times New Roman" w:eastAsia="Times New Roman" w:hAnsi="Times New Roman" w:cs="Times New Roman"/>
                  <w:b/>
                  <w:bCs/>
                  <w:color w:val="000000"/>
                  <w:kern w:val="0"/>
                  <w:sz w:val="24"/>
                  <w:szCs w:val="24"/>
                  <w14:ligatures w14:val="none"/>
                  <w:rPrChange w:id="3197" w:author="Administrator" w:date="2025-10-28T17:49:00Z" w16du:dateUtc="2025-10-28T10:49:00Z">
                    <w:rPr>
                      <w:rFonts w:ascii="TimesNewRomanPS-BoldMT" w:eastAsia="Times New Roman" w:hAnsi="TimesNewRomanPS-BoldMT" w:cs="Times New Roman"/>
                      <w:b/>
                      <w:bCs/>
                      <w:color w:val="000000"/>
                      <w:kern w:val="0"/>
                      <w14:ligatures w14:val="none"/>
                    </w:rPr>
                  </w:rPrChange>
                </w:rPr>
                <w:t>m tra, gi</w:t>
              </w:r>
              <w:r w:rsidRPr="00CA691D">
                <w:rPr>
                  <w:rFonts w:ascii="Times New Roman" w:eastAsia="Times New Roman" w:hAnsi="Times New Roman" w:cs="Times New Roman"/>
                  <w:b/>
                  <w:bCs/>
                  <w:color w:val="000000"/>
                  <w:kern w:val="0"/>
                  <w:sz w:val="24"/>
                  <w:szCs w:val="24"/>
                  <w14:ligatures w14:val="none"/>
                  <w:rPrChange w:id="3198" w:author="Administrator" w:date="2025-10-28T17:49:00Z" w16du:dateUtc="2025-10-28T10:49:00Z">
                    <w:rPr>
                      <w:rFonts w:ascii=".VnTime" w:eastAsia="Times New Roman" w:hAnsi=".VnTime" w:cs=".VnTime"/>
                      <w:b/>
                      <w:bCs/>
                      <w:color w:val="000000"/>
                      <w:kern w:val="0"/>
                      <w14:ligatures w14:val="none"/>
                    </w:rPr>
                  </w:rPrChange>
                </w:rPr>
                <w:t>á</w:t>
              </w:r>
              <w:r w:rsidRPr="00CA691D">
                <w:rPr>
                  <w:rFonts w:ascii="Times New Roman" w:eastAsia="Times New Roman" w:hAnsi="Times New Roman" w:cs="Times New Roman"/>
                  <w:b/>
                  <w:bCs/>
                  <w:color w:val="000000"/>
                  <w:kern w:val="0"/>
                  <w:sz w:val="24"/>
                  <w:szCs w:val="24"/>
                  <w14:ligatures w14:val="none"/>
                  <w:rPrChange w:id="3199" w:author="Administrator" w:date="2025-10-28T17:49:00Z" w16du:dateUtc="2025-10-28T10:49:00Z">
                    <w:rPr>
                      <w:rFonts w:ascii="TimesNewRomanPS-BoldMT" w:eastAsia="Times New Roman" w:hAnsi="TimesNewRomanPS-BoldMT" w:cs="Times New Roman"/>
                      <w:b/>
                      <w:bCs/>
                      <w:color w:val="000000"/>
                      <w:kern w:val="0"/>
                      <w14:ligatures w14:val="none"/>
                    </w:rPr>
                  </w:rPrChange>
                </w:rPr>
                <w:t>m s</w:t>
              </w:r>
              <w:r w:rsidRPr="00CA691D">
                <w:rPr>
                  <w:rFonts w:ascii="Times New Roman" w:eastAsia="Times New Roman" w:hAnsi="Times New Roman" w:cs="Times New Roman"/>
                  <w:b/>
                  <w:bCs/>
                  <w:color w:val="000000"/>
                  <w:kern w:val="0"/>
                  <w:sz w:val="24"/>
                  <w:szCs w:val="24"/>
                  <w14:ligatures w14:val="none"/>
                  <w:rPrChange w:id="3200" w:author="Administrator" w:date="2025-10-28T17:49:00Z" w16du:dateUtc="2025-10-28T10:49:00Z">
                    <w:rPr>
                      <w:rFonts w:ascii=".VnTime" w:eastAsia="Times New Roman" w:hAnsi=".VnTime" w:cs=".VnTime"/>
                      <w:b/>
                      <w:bCs/>
                      <w:color w:val="000000"/>
                      <w:kern w:val="0"/>
                      <w14:ligatures w14:val="none"/>
                    </w:rPr>
                  </w:rPrChange>
                </w:rPr>
                <w:t>á</w:t>
              </w:r>
              <w:r w:rsidRPr="00CA691D">
                <w:rPr>
                  <w:rFonts w:ascii="Times New Roman" w:eastAsia="Times New Roman" w:hAnsi="Times New Roman" w:cs="Times New Roman"/>
                  <w:b/>
                  <w:bCs/>
                  <w:color w:val="000000"/>
                  <w:kern w:val="0"/>
                  <w:sz w:val="24"/>
                  <w:szCs w:val="24"/>
                  <w14:ligatures w14:val="none"/>
                  <w:rPrChange w:id="3201" w:author="Administrator" w:date="2025-10-28T17:49:00Z" w16du:dateUtc="2025-10-28T10:49:00Z">
                    <w:rPr>
                      <w:rFonts w:ascii="TimesNewRomanPS-BoldMT" w:eastAsia="Times New Roman" w:hAnsi="TimesNewRomanPS-BoldMT" w:cs="Times New Roman"/>
                      <w:b/>
                      <w:bCs/>
                      <w:color w:val="000000"/>
                      <w:kern w:val="0"/>
                      <w14:ligatures w14:val="none"/>
                    </w:rPr>
                  </w:rPrChange>
                </w:rPr>
                <w:t>t an ninh c</w:t>
              </w:r>
              <w:r w:rsidRPr="00CA691D">
                <w:rPr>
                  <w:rFonts w:ascii="Times New Roman" w:eastAsia="Times New Roman" w:hAnsi="Times New Roman" w:cs="Times New Roman"/>
                  <w:b/>
                  <w:bCs/>
                  <w:color w:val="000000"/>
                  <w:kern w:val="0"/>
                  <w:sz w:val="24"/>
                  <w:szCs w:val="24"/>
                  <w14:ligatures w14:val="none"/>
                  <w:rPrChange w:id="3202"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3203" w:author="Administrator" w:date="2025-10-28T17:49:00Z" w16du:dateUtc="2025-10-28T10:49:00Z">
                    <w:rPr>
                      <w:rFonts w:ascii="TimesNewRomanPS-BoldMT" w:eastAsia="Times New Roman" w:hAnsi="TimesNewRomanPS-BoldMT" w:cs="Times New Roman"/>
                      <w:b/>
                      <w:bCs/>
                      <w:color w:val="000000"/>
                      <w:kern w:val="0"/>
                      <w14:ligatures w14:val="none"/>
                    </w:rPr>
                  </w:rPrChange>
                </w:rPr>
                <w:t>ng th</w:t>
              </w:r>
              <w:r w:rsidRPr="00CA691D">
                <w:rPr>
                  <w:rFonts w:ascii="Times New Roman" w:eastAsia="Times New Roman" w:hAnsi="Times New Roman" w:cs="Times New Roman"/>
                  <w:b/>
                  <w:bCs/>
                  <w:color w:val="000000"/>
                  <w:kern w:val="0"/>
                  <w:sz w:val="24"/>
                  <w:szCs w:val="24"/>
                  <w14:ligatures w14:val="none"/>
                  <w:rPrChange w:id="3204" w:author="Administrator" w:date="2025-10-28T17:49:00Z" w16du:dateUtc="2025-10-28T10:49:00Z">
                    <w:rPr>
                      <w:rFonts w:ascii="Calibri" w:eastAsia="Times New Roman" w:hAnsi="Calibri" w:cs="Calibri"/>
                      <w:b/>
                      <w:bCs/>
                      <w:color w:val="000000"/>
                      <w:kern w:val="0"/>
                      <w14:ligatures w14:val="none"/>
                    </w:rPr>
                  </w:rPrChange>
                </w:rPr>
                <w:t>ủ</w:t>
              </w:r>
              <w:r w:rsidRPr="00CA691D">
                <w:rPr>
                  <w:rFonts w:ascii="Times New Roman" w:eastAsia="Times New Roman" w:hAnsi="Times New Roman" w:cs="Times New Roman"/>
                  <w:b/>
                  <w:bCs/>
                  <w:color w:val="000000"/>
                  <w:kern w:val="0"/>
                  <w:sz w:val="24"/>
                  <w:szCs w:val="24"/>
                  <w14:ligatures w14:val="none"/>
                  <w:rPrChange w:id="3205" w:author="Administrator" w:date="2025-10-28T17:49:00Z" w16du:dateUtc="2025-10-28T10:49:00Z">
                    <w:rPr>
                      <w:rFonts w:ascii="TimesNewRomanPS-BoldMT" w:eastAsia="Times New Roman" w:hAnsi="TimesNewRomanPS-BoldMT" w:cs="Times New Roman"/>
                      <w:b/>
                      <w:bCs/>
                      <w:color w:val="000000"/>
                      <w:kern w:val="0"/>
                      <w14:ligatures w14:val="none"/>
                    </w:rPr>
                  </w:rPrChange>
                </w:rPr>
                <w:t>y n</w:t>
              </w:r>
              <w:r w:rsidRPr="00CA691D">
                <w:rPr>
                  <w:rFonts w:ascii="Times New Roman" w:eastAsia="Times New Roman" w:hAnsi="Times New Roman" w:cs="Times New Roman"/>
                  <w:b/>
                  <w:bCs/>
                  <w:color w:val="000000"/>
                  <w:kern w:val="0"/>
                  <w:sz w:val="24"/>
                  <w:szCs w:val="24"/>
                  <w14:ligatures w14:val="none"/>
                  <w:rPrChange w:id="3206" w:author="Administrator" w:date="2025-10-28T17:49:00Z" w16du:dateUtc="2025-10-28T10:49:00Z">
                    <w:rPr>
                      <w:rFonts w:ascii="Calibri" w:eastAsia="Times New Roman" w:hAnsi="Calibri" w:cs="Calibri"/>
                      <w:b/>
                      <w:bCs/>
                      <w:color w:val="000000"/>
                      <w:kern w:val="0"/>
                      <w14:ligatures w14:val="none"/>
                    </w:rPr>
                  </w:rPrChange>
                </w:rPr>
                <w:t>ộ</w:t>
              </w:r>
              <w:r w:rsidRPr="00CA691D">
                <w:rPr>
                  <w:rFonts w:ascii="Times New Roman" w:eastAsia="Times New Roman" w:hAnsi="Times New Roman" w:cs="Times New Roman"/>
                  <w:b/>
                  <w:bCs/>
                  <w:color w:val="000000"/>
                  <w:kern w:val="0"/>
                  <w:sz w:val="24"/>
                  <w:szCs w:val="24"/>
                  <w14:ligatures w14:val="none"/>
                  <w:rPrChange w:id="320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i </w:t>
              </w:r>
              <w:r w:rsidRPr="00CA691D">
                <w:rPr>
                  <w:rFonts w:ascii="Times New Roman" w:eastAsia="Times New Roman" w:hAnsi="Times New Roman" w:cs="Times New Roman"/>
                  <w:b/>
                  <w:bCs/>
                  <w:color w:val="000000"/>
                  <w:kern w:val="0"/>
                  <w:sz w:val="24"/>
                  <w:szCs w:val="24"/>
                  <w14:ligatures w14:val="none"/>
                  <w:rPrChange w:id="3208" w:author="Administrator" w:date="2025-10-28T17:49:00Z" w16du:dateUtc="2025-10-28T10:49:00Z">
                    <w:rPr>
                      <w:rFonts w:ascii="Calibri" w:eastAsia="Times New Roman" w:hAnsi="Calibri" w:cs="Calibri"/>
                      <w:b/>
                      <w:bCs/>
                      <w:color w:val="000000"/>
                      <w:kern w:val="0"/>
                      <w14:ligatures w14:val="none"/>
                    </w:rPr>
                  </w:rPrChange>
                </w:rPr>
                <w:t>đị</w:t>
              </w:r>
              <w:r w:rsidRPr="00CA691D">
                <w:rPr>
                  <w:rFonts w:ascii="Times New Roman" w:eastAsia="Times New Roman" w:hAnsi="Times New Roman" w:cs="Times New Roman"/>
                  <w:b/>
                  <w:bCs/>
                  <w:color w:val="000000"/>
                  <w:kern w:val="0"/>
                  <w:sz w:val="24"/>
                  <w:szCs w:val="24"/>
                  <w14:ligatures w14:val="none"/>
                  <w:rPrChange w:id="3209" w:author="Administrator" w:date="2025-10-28T17:49:00Z" w16du:dateUtc="2025-10-28T10:49:00Z">
                    <w:rPr>
                      <w:rFonts w:ascii="TimesNewRomanPS-BoldMT" w:eastAsia="Times New Roman" w:hAnsi="TimesNewRomanPS-BoldMT" w:cs="Times New Roman"/>
                      <w:b/>
                      <w:bCs/>
                      <w:color w:val="000000"/>
                      <w:kern w:val="0"/>
                      <w14:ligatures w14:val="none"/>
                    </w:rPr>
                  </w:rPrChange>
                </w:rPr>
                <w:t>a ti</w:t>
              </w:r>
              <w:r w:rsidRPr="00CA691D">
                <w:rPr>
                  <w:rFonts w:ascii="Times New Roman" w:eastAsia="Times New Roman" w:hAnsi="Times New Roman" w:cs="Times New Roman"/>
                  <w:b/>
                  <w:bCs/>
                  <w:color w:val="000000"/>
                  <w:kern w:val="0"/>
                  <w:sz w:val="24"/>
                  <w:szCs w:val="24"/>
                  <w14:ligatures w14:val="none"/>
                  <w:rPrChange w:id="3210" w:author="Administrator" w:date="2025-10-28T17:49:00Z" w16du:dateUtc="2025-10-28T10:49:00Z">
                    <w:rPr>
                      <w:rFonts w:ascii="Calibri" w:eastAsia="Times New Roman" w:hAnsi="Calibri" w:cs="Calibri"/>
                      <w:b/>
                      <w:bCs/>
                      <w:color w:val="000000"/>
                      <w:kern w:val="0"/>
                      <w14:ligatures w14:val="none"/>
                    </w:rPr>
                  </w:rPrChange>
                </w:rPr>
                <w:t>ế</w:t>
              </w:r>
              <w:r w:rsidRPr="00CA691D">
                <w:rPr>
                  <w:rFonts w:ascii="Times New Roman" w:eastAsia="Times New Roman" w:hAnsi="Times New Roman" w:cs="Times New Roman"/>
                  <w:b/>
                  <w:bCs/>
                  <w:color w:val="000000"/>
                  <w:kern w:val="0"/>
                  <w:sz w:val="24"/>
                  <w:szCs w:val="24"/>
                  <w14:ligatures w14:val="none"/>
                  <w:rPrChange w:id="3211" w:author="Administrator" w:date="2025-10-28T17:49:00Z" w16du:dateUtc="2025-10-28T10:49:00Z">
                    <w:rPr>
                      <w:rFonts w:ascii="TimesNewRomanPS-BoldMT" w:eastAsia="Times New Roman" w:hAnsi="TimesNewRomanPS-BoldMT" w:cs="Times New Roman"/>
                      <w:b/>
                      <w:bCs/>
                      <w:color w:val="000000"/>
                      <w:kern w:val="0"/>
                      <w14:ligatures w14:val="none"/>
                    </w:rPr>
                  </w:rPrChange>
                </w:rPr>
                <w:t>p nh</w:t>
              </w:r>
              <w:r w:rsidRPr="00CA691D">
                <w:rPr>
                  <w:rFonts w:ascii="Times New Roman" w:eastAsia="Times New Roman" w:hAnsi="Times New Roman" w:cs="Times New Roman"/>
                  <w:b/>
                  <w:bCs/>
                  <w:color w:val="000000"/>
                  <w:kern w:val="0"/>
                  <w:sz w:val="24"/>
                  <w:szCs w:val="24"/>
                  <w14:ligatures w14:val="none"/>
                  <w:rPrChange w:id="3212" w:author="Administrator" w:date="2025-10-28T17:49:00Z" w16du:dateUtc="2025-10-28T10:49:00Z">
                    <w:rPr>
                      <w:rFonts w:ascii="Calibri" w:eastAsia="Times New Roman" w:hAnsi="Calibri" w:cs="Calibri"/>
                      <w:b/>
                      <w:bCs/>
                      <w:color w:val="000000"/>
                      <w:kern w:val="0"/>
                      <w14:ligatures w14:val="none"/>
                    </w:rPr>
                  </w:rPrChange>
                </w:rPr>
                <w:t>ậ</w:t>
              </w:r>
              <w:r w:rsidRPr="00CA691D">
                <w:rPr>
                  <w:rFonts w:ascii="Times New Roman" w:eastAsia="Times New Roman" w:hAnsi="Times New Roman" w:cs="Times New Roman"/>
                  <w:b/>
                  <w:bCs/>
                  <w:color w:val="000000"/>
                  <w:kern w:val="0"/>
                  <w:sz w:val="24"/>
                  <w:szCs w:val="24"/>
                  <w14:ligatures w14:val="none"/>
                  <w:rPrChange w:id="3213" w:author="Administrator" w:date="2025-10-28T17:49:00Z" w16du:dateUtc="2025-10-28T10:49:00Z">
                    <w:rPr>
                      <w:rFonts w:ascii="TimesNewRomanPS-BoldMT" w:eastAsia="Times New Roman" w:hAnsi="TimesNewRomanPS-BoldMT" w:cs="Times New Roman"/>
                      <w:b/>
                      <w:bCs/>
                      <w:color w:val="000000"/>
                      <w:kern w:val="0"/>
                      <w14:ligatures w14:val="none"/>
                    </w:rPr>
                  </w:rPrChange>
                </w:rPr>
                <w:t>n</w:t>
              </w:r>
            </w:ins>
            <w:ins w:id="3214" w:author="Administrator" w:date="2025-10-28T17:56:00Z" w16du:dateUtc="2025-10-28T10:56:00Z">
              <w:r w:rsidR="00CA691D">
                <w:rPr>
                  <w:rFonts w:ascii="Times New Roman" w:eastAsia="Times New Roman" w:hAnsi="Times New Roman" w:cs="Times New Roman"/>
                  <w:b/>
                  <w:bCs/>
                  <w:color w:val="000000"/>
                  <w:kern w:val="0"/>
                  <w:sz w:val="24"/>
                  <w:szCs w:val="24"/>
                  <w14:ligatures w14:val="none"/>
                </w:rPr>
                <w:t xml:space="preserve"> </w:t>
              </w:r>
            </w:ins>
            <w:ins w:id="3215"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3216" w:author="Administrator" w:date="2025-10-28T17:49:00Z" w16du:dateUtc="2025-10-28T10:49:00Z">
                    <w:rPr>
                      <w:rFonts w:ascii="TimesNewRomanPS-BoldMT" w:eastAsia="Times New Roman" w:hAnsi="TimesNewRomanPS-BoldMT" w:cs="Times New Roman"/>
                      <w:b/>
                      <w:bCs/>
                      <w:color w:val="000000"/>
                      <w:kern w:val="0"/>
                      <w14:ligatures w14:val="none"/>
                    </w:rPr>
                  </w:rPrChange>
                </w:rPr>
                <w:t>ph</w:t>
              </w:r>
              <w:r w:rsidRPr="00CA691D">
                <w:rPr>
                  <w:rFonts w:ascii="Times New Roman" w:eastAsia="Times New Roman" w:hAnsi="Times New Roman" w:cs="Times New Roman"/>
                  <w:b/>
                  <w:bCs/>
                  <w:color w:val="000000"/>
                  <w:kern w:val="0"/>
                  <w:sz w:val="24"/>
                  <w:szCs w:val="24"/>
                  <w14:ligatures w14:val="none"/>
                  <w:rPrChange w:id="3217" w:author="Administrator" w:date="2025-10-28T17:49:00Z" w16du:dateUtc="2025-10-28T10:49:00Z">
                    <w:rPr>
                      <w:rFonts w:ascii="Calibri" w:eastAsia="Times New Roman" w:hAnsi="Calibri" w:cs="Calibri"/>
                      <w:b/>
                      <w:bCs/>
                      <w:color w:val="000000"/>
                      <w:kern w:val="0"/>
                      <w14:ligatures w14:val="none"/>
                    </w:rPr>
                  </w:rPrChange>
                </w:rPr>
                <w:t>ươ</w:t>
              </w:r>
              <w:r w:rsidRPr="00CA691D">
                <w:rPr>
                  <w:rFonts w:ascii="Times New Roman" w:eastAsia="Times New Roman" w:hAnsi="Times New Roman" w:cs="Times New Roman"/>
                  <w:b/>
                  <w:bCs/>
                  <w:color w:val="000000"/>
                  <w:kern w:val="0"/>
                  <w:sz w:val="24"/>
                  <w:szCs w:val="24"/>
                  <w14:ligatures w14:val="none"/>
                  <w:rPrChange w:id="3218" w:author="Administrator" w:date="2025-10-28T17:49:00Z" w16du:dateUtc="2025-10-28T10:49:00Z">
                    <w:rPr>
                      <w:rFonts w:ascii="TimesNewRomanPS-BoldMT" w:eastAsia="Times New Roman" w:hAnsi="TimesNewRomanPS-BoldMT" w:cs="Times New Roman"/>
                      <w:b/>
                      <w:bCs/>
                      <w:color w:val="000000"/>
                      <w:kern w:val="0"/>
                      <w14:ligatures w14:val="none"/>
                    </w:rPr>
                  </w:rPrChange>
                </w:rPr>
                <w:t>ng ti</w:t>
              </w:r>
              <w:r w:rsidRPr="00CA691D">
                <w:rPr>
                  <w:rFonts w:ascii="Times New Roman" w:eastAsia="Times New Roman" w:hAnsi="Times New Roman" w:cs="Times New Roman"/>
                  <w:b/>
                  <w:bCs/>
                  <w:color w:val="000000"/>
                  <w:kern w:val="0"/>
                  <w:sz w:val="24"/>
                  <w:szCs w:val="24"/>
                  <w14:ligatures w14:val="none"/>
                  <w:rPrChange w:id="3219"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3220" w:author="Administrator" w:date="2025-10-28T17:49:00Z" w16du:dateUtc="2025-10-28T10:49:00Z">
                    <w:rPr>
                      <w:rFonts w:ascii="TimesNewRomanPS-BoldMT" w:eastAsia="Times New Roman" w:hAnsi="TimesNewRomanPS-BoldMT" w:cs="Times New Roman"/>
                      <w:b/>
                      <w:bCs/>
                      <w:color w:val="000000"/>
                      <w:kern w:val="0"/>
                      <w14:ligatures w14:val="none"/>
                    </w:rPr>
                  </w:rPrChange>
                </w:rPr>
                <w:t>n th</w:t>
              </w:r>
              <w:r w:rsidRPr="00CA691D">
                <w:rPr>
                  <w:rFonts w:ascii="Times New Roman" w:eastAsia="Times New Roman" w:hAnsi="Times New Roman" w:cs="Times New Roman"/>
                  <w:b/>
                  <w:bCs/>
                  <w:color w:val="000000"/>
                  <w:kern w:val="0"/>
                  <w:sz w:val="24"/>
                  <w:szCs w:val="24"/>
                  <w14:ligatures w14:val="none"/>
                  <w:rPrChange w:id="3221" w:author="Administrator" w:date="2025-10-28T17:49:00Z" w16du:dateUtc="2025-10-28T10:49:00Z">
                    <w:rPr>
                      <w:rFonts w:ascii="Calibri" w:eastAsia="Times New Roman" w:hAnsi="Calibri" w:cs="Calibri"/>
                      <w:b/>
                      <w:bCs/>
                      <w:color w:val="000000"/>
                      <w:kern w:val="0"/>
                      <w14:ligatures w14:val="none"/>
                    </w:rPr>
                  </w:rPrChange>
                </w:rPr>
                <w:t>ủ</w:t>
              </w:r>
              <w:r w:rsidRPr="00CA691D">
                <w:rPr>
                  <w:rFonts w:ascii="Times New Roman" w:eastAsia="Times New Roman" w:hAnsi="Times New Roman" w:cs="Times New Roman"/>
                  <w:b/>
                  <w:bCs/>
                  <w:color w:val="000000"/>
                  <w:kern w:val="0"/>
                  <w:sz w:val="24"/>
                  <w:szCs w:val="24"/>
                  <w14:ligatures w14:val="none"/>
                  <w:rPrChange w:id="3222" w:author="Administrator" w:date="2025-10-28T17:49:00Z" w16du:dateUtc="2025-10-28T10:49:00Z">
                    <w:rPr>
                      <w:rFonts w:ascii="TimesNewRomanPS-BoldMT" w:eastAsia="Times New Roman" w:hAnsi="TimesNewRomanPS-BoldMT" w:cs="Times New Roman"/>
                      <w:b/>
                      <w:bCs/>
                      <w:color w:val="000000"/>
                      <w:kern w:val="0"/>
                      <w14:ligatures w14:val="none"/>
                    </w:rPr>
                  </w:rPrChange>
                </w:rPr>
                <w:t>y n</w:t>
              </w:r>
              <w:r w:rsidRPr="00CA691D">
                <w:rPr>
                  <w:rFonts w:ascii="Times New Roman" w:eastAsia="Times New Roman" w:hAnsi="Times New Roman" w:cs="Times New Roman"/>
                  <w:b/>
                  <w:bCs/>
                  <w:color w:val="000000"/>
                  <w:kern w:val="0"/>
                  <w:sz w:val="24"/>
                  <w:szCs w:val="24"/>
                  <w14:ligatures w14:val="none"/>
                  <w:rPrChange w:id="3223" w:author="Administrator" w:date="2025-10-28T17:49:00Z" w16du:dateUtc="2025-10-28T10:49:00Z">
                    <w:rPr>
                      <w:rFonts w:ascii="Calibri" w:eastAsia="Times New Roman" w:hAnsi="Calibri" w:cs="Calibri"/>
                      <w:b/>
                      <w:bCs/>
                      <w:color w:val="000000"/>
                      <w:kern w:val="0"/>
                      <w14:ligatures w14:val="none"/>
                    </w:rPr>
                  </w:rPrChange>
                </w:rPr>
                <w:t>ướ</w:t>
              </w:r>
              <w:r w:rsidRPr="00CA691D">
                <w:rPr>
                  <w:rFonts w:ascii="Times New Roman" w:eastAsia="Times New Roman" w:hAnsi="Times New Roman" w:cs="Times New Roman"/>
                  <w:b/>
                  <w:bCs/>
                  <w:color w:val="000000"/>
                  <w:kern w:val="0"/>
                  <w:sz w:val="24"/>
                  <w:szCs w:val="24"/>
                  <w14:ligatures w14:val="none"/>
                  <w:rPrChange w:id="3224" w:author="Administrator" w:date="2025-10-28T17:49:00Z" w16du:dateUtc="2025-10-28T10:49:00Z">
                    <w:rPr>
                      <w:rFonts w:ascii="TimesNewRomanPS-BoldMT" w:eastAsia="Times New Roman" w:hAnsi="TimesNewRomanPS-BoldMT" w:cs="Times New Roman"/>
                      <w:b/>
                      <w:bCs/>
                      <w:color w:val="000000"/>
                      <w:kern w:val="0"/>
                      <w14:ligatures w14:val="none"/>
                    </w:rPr>
                  </w:rPrChange>
                </w:rPr>
                <w:t>c ngo</w:t>
              </w:r>
              <w:r w:rsidRPr="00CA691D">
                <w:rPr>
                  <w:rFonts w:ascii="Times New Roman" w:eastAsia="Times New Roman" w:hAnsi="Times New Roman" w:cs="Times New Roman"/>
                  <w:b/>
                  <w:bCs/>
                  <w:color w:val="000000"/>
                  <w:kern w:val="0"/>
                  <w:sz w:val="24"/>
                  <w:szCs w:val="24"/>
                  <w14:ligatures w14:val="none"/>
                  <w:rPrChange w:id="3225"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3226" w:author="Administrator" w:date="2025-10-28T17:49:00Z" w16du:dateUtc="2025-10-28T10:49:00Z">
                    <w:rPr>
                      <w:rFonts w:ascii="TimesNewRomanPS-BoldMT" w:eastAsia="Times New Roman" w:hAnsi="TimesNewRomanPS-BoldMT" w:cs="Times New Roman"/>
                      <w:b/>
                      <w:bCs/>
                      <w:color w:val="000000"/>
                      <w:kern w:val="0"/>
                      <w14:ligatures w14:val="none"/>
                    </w:rPr>
                  </w:rPrChange>
                </w:rPr>
                <w:t>i</w:t>
              </w:r>
            </w:ins>
          </w:p>
          <w:p w14:paraId="331F3322" w14:textId="7B12B6C4" w:rsidR="00CA691D" w:rsidRDefault="00D91701" w:rsidP="00A3338D">
            <w:pPr>
              <w:pStyle w:val="Vnbnnidung0"/>
              <w:tabs>
                <w:tab w:val="left" w:pos="1996"/>
              </w:tabs>
              <w:spacing w:after="0" w:line="240" w:lineRule="auto"/>
              <w:ind w:firstLine="0"/>
              <w:jc w:val="both"/>
              <w:rPr>
                <w:ins w:id="3227" w:author="Administrator" w:date="2025-10-28T17:56:00Z" w16du:dateUtc="2025-10-28T10:56:00Z"/>
                <w:rFonts w:ascii="Times New Roman" w:eastAsia="Times New Roman" w:hAnsi="Times New Roman" w:cs="Times New Roman"/>
                <w:color w:val="000000"/>
                <w:kern w:val="0"/>
                <w:sz w:val="24"/>
                <w:szCs w:val="24"/>
                <w14:ligatures w14:val="none"/>
              </w:rPr>
            </w:pPr>
            <w:ins w:id="3228"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229"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3230"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3231"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3232"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3233"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3234" w:author="Administrator" w:date="2025-10-28T17:49:00Z" w16du:dateUtc="2025-10-28T10:49:00Z">
                    <w:rPr>
                      <w:rFonts w:ascii="TimesNewRomanPSMT" w:eastAsia="Times New Roman" w:hAnsi="TimesNewRomanPSMT" w:cs="Times New Roman"/>
                      <w:color w:val="000000"/>
                      <w:kern w:val="0"/>
                      <w14:ligatures w14:val="none"/>
                    </w:rPr>
                  </w:rPrChange>
                </w:rPr>
                <w:t xml:space="preserve"> sung quy </w:t>
              </w:r>
              <w:r w:rsidRPr="00CA691D">
                <w:rPr>
                  <w:rFonts w:ascii="Times New Roman" w:eastAsia="Times New Roman" w:hAnsi="Times New Roman" w:cs="Times New Roman"/>
                  <w:color w:val="000000"/>
                  <w:kern w:val="0"/>
                  <w:sz w:val="24"/>
                  <w:szCs w:val="24"/>
                  <w14:ligatures w14:val="none"/>
                  <w:rPrChange w:id="323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3236" w:author="Administrator" w:date="2025-10-28T17:49:00Z" w16du:dateUtc="2025-10-28T10:49:00Z">
                    <w:rPr>
                      <w:rFonts w:ascii="TimesNewRomanPSMT" w:eastAsia="Times New Roman" w:hAnsi="TimesNewRomanPSMT" w:cs="Times New Roman"/>
                      <w:color w:val="000000"/>
                      <w:kern w:val="0"/>
                      <w14:ligatures w14:val="none"/>
                    </w:rPr>
                  </w:rPrChange>
                </w:rPr>
                <w:t>nh v</w:t>
              </w:r>
              <w:r w:rsidRPr="00CA691D">
                <w:rPr>
                  <w:rFonts w:ascii="Times New Roman" w:eastAsia="Times New Roman" w:hAnsi="Times New Roman" w:cs="Times New Roman"/>
                  <w:color w:val="000000"/>
                  <w:kern w:val="0"/>
                  <w:sz w:val="24"/>
                  <w:szCs w:val="24"/>
                  <w14:ligatures w14:val="none"/>
                  <w:rPrChange w:id="3237"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238"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3239" w:author="Administrator" w:date="2025-10-28T17:49:00Z" w16du:dateUtc="2025-10-28T10:49:00Z">
                    <w:rPr>
                      <w:rFonts w:ascii="Calibri" w:eastAsia="Times New Roman" w:hAnsi="Calibri" w:cs="Calibri"/>
                      <w:color w:val="000000"/>
                      <w:kern w:val="0"/>
                      <w14:ligatures w14:val="none"/>
                    </w:rPr>
                  </w:rPrChange>
                </w:rPr>
                <w:t>ẩ</w:t>
              </w:r>
              <w:r w:rsidRPr="00CA691D">
                <w:rPr>
                  <w:rFonts w:ascii="Times New Roman" w:eastAsia="Times New Roman" w:hAnsi="Times New Roman" w:cs="Times New Roman"/>
                  <w:color w:val="000000"/>
                  <w:kern w:val="0"/>
                  <w:sz w:val="24"/>
                  <w:szCs w:val="24"/>
                  <w14:ligatures w14:val="none"/>
                  <w:rPrChange w:id="3240" w:author="Administrator" w:date="2025-10-28T17:49:00Z" w16du:dateUtc="2025-10-28T10:49:00Z">
                    <w:rPr>
                      <w:rFonts w:ascii="TimesNewRomanPSMT" w:eastAsia="Times New Roman" w:hAnsi="TimesNewRomanPSMT" w:cs="Times New Roman"/>
                      <w:color w:val="000000"/>
                      <w:kern w:val="0"/>
                      <w14:ligatures w14:val="none"/>
                    </w:rPr>
                  </w:rPrChange>
                </w:rPr>
                <w:t>m quy</w:t>
              </w:r>
              <w:r w:rsidRPr="00CA691D">
                <w:rPr>
                  <w:rFonts w:ascii="Times New Roman" w:eastAsia="Times New Roman" w:hAnsi="Times New Roman" w:cs="Times New Roman"/>
                  <w:color w:val="000000"/>
                  <w:kern w:val="0"/>
                  <w:sz w:val="24"/>
                  <w:szCs w:val="24"/>
                  <w14:ligatures w14:val="none"/>
                  <w:rPrChange w:id="3241"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242"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324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244" w:author="Administrator" w:date="2025-10-28T17:49:00Z" w16du:dateUtc="2025-10-28T10:49:00Z">
                    <w:rPr>
                      <w:rFonts w:ascii="TimesNewRomanPSMT" w:eastAsia="Times New Roman" w:hAnsi="TimesNewRomanPSMT" w:cs="Times New Roman"/>
                      <w:color w:val="000000"/>
                      <w:kern w:val="0"/>
                      <w14:ligatures w14:val="none"/>
                    </w:rPr>
                  </w:rPrChange>
                </w:rPr>
                <w:t xml:space="preserve"> tr</w:t>
              </w:r>
              <w:r w:rsidRPr="00CA691D">
                <w:rPr>
                  <w:rFonts w:ascii="Times New Roman" w:eastAsia="Times New Roman" w:hAnsi="Times New Roman" w:cs="Times New Roman"/>
                  <w:color w:val="000000"/>
                  <w:kern w:val="0"/>
                  <w:sz w:val="24"/>
                  <w:szCs w:val="24"/>
                  <w14:ligatures w14:val="none"/>
                  <w:rPrChange w:id="324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246" w:author="Administrator" w:date="2025-10-28T17:49:00Z" w16du:dateUtc="2025-10-28T10:49:00Z">
                    <w:rPr>
                      <w:rFonts w:ascii="TimesNewRomanPSMT" w:eastAsia="Times New Roman" w:hAnsi="TimesNewRomanPSMT" w:cs="Times New Roman"/>
                      <w:color w:val="000000"/>
                      <w:kern w:val="0"/>
                      <w14:ligatures w14:val="none"/>
                    </w:rPr>
                  </w:rPrChange>
                </w:rPr>
                <w:t>ch nhi</w:t>
              </w:r>
              <w:r w:rsidRPr="00CA691D">
                <w:rPr>
                  <w:rFonts w:ascii="Times New Roman" w:eastAsia="Times New Roman" w:hAnsi="Times New Roman" w:cs="Times New Roman"/>
                  <w:color w:val="000000"/>
                  <w:kern w:val="0"/>
                  <w:sz w:val="24"/>
                  <w:szCs w:val="24"/>
                  <w14:ligatures w14:val="none"/>
                  <w:rPrChange w:id="324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248" w:author="Administrator" w:date="2025-10-28T17:49:00Z" w16du:dateUtc="2025-10-28T10:49:00Z">
                    <w:rPr>
                      <w:rFonts w:ascii="TimesNewRomanPSMT" w:eastAsia="Times New Roman" w:hAnsi="TimesNewRomanPSMT" w:cs="Times New Roman"/>
                      <w:color w:val="000000"/>
                      <w:kern w:val="0"/>
                      <w14:ligatures w14:val="none"/>
                    </w:rPr>
                  </w:rPrChange>
                </w:rPr>
                <w:t>m c</w:t>
              </w:r>
              <w:r w:rsidRPr="00CA691D">
                <w:rPr>
                  <w:rFonts w:ascii="Times New Roman" w:eastAsia="Times New Roman" w:hAnsi="Times New Roman" w:cs="Times New Roman"/>
                  <w:color w:val="000000"/>
                  <w:kern w:val="0"/>
                  <w:sz w:val="24"/>
                  <w:szCs w:val="24"/>
                  <w14:ligatures w14:val="none"/>
                  <w:rPrChange w:id="324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250" w:author="Administrator" w:date="2025-10-28T17:49:00Z" w16du:dateUtc="2025-10-28T10:49:00Z">
                    <w:rPr>
                      <w:rFonts w:ascii="TimesNewRomanPSMT" w:eastAsia="Times New Roman" w:hAnsi="TimesNewRomanPSMT" w:cs="Times New Roman"/>
                      <w:color w:val="000000"/>
                      <w:kern w:val="0"/>
                      <w14:ligatures w14:val="none"/>
                    </w:rPr>
                  </w:rPrChange>
                </w:rPr>
                <w:t>a C</w:t>
              </w:r>
              <w:r w:rsidRPr="00CA691D">
                <w:rPr>
                  <w:rFonts w:ascii="Times New Roman" w:eastAsia="Times New Roman" w:hAnsi="Times New Roman" w:cs="Times New Roman"/>
                  <w:color w:val="000000"/>
                  <w:kern w:val="0"/>
                  <w:sz w:val="24"/>
                  <w:szCs w:val="24"/>
                  <w14:ligatures w14:val="none"/>
                  <w:rPrChange w:id="325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252" w:author="Administrator" w:date="2025-10-28T17:49:00Z" w16du:dateUtc="2025-10-28T10:49:00Z">
                    <w:rPr>
                      <w:rFonts w:ascii="TimesNewRomanPSMT" w:eastAsia="Times New Roman" w:hAnsi="TimesNewRomanPSMT" w:cs="Times New Roman"/>
                      <w:color w:val="000000"/>
                      <w:kern w:val="0"/>
                      <w14:ligatures w14:val="none"/>
                    </w:rPr>
                  </w:rPrChange>
                </w:rPr>
                <w:t>ng v</w:t>
              </w:r>
              <w:r w:rsidRPr="00CA691D">
                <w:rPr>
                  <w:rFonts w:ascii="Times New Roman" w:eastAsia="Times New Roman" w:hAnsi="Times New Roman" w:cs="Times New Roman"/>
                  <w:color w:val="000000"/>
                  <w:kern w:val="0"/>
                  <w:sz w:val="24"/>
                  <w:szCs w:val="24"/>
                  <w14:ligatures w14:val="none"/>
                  <w:rPrChange w:id="3253"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254"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3255" w:author="Administrator" w:date="2025-10-28T17:49:00Z" w16du:dateUtc="2025-10-28T10:49:00Z">
                    <w:rPr>
                      <w:rFonts w:ascii="Calibri" w:eastAsia="Times New Roman" w:hAnsi="Calibri" w:cs="Calibri"/>
                      <w:color w:val="000000"/>
                      <w:kern w:val="0"/>
                      <w14:ligatures w14:val="none"/>
                    </w:rPr>
                  </w:rPrChange>
                </w:rPr>
                <w:t>đườ</w:t>
              </w:r>
              <w:r w:rsidRPr="00CA691D">
                <w:rPr>
                  <w:rFonts w:ascii="Times New Roman" w:eastAsia="Times New Roman" w:hAnsi="Times New Roman" w:cs="Times New Roman"/>
                  <w:color w:val="000000"/>
                  <w:kern w:val="0"/>
                  <w:sz w:val="24"/>
                  <w:szCs w:val="24"/>
                  <w14:ligatures w14:val="none"/>
                  <w:rPrChange w:id="3256" w:author="Administrator" w:date="2025-10-28T17:49:00Z" w16du:dateUtc="2025-10-28T10:49:00Z">
                    <w:rPr>
                      <w:rFonts w:ascii="TimesNewRomanPSMT" w:eastAsia="Times New Roman" w:hAnsi="TimesNewRomanPSMT" w:cs="Times New Roman"/>
                      <w:color w:val="000000"/>
                      <w:kern w:val="0"/>
                      <w14:ligatures w14:val="none"/>
                    </w:rPr>
                  </w:rPrChange>
                </w:rPr>
                <w:t>ng</w:t>
              </w:r>
            </w:ins>
            <w:ins w:id="3257"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258"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259"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3260"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261"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3262"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3263"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3264"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3265" w:author="Administrator" w:date="2025-10-28T17:49:00Z" w16du:dateUtc="2025-10-28T10:49:00Z">
                    <w:rPr>
                      <w:rFonts w:ascii="TimesNewRomanPSMT" w:eastAsia="Times New Roman" w:hAnsi="TimesNewRomanPSMT" w:cs="Times New Roman"/>
                      <w:color w:val="000000"/>
                      <w:kern w:val="0"/>
                      <w14:ligatures w14:val="none"/>
                    </w:rPr>
                  </w:rPrChange>
                </w:rPr>
                <w:t>a tr</w:t>
              </w:r>
              <w:r w:rsidRPr="00CA691D">
                <w:rPr>
                  <w:rFonts w:ascii="Times New Roman" w:eastAsia="Times New Roman" w:hAnsi="Times New Roman" w:cs="Times New Roman"/>
                  <w:color w:val="000000"/>
                  <w:kern w:val="0"/>
                  <w:sz w:val="24"/>
                  <w:szCs w:val="24"/>
                  <w14:ligatures w14:val="none"/>
                  <w:rPrChange w:id="3266"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3267" w:author="Administrator" w:date="2025-10-28T17:49:00Z" w16du:dateUtc="2025-10-28T10:49:00Z">
                    <w:rPr>
                      <w:rFonts w:ascii="TimesNewRomanPSMT" w:eastAsia="Times New Roman" w:hAnsi="TimesNewRomanPSMT" w:cs="Times New Roman"/>
                      <w:color w:val="000000"/>
                      <w:kern w:val="0"/>
                      <w14:ligatures w14:val="none"/>
                    </w:rPr>
                  </w:rPrChange>
                </w:rPr>
                <w:t>c thu</w:t>
              </w:r>
              <w:r w:rsidRPr="00CA691D">
                <w:rPr>
                  <w:rFonts w:ascii="Times New Roman" w:eastAsia="Times New Roman" w:hAnsi="Times New Roman" w:cs="Times New Roman"/>
                  <w:color w:val="000000"/>
                  <w:kern w:val="0"/>
                  <w:sz w:val="24"/>
                  <w:szCs w:val="24"/>
                  <w14:ligatures w14:val="none"/>
                  <w:rPrChange w:id="3268"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3269" w:author="Administrator" w:date="2025-10-28T17:49:00Z" w16du:dateUtc="2025-10-28T10:49:00Z">
                    <w:rPr>
                      <w:rFonts w:ascii="TimesNewRomanPSMT" w:eastAsia="Times New Roman" w:hAnsi="TimesNewRomanPSMT" w:cs="Times New Roman"/>
                      <w:color w:val="000000"/>
                      <w:kern w:val="0"/>
                      <w14:ligatures w14:val="none"/>
                    </w:rPr>
                  </w:rPrChange>
                </w:rPr>
                <w:t>c S</w:t>
              </w:r>
              <w:r w:rsidRPr="00CA691D">
                <w:rPr>
                  <w:rFonts w:ascii="Times New Roman" w:eastAsia="Times New Roman" w:hAnsi="Times New Roman" w:cs="Times New Roman"/>
                  <w:color w:val="000000"/>
                  <w:kern w:val="0"/>
                  <w:sz w:val="24"/>
                  <w:szCs w:val="24"/>
                  <w14:ligatures w14:val="none"/>
                  <w:rPrChange w:id="3270" w:author="Administrator" w:date="2025-10-28T17:49:00Z" w16du:dateUtc="2025-10-28T10:49:00Z">
                    <w:rPr>
                      <w:rFonts w:ascii="Calibri" w:eastAsia="Times New Roman" w:hAnsi="Calibri" w:cs="Calibri"/>
                      <w:color w:val="000000"/>
                      <w:kern w:val="0"/>
                      <w14:ligatures w14:val="none"/>
                    </w:rPr>
                  </w:rPrChange>
                </w:rPr>
                <w:t>ở</w:t>
              </w:r>
              <w:r w:rsidRPr="00CA691D">
                <w:rPr>
                  <w:rFonts w:ascii="Times New Roman" w:eastAsia="Times New Roman" w:hAnsi="Times New Roman" w:cs="Times New Roman"/>
                  <w:color w:val="000000"/>
                  <w:kern w:val="0"/>
                  <w:sz w:val="24"/>
                  <w:szCs w:val="24"/>
                  <w14:ligatures w14:val="none"/>
                  <w:rPrChange w:id="3271" w:author="Administrator" w:date="2025-10-28T17:49:00Z" w16du:dateUtc="2025-10-28T10:49:00Z">
                    <w:rPr>
                      <w:rFonts w:ascii="TimesNewRomanPSMT" w:eastAsia="Times New Roman" w:hAnsi="TimesNewRomanPSMT" w:cs="Times New Roman"/>
                      <w:color w:val="000000"/>
                      <w:kern w:val="0"/>
                      <w14:ligatures w14:val="none"/>
                    </w:rPr>
                  </w:rPrChange>
                </w:rPr>
                <w:t xml:space="preserve"> X</w:t>
              </w:r>
              <w:r w:rsidRPr="00CA691D">
                <w:rPr>
                  <w:rFonts w:ascii="Times New Roman" w:eastAsia="Times New Roman" w:hAnsi="Times New Roman" w:cs="Times New Roman"/>
                  <w:color w:val="000000"/>
                  <w:kern w:val="0"/>
                  <w:sz w:val="24"/>
                  <w:szCs w:val="24"/>
                  <w14:ligatures w14:val="none"/>
                  <w:rPrChange w:id="3272"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3273" w:author="Administrator" w:date="2025-10-28T17:49:00Z" w16du:dateUtc="2025-10-28T10:49:00Z">
                    <w:rPr>
                      <w:rFonts w:ascii="TimesNewRomanPSMT" w:eastAsia="Times New Roman" w:hAnsi="TimesNewRomanPSMT" w:cs="Times New Roman"/>
                      <w:color w:val="000000"/>
                      <w:kern w:val="0"/>
                      <w14:ligatures w14:val="none"/>
                    </w:rPr>
                  </w:rPrChange>
                </w:rPr>
                <w:t>y d</w:t>
              </w:r>
              <w:r w:rsidRPr="00CA691D">
                <w:rPr>
                  <w:rFonts w:ascii="Times New Roman" w:eastAsia="Times New Roman" w:hAnsi="Times New Roman" w:cs="Times New Roman"/>
                  <w:color w:val="000000"/>
                  <w:kern w:val="0"/>
                  <w:sz w:val="24"/>
                  <w:szCs w:val="24"/>
                  <w14:ligatures w14:val="none"/>
                  <w:rPrChange w:id="3274"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3275" w:author="Administrator" w:date="2025-10-28T17:49:00Z" w16du:dateUtc="2025-10-28T10:49:00Z">
                    <w:rPr>
                      <w:rFonts w:ascii="TimesNewRomanPSMT" w:eastAsia="Times New Roman" w:hAnsi="TimesNewRomanPSMT" w:cs="Times New Roman"/>
                      <w:color w:val="000000"/>
                      <w:kern w:val="0"/>
                      <w14:ligatures w14:val="none"/>
                    </w:rPr>
                  </w:rPrChange>
                </w:rPr>
                <w:t>ng ho</w:t>
              </w:r>
              <w:r w:rsidRPr="00CA691D">
                <w:rPr>
                  <w:rFonts w:ascii="Times New Roman" w:eastAsia="Times New Roman" w:hAnsi="Times New Roman" w:cs="Times New Roman"/>
                  <w:color w:val="000000"/>
                  <w:kern w:val="0"/>
                  <w:sz w:val="24"/>
                  <w:szCs w:val="24"/>
                  <w14:ligatures w14:val="none"/>
                  <w:rPrChange w:id="3276" w:author="Administrator" w:date="2025-10-28T17:49:00Z" w16du:dateUtc="2025-10-28T10:49:00Z">
                    <w:rPr>
                      <w:rFonts w:ascii="Calibri" w:eastAsia="Times New Roman" w:hAnsi="Calibri" w:cs="Calibri"/>
                      <w:color w:val="000000"/>
                      <w:kern w:val="0"/>
                      <w14:ligatures w14:val="none"/>
                    </w:rPr>
                  </w:rPrChange>
                </w:rPr>
                <w:t>ặ</w:t>
              </w:r>
              <w:r w:rsidRPr="00CA691D">
                <w:rPr>
                  <w:rFonts w:ascii="Times New Roman" w:eastAsia="Times New Roman" w:hAnsi="Times New Roman" w:cs="Times New Roman"/>
                  <w:color w:val="000000"/>
                  <w:kern w:val="0"/>
                  <w:sz w:val="24"/>
                  <w:szCs w:val="24"/>
                  <w14:ligatures w14:val="none"/>
                  <w:rPrChange w:id="3277" w:author="Administrator" w:date="2025-10-28T17:49:00Z" w16du:dateUtc="2025-10-28T10:49:00Z">
                    <w:rPr>
                      <w:rFonts w:ascii="TimesNewRomanPSMT" w:eastAsia="Times New Roman" w:hAnsi="TimesNewRomanPSMT" w:cs="Times New Roman"/>
                      <w:color w:val="000000"/>
                      <w:kern w:val="0"/>
                      <w14:ligatures w14:val="none"/>
                    </w:rPr>
                  </w:rPrChange>
                </w:rPr>
                <w:t>c c</w:t>
              </w:r>
              <w:r w:rsidRPr="00CA691D">
                <w:rPr>
                  <w:rFonts w:ascii="Times New Roman" w:eastAsia="Times New Roman" w:hAnsi="Times New Roman" w:cs="Times New Roman"/>
                  <w:color w:val="000000"/>
                  <w:kern w:val="0"/>
                  <w:sz w:val="24"/>
                  <w:szCs w:val="24"/>
                  <w14:ligatures w14:val="none"/>
                  <w:rPrChange w:id="3278"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3279" w:author="Administrator" w:date="2025-10-28T17:49:00Z" w16du:dateUtc="2025-10-28T10:49:00Z">
                    <w:rPr>
                      <w:rFonts w:ascii="TimesNewRomanPSMT" w:eastAsia="Times New Roman" w:hAnsi="TimesNewRomanPSMT" w:cs="Times New Roman"/>
                      <w:color w:val="000000"/>
                      <w:kern w:val="0"/>
                      <w14:ligatures w14:val="none"/>
                    </w:rPr>
                  </w:rPrChange>
                </w:rPr>
                <w:t xml:space="preserve"> quan </w:t>
              </w:r>
              <w:r w:rsidRPr="00CA691D">
                <w:rPr>
                  <w:rFonts w:ascii="Times New Roman" w:eastAsia="Times New Roman" w:hAnsi="Times New Roman" w:cs="Times New Roman"/>
                  <w:color w:val="000000"/>
                  <w:kern w:val="0"/>
                  <w:sz w:val="24"/>
                  <w:szCs w:val="24"/>
                  <w14:ligatures w14:val="none"/>
                  <w:rPrChange w:id="3280" w:author="Administrator" w:date="2025-10-28T17:49:00Z" w16du:dateUtc="2025-10-28T10:49:00Z">
                    <w:rPr>
                      <w:rFonts w:ascii="Calibri" w:eastAsia="Times New Roman" w:hAnsi="Calibri" w:cs="Calibri"/>
                      <w:color w:val="000000"/>
                      <w:kern w:val="0"/>
                      <w14:ligatures w14:val="none"/>
                    </w:rPr>
                  </w:rPrChange>
                </w:rPr>
                <w:t>đượ</w:t>
              </w:r>
              <w:r w:rsidRPr="00CA691D">
                <w:rPr>
                  <w:rFonts w:ascii="Times New Roman" w:eastAsia="Times New Roman" w:hAnsi="Times New Roman" w:cs="Times New Roman"/>
                  <w:color w:val="000000"/>
                  <w:kern w:val="0"/>
                  <w:sz w:val="24"/>
                  <w:szCs w:val="24"/>
                  <w14:ligatures w14:val="none"/>
                  <w:rPrChange w:id="3281" w:author="Administrator" w:date="2025-10-28T17:49:00Z" w16du:dateUtc="2025-10-28T10:49:00Z">
                    <w:rPr>
                      <w:rFonts w:ascii="TimesNewRomanPSMT" w:eastAsia="Times New Roman" w:hAnsi="TimesNewRomanPSMT" w:cs="Times New Roman"/>
                      <w:color w:val="000000"/>
                      <w:kern w:val="0"/>
                      <w14:ligatures w14:val="none"/>
                    </w:rPr>
                  </w:rPrChange>
                </w:rPr>
                <w:t>c</w:t>
              </w:r>
            </w:ins>
            <w:ins w:id="3282"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283"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28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285" w:author="Administrator" w:date="2025-10-28T17:49:00Z" w16du:dateUtc="2025-10-28T10:49:00Z">
                    <w:rPr>
                      <w:rFonts w:ascii="TimesNewRomanPSMT" w:eastAsia="Times New Roman" w:hAnsi="TimesNewRomanPSMT" w:cs="Times New Roman"/>
                      <w:color w:val="000000"/>
                      <w:kern w:val="0"/>
                      <w14:ligatures w14:val="none"/>
                    </w:rPr>
                  </w:rPrChange>
                </w:rPr>
                <w:t>y ban nh</w:t>
              </w:r>
              <w:r w:rsidRPr="00CA691D">
                <w:rPr>
                  <w:rFonts w:ascii="Times New Roman" w:eastAsia="Times New Roman" w:hAnsi="Times New Roman" w:cs="Times New Roman"/>
                  <w:color w:val="000000"/>
                  <w:kern w:val="0"/>
                  <w:sz w:val="24"/>
                  <w:szCs w:val="24"/>
                  <w14:ligatures w14:val="none"/>
                  <w:rPrChange w:id="3286"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3287" w:author="Administrator" w:date="2025-10-28T17:49:00Z" w16du:dateUtc="2025-10-28T10:49:00Z">
                    <w:rPr>
                      <w:rFonts w:ascii="TimesNewRomanPSMT" w:eastAsia="Times New Roman" w:hAnsi="TimesNewRomanPSMT" w:cs="Times New Roman"/>
                      <w:color w:val="000000"/>
                      <w:kern w:val="0"/>
                      <w14:ligatures w14:val="none"/>
                    </w:rPr>
                  </w:rPrChange>
                </w:rPr>
                <w:t>n d</w:t>
              </w:r>
              <w:r w:rsidRPr="00CA691D">
                <w:rPr>
                  <w:rFonts w:ascii="Times New Roman" w:eastAsia="Times New Roman" w:hAnsi="Times New Roman" w:cs="Times New Roman"/>
                  <w:color w:val="000000"/>
                  <w:kern w:val="0"/>
                  <w:sz w:val="24"/>
                  <w:szCs w:val="24"/>
                  <w14:ligatures w14:val="none"/>
                  <w:rPrChange w:id="3288"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3289"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290"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3291" w:author="Administrator" w:date="2025-10-28T17:49:00Z" w16du:dateUtc="2025-10-28T10:49:00Z">
                    <w:rPr>
                      <w:rFonts w:ascii="TimesNewRomanPSMT" w:eastAsia="Times New Roman" w:hAnsi="TimesNewRomanPSMT" w:cs="Times New Roman"/>
                      <w:color w:val="000000"/>
                      <w:kern w:val="0"/>
                      <w14:ligatures w14:val="none"/>
                    </w:rPr>
                  </w:rPrChange>
                </w:rPr>
                <w:t>p t</w:t>
              </w:r>
              <w:r w:rsidRPr="00CA691D">
                <w:rPr>
                  <w:rFonts w:ascii="Times New Roman" w:eastAsia="Times New Roman" w:hAnsi="Times New Roman" w:cs="Times New Roman"/>
                  <w:color w:val="000000"/>
                  <w:kern w:val="0"/>
                  <w:sz w:val="24"/>
                  <w:szCs w:val="24"/>
                  <w14:ligatures w14:val="none"/>
                  <w:rPrChange w:id="3292"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3293" w:author="Administrator" w:date="2025-10-28T17:49:00Z" w16du:dateUtc="2025-10-28T10:49:00Z">
                    <w:rPr>
                      <w:rFonts w:ascii="TimesNewRomanPSMT" w:eastAsia="Times New Roman" w:hAnsi="TimesNewRomanPSMT" w:cs="Times New Roman"/>
                      <w:color w:val="000000"/>
                      <w:kern w:val="0"/>
                      <w14:ligatures w14:val="none"/>
                    </w:rPr>
                  </w:rPrChange>
                </w:rPr>
                <w:t>nh</w:t>
              </w:r>
            </w:ins>
            <w:ins w:id="3294"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29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296" w:author="Administrator" w:date="2025-10-28T17:49:00Z" w16du:dateUtc="2025-10-28T10:49:00Z">
                    <w:rPr>
                      <w:rFonts w:ascii="TimesNewRomanPSMT" w:eastAsia="Times New Roman" w:hAnsi="TimesNewRomanPSMT" w:cs="Times New Roman"/>
                      <w:color w:val="000000"/>
                      <w:kern w:val="0"/>
                      <w14:ligatures w14:val="none"/>
                    </w:rPr>
                  </w:rPrChange>
                </w:rPr>
                <w:t>giao nhi</w:t>
              </w:r>
              <w:r w:rsidRPr="00CA691D">
                <w:rPr>
                  <w:rFonts w:ascii="Times New Roman" w:eastAsia="Times New Roman" w:hAnsi="Times New Roman" w:cs="Times New Roman"/>
                  <w:color w:val="000000"/>
                  <w:kern w:val="0"/>
                  <w:sz w:val="24"/>
                  <w:szCs w:val="24"/>
                  <w14:ligatures w14:val="none"/>
                  <w:rPrChange w:id="329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298" w:author="Administrator" w:date="2025-10-28T17:49:00Z" w16du:dateUtc="2025-10-28T10:49:00Z">
                    <w:rPr>
                      <w:rFonts w:ascii="TimesNewRomanPSMT" w:eastAsia="Times New Roman" w:hAnsi="TimesNewRomanPSMT" w:cs="Times New Roman"/>
                      <w:color w:val="000000"/>
                      <w:kern w:val="0"/>
                      <w14:ligatures w14:val="none"/>
                    </w:rPr>
                  </w:rPrChange>
                </w:rPr>
                <w:t>m v</w:t>
              </w:r>
              <w:r w:rsidRPr="00CA691D">
                <w:rPr>
                  <w:rFonts w:ascii="Times New Roman" w:eastAsia="Times New Roman" w:hAnsi="Times New Roman" w:cs="Times New Roman"/>
                  <w:color w:val="000000"/>
                  <w:kern w:val="0"/>
                  <w:sz w:val="24"/>
                  <w:szCs w:val="24"/>
                  <w14:ligatures w14:val="none"/>
                  <w:rPrChange w:id="3299"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300" w:author="Administrator" w:date="2025-10-28T17:49:00Z" w16du:dateUtc="2025-10-28T10:49:00Z">
                    <w:rPr>
                      <w:rFonts w:ascii="TimesNewRomanPSMT" w:eastAsia="Times New Roman" w:hAnsi="TimesNewRomanPSMT" w:cs="Times New Roman"/>
                      <w:color w:val="000000"/>
                      <w:kern w:val="0"/>
                      <w14:ligatures w14:val="none"/>
                    </w:rPr>
                  </w:rPrChange>
                </w:rPr>
                <w:t>, nh</w:t>
              </w:r>
              <w:r w:rsidRPr="00CA691D">
                <w:rPr>
                  <w:rFonts w:ascii="Times New Roman" w:eastAsia="Times New Roman" w:hAnsi="Times New Roman" w:cs="Times New Roman"/>
                  <w:color w:val="000000"/>
                  <w:kern w:val="0"/>
                  <w:sz w:val="24"/>
                  <w:szCs w:val="24"/>
                  <w14:ligatures w14:val="none"/>
                  <w:rPrChange w:id="3301" w:author="Administrator" w:date="2025-10-28T17:49:00Z" w16du:dateUtc="2025-10-28T10:49:00Z">
                    <w:rPr>
                      <w:rFonts w:ascii="Calibri" w:eastAsia="Times New Roman" w:hAnsi="Calibri" w:cs="Calibri"/>
                      <w:color w:val="000000"/>
                      <w:kern w:val="0"/>
                      <w14:ligatures w14:val="none"/>
                    </w:rPr>
                  </w:rPrChange>
                </w:rPr>
                <w:t>ằ</w:t>
              </w:r>
              <w:r w:rsidRPr="00CA691D">
                <w:rPr>
                  <w:rFonts w:ascii="Times New Roman" w:eastAsia="Times New Roman" w:hAnsi="Times New Roman" w:cs="Times New Roman"/>
                  <w:color w:val="000000"/>
                  <w:kern w:val="0"/>
                  <w:sz w:val="24"/>
                  <w:szCs w:val="24"/>
                  <w14:ligatures w14:val="none"/>
                  <w:rPrChange w:id="3302" w:author="Administrator" w:date="2025-10-28T17:49:00Z" w16du:dateUtc="2025-10-28T10:49:00Z">
                    <w:rPr>
                      <w:rFonts w:ascii="TimesNewRomanPSMT" w:eastAsia="Times New Roman" w:hAnsi="TimesNewRomanPSMT" w:cs="Times New Roman"/>
                      <w:color w:val="000000"/>
                      <w:kern w:val="0"/>
                      <w14:ligatures w14:val="none"/>
                    </w:rPr>
                  </w:rPrChange>
                </w:rPr>
                <w:t xml:space="preserve">m </w:t>
              </w:r>
              <w:r w:rsidRPr="00CA691D">
                <w:rPr>
                  <w:rFonts w:ascii="Times New Roman" w:eastAsia="Times New Roman" w:hAnsi="Times New Roman" w:cs="Times New Roman"/>
                  <w:color w:val="000000"/>
                  <w:kern w:val="0"/>
                  <w:sz w:val="24"/>
                  <w:szCs w:val="24"/>
                  <w14:ligatures w14:val="none"/>
                  <w:rPrChange w:id="3303" w:author="Administrator" w:date="2025-10-28T17:49:00Z" w16du:dateUtc="2025-10-28T10:49:00Z">
                    <w:rPr>
                      <w:rFonts w:ascii="Calibri" w:eastAsia="Times New Roman" w:hAnsi="Calibri" w:cs="Calibri"/>
                      <w:color w:val="000000"/>
                      <w:kern w:val="0"/>
                      <w14:ligatures w14:val="none"/>
                    </w:rPr>
                  </w:rPrChange>
                </w:rPr>
                <w:t>đả</w:t>
              </w:r>
              <w:r w:rsidRPr="00CA691D">
                <w:rPr>
                  <w:rFonts w:ascii="Times New Roman" w:eastAsia="Times New Roman" w:hAnsi="Times New Roman" w:cs="Times New Roman"/>
                  <w:color w:val="000000"/>
                  <w:kern w:val="0"/>
                  <w:sz w:val="24"/>
                  <w:szCs w:val="24"/>
                  <w14:ligatures w14:val="none"/>
                  <w:rPrChange w:id="3304" w:author="Administrator" w:date="2025-10-28T17:49:00Z" w16du:dateUtc="2025-10-28T10:49:00Z">
                    <w:rPr>
                      <w:rFonts w:ascii="TimesNewRomanPSMT" w:eastAsia="Times New Roman" w:hAnsi="TimesNewRomanPSMT" w:cs="Times New Roman"/>
                      <w:color w:val="000000"/>
                      <w:kern w:val="0"/>
                      <w14:ligatures w14:val="none"/>
                    </w:rPr>
                  </w:rPrChange>
                </w:rPr>
                <w:t>m b</w:t>
              </w:r>
              <w:r w:rsidRPr="00CA691D">
                <w:rPr>
                  <w:rFonts w:ascii="Times New Roman" w:eastAsia="Times New Roman" w:hAnsi="Times New Roman" w:cs="Times New Roman"/>
                  <w:color w:val="000000"/>
                  <w:kern w:val="0"/>
                  <w:sz w:val="24"/>
                  <w:szCs w:val="24"/>
                  <w14:ligatures w14:val="none"/>
                  <w:rPrChange w:id="330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306" w:author="Administrator" w:date="2025-10-28T17:49:00Z" w16du:dateUtc="2025-10-28T10:49:00Z">
                    <w:rPr>
                      <w:rFonts w:ascii="TimesNewRomanPSMT" w:eastAsia="Times New Roman" w:hAnsi="TimesNewRomanPSMT" w:cs="Times New Roman"/>
                      <w:color w:val="000000"/>
                      <w:kern w:val="0"/>
                      <w14:ligatures w14:val="none"/>
                    </w:rPr>
                  </w:rPrChange>
                </w:rPr>
                <w:t xml:space="preserve">o </w:t>
              </w:r>
              <w:r w:rsidRPr="00CA691D">
                <w:rPr>
                  <w:rFonts w:ascii="Times New Roman" w:eastAsia="Times New Roman" w:hAnsi="Times New Roman" w:cs="Times New Roman"/>
                  <w:color w:val="000000"/>
                  <w:kern w:val="0"/>
                  <w:sz w:val="24"/>
                  <w:szCs w:val="24"/>
                  <w14:ligatures w14:val="none"/>
                  <w:rPrChange w:id="3307" w:author="Administrator" w:date="2025-10-28T17:49:00Z" w16du:dateUtc="2025-10-28T10:49:00Z">
                    <w:rPr>
                      <w:rFonts w:ascii="Calibri" w:eastAsia="Times New Roman" w:hAnsi="Calibri" w:cs="Calibri"/>
                      <w:color w:val="000000"/>
                      <w:kern w:val="0"/>
                      <w14:ligatures w14:val="none"/>
                    </w:rPr>
                  </w:rPrChange>
                </w:rPr>
                <w:t>đầ</w:t>
              </w:r>
              <w:r w:rsidRPr="00CA691D">
                <w:rPr>
                  <w:rFonts w:ascii="Times New Roman" w:eastAsia="Times New Roman" w:hAnsi="Times New Roman" w:cs="Times New Roman"/>
                  <w:color w:val="000000"/>
                  <w:kern w:val="0"/>
                  <w:sz w:val="24"/>
                  <w:szCs w:val="24"/>
                  <w14:ligatures w14:val="none"/>
                  <w:rPrChange w:id="3308" w:author="Administrator" w:date="2025-10-28T17:49:00Z" w16du:dateUtc="2025-10-28T10:49:00Z">
                    <w:rPr>
                      <w:rFonts w:ascii="TimesNewRomanPSMT" w:eastAsia="Times New Roman" w:hAnsi="TimesNewRomanPSMT" w:cs="Times New Roman"/>
                      <w:color w:val="000000"/>
                      <w:kern w:val="0"/>
                      <w14:ligatures w14:val="none"/>
                    </w:rPr>
                  </w:rPrChange>
                </w:rPr>
                <w:t xml:space="preserve">y </w:t>
              </w:r>
              <w:r w:rsidRPr="00CA691D">
                <w:rPr>
                  <w:rFonts w:ascii="Times New Roman" w:eastAsia="Times New Roman" w:hAnsi="Times New Roman" w:cs="Times New Roman"/>
                  <w:color w:val="000000"/>
                  <w:kern w:val="0"/>
                  <w:sz w:val="24"/>
                  <w:szCs w:val="24"/>
                  <w14:ligatures w14:val="none"/>
                  <w:rPrChange w:id="3309" w:author="Administrator" w:date="2025-10-28T17:49:00Z" w16du:dateUtc="2025-10-28T10:49:00Z">
                    <w:rPr>
                      <w:rFonts w:ascii="Calibri" w:eastAsia="Times New Roman" w:hAnsi="Calibri" w:cs="Calibri"/>
                      <w:color w:val="000000"/>
                      <w:kern w:val="0"/>
                      <w14:ligatures w14:val="none"/>
                    </w:rPr>
                  </w:rPrChange>
                </w:rPr>
                <w:t>đủ</w:t>
              </w:r>
              <w:r w:rsidRPr="00CA691D">
                <w:rPr>
                  <w:rFonts w:ascii="Times New Roman" w:eastAsia="Times New Roman" w:hAnsi="Times New Roman" w:cs="Times New Roman"/>
                  <w:color w:val="000000"/>
                  <w:kern w:val="0"/>
                  <w:sz w:val="24"/>
                  <w:szCs w:val="24"/>
                  <w14:ligatures w14:val="none"/>
                  <w:rPrChange w:id="3310"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3311" w:author="Administrator" w:date="2025-10-28T17:49:00Z" w16du:dateUtc="2025-10-28T10:49:00Z">
                    <w:rPr>
                      <w:rFonts w:ascii="TimesNewRomanPSMT" w:eastAsia="Times New Roman" w:hAnsi="TimesNewRomanPSMT" w:cs="Times New Roman"/>
                      <w:color w:val="000000"/>
                      <w:kern w:val="0"/>
                      <w14:ligatures w14:val="none"/>
                    </w:rPr>
                  </w:rPrChange>
                </w:rPr>
                <w:lastRenderedPageBreak/>
                <w:t>ph</w:t>
              </w:r>
              <w:r w:rsidRPr="00CA691D">
                <w:rPr>
                  <w:rFonts w:ascii="Times New Roman" w:eastAsia="Times New Roman" w:hAnsi="Times New Roman" w:cs="Times New Roman"/>
                  <w:color w:val="000000"/>
                  <w:kern w:val="0"/>
                  <w:sz w:val="24"/>
                  <w:szCs w:val="24"/>
                  <w14:ligatures w14:val="none"/>
                  <w:rPrChange w:id="3312"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3313"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314"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3315" w:author="Administrator" w:date="2025-10-28T17:49:00Z" w16du:dateUtc="2025-10-28T10:49:00Z">
                    <w:rPr>
                      <w:rFonts w:ascii="TimesNewRomanPSMT" w:eastAsia="Times New Roman" w:hAnsi="TimesNewRomanPSMT" w:cs="Times New Roman"/>
                      <w:color w:val="000000"/>
                      <w:kern w:val="0"/>
                      <w14:ligatures w14:val="none"/>
                    </w:rPr>
                  </w:rPrChange>
                </w:rPr>
                <w:t>p qu</w:t>
              </w:r>
              <w:r w:rsidRPr="00CA691D">
                <w:rPr>
                  <w:rFonts w:ascii="Times New Roman" w:eastAsia="Times New Roman" w:hAnsi="Times New Roman" w:cs="Times New Roman"/>
                  <w:color w:val="000000"/>
                  <w:kern w:val="0"/>
                  <w:sz w:val="24"/>
                  <w:szCs w:val="24"/>
                  <w14:ligatures w14:val="none"/>
                  <w:rPrChange w:id="331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317"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3318"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3319"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3320"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321"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3322" w:author="Administrator" w:date="2025-10-28T17:49:00Z" w16du:dateUtc="2025-10-28T10:49:00Z">
                    <w:rPr>
                      <w:rFonts w:ascii=".VnTime" w:eastAsia="Times New Roman" w:hAnsi=".VnTime" w:cs=".VnTime"/>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3323"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3324" w:author="Administrator" w:date="2025-10-28T17:49:00Z" w16du:dateUtc="2025-10-28T10:49:00Z">
                    <w:rPr>
                      <w:rFonts w:ascii="Calibri" w:eastAsia="Times New Roman" w:hAnsi="Calibri" w:cs="Calibri"/>
                      <w:color w:val="000000"/>
                      <w:kern w:val="0"/>
                      <w14:ligatures w14:val="none"/>
                    </w:rPr>
                  </w:rPrChange>
                </w:rPr>
                <w:t>ợ</w:t>
              </w:r>
              <w:r w:rsidRPr="00CA691D">
                <w:rPr>
                  <w:rFonts w:ascii="Times New Roman" w:eastAsia="Times New Roman" w:hAnsi="Times New Roman" w:cs="Times New Roman"/>
                  <w:color w:val="000000"/>
                  <w:kern w:val="0"/>
                  <w:sz w:val="24"/>
                  <w:szCs w:val="24"/>
                  <w14:ligatures w14:val="none"/>
                  <w:rPrChange w:id="3325"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3326"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3327" w:author="Administrator" w:date="2025-10-28T17:49:00Z" w16du:dateUtc="2025-10-28T10:49:00Z">
                    <w:rPr>
                      <w:rFonts w:ascii="TimesNewRomanPSMT" w:eastAsia="Times New Roman" w:hAnsi="TimesNewRomanPSMT" w:cs="Times New Roman"/>
                      <w:color w:val="000000"/>
                      <w:kern w:val="0"/>
                      <w14:ligatures w14:val="none"/>
                    </w:rPr>
                  </w:rPrChange>
                </w:rPr>
                <w:t>i th</w:t>
              </w:r>
              <w:r w:rsidRPr="00CA691D">
                <w:rPr>
                  <w:rFonts w:ascii="Times New Roman" w:eastAsia="Times New Roman" w:hAnsi="Times New Roman" w:cs="Times New Roman"/>
                  <w:color w:val="000000"/>
                  <w:kern w:val="0"/>
                  <w:sz w:val="24"/>
                  <w:szCs w:val="24"/>
                  <w14:ligatures w14:val="none"/>
                  <w:rPrChange w:id="3328"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3329" w:author="Administrator" w:date="2025-10-28T17:49:00Z" w16du:dateUtc="2025-10-28T10:49:00Z">
                    <w:rPr>
                      <w:rFonts w:ascii="TimesNewRomanPSMT" w:eastAsia="Times New Roman" w:hAnsi="TimesNewRomanPSMT" w:cs="Times New Roman"/>
                      <w:color w:val="000000"/>
                      <w:kern w:val="0"/>
                      <w14:ligatures w14:val="none"/>
                    </w:rPr>
                  </w:rPrChange>
                </w:rPr>
                <w:t>c t</w:t>
              </w:r>
              <w:r w:rsidRPr="00CA691D">
                <w:rPr>
                  <w:rFonts w:ascii="Times New Roman" w:eastAsia="Times New Roman" w:hAnsi="Times New Roman" w:cs="Times New Roman"/>
                  <w:color w:val="000000"/>
                  <w:kern w:val="0"/>
                  <w:sz w:val="24"/>
                  <w:szCs w:val="24"/>
                  <w14:ligatures w14:val="none"/>
                  <w:rPrChange w:id="3330"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331"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3332"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3333" w:author="Administrator" w:date="2025-10-28T17:49:00Z" w16du:dateUtc="2025-10-28T10:49:00Z">
                    <w:rPr>
                      <w:rFonts w:ascii="TimesNewRomanPSMT" w:eastAsia="Times New Roman" w:hAnsi="TimesNewRomanPSMT" w:cs="Times New Roman"/>
                      <w:color w:val="000000"/>
                      <w:kern w:val="0"/>
                      <w14:ligatures w14:val="none"/>
                    </w:rPr>
                  </w:rPrChange>
                </w:rPr>
                <w:t>a</w:t>
              </w:r>
            </w:ins>
            <w:ins w:id="3334"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33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336" w:author="Administrator" w:date="2025-10-28T17:49:00Z" w16du:dateUtc="2025-10-28T10:49:00Z">
                    <w:rPr>
                      <w:rFonts w:ascii="TimesNewRomanPSMT" w:eastAsia="Times New Roman" w:hAnsi="TimesNewRomanPSMT" w:cs="Times New Roman"/>
                      <w:color w:val="000000"/>
                      <w:kern w:val="0"/>
                      <w14:ligatures w14:val="none"/>
                    </w:rPr>
                  </w:rPrChange>
                </w:rPr>
                <w:t>ph</w:t>
              </w:r>
              <w:r w:rsidRPr="00CA691D">
                <w:rPr>
                  <w:rFonts w:ascii="Times New Roman" w:eastAsia="Times New Roman" w:hAnsi="Times New Roman" w:cs="Times New Roman"/>
                  <w:color w:val="000000"/>
                  <w:kern w:val="0"/>
                  <w:sz w:val="24"/>
                  <w:szCs w:val="24"/>
                  <w14:ligatures w14:val="none"/>
                  <w:rPrChange w:id="3337"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3338" w:author="Administrator" w:date="2025-10-28T17:49:00Z" w16du:dateUtc="2025-10-28T10:49:00Z">
                    <w:rPr>
                      <w:rFonts w:ascii="TimesNewRomanPSMT" w:eastAsia="Times New Roman" w:hAnsi="TimesNewRomanPSMT" w:cs="Times New Roman"/>
                      <w:color w:val="000000"/>
                      <w:kern w:val="0"/>
                      <w14:ligatures w14:val="none"/>
                    </w:rPr>
                  </w:rPrChange>
                </w:rPr>
                <w:t>ng.</w:t>
              </w:r>
            </w:ins>
          </w:p>
          <w:p w14:paraId="4BD3E8F6" w14:textId="37CBFF65" w:rsidR="00D91701" w:rsidRPr="00CA691D" w:rsidRDefault="00D91701" w:rsidP="00A3338D">
            <w:pPr>
              <w:pStyle w:val="Vnbnnidung0"/>
              <w:tabs>
                <w:tab w:val="left" w:pos="1996"/>
              </w:tabs>
              <w:spacing w:after="0" w:line="240" w:lineRule="auto"/>
              <w:ind w:firstLine="0"/>
              <w:jc w:val="both"/>
              <w:rPr>
                <w:ins w:id="3339" w:author="Administrator" w:date="2025-10-28T17:43:00Z" w16du:dateUtc="2025-10-28T10:43:00Z"/>
                <w:rFonts w:ascii="Times New Roman" w:eastAsia="Times New Roman" w:hAnsi="Times New Roman" w:cs="Times New Roman"/>
                <w:color w:val="000000"/>
                <w:kern w:val="0"/>
                <w:sz w:val="24"/>
                <w:szCs w:val="24"/>
                <w14:ligatures w14:val="none"/>
                <w:rPrChange w:id="3340" w:author="Administrator" w:date="2025-10-28T17:49:00Z" w16du:dateUtc="2025-10-28T10:49:00Z">
                  <w:rPr>
                    <w:ins w:id="3341" w:author="Administrator" w:date="2025-10-28T17:43:00Z" w16du:dateUtc="2025-10-28T10:43:00Z"/>
                    <w:rFonts w:ascii="TimesNewRomanPSMT" w:eastAsia="Times New Roman" w:hAnsi="TimesNewRomanPSMT" w:cs="Times New Roman"/>
                    <w:color w:val="000000"/>
                    <w:kern w:val="0"/>
                    <w14:ligatures w14:val="none"/>
                  </w:rPr>
                </w:rPrChange>
              </w:rPr>
            </w:pPr>
            <w:ins w:id="3342"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343" w:author="Administrator" w:date="2025-10-28T17:49:00Z" w16du:dateUtc="2025-10-28T10:49:00Z">
                    <w:rPr>
                      <w:rFonts w:ascii="TimesNewRomanPSMT" w:eastAsia="Times New Roman" w:hAnsi="TimesNewRomanPSMT" w:cs="Times New Roman"/>
                      <w:color w:val="000000"/>
                      <w:kern w:val="0"/>
                      <w14:ligatures w14:val="none"/>
                    </w:rPr>
                  </w:rPrChange>
                </w:rPr>
                <w:t>L</w:t>
              </w:r>
              <w:r w:rsidRPr="00CA691D">
                <w:rPr>
                  <w:rFonts w:ascii="Times New Roman" w:eastAsia="Times New Roman" w:hAnsi="Times New Roman" w:cs="Times New Roman" w:hint="eastAsia"/>
                  <w:color w:val="000000"/>
                  <w:kern w:val="0"/>
                  <w:sz w:val="24"/>
                  <w:szCs w:val="24"/>
                  <w14:ligatures w14:val="none"/>
                  <w:rPrChange w:id="3344" w:author="Administrator" w:date="2025-10-28T17:49:00Z" w16du:dateUtc="2025-10-28T10:49:00Z">
                    <w:rPr>
                      <w:rFonts w:ascii="TimesNewRomanPSMT" w:eastAsia="Times New Roman" w:hAnsi="TimesNewRomanPSMT" w:cs="Times New Roman" w:hint="eastAsia"/>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3345" w:author="Administrator" w:date="2025-10-28T17:49:00Z" w16du:dateUtc="2025-10-28T10:49:00Z">
                    <w:rPr>
                      <w:rFonts w:ascii="TimesNewRomanPSMT" w:eastAsia="Times New Roman" w:hAnsi="TimesNewRomanPSMT" w:cs="Times New Roman"/>
                      <w:color w:val="000000"/>
                      <w:kern w:val="0"/>
                      <w14:ligatures w14:val="none"/>
                    </w:rPr>
                  </w:rPrChange>
                </w:rPr>
                <w:t xml:space="preserve"> do: t</w:t>
              </w:r>
              <w:r w:rsidRPr="00CA691D">
                <w:rPr>
                  <w:rFonts w:ascii="Times New Roman" w:eastAsia="Times New Roman" w:hAnsi="Times New Roman" w:cs="Times New Roman"/>
                  <w:color w:val="000000"/>
                  <w:kern w:val="0"/>
                  <w:sz w:val="24"/>
                  <w:szCs w:val="24"/>
                  <w14:ligatures w14:val="none"/>
                  <w:rPrChange w:id="334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3347" w:author="Administrator" w:date="2025-10-28T17:49:00Z" w16du:dateUtc="2025-10-28T10:49:00Z">
                    <w:rPr>
                      <w:rFonts w:ascii="TimesNewRomanPSMT" w:eastAsia="Times New Roman" w:hAnsi="TimesNewRomanPSMT" w:cs="Times New Roman"/>
                      <w:color w:val="000000"/>
                      <w:kern w:val="0"/>
                      <w14:ligatures w14:val="none"/>
                    </w:rPr>
                  </w:rPrChange>
                </w:rPr>
                <w:t>i Kho</w:t>
              </w:r>
              <w:r w:rsidRPr="00CA691D">
                <w:rPr>
                  <w:rFonts w:ascii="Times New Roman" w:eastAsia="Times New Roman" w:hAnsi="Times New Roman" w:cs="Times New Roman"/>
                  <w:color w:val="000000"/>
                  <w:kern w:val="0"/>
                  <w:sz w:val="24"/>
                  <w:szCs w:val="24"/>
                  <w14:ligatures w14:val="none"/>
                  <w:rPrChange w:id="334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349" w:author="Administrator" w:date="2025-10-28T17:49:00Z" w16du:dateUtc="2025-10-28T10:49:00Z">
                    <w:rPr>
                      <w:rFonts w:ascii="TimesNewRomanPSMT" w:eastAsia="Times New Roman" w:hAnsi="TimesNewRomanPSMT" w:cs="Times New Roman"/>
                      <w:color w:val="000000"/>
                      <w:kern w:val="0"/>
                      <w14:ligatures w14:val="none"/>
                    </w:rPr>
                  </w:rPrChange>
                </w:rPr>
                <w:t xml:space="preserve">n 1 </w:t>
              </w:r>
              <w:r w:rsidRPr="00CA691D">
                <w:rPr>
                  <w:rFonts w:ascii="Times New Roman" w:eastAsia="Times New Roman" w:hAnsi="Times New Roman" w:cs="Times New Roman"/>
                  <w:color w:val="000000"/>
                  <w:kern w:val="0"/>
                  <w:sz w:val="24"/>
                  <w:szCs w:val="24"/>
                  <w14:ligatures w14:val="none"/>
                  <w:rPrChange w:id="3350"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3351"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3352"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353" w:author="Administrator" w:date="2025-10-28T17:49:00Z" w16du:dateUtc="2025-10-28T10:49:00Z">
                    <w:rPr>
                      <w:rFonts w:ascii="TimesNewRomanPSMT" w:eastAsia="Times New Roman" w:hAnsi="TimesNewRomanPSMT" w:cs="Times New Roman"/>
                      <w:color w:val="000000"/>
                      <w:kern w:val="0"/>
                      <w14:ligatures w14:val="none"/>
                    </w:rPr>
                  </w:rPrChange>
                </w:rPr>
                <w:t>u 20 ch</w:t>
              </w:r>
              <w:r w:rsidRPr="00CA691D">
                <w:rPr>
                  <w:rFonts w:ascii="Times New Roman" w:eastAsia="Times New Roman" w:hAnsi="Times New Roman" w:cs="Times New Roman"/>
                  <w:color w:val="000000"/>
                  <w:kern w:val="0"/>
                  <w:sz w:val="24"/>
                  <w:szCs w:val="24"/>
                  <w14:ligatures w14:val="none"/>
                  <w:rPrChange w:id="3354"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3355" w:author="Administrator" w:date="2025-10-28T17:49:00Z" w16du:dateUtc="2025-10-28T10:49:00Z">
                    <w:rPr>
                      <w:rFonts w:ascii="TimesNewRomanPSMT" w:eastAsia="Times New Roman" w:hAnsi="TimesNewRomanPSMT" w:cs="Times New Roman"/>
                      <w:color w:val="000000"/>
                      <w:kern w:val="0"/>
                      <w14:ligatures w14:val="none"/>
                    </w:rPr>
                  </w:rPrChange>
                </w:rPr>
                <w:t xml:space="preserve"> quy </w:t>
              </w:r>
              <w:r w:rsidRPr="00CA691D">
                <w:rPr>
                  <w:rFonts w:ascii="Times New Roman" w:eastAsia="Times New Roman" w:hAnsi="Times New Roman" w:cs="Times New Roman"/>
                  <w:color w:val="000000"/>
                  <w:kern w:val="0"/>
                  <w:sz w:val="24"/>
                  <w:szCs w:val="24"/>
                  <w14:ligatures w14:val="none"/>
                  <w:rPrChange w:id="3356"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3357"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3358"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3359" w:author="Administrator" w:date="2025-10-28T17:49:00Z" w16du:dateUtc="2025-10-28T10:49:00Z">
                    <w:rPr>
                      <w:rFonts w:ascii="TimesNewRomanPSMT" w:eastAsia="Times New Roman" w:hAnsi="TimesNewRomanPSMT" w:cs="Times New Roman"/>
                      <w:color w:val="000000"/>
                      <w:kern w:val="0"/>
                      <w14:ligatures w14:val="none"/>
                    </w:rPr>
                  </w:rPrChange>
                </w:rPr>
                <w:t>m vi ch</w:t>
              </w:r>
              <w:r w:rsidRPr="00CA691D">
                <w:rPr>
                  <w:rFonts w:ascii="Times New Roman" w:eastAsia="Times New Roman" w:hAnsi="Times New Roman" w:cs="Times New Roman"/>
                  <w:color w:val="000000"/>
                  <w:kern w:val="0"/>
                  <w:sz w:val="24"/>
                  <w:szCs w:val="24"/>
                  <w14:ligatures w14:val="none"/>
                  <w:rPrChange w:id="3360"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3361" w:author="Administrator" w:date="2025-10-28T17:49:00Z" w16du:dateUtc="2025-10-28T10:49:00Z">
                    <w:rPr>
                      <w:rFonts w:ascii="TimesNewRomanPSMT" w:eastAsia="Times New Roman" w:hAnsi="TimesNewRomanPSMT" w:cs="Times New Roman"/>
                      <w:color w:val="000000"/>
                      <w:kern w:val="0"/>
                      <w14:ligatures w14:val="none"/>
                    </w:rPr>
                  </w:rPrChange>
                </w:rPr>
                <w:t>c n</w:t>
              </w:r>
              <w:r w:rsidRPr="00CA691D">
                <w:rPr>
                  <w:rFonts w:ascii="Times New Roman" w:eastAsia="Times New Roman" w:hAnsi="Times New Roman" w:cs="Times New Roman"/>
                  <w:color w:val="000000"/>
                  <w:kern w:val="0"/>
                  <w:sz w:val="24"/>
                  <w:szCs w:val="24"/>
                  <w14:ligatures w14:val="none"/>
                  <w:rPrChange w:id="3362"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3363" w:author="Administrator" w:date="2025-10-28T17:49:00Z" w16du:dateUtc="2025-10-28T10:49:00Z">
                    <w:rPr>
                      <w:rFonts w:ascii="TimesNewRomanPSMT" w:eastAsia="Times New Roman" w:hAnsi="TimesNewRomanPSMT" w:cs="Times New Roman"/>
                      <w:color w:val="000000"/>
                      <w:kern w:val="0"/>
                      <w14:ligatures w14:val="none"/>
                    </w:rPr>
                  </w:rPrChange>
                </w:rPr>
                <w:t>ng, nhi</w:t>
              </w:r>
              <w:r w:rsidRPr="00CA691D">
                <w:rPr>
                  <w:rFonts w:ascii="Times New Roman" w:eastAsia="Times New Roman" w:hAnsi="Times New Roman" w:cs="Times New Roman"/>
                  <w:color w:val="000000"/>
                  <w:kern w:val="0"/>
                  <w:sz w:val="24"/>
                  <w:szCs w:val="24"/>
                  <w14:ligatures w14:val="none"/>
                  <w:rPrChange w:id="336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365" w:author="Administrator" w:date="2025-10-28T17:49:00Z" w16du:dateUtc="2025-10-28T10:49:00Z">
                    <w:rPr>
                      <w:rFonts w:ascii="TimesNewRomanPSMT" w:eastAsia="Times New Roman" w:hAnsi="TimesNewRomanPSMT" w:cs="Times New Roman"/>
                      <w:color w:val="000000"/>
                      <w:kern w:val="0"/>
                      <w14:ligatures w14:val="none"/>
                    </w:rPr>
                  </w:rPrChange>
                </w:rPr>
                <w:t>m v</w:t>
              </w:r>
              <w:r w:rsidRPr="00CA691D">
                <w:rPr>
                  <w:rFonts w:ascii="Times New Roman" w:eastAsia="Times New Roman" w:hAnsi="Times New Roman" w:cs="Times New Roman"/>
                  <w:color w:val="000000"/>
                  <w:kern w:val="0"/>
                  <w:sz w:val="24"/>
                  <w:szCs w:val="24"/>
                  <w14:ligatures w14:val="none"/>
                  <w:rPrChange w:id="3366"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367" w:author="Administrator" w:date="2025-10-28T17:49:00Z" w16du:dateUtc="2025-10-28T10:49:00Z">
                    <w:rPr>
                      <w:rFonts w:ascii="TimesNewRomanPSMT" w:eastAsia="Times New Roman" w:hAnsi="TimesNewRomanPSMT" w:cs="Times New Roman"/>
                      <w:color w:val="000000"/>
                      <w:kern w:val="0"/>
                      <w14:ligatures w14:val="none"/>
                    </w:rPr>
                  </w:rPrChange>
                </w:rPr>
                <w:t>,</w:t>
              </w:r>
            </w:ins>
            <w:ins w:id="3368"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369"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370" w:author="Administrator" w:date="2025-10-28T17:49:00Z" w16du:dateUtc="2025-10-28T10:49:00Z">
                    <w:rPr>
                      <w:rFonts w:ascii="TimesNewRomanPSMT" w:eastAsia="Times New Roman" w:hAnsi="TimesNewRomanPSMT" w:cs="Times New Roman"/>
                      <w:color w:val="000000"/>
                      <w:kern w:val="0"/>
                      <w14:ligatures w14:val="none"/>
                    </w:rPr>
                  </w:rPrChange>
                </w:rPr>
                <w:t>quy</w:t>
              </w:r>
              <w:r w:rsidRPr="00CA691D">
                <w:rPr>
                  <w:rFonts w:ascii="Times New Roman" w:eastAsia="Times New Roman" w:hAnsi="Times New Roman" w:cs="Times New Roman"/>
                  <w:color w:val="000000"/>
                  <w:kern w:val="0"/>
                  <w:sz w:val="24"/>
                  <w:szCs w:val="24"/>
                  <w14:ligatures w14:val="none"/>
                  <w:rPrChange w:id="3371"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372" w:author="Administrator" w:date="2025-10-28T17:49:00Z" w16du:dateUtc="2025-10-28T10:49:00Z">
                    <w:rPr>
                      <w:rFonts w:ascii="TimesNewRomanPSMT" w:eastAsia="Times New Roman" w:hAnsi="TimesNewRomanPSMT" w:cs="Times New Roman"/>
                      <w:color w:val="000000"/>
                      <w:kern w:val="0"/>
                      <w14:ligatures w14:val="none"/>
                    </w:rPr>
                  </w:rPrChange>
                </w:rPr>
                <w:t>n h</w:t>
              </w:r>
              <w:r w:rsidRPr="00CA691D">
                <w:rPr>
                  <w:rFonts w:ascii="Times New Roman" w:eastAsia="Times New Roman" w:hAnsi="Times New Roman" w:cs="Times New Roman"/>
                  <w:color w:val="000000"/>
                  <w:kern w:val="0"/>
                  <w:sz w:val="24"/>
                  <w:szCs w:val="24"/>
                  <w14:ligatures w14:val="none"/>
                  <w:rPrChange w:id="3373"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3374"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37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376"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hint="eastAsia"/>
                  <w:i/>
                  <w:iCs/>
                  <w:color w:val="000000"/>
                  <w:kern w:val="0"/>
                  <w:sz w:val="24"/>
                  <w:szCs w:val="24"/>
                  <w14:ligatures w14:val="none"/>
                  <w:rPrChange w:id="3377"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3378"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3379"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3380" w:author="Administrator" w:date="2025-10-28T17:49:00Z" w16du:dateUtc="2025-10-28T10:49:00Z">
                    <w:rPr>
                      <w:rFonts w:ascii="TimesNewRomanPS-ItalicMT" w:eastAsia="Times New Roman" w:hAnsi="TimesNewRomanPS-ItalicMT" w:cs="Times New Roman"/>
                      <w:i/>
                      <w:iCs/>
                      <w:color w:val="000000"/>
                      <w:kern w:val="0"/>
                      <w14:ligatures w14:val="none"/>
                    </w:rPr>
                  </w:rPrChange>
                </w:rPr>
                <w:t>c H</w:t>
              </w:r>
              <w:r w:rsidRPr="00CA691D">
                <w:rPr>
                  <w:rFonts w:ascii="Times New Roman" w:eastAsia="Times New Roman" w:hAnsi="Times New Roman" w:cs="Times New Roman"/>
                  <w:i/>
                  <w:iCs/>
                  <w:color w:val="000000"/>
                  <w:kern w:val="0"/>
                  <w:sz w:val="24"/>
                  <w:szCs w:val="24"/>
                  <w14:ligatures w14:val="none"/>
                  <w:rPrChange w:id="338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3382"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3383"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3384"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3385"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338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3387" w:author="Administrator" w:date="2025-10-28T17:49:00Z" w16du:dateUtc="2025-10-28T10:49:00Z">
                    <w:rPr>
                      <w:rFonts w:ascii="Calibri" w:eastAsia="Times New Roman" w:hAnsi="Calibri" w:cs="Calibri"/>
                      <w:i/>
                      <w:iCs/>
                      <w:color w:val="000000"/>
                      <w:kern w:val="0"/>
                      <w14:ligatures w14:val="none"/>
                    </w:rPr>
                  </w:rPrChange>
                </w:rPr>
                <w:t>Đườ</w:t>
              </w:r>
              <w:r w:rsidRPr="00CA691D">
                <w:rPr>
                  <w:rFonts w:ascii="Times New Roman" w:eastAsia="Times New Roman" w:hAnsi="Times New Roman" w:cs="Times New Roman"/>
                  <w:i/>
                  <w:iCs/>
                  <w:color w:val="000000"/>
                  <w:kern w:val="0"/>
                  <w:sz w:val="24"/>
                  <w:szCs w:val="24"/>
                  <w14:ligatures w14:val="none"/>
                  <w:rPrChange w:id="3388"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3389"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3390" w:author="Administrator" w:date="2025-10-28T17:49:00Z" w16du:dateUtc="2025-10-28T10:49:00Z">
                    <w:rPr>
                      <w:rFonts w:ascii="TimesNewRomanPS-ItalicMT" w:eastAsia="Times New Roman" w:hAnsi="TimesNewRomanPS-ItalicMT" w:cs="Times New Roman"/>
                      <w:i/>
                      <w:iCs/>
                      <w:color w:val="000000"/>
                      <w:kern w:val="0"/>
                      <w14:ligatures w14:val="none"/>
                    </w:rPr>
                  </w:rPrChange>
                </w:rPr>
                <w:t>y Vi</w:t>
              </w:r>
              <w:r w:rsidRPr="00CA691D">
                <w:rPr>
                  <w:rFonts w:ascii="Times New Roman" w:eastAsia="Times New Roman" w:hAnsi="Times New Roman" w:cs="Times New Roman"/>
                  <w:i/>
                  <w:iCs/>
                  <w:color w:val="000000"/>
                  <w:kern w:val="0"/>
                  <w:sz w:val="24"/>
                  <w:szCs w:val="24"/>
                  <w14:ligatures w14:val="none"/>
                  <w:rPrChange w:id="3391"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3392" w:author="Administrator" w:date="2025-10-28T17:49:00Z" w16du:dateUtc="2025-10-28T10:49:00Z">
                    <w:rPr>
                      <w:rFonts w:ascii="TimesNewRomanPS-ItalicMT" w:eastAsia="Times New Roman" w:hAnsi="TimesNewRomanPS-ItalicMT" w:cs="Times New Roman"/>
                      <w:i/>
                      <w:iCs/>
                      <w:color w:val="000000"/>
                      <w:kern w:val="0"/>
                      <w14:ligatures w14:val="none"/>
                    </w:rPr>
                  </w:rPrChange>
                </w:rPr>
                <w:t>t Nam, C</w:t>
              </w:r>
              <w:r w:rsidRPr="00CA691D">
                <w:rPr>
                  <w:rFonts w:ascii="Times New Roman" w:eastAsia="Times New Roman" w:hAnsi="Times New Roman" w:cs="Times New Roman"/>
                  <w:i/>
                  <w:iCs/>
                  <w:color w:val="000000"/>
                  <w:kern w:val="0"/>
                  <w:sz w:val="24"/>
                  <w:szCs w:val="24"/>
                  <w14:ligatures w14:val="none"/>
                  <w:rPrChange w:id="3393"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3394" w:author="Administrator" w:date="2025-10-28T17:49:00Z" w16du:dateUtc="2025-10-28T10:49:00Z">
                    <w:rPr>
                      <w:rFonts w:ascii="TimesNewRomanPS-ItalicMT" w:eastAsia="Times New Roman" w:hAnsi="TimesNewRomanPS-ItalicMT" w:cs="Times New Roman"/>
                      <w:i/>
                      <w:iCs/>
                      <w:color w:val="000000"/>
                      <w:kern w:val="0"/>
                      <w14:ligatures w14:val="none"/>
                    </w:rPr>
                  </w:rPrChange>
                </w:rPr>
                <w:t>ng v</w:t>
              </w:r>
              <w:r w:rsidRPr="00CA691D">
                <w:rPr>
                  <w:rFonts w:ascii="Times New Roman" w:eastAsia="Times New Roman" w:hAnsi="Times New Roman" w:cs="Times New Roman"/>
                  <w:i/>
                  <w:iCs/>
                  <w:color w:val="000000"/>
                  <w:kern w:val="0"/>
                  <w:sz w:val="24"/>
                  <w:szCs w:val="24"/>
                  <w14:ligatures w14:val="none"/>
                  <w:rPrChange w:id="3395"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339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tr</w:t>
              </w:r>
              <w:r w:rsidRPr="00CA691D">
                <w:rPr>
                  <w:rFonts w:ascii="Times New Roman" w:eastAsia="Times New Roman" w:hAnsi="Times New Roman" w:cs="Times New Roman"/>
                  <w:i/>
                  <w:iCs/>
                  <w:color w:val="000000"/>
                  <w:kern w:val="0"/>
                  <w:sz w:val="24"/>
                  <w:szCs w:val="24"/>
                  <w14:ligatures w14:val="none"/>
                  <w:rPrChange w:id="3397"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3398" w:author="Administrator" w:date="2025-10-28T17:49:00Z" w16du:dateUtc="2025-10-28T10:49:00Z">
                    <w:rPr>
                      <w:rFonts w:ascii="TimesNewRomanPS-ItalicMT" w:eastAsia="Times New Roman" w:hAnsi="TimesNewRomanPS-ItalicMT" w:cs="Times New Roman"/>
                      <w:i/>
                      <w:iCs/>
                      <w:color w:val="000000"/>
                      <w:kern w:val="0"/>
                      <w14:ligatures w14:val="none"/>
                    </w:rPr>
                  </w:rPrChange>
                </w:rPr>
                <w:t>c thu</w:t>
              </w:r>
              <w:r w:rsidRPr="00CA691D">
                <w:rPr>
                  <w:rFonts w:ascii="Times New Roman" w:eastAsia="Times New Roman" w:hAnsi="Times New Roman" w:cs="Times New Roman"/>
                  <w:i/>
                  <w:iCs/>
                  <w:color w:val="000000"/>
                  <w:kern w:val="0"/>
                  <w:sz w:val="24"/>
                  <w:szCs w:val="24"/>
                  <w14:ligatures w14:val="none"/>
                  <w:rPrChange w:id="3399"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3400"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3401"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3402"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ins>
            <w:ins w:id="3403" w:author="Administrator" w:date="2025-10-28T17:56:00Z" w16du:dateUtc="2025-10-28T10:56:00Z">
              <w:r w:rsidR="00CA691D">
                <w:rPr>
                  <w:rFonts w:ascii="Times New Roman" w:eastAsia="Times New Roman" w:hAnsi="Times New Roman" w:cs="Times New Roman"/>
                  <w:i/>
                  <w:iCs/>
                  <w:color w:val="000000"/>
                  <w:kern w:val="0"/>
                  <w:sz w:val="24"/>
                  <w:szCs w:val="24"/>
                  <w14:ligatures w14:val="none"/>
                </w:rPr>
                <w:t xml:space="preserve"> </w:t>
              </w:r>
            </w:ins>
            <w:ins w:id="3404" w:author="Administrator" w:date="2025-10-28T17:43:00Z" w16du:dateUtc="2025-10-28T10:43:00Z">
              <w:r w:rsidRPr="00CA691D">
                <w:rPr>
                  <w:rFonts w:ascii="Times New Roman" w:eastAsia="Times New Roman" w:hAnsi="Times New Roman" w:cs="Times New Roman"/>
                  <w:i/>
                  <w:iCs/>
                  <w:color w:val="000000"/>
                  <w:kern w:val="0"/>
                  <w:sz w:val="24"/>
                  <w:szCs w:val="24"/>
                  <w14:ligatures w14:val="none"/>
                  <w:rPrChange w:id="3405" w:author="Administrator" w:date="2025-10-28T17:49:00Z" w16du:dateUtc="2025-10-28T10:49:00Z">
                    <w:rPr>
                      <w:rFonts w:ascii="TimesNewRomanPS-ItalicMT" w:eastAsia="Times New Roman" w:hAnsi="TimesNewRomanPS-ItalicMT" w:cs="Times New Roman"/>
                      <w:i/>
                      <w:iCs/>
                      <w:color w:val="000000"/>
                      <w:kern w:val="0"/>
                      <w14:ligatures w14:val="none"/>
                    </w:rPr>
                  </w:rPrChange>
                </w:rPr>
                <w:t>H</w:t>
              </w:r>
              <w:r w:rsidRPr="00CA691D">
                <w:rPr>
                  <w:rFonts w:ascii="Times New Roman" w:eastAsia="Times New Roman" w:hAnsi="Times New Roman" w:cs="Times New Roman"/>
                  <w:i/>
                  <w:iCs/>
                  <w:color w:val="000000"/>
                  <w:kern w:val="0"/>
                  <w:sz w:val="24"/>
                  <w:szCs w:val="24"/>
                  <w14:ligatures w14:val="none"/>
                  <w:rPrChange w:id="3406"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3407"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3408"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3409"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3410"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341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3412" w:author="Administrator" w:date="2025-10-28T17:49:00Z" w16du:dateUtc="2025-10-28T10:49:00Z">
                    <w:rPr>
                      <w:rFonts w:ascii="Calibri" w:eastAsia="Times New Roman" w:hAnsi="Calibri" w:cs="Calibri"/>
                      <w:i/>
                      <w:iCs/>
                      <w:color w:val="000000"/>
                      <w:kern w:val="0"/>
                      <w14:ligatures w14:val="none"/>
                    </w:rPr>
                  </w:rPrChange>
                </w:rPr>
                <w:t>Đườ</w:t>
              </w:r>
              <w:r w:rsidRPr="00CA691D">
                <w:rPr>
                  <w:rFonts w:ascii="Times New Roman" w:eastAsia="Times New Roman" w:hAnsi="Times New Roman" w:cs="Times New Roman"/>
                  <w:i/>
                  <w:iCs/>
                  <w:color w:val="000000"/>
                  <w:kern w:val="0"/>
                  <w:sz w:val="24"/>
                  <w:szCs w:val="24"/>
                  <w14:ligatures w14:val="none"/>
                  <w:rPrChange w:id="3413"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3414"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3415" w:author="Administrator" w:date="2025-10-28T17:49:00Z" w16du:dateUtc="2025-10-28T10:49:00Z">
                    <w:rPr>
                      <w:rFonts w:ascii="TimesNewRomanPS-ItalicMT" w:eastAsia="Times New Roman" w:hAnsi="TimesNewRomanPS-ItalicMT" w:cs="Times New Roman"/>
                      <w:i/>
                      <w:iCs/>
                      <w:color w:val="000000"/>
                      <w:kern w:val="0"/>
                      <w14:ligatures w14:val="none"/>
                    </w:rPr>
                  </w:rPrChange>
                </w:rPr>
                <w:t>y Vi</w:t>
              </w:r>
              <w:r w:rsidRPr="00CA691D">
                <w:rPr>
                  <w:rFonts w:ascii="Times New Roman" w:eastAsia="Times New Roman" w:hAnsi="Times New Roman" w:cs="Times New Roman"/>
                  <w:i/>
                  <w:iCs/>
                  <w:color w:val="000000"/>
                  <w:kern w:val="0"/>
                  <w:sz w:val="24"/>
                  <w:szCs w:val="24"/>
                  <w14:ligatures w14:val="none"/>
                  <w:rPrChange w:id="3416"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3417" w:author="Administrator" w:date="2025-10-28T17:49:00Z" w16du:dateUtc="2025-10-28T10:49:00Z">
                    <w:rPr>
                      <w:rFonts w:ascii="TimesNewRomanPS-ItalicMT" w:eastAsia="Times New Roman" w:hAnsi="TimesNewRomanPS-ItalicMT" w:cs="Times New Roman"/>
                      <w:i/>
                      <w:iCs/>
                      <w:color w:val="000000"/>
                      <w:kern w:val="0"/>
                      <w14:ligatures w14:val="none"/>
                    </w:rPr>
                  </w:rPrChange>
                </w:rPr>
                <w:t>t Nam</w:t>
              </w:r>
              <w:r w:rsidRPr="00CA691D">
                <w:rPr>
                  <w:rFonts w:ascii="Times New Roman" w:eastAsia="Times New Roman" w:hAnsi="Times New Roman" w:cs="Times New Roman"/>
                  <w:i/>
                  <w:iCs/>
                  <w:color w:val="000000"/>
                  <w:kern w:val="0"/>
                  <w:sz w:val="24"/>
                  <w:szCs w:val="24"/>
                  <w14:ligatures w14:val="none"/>
                  <w:rPrChange w:id="3418" w:author="Administrator" w:date="2025-10-28T17:49:00Z" w16du:dateUtc="2025-10-28T10:49:00Z">
                    <w:rPr>
                      <w:rFonts w:ascii="Arial" w:eastAsia="Times New Roman" w:hAnsi="Arial" w:cs="Arial"/>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3419" w:author="Administrator" w:date="2025-10-28T17:49:00Z" w16du:dateUtc="2025-10-28T10:49:00Z">
                    <w:rPr>
                      <w:rFonts w:ascii=".VnTime" w:eastAsia="Times New Roman" w:hAnsi=".VnTime" w:cs=".VnTime"/>
                      <w:i/>
                      <w:iCs/>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3420"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5CBC0470" w14:textId="0D49459F" w:rsidR="00CA691D" w:rsidRDefault="00D91701" w:rsidP="00A3338D">
            <w:pPr>
              <w:pStyle w:val="Vnbnnidung0"/>
              <w:tabs>
                <w:tab w:val="left" w:pos="1996"/>
              </w:tabs>
              <w:spacing w:after="0" w:line="240" w:lineRule="auto"/>
              <w:ind w:firstLine="0"/>
              <w:jc w:val="both"/>
              <w:rPr>
                <w:ins w:id="3421" w:author="Administrator" w:date="2025-10-28T17:56:00Z" w16du:dateUtc="2025-10-28T10:56:00Z"/>
                <w:rFonts w:ascii="Times New Roman" w:eastAsia="Times New Roman" w:hAnsi="Times New Roman" w:cs="Times New Roman"/>
                <w:b/>
                <w:bCs/>
                <w:color w:val="000000"/>
                <w:kern w:val="0"/>
                <w:sz w:val="24"/>
                <w:szCs w:val="24"/>
                <w14:ligatures w14:val="none"/>
              </w:rPr>
            </w:pPr>
            <w:ins w:id="3422"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3423" w:author="Administrator" w:date="2025-10-28T17:49:00Z" w16du:dateUtc="2025-10-28T10:49:00Z">
                    <w:rPr>
                      <w:rFonts w:ascii="TimesNewRomanPS-BoldMT" w:eastAsia="Times New Roman" w:hAnsi="TimesNewRomanPS-BoldMT" w:cs="Times New Roman"/>
                      <w:b/>
                      <w:bCs/>
                      <w:color w:val="000000"/>
                      <w:kern w:val="0"/>
                      <w14:ligatures w14:val="none"/>
                    </w:rPr>
                  </w:rPrChange>
                </w:rPr>
                <w:t>9. V</w:t>
              </w:r>
              <w:r w:rsidRPr="00CA691D">
                <w:rPr>
                  <w:rFonts w:ascii="Times New Roman" w:eastAsia="Times New Roman" w:hAnsi="Times New Roman" w:cs="Times New Roman"/>
                  <w:b/>
                  <w:bCs/>
                  <w:color w:val="000000"/>
                  <w:kern w:val="0"/>
                  <w:sz w:val="24"/>
                  <w:szCs w:val="24"/>
                  <w14:ligatures w14:val="none"/>
                  <w:rPrChange w:id="3424"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342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kho</w:t>
              </w:r>
              <w:r w:rsidRPr="00CA691D">
                <w:rPr>
                  <w:rFonts w:ascii="Times New Roman" w:eastAsia="Times New Roman" w:hAnsi="Times New Roman" w:cs="Times New Roman"/>
                  <w:b/>
                  <w:bCs/>
                  <w:color w:val="000000"/>
                  <w:kern w:val="0"/>
                  <w:sz w:val="24"/>
                  <w:szCs w:val="24"/>
                  <w14:ligatures w14:val="none"/>
                  <w:rPrChange w:id="3426" w:author="Administrator" w:date="2025-10-28T17:49:00Z" w16du:dateUtc="2025-10-28T10:49:00Z">
                    <w:rPr>
                      <w:rFonts w:ascii="Calibri" w:eastAsia="Times New Roman" w:hAnsi="Calibri" w:cs="Calibri"/>
                      <w:b/>
                      <w:bCs/>
                      <w:color w:val="000000"/>
                      <w:kern w:val="0"/>
                      <w14:ligatures w14:val="none"/>
                    </w:rPr>
                  </w:rPrChange>
                </w:rPr>
                <w:t>ả</w:t>
              </w:r>
              <w:r w:rsidRPr="00CA691D">
                <w:rPr>
                  <w:rFonts w:ascii="Times New Roman" w:eastAsia="Times New Roman" w:hAnsi="Times New Roman" w:cs="Times New Roman"/>
                  <w:b/>
                  <w:bCs/>
                  <w:color w:val="000000"/>
                  <w:kern w:val="0"/>
                  <w:sz w:val="24"/>
                  <w:szCs w:val="24"/>
                  <w14:ligatures w14:val="none"/>
                  <w:rPrChange w:id="342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n 14 </w:t>
              </w:r>
              <w:r w:rsidRPr="00CA691D">
                <w:rPr>
                  <w:rFonts w:ascii="Times New Roman" w:eastAsia="Times New Roman" w:hAnsi="Times New Roman" w:cs="Times New Roman"/>
                  <w:b/>
                  <w:bCs/>
                  <w:color w:val="000000"/>
                  <w:kern w:val="0"/>
                  <w:sz w:val="24"/>
                  <w:szCs w:val="24"/>
                  <w14:ligatures w14:val="none"/>
                  <w:rPrChange w:id="3428"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3429"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3430"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3431"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u 24 </w:t>
              </w:r>
              <w:r w:rsidRPr="00CA691D">
                <w:rPr>
                  <w:rFonts w:ascii="Times New Roman" w:eastAsia="Times New Roman" w:hAnsi="Times New Roman" w:cs="Times New Roman"/>
                  <w:b/>
                  <w:bCs/>
                  <w:color w:val="000000"/>
                  <w:kern w:val="0"/>
                  <w:sz w:val="24"/>
                  <w:szCs w:val="24"/>
                  <w14:ligatures w14:val="none"/>
                  <w:rPrChange w:id="3432"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3433"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 Ki</w:t>
              </w:r>
              <w:r w:rsidRPr="00CA691D">
                <w:rPr>
                  <w:rFonts w:ascii="Times New Roman" w:eastAsia="Times New Roman" w:hAnsi="Times New Roman" w:cs="Times New Roman"/>
                  <w:b/>
                  <w:bCs/>
                  <w:color w:val="000000"/>
                  <w:kern w:val="0"/>
                  <w:sz w:val="24"/>
                  <w:szCs w:val="24"/>
                  <w14:ligatures w14:val="none"/>
                  <w:rPrChange w:id="3434" w:author="Administrator" w:date="2025-10-28T17:49:00Z" w16du:dateUtc="2025-10-28T10:49:00Z">
                    <w:rPr>
                      <w:rFonts w:ascii="Calibri" w:eastAsia="Times New Roman" w:hAnsi="Calibri" w:cs="Calibri"/>
                      <w:b/>
                      <w:bCs/>
                      <w:color w:val="000000"/>
                      <w:kern w:val="0"/>
                      <w14:ligatures w14:val="none"/>
                    </w:rPr>
                  </w:rPrChange>
                </w:rPr>
                <w:t>ể</w:t>
              </w:r>
              <w:r w:rsidRPr="00CA691D">
                <w:rPr>
                  <w:rFonts w:ascii="Times New Roman" w:eastAsia="Times New Roman" w:hAnsi="Times New Roman" w:cs="Times New Roman"/>
                  <w:b/>
                  <w:bCs/>
                  <w:color w:val="000000"/>
                  <w:kern w:val="0"/>
                  <w:sz w:val="24"/>
                  <w:szCs w:val="24"/>
                  <w14:ligatures w14:val="none"/>
                  <w:rPrChange w:id="343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m tra </w:t>
              </w:r>
              <w:r w:rsidRPr="00CA691D">
                <w:rPr>
                  <w:rFonts w:ascii="Times New Roman" w:eastAsia="Times New Roman" w:hAnsi="Times New Roman" w:cs="Times New Roman"/>
                  <w:b/>
                  <w:bCs/>
                  <w:color w:val="000000"/>
                  <w:kern w:val="0"/>
                  <w:sz w:val="24"/>
                  <w:szCs w:val="24"/>
                  <w14:ligatures w14:val="none"/>
                  <w:rPrChange w:id="3436" w:author="Administrator" w:date="2025-10-28T17:49:00Z" w16du:dateUtc="2025-10-28T10:49:00Z">
                    <w:rPr>
                      <w:rFonts w:ascii="Calibri" w:eastAsia="Times New Roman" w:hAnsi="Calibri" w:cs="Calibri"/>
                      <w:b/>
                      <w:bCs/>
                      <w:color w:val="000000"/>
                      <w:kern w:val="0"/>
                      <w14:ligatures w14:val="none"/>
                    </w:rPr>
                  </w:rPrChange>
                </w:rPr>
                <w:t>đ</w:t>
              </w:r>
              <w:r w:rsidRPr="00CA691D">
                <w:rPr>
                  <w:rFonts w:ascii="Times New Roman" w:eastAsia="Times New Roman" w:hAnsi="Times New Roman" w:cs="Times New Roman"/>
                  <w:b/>
                  <w:bCs/>
                  <w:color w:val="000000"/>
                  <w:kern w:val="0"/>
                  <w:sz w:val="24"/>
                  <w:szCs w:val="24"/>
                  <w14:ligatures w14:val="none"/>
                  <w:rPrChange w:id="3437" w:author="Administrator" w:date="2025-10-28T17:49:00Z" w16du:dateUtc="2025-10-28T10:49:00Z">
                    <w:rPr>
                      <w:rFonts w:ascii="TimesNewRomanPS-BoldMT" w:eastAsia="Times New Roman" w:hAnsi="TimesNewRomanPS-BoldMT" w:cs="Times New Roman"/>
                      <w:b/>
                      <w:bCs/>
                      <w:color w:val="000000"/>
                      <w:kern w:val="0"/>
                      <w14:ligatures w14:val="none"/>
                    </w:rPr>
                  </w:rPrChange>
                </w:rPr>
                <w:t>i</w:t>
              </w:r>
              <w:r w:rsidRPr="00CA691D">
                <w:rPr>
                  <w:rFonts w:ascii="Times New Roman" w:eastAsia="Times New Roman" w:hAnsi="Times New Roman" w:cs="Times New Roman"/>
                  <w:b/>
                  <w:bCs/>
                  <w:color w:val="000000"/>
                  <w:kern w:val="0"/>
                  <w:sz w:val="24"/>
                  <w:szCs w:val="24"/>
                  <w14:ligatures w14:val="none"/>
                  <w:rPrChange w:id="3438" w:author="Administrator" w:date="2025-10-28T17:49:00Z" w16du:dateUtc="2025-10-28T10:49:00Z">
                    <w:rPr>
                      <w:rFonts w:ascii="Calibri" w:eastAsia="Times New Roman" w:hAnsi="Calibri" w:cs="Calibri"/>
                      <w:b/>
                      <w:bCs/>
                      <w:color w:val="000000"/>
                      <w:kern w:val="0"/>
                      <w14:ligatures w14:val="none"/>
                    </w:rPr>
                  </w:rPrChange>
                </w:rPr>
                <w:t>ề</w:t>
              </w:r>
              <w:r w:rsidRPr="00CA691D">
                <w:rPr>
                  <w:rFonts w:ascii="Times New Roman" w:eastAsia="Times New Roman" w:hAnsi="Times New Roman" w:cs="Times New Roman"/>
                  <w:b/>
                  <w:bCs/>
                  <w:color w:val="000000"/>
                  <w:kern w:val="0"/>
                  <w:sz w:val="24"/>
                  <w:szCs w:val="24"/>
                  <w14:ligatures w14:val="none"/>
                  <w:rPrChange w:id="3439" w:author="Administrator" w:date="2025-10-28T17:49:00Z" w16du:dateUtc="2025-10-28T10:49:00Z">
                    <w:rPr>
                      <w:rFonts w:ascii="TimesNewRomanPS-BoldMT" w:eastAsia="Times New Roman" w:hAnsi="TimesNewRomanPS-BoldMT" w:cs="Times New Roman"/>
                      <w:b/>
                      <w:bCs/>
                      <w:color w:val="000000"/>
                      <w:kern w:val="0"/>
                      <w14:ligatures w14:val="none"/>
                    </w:rPr>
                  </w:rPrChange>
                </w:rPr>
                <w:t>u ki</w:t>
              </w:r>
              <w:r w:rsidRPr="00CA691D">
                <w:rPr>
                  <w:rFonts w:ascii="Times New Roman" w:eastAsia="Times New Roman" w:hAnsi="Times New Roman" w:cs="Times New Roman"/>
                  <w:b/>
                  <w:bCs/>
                  <w:color w:val="000000"/>
                  <w:kern w:val="0"/>
                  <w:sz w:val="24"/>
                  <w:szCs w:val="24"/>
                  <w14:ligatures w14:val="none"/>
                  <w:rPrChange w:id="3440"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3441" w:author="Administrator" w:date="2025-10-28T17:49:00Z" w16du:dateUtc="2025-10-28T10:49:00Z">
                    <w:rPr>
                      <w:rFonts w:ascii="TimesNewRomanPS-BoldMT" w:eastAsia="Times New Roman" w:hAnsi="TimesNewRomanPS-BoldMT" w:cs="Times New Roman"/>
                      <w:b/>
                      <w:bCs/>
                      <w:color w:val="000000"/>
                      <w:kern w:val="0"/>
                      <w14:ligatures w14:val="none"/>
                    </w:rPr>
                  </w:rPrChange>
                </w:rPr>
                <w:t>n an to</w:t>
              </w:r>
              <w:r w:rsidRPr="00CA691D">
                <w:rPr>
                  <w:rFonts w:ascii="Times New Roman" w:eastAsia="Times New Roman" w:hAnsi="Times New Roman" w:cs="Times New Roman"/>
                  <w:b/>
                  <w:bCs/>
                  <w:color w:val="000000"/>
                  <w:kern w:val="0"/>
                  <w:sz w:val="24"/>
                  <w:szCs w:val="24"/>
                  <w14:ligatures w14:val="none"/>
                  <w:rPrChange w:id="3442" w:author="Administrator" w:date="2025-10-28T17:49:00Z" w16du:dateUtc="2025-10-28T10:49:00Z">
                    <w:rPr>
                      <w:rFonts w:ascii="Calibri" w:eastAsia="Times New Roman" w:hAnsi="Calibri" w:cs="Calibri"/>
                      <w:b/>
                      <w:bCs/>
                      <w:color w:val="000000"/>
                      <w:kern w:val="0"/>
                      <w14:ligatures w14:val="none"/>
                    </w:rPr>
                  </w:rPrChange>
                </w:rPr>
                <w:t>à</w:t>
              </w:r>
              <w:r w:rsidRPr="00CA691D">
                <w:rPr>
                  <w:rFonts w:ascii="Times New Roman" w:eastAsia="Times New Roman" w:hAnsi="Times New Roman" w:cs="Times New Roman"/>
                  <w:b/>
                  <w:bCs/>
                  <w:color w:val="000000"/>
                  <w:kern w:val="0"/>
                  <w:sz w:val="24"/>
                  <w:szCs w:val="24"/>
                  <w14:ligatures w14:val="none"/>
                  <w:rPrChange w:id="3443" w:author="Administrator" w:date="2025-10-28T17:49:00Z" w16du:dateUtc="2025-10-28T10:49:00Z">
                    <w:rPr>
                      <w:rFonts w:ascii="TimesNewRomanPS-BoldMT" w:eastAsia="Times New Roman" w:hAnsi="TimesNewRomanPS-BoldMT" w:cs="Times New Roman"/>
                      <w:b/>
                      <w:bCs/>
                      <w:color w:val="000000"/>
                      <w:kern w:val="0"/>
                      <w14:ligatures w14:val="none"/>
                    </w:rPr>
                  </w:rPrChange>
                </w:rPr>
                <w:t>n c</w:t>
              </w:r>
              <w:r w:rsidRPr="00CA691D">
                <w:rPr>
                  <w:rFonts w:ascii="Times New Roman" w:eastAsia="Times New Roman" w:hAnsi="Times New Roman" w:cs="Times New Roman"/>
                  <w:b/>
                  <w:bCs/>
                  <w:color w:val="000000"/>
                  <w:kern w:val="0"/>
                  <w:sz w:val="24"/>
                  <w:szCs w:val="24"/>
                  <w14:ligatures w14:val="none"/>
                  <w:rPrChange w:id="3444" w:author="Administrator" w:date="2025-10-28T17:49:00Z" w16du:dateUtc="2025-10-28T10:49:00Z">
                    <w:rPr>
                      <w:rFonts w:ascii="Calibri" w:eastAsia="Times New Roman" w:hAnsi="Calibri" w:cs="Calibri"/>
                      <w:b/>
                      <w:bCs/>
                      <w:color w:val="000000"/>
                      <w:kern w:val="0"/>
                      <w14:ligatures w14:val="none"/>
                    </w:rPr>
                  </w:rPrChange>
                </w:rPr>
                <w:t>ủ</w:t>
              </w:r>
              <w:r w:rsidRPr="00CA691D">
                <w:rPr>
                  <w:rFonts w:ascii="Times New Roman" w:eastAsia="Times New Roman" w:hAnsi="Times New Roman" w:cs="Times New Roman"/>
                  <w:b/>
                  <w:bCs/>
                  <w:color w:val="000000"/>
                  <w:kern w:val="0"/>
                  <w:sz w:val="24"/>
                  <w:szCs w:val="24"/>
                  <w14:ligatures w14:val="none"/>
                  <w:rPrChange w:id="3445" w:author="Administrator" w:date="2025-10-28T17:49:00Z" w16du:dateUtc="2025-10-28T10:49:00Z">
                    <w:rPr>
                      <w:rFonts w:ascii="TimesNewRomanPS-BoldMT" w:eastAsia="Times New Roman" w:hAnsi="TimesNewRomanPS-BoldMT" w:cs="Times New Roman"/>
                      <w:b/>
                      <w:bCs/>
                      <w:color w:val="000000"/>
                      <w:kern w:val="0"/>
                      <w14:ligatures w14:val="none"/>
                    </w:rPr>
                  </w:rPrChange>
                </w:rPr>
                <w:t>a</w:t>
              </w:r>
            </w:ins>
            <w:ins w:id="3446" w:author="Administrator" w:date="2025-10-28T17:56:00Z" w16du:dateUtc="2025-10-28T10:56:00Z">
              <w:r w:rsidR="00CA691D">
                <w:rPr>
                  <w:rFonts w:ascii="Times New Roman" w:eastAsia="Times New Roman" w:hAnsi="Times New Roman" w:cs="Times New Roman"/>
                  <w:b/>
                  <w:bCs/>
                  <w:color w:val="000000"/>
                  <w:kern w:val="0"/>
                  <w:sz w:val="24"/>
                  <w:szCs w:val="24"/>
                  <w14:ligatures w14:val="none"/>
                </w:rPr>
                <w:t xml:space="preserve"> </w:t>
              </w:r>
            </w:ins>
            <w:ins w:id="3447" w:author="Administrator" w:date="2025-10-28T17:43:00Z" w16du:dateUtc="2025-10-28T10:43:00Z">
              <w:r w:rsidRPr="00CA691D">
                <w:rPr>
                  <w:rFonts w:ascii="Times New Roman" w:eastAsia="Times New Roman" w:hAnsi="Times New Roman" w:cs="Times New Roman"/>
                  <w:b/>
                  <w:bCs/>
                  <w:color w:val="000000"/>
                  <w:kern w:val="0"/>
                  <w:sz w:val="24"/>
                  <w:szCs w:val="24"/>
                  <w14:ligatures w14:val="none"/>
                  <w:rPrChange w:id="3448" w:author="Administrator" w:date="2025-10-28T17:49:00Z" w16du:dateUtc="2025-10-28T10:49:00Z">
                    <w:rPr>
                      <w:rFonts w:ascii="TimesNewRomanPS-BoldMT" w:eastAsia="Times New Roman" w:hAnsi="TimesNewRomanPS-BoldMT" w:cs="Times New Roman"/>
                      <w:b/>
                      <w:bCs/>
                      <w:color w:val="000000"/>
                      <w:kern w:val="0"/>
                      <w14:ligatures w14:val="none"/>
                    </w:rPr>
                  </w:rPrChange>
                </w:rPr>
                <w:t>ph</w:t>
              </w:r>
              <w:r w:rsidRPr="00CA691D">
                <w:rPr>
                  <w:rFonts w:ascii="Times New Roman" w:eastAsia="Times New Roman" w:hAnsi="Times New Roman" w:cs="Times New Roman"/>
                  <w:b/>
                  <w:bCs/>
                  <w:color w:val="000000"/>
                  <w:kern w:val="0"/>
                  <w:sz w:val="24"/>
                  <w:szCs w:val="24"/>
                  <w14:ligatures w14:val="none"/>
                  <w:rPrChange w:id="3449" w:author="Administrator" w:date="2025-10-28T17:49:00Z" w16du:dateUtc="2025-10-28T10:49:00Z">
                    <w:rPr>
                      <w:rFonts w:ascii="Calibri" w:eastAsia="Times New Roman" w:hAnsi="Calibri" w:cs="Calibri"/>
                      <w:b/>
                      <w:bCs/>
                      <w:color w:val="000000"/>
                      <w:kern w:val="0"/>
                      <w14:ligatures w14:val="none"/>
                    </w:rPr>
                  </w:rPrChange>
                </w:rPr>
                <w:t>ươ</w:t>
              </w:r>
              <w:r w:rsidRPr="00CA691D">
                <w:rPr>
                  <w:rFonts w:ascii="Times New Roman" w:eastAsia="Times New Roman" w:hAnsi="Times New Roman" w:cs="Times New Roman"/>
                  <w:b/>
                  <w:bCs/>
                  <w:color w:val="000000"/>
                  <w:kern w:val="0"/>
                  <w:sz w:val="24"/>
                  <w:szCs w:val="24"/>
                  <w14:ligatures w14:val="none"/>
                  <w:rPrChange w:id="3450" w:author="Administrator" w:date="2025-10-28T17:49:00Z" w16du:dateUtc="2025-10-28T10:49:00Z">
                    <w:rPr>
                      <w:rFonts w:ascii="TimesNewRomanPS-BoldMT" w:eastAsia="Times New Roman" w:hAnsi="TimesNewRomanPS-BoldMT" w:cs="Times New Roman"/>
                      <w:b/>
                      <w:bCs/>
                      <w:color w:val="000000"/>
                      <w:kern w:val="0"/>
                      <w14:ligatures w14:val="none"/>
                    </w:rPr>
                  </w:rPrChange>
                </w:rPr>
                <w:t>ng ti</w:t>
              </w:r>
              <w:r w:rsidRPr="00CA691D">
                <w:rPr>
                  <w:rFonts w:ascii="Times New Roman" w:eastAsia="Times New Roman" w:hAnsi="Times New Roman" w:cs="Times New Roman"/>
                  <w:b/>
                  <w:bCs/>
                  <w:color w:val="000000"/>
                  <w:kern w:val="0"/>
                  <w:sz w:val="24"/>
                  <w:szCs w:val="24"/>
                  <w14:ligatures w14:val="none"/>
                  <w:rPrChange w:id="3451" w:author="Administrator" w:date="2025-10-28T17:49:00Z" w16du:dateUtc="2025-10-28T10:49:00Z">
                    <w:rPr>
                      <w:rFonts w:ascii="Calibri" w:eastAsia="Times New Roman" w:hAnsi="Calibri" w:cs="Calibri"/>
                      <w:b/>
                      <w:bCs/>
                      <w:color w:val="000000"/>
                      <w:kern w:val="0"/>
                      <w14:ligatures w14:val="none"/>
                    </w:rPr>
                  </w:rPrChange>
                </w:rPr>
                <w:t>ệ</w:t>
              </w:r>
              <w:r w:rsidRPr="00CA691D">
                <w:rPr>
                  <w:rFonts w:ascii="Times New Roman" w:eastAsia="Times New Roman" w:hAnsi="Times New Roman" w:cs="Times New Roman"/>
                  <w:b/>
                  <w:bCs/>
                  <w:color w:val="000000"/>
                  <w:kern w:val="0"/>
                  <w:sz w:val="24"/>
                  <w:szCs w:val="24"/>
                  <w14:ligatures w14:val="none"/>
                  <w:rPrChange w:id="3452" w:author="Administrator" w:date="2025-10-28T17:49:00Z" w16du:dateUtc="2025-10-28T10:49:00Z">
                    <w:rPr>
                      <w:rFonts w:ascii="TimesNewRomanPS-BoldMT" w:eastAsia="Times New Roman" w:hAnsi="TimesNewRomanPS-BoldMT" w:cs="Times New Roman"/>
                      <w:b/>
                      <w:bCs/>
                      <w:color w:val="000000"/>
                      <w:kern w:val="0"/>
                      <w14:ligatures w14:val="none"/>
                    </w:rPr>
                  </w:rPrChange>
                </w:rPr>
                <w:t>n</w:t>
              </w:r>
            </w:ins>
            <w:ins w:id="3453" w:author="Administrator" w:date="2025-10-28T17:56:00Z" w16du:dateUtc="2025-10-28T10:56:00Z">
              <w:r w:rsidR="00CA691D">
                <w:rPr>
                  <w:rFonts w:ascii="Times New Roman" w:eastAsia="Times New Roman" w:hAnsi="Times New Roman" w:cs="Times New Roman"/>
                  <w:b/>
                  <w:bCs/>
                  <w:color w:val="000000"/>
                  <w:kern w:val="0"/>
                  <w:sz w:val="24"/>
                  <w:szCs w:val="24"/>
                  <w14:ligatures w14:val="none"/>
                </w:rPr>
                <w:t xml:space="preserve"> </w:t>
              </w:r>
            </w:ins>
          </w:p>
          <w:p w14:paraId="7CC15ACC" w14:textId="77777777" w:rsidR="00CA691D" w:rsidRDefault="00D91701" w:rsidP="00A3338D">
            <w:pPr>
              <w:pStyle w:val="Vnbnnidung0"/>
              <w:tabs>
                <w:tab w:val="left" w:pos="1996"/>
              </w:tabs>
              <w:spacing w:after="0" w:line="240" w:lineRule="auto"/>
              <w:ind w:firstLine="0"/>
              <w:jc w:val="both"/>
              <w:rPr>
                <w:ins w:id="3454" w:author="Administrator" w:date="2025-10-28T17:56:00Z" w16du:dateUtc="2025-10-28T10:56:00Z"/>
                <w:rFonts w:ascii="Times New Roman" w:eastAsia="Times New Roman" w:hAnsi="Times New Roman" w:cs="Times New Roman"/>
                <w:color w:val="000000"/>
                <w:kern w:val="0"/>
                <w:sz w:val="24"/>
                <w:szCs w:val="24"/>
                <w14:ligatures w14:val="none"/>
              </w:rPr>
            </w:pPr>
            <w:ins w:id="345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456"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3457"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3458"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3459" w:author="Administrator" w:date="2025-10-28T17:49:00Z" w16du:dateUtc="2025-10-28T10:49:00Z">
                    <w:rPr>
                      <w:rFonts w:ascii="TimesNewRomanPSMT" w:eastAsia="Times New Roman" w:hAnsi="TimesNewRomanPSMT" w:cs="Times New Roman"/>
                      <w:color w:val="000000"/>
                      <w:kern w:val="0"/>
                      <w14:ligatures w14:val="none"/>
                    </w:rPr>
                  </w:rPrChange>
                </w:rPr>
                <w:t xml:space="preserve"> quy </w:t>
              </w:r>
              <w:r w:rsidRPr="00CA691D">
                <w:rPr>
                  <w:rFonts w:ascii="Times New Roman" w:eastAsia="Times New Roman" w:hAnsi="Times New Roman" w:cs="Times New Roman"/>
                  <w:color w:val="000000"/>
                  <w:kern w:val="0"/>
                  <w:sz w:val="24"/>
                  <w:szCs w:val="24"/>
                  <w14:ligatures w14:val="none"/>
                  <w:rPrChange w:id="3460"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3461" w:author="Administrator" w:date="2025-10-28T17:49:00Z" w16du:dateUtc="2025-10-28T10:49:00Z">
                    <w:rPr>
                      <w:rFonts w:ascii="TimesNewRomanPSMT" w:eastAsia="Times New Roman" w:hAnsi="TimesNewRomanPSMT" w:cs="Times New Roman"/>
                      <w:color w:val="000000"/>
                      <w:kern w:val="0"/>
                      <w14:ligatures w14:val="none"/>
                    </w:rPr>
                  </w:rPrChange>
                </w:rPr>
                <w:t>nh r</w:t>
              </w:r>
              <w:r w:rsidRPr="00CA691D">
                <w:rPr>
                  <w:rFonts w:ascii="Times New Roman" w:eastAsia="Times New Roman" w:hAnsi="Times New Roman" w:cs="Times New Roman"/>
                  <w:color w:val="000000"/>
                  <w:kern w:val="0"/>
                  <w:sz w:val="24"/>
                  <w:szCs w:val="24"/>
                  <w14:ligatures w14:val="none"/>
                  <w:rPrChange w:id="3462" w:author="Administrator" w:date="2025-10-28T17:49:00Z" w16du:dateUtc="2025-10-28T10:49:00Z">
                    <w:rPr>
                      <w:rFonts w:ascii=".VnTime" w:eastAsia="Times New Roman" w:hAnsi=".VnTime" w:cs=".VnTime"/>
                      <w:color w:val="000000"/>
                      <w:kern w:val="0"/>
                      <w14:ligatures w14:val="none"/>
                    </w:rPr>
                  </w:rPrChange>
                </w:rPr>
                <w:t>õ</w:t>
              </w:r>
              <w:r w:rsidRPr="00CA691D">
                <w:rPr>
                  <w:rFonts w:ascii="Times New Roman" w:eastAsia="Times New Roman" w:hAnsi="Times New Roman" w:cs="Times New Roman"/>
                  <w:color w:val="000000"/>
                  <w:kern w:val="0"/>
                  <w:sz w:val="24"/>
                  <w:szCs w:val="24"/>
                  <w14:ligatures w14:val="none"/>
                  <w:rPrChange w:id="3463"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3464"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3465" w:author="Administrator" w:date="2025-10-28T17:49:00Z" w16du:dateUtc="2025-10-28T10:49:00Z">
                    <w:rPr>
                      <w:rFonts w:ascii="TimesNewRomanPSMT" w:eastAsia="Times New Roman" w:hAnsi="TimesNewRomanPSMT" w:cs="Times New Roman"/>
                      <w:color w:val="000000"/>
                      <w:kern w:val="0"/>
                      <w14:ligatures w14:val="none"/>
                    </w:rPr>
                  </w:rPrChange>
                </w:rPr>
                <w:t xml:space="preserve">i dung </w:t>
              </w:r>
              <w:r w:rsidRPr="00CA691D">
                <w:rPr>
                  <w:rFonts w:ascii="Times New Roman" w:eastAsia="Times New Roman" w:hAnsi="Times New Roman" w:cs="Times New Roman"/>
                  <w:color w:val="000000"/>
                  <w:kern w:val="0"/>
                  <w:sz w:val="24"/>
                  <w:szCs w:val="24"/>
                  <w14:ligatures w14:val="none"/>
                  <w:rPrChange w:id="3466"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3467" w:author="Administrator" w:date="2025-10-28T17:49:00Z" w16du:dateUtc="2025-10-28T10:49:00Z">
                    <w:rPr>
                      <w:rFonts w:ascii="TimesNewRomanPSMT" w:eastAsia="Times New Roman" w:hAnsi="TimesNewRomanPSMT" w:cs="Times New Roman"/>
                      <w:color w:val="000000"/>
                      <w:kern w:val="0"/>
                      <w14:ligatures w14:val="none"/>
                    </w:rPr>
                  </w:rPrChange>
                </w:rPr>
                <w:t>ki</w:t>
              </w:r>
              <w:r w:rsidRPr="00CA691D">
                <w:rPr>
                  <w:rFonts w:ascii="Times New Roman" w:eastAsia="Times New Roman" w:hAnsi="Times New Roman" w:cs="Times New Roman"/>
                  <w:color w:val="000000"/>
                  <w:kern w:val="0"/>
                  <w:sz w:val="24"/>
                  <w:szCs w:val="24"/>
                  <w14:ligatures w14:val="none"/>
                  <w:rPrChange w:id="3468"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3469" w:author="Administrator" w:date="2025-10-28T17:49:00Z" w16du:dateUtc="2025-10-28T10:49:00Z">
                    <w:rPr>
                      <w:rFonts w:ascii="TimesNewRomanPSMT" w:eastAsia="Times New Roman" w:hAnsi="TimesNewRomanPSMT" w:cs="Times New Roman"/>
                      <w:color w:val="000000"/>
                      <w:kern w:val="0"/>
                      <w14:ligatures w14:val="none"/>
                    </w:rPr>
                  </w:rPrChange>
                </w:rPr>
                <w:t>m tra c</w:t>
              </w:r>
              <w:r w:rsidRPr="00CA691D">
                <w:rPr>
                  <w:rFonts w:ascii="Times New Roman" w:eastAsia="Times New Roman" w:hAnsi="Times New Roman" w:cs="Times New Roman"/>
                  <w:color w:val="000000"/>
                  <w:kern w:val="0"/>
                  <w:sz w:val="24"/>
                  <w:szCs w:val="24"/>
                  <w14:ligatures w14:val="none"/>
                  <w:rPrChange w:id="3470"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471"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3472"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3473"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3474"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475" w:author="Administrator" w:date="2025-10-28T17:49:00Z" w16du:dateUtc="2025-10-28T10:49:00Z">
                    <w:rPr>
                      <w:rFonts w:ascii="TimesNewRomanPSMT" w:eastAsia="Times New Roman" w:hAnsi="TimesNewRomanPSMT" w:cs="Times New Roman"/>
                      <w:color w:val="000000"/>
                      <w:kern w:val="0"/>
                      <w14:ligatures w14:val="none"/>
                    </w:rPr>
                  </w:rPrChange>
                </w:rPr>
                <w:t>u ki</w:t>
              </w:r>
              <w:r w:rsidRPr="00CA691D">
                <w:rPr>
                  <w:rFonts w:ascii="Times New Roman" w:eastAsia="Times New Roman" w:hAnsi="Times New Roman" w:cs="Times New Roman"/>
                  <w:color w:val="000000"/>
                  <w:kern w:val="0"/>
                  <w:sz w:val="24"/>
                  <w:szCs w:val="24"/>
                  <w14:ligatures w14:val="none"/>
                  <w:rPrChange w:id="347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477" w:author="Administrator" w:date="2025-10-28T17:49:00Z" w16du:dateUtc="2025-10-28T10:49:00Z">
                    <w:rPr>
                      <w:rFonts w:ascii="TimesNewRomanPSMT" w:eastAsia="Times New Roman" w:hAnsi="TimesNewRomanPSMT" w:cs="Times New Roman"/>
                      <w:color w:val="000000"/>
                      <w:kern w:val="0"/>
                      <w14:ligatures w14:val="none"/>
                    </w:rPr>
                  </w:rPrChange>
                </w:rPr>
                <w:t>n an to</w:t>
              </w:r>
              <w:r w:rsidRPr="00CA691D">
                <w:rPr>
                  <w:rFonts w:ascii="Times New Roman" w:eastAsia="Times New Roman" w:hAnsi="Times New Roman" w:cs="Times New Roman"/>
                  <w:color w:val="000000"/>
                  <w:kern w:val="0"/>
                  <w:sz w:val="24"/>
                  <w:szCs w:val="24"/>
                  <w14:ligatures w14:val="none"/>
                  <w:rPrChange w:id="347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479"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480"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481" w:author="Administrator" w:date="2025-10-28T17:49:00Z" w16du:dateUtc="2025-10-28T10:49:00Z">
                    <w:rPr>
                      <w:rFonts w:ascii="TimesNewRomanPSMT" w:eastAsia="Times New Roman" w:hAnsi="TimesNewRomanPSMT" w:cs="Times New Roman"/>
                      <w:color w:val="000000"/>
                      <w:kern w:val="0"/>
                      <w14:ligatures w14:val="none"/>
                    </w:rPr>
                  </w:rPrChange>
                </w:rPr>
                <w:t>a ph</w:t>
              </w:r>
              <w:r w:rsidRPr="00CA691D">
                <w:rPr>
                  <w:rFonts w:ascii="Times New Roman" w:eastAsia="Times New Roman" w:hAnsi="Times New Roman" w:cs="Times New Roman"/>
                  <w:color w:val="000000"/>
                  <w:kern w:val="0"/>
                  <w:sz w:val="24"/>
                  <w:szCs w:val="24"/>
                  <w14:ligatures w14:val="none"/>
                  <w:rPrChange w:id="3482"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3483" w:author="Administrator" w:date="2025-10-28T17:49:00Z" w16du:dateUtc="2025-10-28T10:49:00Z">
                    <w:rPr>
                      <w:rFonts w:ascii="TimesNewRomanPSMT" w:eastAsia="Times New Roman" w:hAnsi="TimesNewRomanPSMT" w:cs="Times New Roman"/>
                      <w:color w:val="000000"/>
                      <w:kern w:val="0"/>
                      <w14:ligatures w14:val="none"/>
                    </w:rPr>
                  </w:rPrChange>
                </w:rPr>
                <w:t>ng</w:t>
              </w:r>
            </w:ins>
            <w:ins w:id="3484"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48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486" w:author="Administrator" w:date="2025-10-28T17:49:00Z" w16du:dateUtc="2025-10-28T10:49:00Z">
                    <w:rPr>
                      <w:rFonts w:ascii="TimesNewRomanPSMT" w:eastAsia="Times New Roman" w:hAnsi="TimesNewRomanPSMT" w:cs="Times New Roman"/>
                      <w:color w:val="000000"/>
                      <w:kern w:val="0"/>
                      <w14:ligatures w14:val="none"/>
                    </w:rPr>
                  </w:rPrChange>
                </w:rPr>
                <w:t>ti</w:t>
              </w:r>
              <w:r w:rsidRPr="00CA691D">
                <w:rPr>
                  <w:rFonts w:ascii="Times New Roman" w:eastAsia="Times New Roman" w:hAnsi="Times New Roman" w:cs="Times New Roman"/>
                  <w:color w:val="000000"/>
                  <w:kern w:val="0"/>
                  <w:sz w:val="24"/>
                  <w:szCs w:val="24"/>
                  <w14:ligatures w14:val="none"/>
                  <w:rPrChange w:id="348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488" w:author="Administrator" w:date="2025-10-28T17:49:00Z" w16du:dateUtc="2025-10-28T10:49:00Z">
                    <w:rPr>
                      <w:rFonts w:ascii="TimesNewRomanPSMT" w:eastAsia="Times New Roman" w:hAnsi="TimesNewRomanPSMT" w:cs="Times New Roman"/>
                      <w:color w:val="000000"/>
                      <w:kern w:val="0"/>
                      <w14:ligatures w14:val="none"/>
                    </w:rPr>
                  </w:rPrChange>
                </w:rPr>
                <w:t>n</w:t>
              </w:r>
              <w:r w:rsidRPr="00CA691D">
                <w:rPr>
                  <w:rFonts w:ascii="Times New Roman" w:eastAsia="Times New Roman" w:hAnsi="Times New Roman" w:cs="Times New Roman"/>
                  <w:color w:val="000000"/>
                  <w:kern w:val="0"/>
                  <w:sz w:val="24"/>
                  <w:szCs w:val="24"/>
                  <w14:ligatures w14:val="none"/>
                  <w:rPrChange w:id="3489" w:author="Administrator" w:date="2025-10-28T17:49:00Z" w16du:dateUtc="2025-10-28T10:49:00Z">
                    <w:rPr>
                      <w:rFonts w:ascii=".VnTime" w:eastAsia="Times New Roman" w:hAnsi=".VnTime" w:cs=".VnTime"/>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3490" w:author="Administrator" w:date="2025-10-28T17:49:00Z" w16du:dateUtc="2025-10-28T10:49:00Z">
                    <w:rPr>
                      <w:rFonts w:ascii="TimesNewRomanPSMT" w:eastAsia="Times New Roman" w:hAnsi="TimesNewRomanPSMT" w:cs="Times New Roman"/>
                      <w:color w:val="000000"/>
                      <w:kern w:val="0"/>
                      <w14:ligatures w14:val="none"/>
                    </w:rPr>
                  </w:rPrChange>
                </w:rPr>
                <w:t>, nh</w:t>
              </w:r>
              <w:r w:rsidRPr="00CA691D">
                <w:rPr>
                  <w:rFonts w:ascii="Times New Roman" w:eastAsia="Times New Roman" w:hAnsi="Times New Roman" w:cs="Times New Roman"/>
                  <w:color w:val="000000"/>
                  <w:kern w:val="0"/>
                  <w:sz w:val="24"/>
                  <w:szCs w:val="24"/>
                  <w14:ligatures w14:val="none"/>
                  <w:rPrChange w:id="3491" w:author="Administrator" w:date="2025-10-28T17:49:00Z" w16du:dateUtc="2025-10-28T10:49:00Z">
                    <w:rPr>
                      <w:rFonts w:ascii="Calibri" w:eastAsia="Times New Roman" w:hAnsi="Calibri" w:cs="Calibri"/>
                      <w:color w:val="000000"/>
                      <w:kern w:val="0"/>
                      <w14:ligatures w14:val="none"/>
                    </w:rPr>
                  </w:rPrChange>
                </w:rPr>
                <w:t>ằ</w:t>
              </w:r>
              <w:r w:rsidRPr="00CA691D">
                <w:rPr>
                  <w:rFonts w:ascii="Times New Roman" w:eastAsia="Times New Roman" w:hAnsi="Times New Roman" w:cs="Times New Roman"/>
                  <w:color w:val="000000"/>
                  <w:kern w:val="0"/>
                  <w:sz w:val="24"/>
                  <w:szCs w:val="24"/>
                  <w14:ligatures w14:val="none"/>
                  <w:rPrChange w:id="3492" w:author="Administrator" w:date="2025-10-28T17:49:00Z" w16du:dateUtc="2025-10-28T10:49:00Z">
                    <w:rPr>
                      <w:rFonts w:ascii="TimesNewRomanPSMT" w:eastAsia="Times New Roman" w:hAnsi="TimesNewRomanPSMT" w:cs="Times New Roman"/>
                      <w:color w:val="000000"/>
                      <w:kern w:val="0"/>
                      <w14:ligatures w14:val="none"/>
                    </w:rPr>
                  </w:rPrChange>
                </w:rPr>
                <w:t>m x</w:t>
              </w:r>
              <w:r w:rsidRPr="00CA691D">
                <w:rPr>
                  <w:rFonts w:ascii="Times New Roman" w:eastAsia="Times New Roman" w:hAnsi="Times New Roman" w:cs="Times New Roman"/>
                  <w:color w:val="000000"/>
                  <w:kern w:val="0"/>
                  <w:sz w:val="24"/>
                  <w:szCs w:val="24"/>
                  <w14:ligatures w14:val="none"/>
                  <w:rPrChange w:id="3493"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494"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349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3496"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3497"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3498" w:author="Administrator" w:date="2025-10-28T17:49:00Z" w16du:dateUtc="2025-10-28T10:49:00Z">
                    <w:rPr>
                      <w:rFonts w:ascii="TimesNewRomanPSMT" w:eastAsia="Times New Roman" w:hAnsi="TimesNewRomanPSMT" w:cs="Times New Roman"/>
                      <w:color w:val="000000"/>
                      <w:kern w:val="0"/>
                      <w14:ligatures w14:val="none"/>
                    </w:rPr>
                  </w:rPrChange>
                </w:rPr>
                <w:t>m vi v</w:t>
              </w:r>
              <w:r w:rsidRPr="00CA691D">
                <w:rPr>
                  <w:rFonts w:ascii="Times New Roman" w:eastAsia="Times New Roman" w:hAnsi="Times New Roman" w:cs="Times New Roman"/>
                  <w:color w:val="000000"/>
                  <w:kern w:val="0"/>
                  <w:sz w:val="24"/>
                  <w:szCs w:val="24"/>
                  <w14:ligatures w14:val="none"/>
                  <w:rPrChange w:id="349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500" w:author="Administrator" w:date="2025-10-28T17:49:00Z" w16du:dateUtc="2025-10-28T10:49:00Z">
                    <w:rPr>
                      <w:rFonts w:ascii="TimesNewRomanPSMT" w:eastAsia="Times New Roman" w:hAnsi="TimesNewRomanPSMT" w:cs="Times New Roman"/>
                      <w:color w:val="000000"/>
                      <w:kern w:val="0"/>
                      <w14:ligatures w14:val="none"/>
                    </w:rPr>
                  </w:rPrChange>
                </w:rPr>
                <w:t xml:space="preserve"> gi</w:t>
              </w:r>
              <w:r w:rsidRPr="00CA691D">
                <w:rPr>
                  <w:rFonts w:ascii="Times New Roman" w:eastAsia="Times New Roman" w:hAnsi="Times New Roman" w:cs="Times New Roman"/>
                  <w:color w:val="000000"/>
                  <w:kern w:val="0"/>
                  <w:sz w:val="24"/>
                  <w:szCs w:val="24"/>
                  <w14:ligatures w14:val="none"/>
                  <w:rPrChange w:id="3501"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3502" w:author="Administrator" w:date="2025-10-28T17:49:00Z" w16du:dateUtc="2025-10-28T10:49:00Z">
                    <w:rPr>
                      <w:rFonts w:ascii="TimesNewRomanPSMT" w:eastAsia="Times New Roman" w:hAnsi="TimesNewRomanPSMT" w:cs="Times New Roman"/>
                      <w:color w:val="000000"/>
                      <w:kern w:val="0"/>
                      <w14:ligatures w14:val="none"/>
                    </w:rPr>
                  </w:rPrChange>
                </w:rPr>
                <w:t>i h</w:t>
              </w:r>
              <w:r w:rsidRPr="00CA691D">
                <w:rPr>
                  <w:rFonts w:ascii="Times New Roman" w:eastAsia="Times New Roman" w:hAnsi="Times New Roman" w:cs="Times New Roman"/>
                  <w:color w:val="000000"/>
                  <w:kern w:val="0"/>
                  <w:sz w:val="24"/>
                  <w:szCs w:val="24"/>
                  <w14:ligatures w14:val="none"/>
                  <w:rPrChange w:id="3503"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3504" w:author="Administrator" w:date="2025-10-28T17:49:00Z" w16du:dateUtc="2025-10-28T10:49:00Z">
                    <w:rPr>
                      <w:rFonts w:ascii="TimesNewRomanPSMT" w:eastAsia="Times New Roman" w:hAnsi="TimesNewRomanPSMT" w:cs="Times New Roman"/>
                      <w:color w:val="000000"/>
                      <w:kern w:val="0"/>
                      <w14:ligatures w14:val="none"/>
                    </w:rPr>
                  </w:rPrChange>
                </w:rPr>
                <w:t>n tr</w:t>
              </w:r>
              <w:r w:rsidRPr="00CA691D">
                <w:rPr>
                  <w:rFonts w:ascii="Times New Roman" w:eastAsia="Times New Roman" w:hAnsi="Times New Roman" w:cs="Times New Roman"/>
                  <w:color w:val="000000"/>
                  <w:kern w:val="0"/>
                  <w:sz w:val="24"/>
                  <w:szCs w:val="24"/>
                  <w14:ligatures w14:val="none"/>
                  <w:rPrChange w:id="350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506" w:author="Administrator" w:date="2025-10-28T17:49:00Z" w16du:dateUtc="2025-10-28T10:49:00Z">
                    <w:rPr>
                      <w:rFonts w:ascii="TimesNewRomanPSMT" w:eastAsia="Times New Roman" w:hAnsi="TimesNewRomanPSMT" w:cs="Times New Roman"/>
                      <w:color w:val="000000"/>
                      <w:kern w:val="0"/>
                      <w14:ligatures w14:val="none"/>
                    </w:rPr>
                  </w:rPrChange>
                </w:rPr>
                <w:t>ch nhi</w:t>
              </w:r>
              <w:r w:rsidRPr="00CA691D">
                <w:rPr>
                  <w:rFonts w:ascii="Times New Roman" w:eastAsia="Times New Roman" w:hAnsi="Times New Roman" w:cs="Times New Roman"/>
                  <w:color w:val="000000"/>
                  <w:kern w:val="0"/>
                  <w:sz w:val="24"/>
                  <w:szCs w:val="24"/>
                  <w14:ligatures w14:val="none"/>
                  <w:rPrChange w:id="350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508" w:author="Administrator" w:date="2025-10-28T17:49:00Z" w16du:dateUtc="2025-10-28T10:49:00Z">
                    <w:rPr>
                      <w:rFonts w:ascii="TimesNewRomanPSMT" w:eastAsia="Times New Roman" w:hAnsi="TimesNewRomanPSMT" w:cs="Times New Roman"/>
                      <w:color w:val="000000"/>
                      <w:kern w:val="0"/>
                      <w14:ligatures w14:val="none"/>
                    </w:rPr>
                  </w:rPrChange>
                </w:rPr>
                <w:t>m c</w:t>
              </w:r>
              <w:r w:rsidRPr="00CA691D">
                <w:rPr>
                  <w:rFonts w:ascii="Times New Roman" w:eastAsia="Times New Roman" w:hAnsi="Times New Roman" w:cs="Times New Roman"/>
                  <w:color w:val="000000"/>
                  <w:kern w:val="0"/>
                  <w:sz w:val="24"/>
                  <w:szCs w:val="24"/>
                  <w14:ligatures w14:val="none"/>
                  <w:rPrChange w:id="350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510" w:author="Administrator" w:date="2025-10-28T17:49:00Z" w16du:dateUtc="2025-10-28T10:49:00Z">
                    <w:rPr>
                      <w:rFonts w:ascii="TimesNewRomanPSMT" w:eastAsia="Times New Roman" w:hAnsi="TimesNewRomanPSMT" w:cs="Times New Roman"/>
                      <w:color w:val="000000"/>
                      <w:kern w:val="0"/>
                      <w14:ligatures w14:val="none"/>
                    </w:rPr>
                  </w:rPrChange>
                </w:rPr>
                <w:t>a ch</w:t>
              </w:r>
              <w:r w:rsidRPr="00CA691D">
                <w:rPr>
                  <w:rFonts w:ascii="Times New Roman" w:eastAsia="Times New Roman" w:hAnsi="Times New Roman" w:cs="Times New Roman"/>
                  <w:color w:val="000000"/>
                  <w:kern w:val="0"/>
                  <w:sz w:val="24"/>
                  <w:szCs w:val="24"/>
                  <w14:ligatures w14:val="none"/>
                  <w:rPrChange w:id="3511"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512"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351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514"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3515"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516" w:author="Administrator" w:date="2025-10-28T17:49:00Z" w16du:dateUtc="2025-10-28T10:49:00Z">
                    <w:rPr>
                      <w:rFonts w:ascii="TimesNewRomanPSMT" w:eastAsia="Times New Roman" w:hAnsi="TimesNewRomanPSMT" w:cs="Times New Roman"/>
                      <w:color w:val="000000"/>
                      <w:kern w:val="0"/>
                      <w14:ligatures w14:val="none"/>
                    </w:rPr>
                  </w:rPrChange>
                </w:rPr>
                <w:t>n, khu neo</w:t>
              </w:r>
            </w:ins>
            <w:ins w:id="3517"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518"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519"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3520" w:author="Administrator" w:date="2025-10-28T17:49:00Z" w16du:dateUtc="2025-10-28T10:49:00Z">
                    <w:rPr>
                      <w:rFonts w:ascii="TimesNewRomanPSMT" w:eastAsia="Times New Roman" w:hAnsi="TimesNewRomanPSMT" w:cs="Times New Roman"/>
                      <w:color w:val="000000"/>
                      <w:kern w:val="0"/>
                      <w14:ligatures w14:val="none"/>
                    </w:rPr>
                  </w:rPrChange>
                </w:rPr>
                <w:t>u v</w:t>
              </w:r>
              <w:r w:rsidRPr="00CA691D">
                <w:rPr>
                  <w:rFonts w:ascii="Times New Roman" w:eastAsia="Times New Roman" w:hAnsi="Times New Roman" w:cs="Times New Roman"/>
                  <w:color w:val="000000"/>
                  <w:kern w:val="0"/>
                  <w:sz w:val="24"/>
                  <w:szCs w:val="24"/>
                  <w14:ligatures w14:val="none"/>
                  <w:rPrChange w:id="352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522" w:author="Administrator" w:date="2025-10-28T17:49:00Z" w16du:dateUtc="2025-10-28T10:49:00Z">
                    <w:rPr>
                      <w:rFonts w:ascii="TimesNewRomanPSMT" w:eastAsia="Times New Roman" w:hAnsi="TimesNewRomanPSMT" w:cs="Times New Roman"/>
                      <w:color w:val="000000"/>
                      <w:kern w:val="0"/>
                      <w14:ligatures w14:val="none"/>
                    </w:rPr>
                  </w:rPrChange>
                </w:rPr>
                <w:t xml:space="preserve"> ng</w:t>
              </w:r>
              <w:r w:rsidRPr="00CA691D">
                <w:rPr>
                  <w:rFonts w:ascii="Times New Roman" w:eastAsia="Times New Roman" w:hAnsi="Times New Roman" w:cs="Times New Roman"/>
                  <w:color w:val="000000"/>
                  <w:kern w:val="0"/>
                  <w:sz w:val="24"/>
                  <w:szCs w:val="24"/>
                  <w14:ligatures w14:val="none"/>
                  <w:rPrChange w:id="3523" w:author="Administrator" w:date="2025-10-28T17:49:00Z" w16du:dateUtc="2025-10-28T10:49:00Z">
                    <w:rPr>
                      <w:rFonts w:ascii="Calibri" w:eastAsia="Times New Roman" w:hAnsi="Calibri" w:cs="Calibri"/>
                      <w:color w:val="000000"/>
                      <w:kern w:val="0"/>
                      <w14:ligatures w14:val="none"/>
                    </w:rPr>
                  </w:rPrChange>
                </w:rPr>
                <w:t>ườ</w:t>
              </w:r>
              <w:r w:rsidRPr="00CA691D">
                <w:rPr>
                  <w:rFonts w:ascii="Times New Roman" w:eastAsia="Times New Roman" w:hAnsi="Times New Roman" w:cs="Times New Roman"/>
                  <w:color w:val="000000"/>
                  <w:kern w:val="0"/>
                  <w:sz w:val="24"/>
                  <w:szCs w:val="24"/>
                  <w14:ligatures w14:val="none"/>
                  <w:rPrChange w:id="3524" w:author="Administrator" w:date="2025-10-28T17:49:00Z" w16du:dateUtc="2025-10-28T10:49:00Z">
                    <w:rPr>
                      <w:rFonts w:ascii="TimesNewRomanPSMT" w:eastAsia="Times New Roman" w:hAnsi="TimesNewRomanPSMT" w:cs="Times New Roman"/>
                      <w:color w:val="000000"/>
                      <w:kern w:val="0"/>
                      <w14:ligatures w14:val="none"/>
                    </w:rPr>
                  </w:rPrChange>
                </w:rPr>
                <w:t>i qu</w:t>
              </w:r>
              <w:r w:rsidRPr="00CA691D">
                <w:rPr>
                  <w:rFonts w:ascii="Times New Roman" w:eastAsia="Times New Roman" w:hAnsi="Times New Roman" w:cs="Times New Roman"/>
                  <w:color w:val="000000"/>
                  <w:kern w:val="0"/>
                  <w:sz w:val="24"/>
                  <w:szCs w:val="24"/>
                  <w14:ligatures w14:val="none"/>
                  <w:rPrChange w:id="352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526"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3527"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3528" w:author="Administrator" w:date="2025-10-28T17:49:00Z" w16du:dateUtc="2025-10-28T10:49:00Z">
                    <w:rPr>
                      <w:rFonts w:ascii="TimesNewRomanPSMT" w:eastAsia="Times New Roman" w:hAnsi="TimesNewRomanPSMT" w:cs="Times New Roman"/>
                      <w:color w:val="000000"/>
                      <w:kern w:val="0"/>
                      <w14:ligatures w14:val="none"/>
                    </w:rPr>
                  </w:rPrChange>
                </w:rPr>
                <w:t xml:space="preserve"> khai th</w:t>
              </w:r>
              <w:r w:rsidRPr="00CA691D">
                <w:rPr>
                  <w:rFonts w:ascii="Times New Roman" w:eastAsia="Times New Roman" w:hAnsi="Times New Roman" w:cs="Times New Roman"/>
                  <w:color w:val="000000"/>
                  <w:kern w:val="0"/>
                  <w:sz w:val="24"/>
                  <w:szCs w:val="24"/>
                  <w14:ligatures w14:val="none"/>
                  <w:rPrChange w:id="3529"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530" w:author="Administrator" w:date="2025-10-28T17:49:00Z" w16du:dateUtc="2025-10-28T10:49:00Z">
                    <w:rPr>
                      <w:rFonts w:ascii="TimesNewRomanPSMT" w:eastAsia="Times New Roman" w:hAnsi="TimesNewRomanPSMT" w:cs="Times New Roman"/>
                      <w:color w:val="000000"/>
                      <w:kern w:val="0"/>
                      <w14:ligatures w14:val="none"/>
                    </w:rPr>
                  </w:rPrChange>
                </w:rPr>
                <w:t>c c</w:t>
              </w:r>
              <w:r w:rsidRPr="00CA691D">
                <w:rPr>
                  <w:rFonts w:ascii="Times New Roman" w:eastAsia="Times New Roman" w:hAnsi="Times New Roman" w:cs="Times New Roman"/>
                  <w:color w:val="000000"/>
                  <w:kern w:val="0"/>
                  <w:sz w:val="24"/>
                  <w:szCs w:val="24"/>
                  <w14:ligatures w14:val="none"/>
                  <w:rPrChange w:id="353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532"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3533"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534"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353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536"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353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3538"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3539"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3540"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3541"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3542" w:author="Administrator" w:date="2025-10-28T17:49:00Z" w16du:dateUtc="2025-10-28T10:49:00Z">
                    <w:rPr>
                      <w:rFonts w:ascii="TimesNewRomanPSMT" w:eastAsia="Times New Roman" w:hAnsi="TimesNewRomanPSMT" w:cs="Times New Roman"/>
                      <w:color w:val="000000"/>
                      <w:kern w:val="0"/>
                      <w14:ligatures w14:val="none"/>
                    </w:rPr>
                  </w:rPrChange>
                </w:rPr>
                <w:t>u.</w:t>
              </w:r>
            </w:ins>
            <w:ins w:id="3543"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p>
          <w:p w14:paraId="523CFEE6" w14:textId="77777777" w:rsidR="00CA691D" w:rsidRDefault="00D91701" w:rsidP="00A3338D">
            <w:pPr>
              <w:pStyle w:val="Vnbnnidung0"/>
              <w:tabs>
                <w:tab w:val="left" w:pos="1996"/>
              </w:tabs>
              <w:spacing w:after="0" w:line="240" w:lineRule="auto"/>
              <w:ind w:firstLine="0"/>
              <w:jc w:val="both"/>
              <w:rPr>
                <w:ins w:id="3544" w:author="Administrator" w:date="2025-10-28T17:56:00Z" w16du:dateUtc="2025-10-28T10:56:00Z"/>
                <w:rFonts w:ascii="Times New Roman" w:eastAsia="Times New Roman" w:hAnsi="Times New Roman" w:cs="Times New Roman"/>
                <w:color w:val="000000"/>
                <w:kern w:val="0"/>
                <w:sz w:val="24"/>
                <w:szCs w:val="24"/>
                <w14:ligatures w14:val="none"/>
              </w:rPr>
            </w:pPr>
            <w:ins w:id="354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546" w:author="Administrator" w:date="2025-10-28T17:49:00Z" w16du:dateUtc="2025-10-28T10:49:00Z">
                    <w:rPr>
                      <w:rFonts w:ascii="TimesNewRomanPSMT" w:eastAsia="Times New Roman" w:hAnsi="TimesNewRomanPSMT" w:cs="Times New Roman"/>
                      <w:color w:val="000000"/>
                      <w:kern w:val="0"/>
                      <w14:ligatures w14:val="none"/>
                    </w:rPr>
                  </w:rPrChange>
                </w:rPr>
                <w:t>- L</w:t>
              </w:r>
              <w:r w:rsidRPr="00CA691D">
                <w:rPr>
                  <w:rFonts w:ascii="Times New Roman" w:eastAsia="Times New Roman" w:hAnsi="Times New Roman" w:cs="Times New Roman" w:hint="eastAsia"/>
                  <w:color w:val="000000"/>
                  <w:kern w:val="0"/>
                  <w:sz w:val="24"/>
                  <w:szCs w:val="24"/>
                  <w14:ligatures w14:val="none"/>
                  <w:rPrChange w:id="3547" w:author="Administrator" w:date="2025-10-28T17:49:00Z" w16du:dateUtc="2025-10-28T10:49:00Z">
                    <w:rPr>
                      <w:rFonts w:ascii="TimesNewRomanPSMT" w:eastAsia="Times New Roman" w:hAnsi="TimesNewRomanPSMT" w:cs="Times New Roman" w:hint="eastAsia"/>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3548" w:author="Administrator" w:date="2025-10-28T17:49:00Z" w16du:dateUtc="2025-10-28T10:49:00Z">
                    <w:rPr>
                      <w:rFonts w:ascii="TimesNewRomanPSMT" w:eastAsia="Times New Roman" w:hAnsi="TimesNewRomanPSMT" w:cs="Times New Roman"/>
                      <w:color w:val="000000"/>
                      <w:kern w:val="0"/>
                      <w14:ligatures w14:val="none"/>
                    </w:rPr>
                  </w:rPrChange>
                </w:rPr>
                <w:t xml:space="preserve"> do: Vi</w:t>
              </w:r>
              <w:r w:rsidRPr="00CA691D">
                <w:rPr>
                  <w:rFonts w:ascii="Times New Roman" w:eastAsia="Times New Roman" w:hAnsi="Times New Roman" w:cs="Times New Roman"/>
                  <w:color w:val="000000"/>
                  <w:kern w:val="0"/>
                  <w:sz w:val="24"/>
                  <w:szCs w:val="24"/>
                  <w14:ligatures w14:val="none"/>
                  <w:rPrChange w:id="354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550" w:author="Administrator" w:date="2025-10-28T17:49:00Z" w16du:dateUtc="2025-10-28T10:49:00Z">
                    <w:rPr>
                      <w:rFonts w:ascii="TimesNewRomanPSMT" w:eastAsia="Times New Roman" w:hAnsi="TimesNewRomanPSMT" w:cs="Times New Roman"/>
                      <w:color w:val="000000"/>
                      <w:kern w:val="0"/>
                      <w14:ligatures w14:val="none"/>
                    </w:rPr>
                  </w:rPrChange>
                </w:rPr>
                <w:t>c giao tr</w:t>
              </w:r>
              <w:r w:rsidRPr="00CA691D">
                <w:rPr>
                  <w:rFonts w:ascii="Times New Roman" w:eastAsia="Times New Roman" w:hAnsi="Times New Roman" w:cs="Times New Roman"/>
                  <w:color w:val="000000"/>
                  <w:kern w:val="0"/>
                  <w:sz w:val="24"/>
                  <w:szCs w:val="24"/>
                  <w14:ligatures w14:val="none"/>
                  <w:rPrChange w:id="3551"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552" w:author="Administrator" w:date="2025-10-28T17:49:00Z" w16du:dateUtc="2025-10-28T10:49:00Z">
                    <w:rPr>
                      <w:rFonts w:ascii="TimesNewRomanPSMT" w:eastAsia="Times New Roman" w:hAnsi="TimesNewRomanPSMT" w:cs="Times New Roman"/>
                      <w:color w:val="000000"/>
                      <w:kern w:val="0"/>
                      <w14:ligatures w14:val="none"/>
                    </w:rPr>
                  </w:rPrChange>
                </w:rPr>
                <w:t>ch nhi</w:t>
              </w:r>
              <w:r w:rsidRPr="00CA691D">
                <w:rPr>
                  <w:rFonts w:ascii="Times New Roman" w:eastAsia="Times New Roman" w:hAnsi="Times New Roman" w:cs="Times New Roman"/>
                  <w:color w:val="000000"/>
                  <w:kern w:val="0"/>
                  <w:sz w:val="24"/>
                  <w:szCs w:val="24"/>
                  <w14:ligatures w14:val="none"/>
                  <w:rPrChange w:id="3553"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554" w:author="Administrator" w:date="2025-10-28T17:49:00Z" w16du:dateUtc="2025-10-28T10:49:00Z">
                    <w:rPr>
                      <w:rFonts w:ascii="TimesNewRomanPSMT" w:eastAsia="Times New Roman" w:hAnsi="TimesNewRomanPSMT" w:cs="Times New Roman"/>
                      <w:color w:val="000000"/>
                      <w:kern w:val="0"/>
                      <w14:ligatures w14:val="none"/>
                    </w:rPr>
                  </w:rPrChange>
                </w:rPr>
                <w:t>m cho ch</w:t>
              </w:r>
              <w:r w:rsidRPr="00CA691D">
                <w:rPr>
                  <w:rFonts w:ascii="Times New Roman" w:eastAsia="Times New Roman" w:hAnsi="Times New Roman" w:cs="Times New Roman"/>
                  <w:color w:val="000000"/>
                  <w:kern w:val="0"/>
                  <w:sz w:val="24"/>
                  <w:szCs w:val="24"/>
                  <w14:ligatures w14:val="none"/>
                  <w:rPrChange w:id="355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556"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355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558"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3559"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560" w:author="Administrator" w:date="2025-10-28T17:49:00Z" w16du:dateUtc="2025-10-28T10:49:00Z">
                    <w:rPr>
                      <w:rFonts w:ascii="TimesNewRomanPSMT" w:eastAsia="Times New Roman" w:hAnsi="TimesNewRomanPSMT" w:cs="Times New Roman"/>
                      <w:color w:val="000000"/>
                      <w:kern w:val="0"/>
                      <w14:ligatures w14:val="none"/>
                    </w:rPr>
                  </w:rPrChange>
                </w:rPr>
                <w:t xml:space="preserve">n, khu neo </w:t>
              </w:r>
              <w:r w:rsidRPr="00CA691D">
                <w:rPr>
                  <w:rFonts w:ascii="Times New Roman" w:eastAsia="Times New Roman" w:hAnsi="Times New Roman" w:cs="Times New Roman"/>
                  <w:color w:val="000000"/>
                  <w:kern w:val="0"/>
                  <w:sz w:val="24"/>
                  <w:szCs w:val="24"/>
                  <w14:ligatures w14:val="none"/>
                  <w:rPrChange w:id="3561"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3562" w:author="Administrator" w:date="2025-10-28T17:49:00Z" w16du:dateUtc="2025-10-28T10:49:00Z">
                    <w:rPr>
                      <w:rFonts w:ascii="TimesNewRomanPSMT" w:eastAsia="Times New Roman" w:hAnsi="TimesNewRomanPSMT" w:cs="Times New Roman"/>
                      <w:color w:val="000000"/>
                      <w:kern w:val="0"/>
                      <w14:ligatures w14:val="none"/>
                    </w:rPr>
                  </w:rPrChange>
                </w:rPr>
                <w:t>u ho</w:t>
              </w:r>
              <w:r w:rsidRPr="00CA691D">
                <w:rPr>
                  <w:rFonts w:ascii="Times New Roman" w:eastAsia="Times New Roman" w:hAnsi="Times New Roman" w:cs="Times New Roman"/>
                  <w:color w:val="000000"/>
                  <w:kern w:val="0"/>
                  <w:sz w:val="24"/>
                  <w:szCs w:val="24"/>
                  <w14:ligatures w14:val="none"/>
                  <w:rPrChange w:id="3563" w:author="Administrator" w:date="2025-10-28T17:49:00Z" w16du:dateUtc="2025-10-28T10:49:00Z">
                    <w:rPr>
                      <w:rFonts w:ascii="Calibri" w:eastAsia="Times New Roman" w:hAnsi="Calibri" w:cs="Calibri"/>
                      <w:color w:val="000000"/>
                      <w:kern w:val="0"/>
                      <w14:ligatures w14:val="none"/>
                    </w:rPr>
                  </w:rPrChange>
                </w:rPr>
                <w:t>ặ</w:t>
              </w:r>
              <w:r w:rsidRPr="00CA691D">
                <w:rPr>
                  <w:rFonts w:ascii="Times New Roman" w:eastAsia="Times New Roman" w:hAnsi="Times New Roman" w:cs="Times New Roman"/>
                  <w:color w:val="000000"/>
                  <w:kern w:val="0"/>
                  <w:sz w:val="24"/>
                  <w:szCs w:val="24"/>
                  <w14:ligatures w14:val="none"/>
                  <w:rPrChange w:id="3564" w:author="Administrator" w:date="2025-10-28T17:49:00Z" w16du:dateUtc="2025-10-28T10:49:00Z">
                    <w:rPr>
                      <w:rFonts w:ascii="TimesNewRomanPSMT" w:eastAsia="Times New Roman" w:hAnsi="TimesNewRomanPSMT" w:cs="Times New Roman"/>
                      <w:color w:val="000000"/>
                      <w:kern w:val="0"/>
                      <w14:ligatures w14:val="none"/>
                    </w:rPr>
                  </w:rPrChange>
                </w:rPr>
                <w:t>c ng</w:t>
              </w:r>
              <w:r w:rsidRPr="00CA691D">
                <w:rPr>
                  <w:rFonts w:ascii="Times New Roman" w:eastAsia="Times New Roman" w:hAnsi="Times New Roman" w:cs="Times New Roman"/>
                  <w:color w:val="000000"/>
                  <w:kern w:val="0"/>
                  <w:sz w:val="24"/>
                  <w:szCs w:val="24"/>
                  <w14:ligatures w14:val="none"/>
                  <w:rPrChange w:id="3565" w:author="Administrator" w:date="2025-10-28T17:49:00Z" w16du:dateUtc="2025-10-28T10:49:00Z">
                    <w:rPr>
                      <w:rFonts w:ascii="Calibri" w:eastAsia="Times New Roman" w:hAnsi="Calibri" w:cs="Calibri"/>
                      <w:color w:val="000000"/>
                      <w:kern w:val="0"/>
                      <w14:ligatures w14:val="none"/>
                    </w:rPr>
                  </w:rPrChange>
                </w:rPr>
                <w:t>ườ</w:t>
              </w:r>
              <w:r w:rsidRPr="00CA691D">
                <w:rPr>
                  <w:rFonts w:ascii="Times New Roman" w:eastAsia="Times New Roman" w:hAnsi="Times New Roman" w:cs="Times New Roman"/>
                  <w:color w:val="000000"/>
                  <w:kern w:val="0"/>
                  <w:sz w:val="24"/>
                  <w:szCs w:val="24"/>
                  <w14:ligatures w14:val="none"/>
                  <w:rPrChange w:id="3566" w:author="Administrator" w:date="2025-10-28T17:49:00Z" w16du:dateUtc="2025-10-28T10:49:00Z">
                    <w:rPr>
                      <w:rFonts w:ascii="TimesNewRomanPSMT" w:eastAsia="Times New Roman" w:hAnsi="TimesNewRomanPSMT" w:cs="Times New Roman"/>
                      <w:color w:val="000000"/>
                      <w:kern w:val="0"/>
                      <w14:ligatures w14:val="none"/>
                    </w:rPr>
                  </w:rPrChange>
                </w:rPr>
                <w:t>i</w:t>
              </w:r>
            </w:ins>
            <w:ins w:id="3567"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568"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569" w:author="Administrator" w:date="2025-10-28T17:49:00Z" w16du:dateUtc="2025-10-28T10:49:00Z">
                    <w:rPr>
                      <w:rFonts w:ascii="TimesNewRomanPSMT" w:eastAsia="Times New Roman" w:hAnsi="TimesNewRomanPSMT" w:cs="Times New Roman"/>
                      <w:color w:val="000000"/>
                      <w:kern w:val="0"/>
                      <w14:ligatures w14:val="none"/>
                    </w:rPr>
                  </w:rPrChange>
                </w:rPr>
                <w:t>qu</w:t>
              </w:r>
              <w:r w:rsidRPr="00CA691D">
                <w:rPr>
                  <w:rFonts w:ascii="Times New Roman" w:eastAsia="Times New Roman" w:hAnsi="Times New Roman" w:cs="Times New Roman"/>
                  <w:color w:val="000000"/>
                  <w:kern w:val="0"/>
                  <w:sz w:val="24"/>
                  <w:szCs w:val="24"/>
                  <w14:ligatures w14:val="none"/>
                  <w:rPrChange w:id="357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571"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3572"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3573" w:author="Administrator" w:date="2025-10-28T17:49:00Z" w16du:dateUtc="2025-10-28T10:49:00Z">
                    <w:rPr>
                      <w:rFonts w:ascii="TimesNewRomanPSMT" w:eastAsia="Times New Roman" w:hAnsi="TimesNewRomanPSMT" w:cs="Times New Roman"/>
                      <w:color w:val="000000"/>
                      <w:kern w:val="0"/>
                      <w14:ligatures w14:val="none"/>
                    </w:rPr>
                  </w:rPrChange>
                </w:rPr>
                <w:t xml:space="preserve"> khai th</w:t>
              </w:r>
              <w:r w:rsidRPr="00CA691D">
                <w:rPr>
                  <w:rFonts w:ascii="Times New Roman" w:eastAsia="Times New Roman" w:hAnsi="Times New Roman" w:cs="Times New Roman"/>
                  <w:color w:val="000000"/>
                  <w:kern w:val="0"/>
                  <w:sz w:val="24"/>
                  <w:szCs w:val="24"/>
                  <w14:ligatures w14:val="none"/>
                  <w:rPrChange w:id="3574"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575" w:author="Administrator" w:date="2025-10-28T17:49:00Z" w16du:dateUtc="2025-10-28T10:49:00Z">
                    <w:rPr>
                      <w:rFonts w:ascii="TimesNewRomanPSMT" w:eastAsia="Times New Roman" w:hAnsi="TimesNewRomanPSMT" w:cs="Times New Roman"/>
                      <w:color w:val="000000"/>
                      <w:kern w:val="0"/>
                      <w14:ligatures w14:val="none"/>
                    </w:rPr>
                  </w:rPrChange>
                </w:rPr>
                <w:t>c th</w:t>
              </w:r>
              <w:r w:rsidRPr="00CA691D">
                <w:rPr>
                  <w:rFonts w:ascii="Times New Roman" w:eastAsia="Times New Roman" w:hAnsi="Times New Roman" w:cs="Times New Roman"/>
                  <w:color w:val="000000"/>
                  <w:kern w:val="0"/>
                  <w:sz w:val="24"/>
                  <w:szCs w:val="24"/>
                  <w14:ligatures w14:val="none"/>
                  <w:rPrChange w:id="3576"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3577" w:author="Administrator" w:date="2025-10-28T17:49:00Z" w16du:dateUtc="2025-10-28T10:49:00Z">
                    <w:rPr>
                      <w:rFonts w:ascii="TimesNewRomanPSMT" w:eastAsia="Times New Roman" w:hAnsi="TimesNewRomanPSMT" w:cs="Times New Roman"/>
                      <w:color w:val="000000"/>
                      <w:kern w:val="0"/>
                      <w14:ligatures w14:val="none"/>
                    </w:rPr>
                  </w:rPrChange>
                </w:rPr>
                <w:t>c hi</w:t>
              </w:r>
              <w:r w:rsidRPr="00CA691D">
                <w:rPr>
                  <w:rFonts w:ascii="Times New Roman" w:eastAsia="Times New Roman" w:hAnsi="Times New Roman" w:cs="Times New Roman"/>
                  <w:color w:val="000000"/>
                  <w:kern w:val="0"/>
                  <w:sz w:val="24"/>
                  <w:szCs w:val="24"/>
                  <w14:ligatures w14:val="none"/>
                  <w:rPrChange w:id="3578"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579" w:author="Administrator" w:date="2025-10-28T17:49:00Z" w16du:dateUtc="2025-10-28T10:49:00Z">
                    <w:rPr>
                      <w:rFonts w:ascii="TimesNewRomanPSMT" w:eastAsia="Times New Roman" w:hAnsi="TimesNewRomanPSMT" w:cs="Times New Roman"/>
                      <w:color w:val="000000"/>
                      <w:kern w:val="0"/>
                      <w14:ligatures w14:val="none"/>
                    </w:rPr>
                  </w:rPrChange>
                </w:rPr>
                <w:t>n vi</w:t>
              </w:r>
              <w:r w:rsidRPr="00CA691D">
                <w:rPr>
                  <w:rFonts w:ascii="Times New Roman" w:eastAsia="Times New Roman" w:hAnsi="Times New Roman" w:cs="Times New Roman"/>
                  <w:color w:val="000000"/>
                  <w:kern w:val="0"/>
                  <w:sz w:val="24"/>
                  <w:szCs w:val="24"/>
                  <w14:ligatures w14:val="none"/>
                  <w:rPrChange w:id="358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581" w:author="Administrator" w:date="2025-10-28T17:49:00Z" w16du:dateUtc="2025-10-28T10:49:00Z">
                    <w:rPr>
                      <w:rFonts w:ascii="TimesNewRomanPSMT" w:eastAsia="Times New Roman" w:hAnsi="TimesNewRomanPSMT" w:cs="Times New Roman"/>
                      <w:color w:val="000000"/>
                      <w:kern w:val="0"/>
                      <w14:ligatures w14:val="none"/>
                    </w:rPr>
                  </w:rPrChange>
                </w:rPr>
                <w:t>c ki</w:t>
              </w:r>
              <w:r w:rsidRPr="00CA691D">
                <w:rPr>
                  <w:rFonts w:ascii="Times New Roman" w:eastAsia="Times New Roman" w:hAnsi="Times New Roman" w:cs="Times New Roman"/>
                  <w:color w:val="000000"/>
                  <w:kern w:val="0"/>
                  <w:sz w:val="24"/>
                  <w:szCs w:val="24"/>
                  <w14:ligatures w14:val="none"/>
                  <w:rPrChange w:id="3582"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3583" w:author="Administrator" w:date="2025-10-28T17:49:00Z" w16du:dateUtc="2025-10-28T10:49:00Z">
                    <w:rPr>
                      <w:rFonts w:ascii="TimesNewRomanPSMT" w:eastAsia="Times New Roman" w:hAnsi="TimesNewRomanPSMT" w:cs="Times New Roman"/>
                      <w:color w:val="000000"/>
                      <w:kern w:val="0"/>
                      <w14:ligatures w14:val="none"/>
                    </w:rPr>
                  </w:rPrChange>
                </w:rPr>
                <w:t>m tra c</w:t>
              </w:r>
              <w:r w:rsidRPr="00CA691D">
                <w:rPr>
                  <w:rFonts w:ascii="Times New Roman" w:eastAsia="Times New Roman" w:hAnsi="Times New Roman" w:cs="Times New Roman"/>
                  <w:color w:val="000000"/>
                  <w:kern w:val="0"/>
                  <w:sz w:val="24"/>
                  <w:szCs w:val="24"/>
                  <w14:ligatures w14:val="none"/>
                  <w:rPrChange w:id="3584"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585"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3586"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3587"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3588"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589" w:author="Administrator" w:date="2025-10-28T17:49:00Z" w16du:dateUtc="2025-10-28T10:49:00Z">
                    <w:rPr>
                      <w:rFonts w:ascii="TimesNewRomanPSMT" w:eastAsia="Times New Roman" w:hAnsi="TimesNewRomanPSMT" w:cs="Times New Roman"/>
                      <w:color w:val="000000"/>
                      <w:kern w:val="0"/>
                      <w14:ligatures w14:val="none"/>
                    </w:rPr>
                  </w:rPrChange>
                </w:rPr>
                <w:t>u ki</w:t>
              </w:r>
              <w:r w:rsidRPr="00CA691D">
                <w:rPr>
                  <w:rFonts w:ascii="Times New Roman" w:eastAsia="Times New Roman" w:hAnsi="Times New Roman" w:cs="Times New Roman"/>
                  <w:color w:val="000000"/>
                  <w:kern w:val="0"/>
                  <w:sz w:val="24"/>
                  <w:szCs w:val="24"/>
                  <w14:ligatures w14:val="none"/>
                  <w:rPrChange w:id="359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591" w:author="Administrator" w:date="2025-10-28T17:49:00Z" w16du:dateUtc="2025-10-28T10:49:00Z">
                    <w:rPr>
                      <w:rFonts w:ascii="TimesNewRomanPSMT" w:eastAsia="Times New Roman" w:hAnsi="TimesNewRomanPSMT" w:cs="Times New Roman"/>
                      <w:color w:val="000000"/>
                      <w:kern w:val="0"/>
                      <w14:ligatures w14:val="none"/>
                    </w:rPr>
                  </w:rPrChange>
                </w:rPr>
                <w:t>n an to</w:t>
              </w:r>
              <w:r w:rsidRPr="00CA691D">
                <w:rPr>
                  <w:rFonts w:ascii="Times New Roman" w:eastAsia="Times New Roman" w:hAnsi="Times New Roman" w:cs="Times New Roman"/>
                  <w:color w:val="000000"/>
                  <w:kern w:val="0"/>
                  <w:sz w:val="24"/>
                  <w:szCs w:val="24"/>
                  <w14:ligatures w14:val="none"/>
                  <w:rPrChange w:id="359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593"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59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595" w:author="Administrator" w:date="2025-10-28T17:49:00Z" w16du:dateUtc="2025-10-28T10:49:00Z">
                    <w:rPr>
                      <w:rFonts w:ascii="TimesNewRomanPSMT" w:eastAsia="Times New Roman" w:hAnsi="TimesNewRomanPSMT" w:cs="Times New Roman"/>
                      <w:color w:val="000000"/>
                      <w:kern w:val="0"/>
                      <w14:ligatures w14:val="none"/>
                    </w:rPr>
                  </w:rPrChange>
                </w:rPr>
                <w:t>a ph</w:t>
              </w:r>
              <w:r w:rsidRPr="00CA691D">
                <w:rPr>
                  <w:rFonts w:ascii="Times New Roman" w:eastAsia="Times New Roman" w:hAnsi="Times New Roman" w:cs="Times New Roman"/>
                  <w:color w:val="000000"/>
                  <w:kern w:val="0"/>
                  <w:sz w:val="24"/>
                  <w:szCs w:val="24"/>
                  <w14:ligatures w14:val="none"/>
                  <w:rPrChange w:id="3596"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3597"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3598"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599" w:author="Administrator" w:date="2025-10-28T17:49:00Z" w16du:dateUtc="2025-10-28T10:49:00Z">
                    <w:rPr>
                      <w:rFonts w:ascii="TimesNewRomanPSMT" w:eastAsia="Times New Roman" w:hAnsi="TimesNewRomanPSMT" w:cs="Times New Roman"/>
                      <w:color w:val="000000"/>
                      <w:kern w:val="0"/>
                      <w14:ligatures w14:val="none"/>
                    </w:rPr>
                  </w:rPrChange>
                </w:rPr>
                <w:t>n</w:t>
              </w:r>
            </w:ins>
            <w:ins w:id="3600"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601"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602" w:author="Administrator" w:date="2025-10-28T17:49:00Z" w16du:dateUtc="2025-10-28T10:49:00Z">
                    <w:rPr>
                      <w:rFonts w:ascii="TimesNewRomanPSMT" w:eastAsia="Times New Roman" w:hAnsi="TimesNewRomanPSMT" w:cs="Times New Roman"/>
                      <w:color w:val="000000"/>
                      <w:kern w:val="0"/>
                      <w14:ligatures w14:val="none"/>
                    </w:rPr>
                  </w:rPrChange>
                </w:rPr>
                <w:t>tr</w:t>
              </w:r>
              <w:r w:rsidRPr="00CA691D">
                <w:rPr>
                  <w:rFonts w:ascii="Times New Roman" w:eastAsia="Times New Roman" w:hAnsi="Times New Roman" w:cs="Times New Roman"/>
                  <w:color w:val="000000"/>
                  <w:kern w:val="0"/>
                  <w:sz w:val="24"/>
                  <w:szCs w:val="24"/>
                  <w14:ligatures w14:val="none"/>
                  <w:rPrChange w:id="3603"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3604" w:author="Administrator" w:date="2025-10-28T17:49:00Z" w16du:dateUtc="2025-10-28T10:49:00Z">
                    <w:rPr>
                      <w:rFonts w:ascii="TimesNewRomanPSMT" w:eastAsia="Times New Roman" w:hAnsi="TimesNewRomanPSMT" w:cs="Times New Roman"/>
                      <w:color w:val="000000"/>
                      <w:kern w:val="0"/>
                      <w14:ligatures w14:val="none"/>
                    </w:rPr>
                  </w:rPrChange>
                </w:rPr>
                <w:t>c khi r</w:t>
              </w:r>
              <w:r w:rsidRPr="00CA691D">
                <w:rPr>
                  <w:rFonts w:ascii="Times New Roman" w:eastAsia="Times New Roman" w:hAnsi="Times New Roman" w:cs="Times New Roman"/>
                  <w:color w:val="000000"/>
                  <w:kern w:val="0"/>
                  <w:sz w:val="24"/>
                  <w:szCs w:val="24"/>
                  <w14:ligatures w14:val="none"/>
                  <w:rPrChange w:id="3605"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3606"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360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608"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3609"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610" w:author="Administrator" w:date="2025-10-28T17:49:00Z" w16du:dateUtc="2025-10-28T10:49:00Z">
                    <w:rPr>
                      <w:rFonts w:ascii="TimesNewRomanPSMT" w:eastAsia="Times New Roman" w:hAnsi="TimesNewRomanPSMT" w:cs="Times New Roman"/>
                      <w:color w:val="000000"/>
                      <w:kern w:val="0"/>
                      <w14:ligatures w14:val="none"/>
                    </w:rPr>
                  </w:rPrChange>
                </w:rPr>
                <w:t xml:space="preserve">n, khu neo </w:t>
              </w:r>
              <w:r w:rsidRPr="00CA691D">
                <w:rPr>
                  <w:rFonts w:ascii="Times New Roman" w:eastAsia="Times New Roman" w:hAnsi="Times New Roman" w:cs="Times New Roman"/>
                  <w:color w:val="000000"/>
                  <w:kern w:val="0"/>
                  <w:sz w:val="24"/>
                  <w:szCs w:val="24"/>
                  <w14:ligatures w14:val="none"/>
                  <w:rPrChange w:id="3611"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3612" w:author="Administrator" w:date="2025-10-28T17:49:00Z" w16du:dateUtc="2025-10-28T10:49:00Z">
                    <w:rPr>
                      <w:rFonts w:ascii="TimesNewRomanPSMT" w:eastAsia="Times New Roman" w:hAnsi="TimesNewRomanPSMT" w:cs="Times New Roman"/>
                      <w:color w:val="000000"/>
                      <w:kern w:val="0"/>
                      <w14:ligatures w14:val="none"/>
                    </w:rPr>
                  </w:rPrChange>
                </w:rPr>
                <w:t>u v</w:t>
              </w:r>
              <w:r w:rsidRPr="00CA691D">
                <w:rPr>
                  <w:rFonts w:ascii="Times New Roman" w:eastAsia="Times New Roman" w:hAnsi="Times New Roman" w:cs="Times New Roman"/>
                  <w:color w:val="000000"/>
                  <w:kern w:val="0"/>
                  <w:sz w:val="24"/>
                  <w:szCs w:val="24"/>
                  <w14:ligatures w14:val="none"/>
                  <w:rPrChange w:id="361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614" w:author="Administrator" w:date="2025-10-28T17:49:00Z" w16du:dateUtc="2025-10-28T10:49:00Z">
                    <w:rPr>
                      <w:rFonts w:ascii="TimesNewRomanPSMT" w:eastAsia="Times New Roman" w:hAnsi="TimesNewRomanPSMT" w:cs="Times New Roman"/>
                      <w:color w:val="000000"/>
                      <w:kern w:val="0"/>
                      <w14:ligatures w14:val="none"/>
                    </w:rPr>
                  </w:rPrChange>
                </w:rPr>
                <w:t xml:space="preserve"> l</w:t>
              </w:r>
              <w:r w:rsidRPr="00CA691D">
                <w:rPr>
                  <w:rFonts w:ascii="Times New Roman" w:eastAsia="Times New Roman" w:hAnsi="Times New Roman" w:cs="Times New Roman"/>
                  <w:color w:val="000000"/>
                  <w:kern w:val="0"/>
                  <w:sz w:val="24"/>
                  <w:szCs w:val="24"/>
                  <w14:ligatures w14:val="none"/>
                  <w:rPrChange w:id="3615"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3616" w:author="Administrator" w:date="2025-10-28T17:49:00Z" w16du:dateUtc="2025-10-28T10:49:00Z">
                    <w:rPr>
                      <w:rFonts w:ascii="TimesNewRomanPSMT" w:eastAsia="Times New Roman" w:hAnsi="TimesNewRomanPSMT" w:cs="Times New Roman"/>
                      <w:color w:val="000000"/>
                      <w:kern w:val="0"/>
                      <w14:ligatures w14:val="none"/>
                    </w:rPr>
                  </w:rPrChange>
                </w:rPr>
                <w:t>u tr</w:t>
              </w:r>
              <w:r w:rsidRPr="00CA691D">
                <w:rPr>
                  <w:rFonts w:ascii="Times New Roman" w:eastAsia="Times New Roman" w:hAnsi="Times New Roman" w:cs="Times New Roman"/>
                  <w:color w:val="000000"/>
                  <w:kern w:val="0"/>
                  <w:sz w:val="24"/>
                  <w:szCs w:val="24"/>
                  <w14:ligatures w14:val="none"/>
                  <w:rPrChange w:id="3617"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3618"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3619"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3620"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3621"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3622"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3623"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624" w:author="Administrator" w:date="2025-10-28T17:49:00Z" w16du:dateUtc="2025-10-28T10:49:00Z">
                    <w:rPr>
                      <w:rFonts w:ascii="TimesNewRomanPSMT" w:eastAsia="Times New Roman" w:hAnsi="TimesNewRomanPSMT" w:cs="Times New Roman"/>
                      <w:color w:val="000000"/>
                      <w:kern w:val="0"/>
                      <w14:ligatures w14:val="none"/>
                    </w:rPr>
                  </w:rPrChange>
                </w:rPr>
                <w:t>c v</w:t>
              </w:r>
              <w:r w:rsidRPr="00CA691D">
                <w:rPr>
                  <w:rFonts w:ascii="Times New Roman" w:eastAsia="Times New Roman" w:hAnsi="Times New Roman" w:cs="Times New Roman"/>
                  <w:color w:val="000000"/>
                  <w:kern w:val="0"/>
                  <w:sz w:val="24"/>
                  <w:szCs w:val="24"/>
                  <w14:ligatures w14:val="none"/>
                  <w:rPrChange w:id="3625"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626"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3627"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3628"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3629"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630" w:author="Administrator" w:date="2025-10-28T17:49:00Z" w16du:dateUtc="2025-10-28T10:49:00Z">
                    <w:rPr>
                      <w:rFonts w:ascii="TimesNewRomanPSMT" w:eastAsia="Times New Roman" w:hAnsi="TimesNewRomanPSMT" w:cs="Times New Roman"/>
                      <w:color w:val="000000"/>
                      <w:kern w:val="0"/>
                      <w14:ligatures w14:val="none"/>
                    </w:rPr>
                  </w:rPrChange>
                </w:rPr>
                <w:t>c ki</w:t>
              </w:r>
              <w:r w:rsidRPr="00CA691D">
                <w:rPr>
                  <w:rFonts w:ascii="Times New Roman" w:eastAsia="Times New Roman" w:hAnsi="Times New Roman" w:cs="Times New Roman"/>
                  <w:color w:val="000000"/>
                  <w:kern w:val="0"/>
                  <w:sz w:val="24"/>
                  <w:szCs w:val="24"/>
                  <w14:ligatures w14:val="none"/>
                  <w:rPrChange w:id="3631"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3632" w:author="Administrator" w:date="2025-10-28T17:49:00Z" w16du:dateUtc="2025-10-28T10:49:00Z">
                    <w:rPr>
                      <w:rFonts w:ascii="TimesNewRomanPSMT" w:eastAsia="Times New Roman" w:hAnsi="TimesNewRomanPSMT" w:cs="Times New Roman"/>
                      <w:color w:val="000000"/>
                      <w:kern w:val="0"/>
                      <w14:ligatures w14:val="none"/>
                    </w:rPr>
                  </w:rPrChange>
                </w:rPr>
                <w:t>m tra,</w:t>
              </w:r>
            </w:ins>
            <w:ins w:id="3633"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634"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635" w:author="Administrator" w:date="2025-10-28T17:49:00Z" w16du:dateUtc="2025-10-28T10:49:00Z">
                    <w:rPr>
                      <w:rFonts w:ascii="TimesNewRomanPSMT" w:eastAsia="Times New Roman" w:hAnsi="TimesNewRomanPSMT" w:cs="Times New Roman"/>
                      <w:color w:val="000000"/>
                      <w:kern w:val="0"/>
                      <w14:ligatures w14:val="none"/>
                    </w:rPr>
                  </w:rPrChange>
                </w:rPr>
                <w:t>gi</w:t>
              </w:r>
              <w:r w:rsidRPr="00CA691D">
                <w:rPr>
                  <w:rFonts w:ascii="Times New Roman" w:eastAsia="Times New Roman" w:hAnsi="Times New Roman" w:cs="Times New Roman" w:hint="eastAsia"/>
                  <w:color w:val="000000"/>
                  <w:kern w:val="0"/>
                  <w:sz w:val="24"/>
                  <w:szCs w:val="24"/>
                  <w14:ligatures w14:val="none"/>
                  <w:rPrChange w:id="3636" w:author="Administrator" w:date="2025-10-28T17:49:00Z" w16du:dateUtc="2025-10-28T10:49:00Z">
                    <w:rPr>
                      <w:rFonts w:ascii="TimesNewRomanPSMT" w:eastAsia="Times New Roman" w:hAnsi="TimesNewRomanPSMT" w:cs="Times New Roman" w:hint="eastAsia"/>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637" w:author="Administrator" w:date="2025-10-28T17:49:00Z" w16du:dateUtc="2025-10-28T10:49:00Z">
                    <w:rPr>
                      <w:rFonts w:ascii="TimesNewRomanPSMT" w:eastAsia="Times New Roman" w:hAnsi="TimesNewRomanPSMT" w:cs="Times New Roman"/>
                      <w:color w:val="000000"/>
                      <w:kern w:val="0"/>
                      <w14:ligatures w14:val="none"/>
                    </w:rPr>
                  </w:rPrChange>
                </w:rPr>
                <w:t>m s</w:t>
              </w:r>
              <w:r w:rsidRPr="00CA691D">
                <w:rPr>
                  <w:rFonts w:ascii="Times New Roman" w:eastAsia="Times New Roman" w:hAnsi="Times New Roman" w:cs="Times New Roman" w:hint="eastAsia"/>
                  <w:color w:val="000000"/>
                  <w:kern w:val="0"/>
                  <w:sz w:val="24"/>
                  <w:szCs w:val="24"/>
                  <w14:ligatures w14:val="none"/>
                  <w:rPrChange w:id="3638" w:author="Administrator" w:date="2025-10-28T17:49:00Z" w16du:dateUtc="2025-10-28T10:49:00Z">
                    <w:rPr>
                      <w:rFonts w:ascii="TimesNewRomanPSMT" w:eastAsia="Times New Roman" w:hAnsi="TimesNewRomanPSMT" w:cs="Times New Roman" w:hint="eastAsia"/>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639" w:author="Administrator" w:date="2025-10-28T17:49:00Z" w16du:dateUtc="2025-10-28T10:49:00Z">
                    <w:rPr>
                      <w:rFonts w:ascii="TimesNewRomanPSMT" w:eastAsia="Times New Roman" w:hAnsi="TimesNewRomanPSMT" w:cs="Times New Roman"/>
                      <w:color w:val="000000"/>
                      <w:kern w:val="0"/>
                      <w14:ligatures w14:val="none"/>
                    </w:rPr>
                  </w:rPrChange>
                </w:rPr>
                <w:t>t c</w:t>
              </w:r>
              <w:r w:rsidRPr="00CA691D">
                <w:rPr>
                  <w:rFonts w:ascii="Times New Roman" w:eastAsia="Times New Roman" w:hAnsi="Times New Roman" w:cs="Times New Roman"/>
                  <w:color w:val="000000"/>
                  <w:kern w:val="0"/>
                  <w:sz w:val="24"/>
                  <w:szCs w:val="24"/>
                  <w14:ligatures w14:val="none"/>
                  <w:rPrChange w:id="3640"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641" w:author="Administrator" w:date="2025-10-28T17:49:00Z" w16du:dateUtc="2025-10-28T10:49:00Z">
                    <w:rPr>
                      <w:rFonts w:ascii="TimesNewRomanPSMT" w:eastAsia="Times New Roman" w:hAnsi="TimesNewRomanPSMT" w:cs="Times New Roman"/>
                      <w:color w:val="000000"/>
                      <w:kern w:val="0"/>
                      <w14:ligatures w14:val="none"/>
                    </w:rPr>
                  </w:rPrChange>
                </w:rPr>
                <w:t>a c</w:t>
              </w:r>
              <w:r w:rsidRPr="00CA691D">
                <w:rPr>
                  <w:rFonts w:ascii="Times New Roman" w:eastAsia="Times New Roman" w:hAnsi="Times New Roman" w:cs="Times New Roman"/>
                  <w:color w:val="000000"/>
                  <w:kern w:val="0"/>
                  <w:sz w:val="24"/>
                  <w:szCs w:val="24"/>
                  <w14:ligatures w14:val="none"/>
                  <w:rPrChange w:id="3642"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3643" w:author="Administrator" w:date="2025-10-28T17:49:00Z" w16du:dateUtc="2025-10-28T10:49:00Z">
                    <w:rPr>
                      <w:rFonts w:ascii="TimesNewRomanPSMT" w:eastAsia="Times New Roman" w:hAnsi="TimesNewRomanPSMT" w:cs="Times New Roman"/>
                      <w:color w:val="000000"/>
                      <w:kern w:val="0"/>
                      <w14:ligatures w14:val="none"/>
                    </w:rPr>
                  </w:rPrChange>
                </w:rPr>
                <w:t xml:space="preserve"> quan c</w:t>
              </w:r>
              <w:r w:rsidRPr="00CA691D">
                <w:rPr>
                  <w:rFonts w:ascii="Times New Roman" w:eastAsia="Times New Roman" w:hAnsi="Times New Roman" w:cs="Times New Roman"/>
                  <w:color w:val="000000"/>
                  <w:kern w:val="0"/>
                  <w:sz w:val="24"/>
                  <w:szCs w:val="24"/>
                  <w14:ligatures w14:val="none"/>
                  <w:rPrChange w:id="3644"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3645"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3646" w:author="Administrator" w:date="2025-10-28T17:49:00Z" w16du:dateUtc="2025-10-28T10:49:00Z">
                    <w:rPr>
                      <w:rFonts w:ascii="Calibri" w:eastAsia="Times New Roman" w:hAnsi="Calibri" w:cs="Calibri"/>
                      <w:color w:val="000000"/>
                      <w:kern w:val="0"/>
                      <w14:ligatures w14:val="none"/>
                    </w:rPr>
                  </w:rPrChange>
                </w:rPr>
                <w:t>ẩ</w:t>
              </w:r>
              <w:r w:rsidRPr="00CA691D">
                <w:rPr>
                  <w:rFonts w:ascii="Times New Roman" w:eastAsia="Times New Roman" w:hAnsi="Times New Roman" w:cs="Times New Roman"/>
                  <w:color w:val="000000"/>
                  <w:kern w:val="0"/>
                  <w:sz w:val="24"/>
                  <w:szCs w:val="24"/>
                  <w14:ligatures w14:val="none"/>
                  <w:rPrChange w:id="3647" w:author="Administrator" w:date="2025-10-28T17:49:00Z" w16du:dateUtc="2025-10-28T10:49:00Z">
                    <w:rPr>
                      <w:rFonts w:ascii="TimesNewRomanPSMT" w:eastAsia="Times New Roman" w:hAnsi="TimesNewRomanPSMT" w:cs="Times New Roman"/>
                      <w:color w:val="000000"/>
                      <w:kern w:val="0"/>
                      <w14:ligatures w14:val="none"/>
                    </w:rPr>
                  </w:rPrChange>
                </w:rPr>
                <w:t>m quy</w:t>
              </w:r>
              <w:r w:rsidRPr="00CA691D">
                <w:rPr>
                  <w:rFonts w:ascii="Times New Roman" w:eastAsia="Times New Roman" w:hAnsi="Times New Roman" w:cs="Times New Roman"/>
                  <w:color w:val="000000"/>
                  <w:kern w:val="0"/>
                  <w:sz w:val="24"/>
                  <w:szCs w:val="24"/>
                  <w14:ligatures w14:val="none"/>
                  <w:rPrChange w:id="3648"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649" w:author="Administrator" w:date="2025-10-28T17:49:00Z" w16du:dateUtc="2025-10-28T10:49:00Z">
                    <w:rPr>
                      <w:rFonts w:ascii="TimesNewRomanPSMT" w:eastAsia="Times New Roman" w:hAnsi="TimesNewRomanPSMT" w:cs="Times New Roman"/>
                      <w:color w:val="000000"/>
                      <w:kern w:val="0"/>
                      <w14:ligatures w14:val="none"/>
                    </w:rPr>
                  </w:rPrChange>
                </w:rPr>
                <w:t>n s</w:t>
              </w:r>
              <w:r w:rsidRPr="00CA691D">
                <w:rPr>
                  <w:rFonts w:ascii="Times New Roman" w:eastAsia="Times New Roman" w:hAnsi="Times New Roman" w:cs="Times New Roman"/>
                  <w:color w:val="000000"/>
                  <w:kern w:val="0"/>
                  <w:sz w:val="24"/>
                  <w:szCs w:val="24"/>
                  <w14:ligatures w14:val="none"/>
                  <w:rPrChange w:id="3650" w:author="Administrator" w:date="2025-10-28T17:49:00Z" w16du:dateUtc="2025-10-28T10:49:00Z">
                    <w:rPr>
                      <w:rFonts w:ascii="Calibri" w:eastAsia="Times New Roman" w:hAnsi="Calibri" w:cs="Calibri"/>
                      <w:color w:val="000000"/>
                      <w:kern w:val="0"/>
                      <w14:ligatures w14:val="none"/>
                    </w:rPr>
                  </w:rPrChange>
                </w:rPr>
                <w:t>ẽ</w:t>
              </w:r>
              <w:r w:rsidRPr="00CA691D">
                <w:rPr>
                  <w:rFonts w:ascii="Times New Roman" w:eastAsia="Times New Roman" w:hAnsi="Times New Roman" w:cs="Times New Roman"/>
                  <w:color w:val="000000"/>
                  <w:kern w:val="0"/>
                  <w:sz w:val="24"/>
                  <w:szCs w:val="24"/>
                  <w14:ligatures w14:val="none"/>
                  <w:rPrChange w:id="3651" w:author="Administrator" w:date="2025-10-28T17:49:00Z" w16du:dateUtc="2025-10-28T10:49:00Z">
                    <w:rPr>
                      <w:rFonts w:ascii="TimesNewRomanPSMT" w:eastAsia="Times New Roman" w:hAnsi="TimesNewRomanPSMT" w:cs="Times New Roman"/>
                      <w:color w:val="000000"/>
                      <w:kern w:val="0"/>
                      <w14:ligatures w14:val="none"/>
                    </w:rPr>
                  </w:rPrChange>
                </w:rPr>
                <w:t xml:space="preserve"> g</w:t>
              </w:r>
              <w:r w:rsidRPr="00CA691D">
                <w:rPr>
                  <w:rFonts w:ascii="Times New Roman" w:eastAsia="Times New Roman" w:hAnsi="Times New Roman" w:cs="Times New Roman"/>
                  <w:color w:val="000000"/>
                  <w:kern w:val="0"/>
                  <w:sz w:val="24"/>
                  <w:szCs w:val="24"/>
                  <w14:ligatures w14:val="none"/>
                  <w:rPrChange w:id="3652"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3653" w:author="Administrator" w:date="2025-10-28T17:49:00Z" w16du:dateUtc="2025-10-28T10:49:00Z">
                    <w:rPr>
                      <w:rFonts w:ascii="TimesNewRomanPSMT" w:eastAsia="Times New Roman" w:hAnsi="TimesNewRomanPSMT" w:cs="Times New Roman"/>
                      <w:color w:val="000000"/>
                      <w:kern w:val="0"/>
                      <w14:ligatures w14:val="none"/>
                    </w:rPr>
                  </w:rPrChange>
                </w:rPr>
                <w:t>y kh</w:t>
              </w:r>
              <w:r w:rsidRPr="00CA691D">
                <w:rPr>
                  <w:rFonts w:ascii="Times New Roman" w:eastAsia="Times New Roman" w:hAnsi="Times New Roman" w:cs="Times New Roman"/>
                  <w:color w:val="000000"/>
                  <w:kern w:val="0"/>
                  <w:sz w:val="24"/>
                  <w:szCs w:val="24"/>
                  <w14:ligatures w14:val="none"/>
                  <w:rPrChange w:id="3654"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3655" w:author="Administrator" w:date="2025-10-28T17:49:00Z" w16du:dateUtc="2025-10-28T10:49:00Z">
                    <w:rPr>
                      <w:rFonts w:ascii="TimesNewRomanPSMT" w:eastAsia="Times New Roman" w:hAnsi="TimesNewRomanPSMT" w:cs="Times New Roman"/>
                      <w:color w:val="000000"/>
                      <w:kern w:val="0"/>
                      <w14:ligatures w14:val="none"/>
                    </w:rPr>
                  </w:rPrChange>
                </w:rPr>
                <w:t xml:space="preserve"> kh</w:t>
              </w:r>
              <w:r w:rsidRPr="00CA691D">
                <w:rPr>
                  <w:rFonts w:ascii="Times New Roman" w:eastAsia="Times New Roman" w:hAnsi="Times New Roman" w:cs="Times New Roman"/>
                  <w:color w:val="000000"/>
                  <w:kern w:val="0"/>
                  <w:sz w:val="24"/>
                  <w:szCs w:val="24"/>
                  <w14:ligatures w14:val="none"/>
                  <w:rPrChange w:id="3656"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3657" w:author="Administrator" w:date="2025-10-28T17:49:00Z" w16du:dateUtc="2025-10-28T10:49:00Z">
                    <w:rPr>
                      <w:rFonts w:ascii="TimesNewRomanPSMT" w:eastAsia="Times New Roman" w:hAnsi="TimesNewRomanPSMT" w:cs="Times New Roman"/>
                      <w:color w:val="000000"/>
                      <w:kern w:val="0"/>
                      <w14:ligatures w14:val="none"/>
                    </w:rPr>
                  </w:rPrChange>
                </w:rPr>
                <w:t>n cho ho</w:t>
              </w:r>
              <w:r w:rsidRPr="00CA691D">
                <w:rPr>
                  <w:rFonts w:ascii="Times New Roman" w:eastAsia="Times New Roman" w:hAnsi="Times New Roman" w:cs="Times New Roman"/>
                  <w:color w:val="000000"/>
                  <w:kern w:val="0"/>
                  <w:sz w:val="24"/>
                  <w:szCs w:val="24"/>
                  <w14:ligatures w14:val="none"/>
                  <w:rPrChange w:id="3658"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3659"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3660"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3661" w:author="Administrator" w:date="2025-10-28T17:49:00Z" w16du:dateUtc="2025-10-28T10:49:00Z">
                    <w:rPr>
                      <w:rFonts w:ascii="TimesNewRomanPSMT" w:eastAsia="Times New Roman" w:hAnsi="TimesNewRomanPSMT" w:cs="Times New Roman"/>
                      <w:color w:val="000000"/>
                      <w:kern w:val="0"/>
                      <w14:ligatures w14:val="none"/>
                    </w:rPr>
                  </w:rPrChange>
                </w:rPr>
                <w:t>ng kinh doanh</w:t>
              </w:r>
            </w:ins>
            <w:ins w:id="3662"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663"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664"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366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666" w:author="Administrator" w:date="2025-10-28T17:49:00Z" w16du:dateUtc="2025-10-28T10:49:00Z">
                    <w:rPr>
                      <w:rFonts w:ascii="TimesNewRomanPSMT" w:eastAsia="Times New Roman" w:hAnsi="TimesNewRomanPSMT" w:cs="Times New Roman"/>
                      <w:color w:val="000000"/>
                      <w:kern w:val="0"/>
                      <w14:ligatures w14:val="none"/>
                    </w:rPr>
                  </w:rPrChange>
                </w:rPr>
                <w:t>a doanh nghi</w:t>
              </w:r>
              <w:r w:rsidRPr="00CA691D">
                <w:rPr>
                  <w:rFonts w:ascii="Times New Roman" w:eastAsia="Times New Roman" w:hAnsi="Times New Roman" w:cs="Times New Roman"/>
                  <w:color w:val="000000"/>
                  <w:kern w:val="0"/>
                  <w:sz w:val="24"/>
                  <w:szCs w:val="24"/>
                  <w14:ligatures w14:val="none"/>
                  <w:rPrChange w:id="366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668"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3669"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3670"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3671"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3672" w:author="Administrator" w:date="2025-10-28T17:49:00Z" w16du:dateUtc="2025-10-28T10:49:00Z">
                    <w:rPr>
                      <w:rFonts w:ascii="TimesNewRomanPSMT" w:eastAsia="Times New Roman" w:hAnsi="TimesNewRomanPSMT" w:cs="Times New Roman"/>
                      <w:color w:val="000000"/>
                      <w:kern w:val="0"/>
                      <w14:ligatures w14:val="none"/>
                    </w:rPr>
                  </w:rPrChange>
                </w:rPr>
                <w:t>i dung n</w:t>
              </w:r>
              <w:r w:rsidRPr="00CA691D">
                <w:rPr>
                  <w:rFonts w:ascii="Times New Roman" w:eastAsia="Times New Roman" w:hAnsi="Times New Roman" w:cs="Times New Roman"/>
                  <w:color w:val="000000"/>
                  <w:kern w:val="0"/>
                  <w:sz w:val="24"/>
                  <w:szCs w:val="24"/>
                  <w14:ligatures w14:val="none"/>
                  <w:rPrChange w:id="367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674" w:author="Administrator" w:date="2025-10-28T17:49:00Z" w16du:dateUtc="2025-10-28T10:49:00Z">
                    <w:rPr>
                      <w:rFonts w:ascii="TimesNewRomanPSMT" w:eastAsia="Times New Roman" w:hAnsi="TimesNewRomanPSMT" w:cs="Times New Roman"/>
                      <w:color w:val="000000"/>
                      <w:kern w:val="0"/>
                      <w14:ligatures w14:val="none"/>
                    </w:rPr>
                  </w:rPrChange>
                </w:rPr>
                <w:t>y l</w:t>
              </w:r>
              <w:r w:rsidRPr="00CA691D">
                <w:rPr>
                  <w:rFonts w:ascii="Times New Roman" w:eastAsia="Times New Roman" w:hAnsi="Times New Roman" w:cs="Times New Roman"/>
                  <w:color w:val="000000"/>
                  <w:kern w:val="0"/>
                  <w:sz w:val="24"/>
                  <w:szCs w:val="24"/>
                  <w14:ligatures w14:val="none"/>
                  <w:rPrChange w:id="3675"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676" w:author="Administrator" w:date="2025-10-28T17:49:00Z" w16du:dateUtc="2025-10-28T10:49:00Z">
                    <w:rPr>
                      <w:rFonts w:ascii="TimesNewRomanPSMT" w:eastAsia="Times New Roman" w:hAnsi="TimesNewRomanPSMT" w:cs="Times New Roman"/>
                      <w:color w:val="000000"/>
                      <w:kern w:val="0"/>
                      <w14:ligatures w14:val="none"/>
                    </w:rPr>
                  </w:rPrChange>
                </w:rPr>
                <w:t xml:space="preserve"> nghi</w:t>
              </w:r>
              <w:r w:rsidRPr="00CA691D">
                <w:rPr>
                  <w:rFonts w:ascii="Times New Roman" w:eastAsia="Times New Roman" w:hAnsi="Times New Roman" w:cs="Times New Roman"/>
                  <w:color w:val="000000"/>
                  <w:kern w:val="0"/>
                  <w:sz w:val="24"/>
                  <w:szCs w:val="24"/>
                  <w14:ligatures w14:val="none"/>
                  <w:rPrChange w:id="367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678"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3679"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680" w:author="Administrator" w:date="2025-10-28T17:49:00Z" w16du:dateUtc="2025-10-28T10:49:00Z">
                    <w:rPr>
                      <w:rFonts w:ascii="TimesNewRomanPSMT" w:eastAsia="Times New Roman" w:hAnsi="TimesNewRomanPSMT" w:cs="Times New Roman"/>
                      <w:color w:val="000000"/>
                      <w:kern w:val="0"/>
                      <w14:ligatures w14:val="none"/>
                    </w:rPr>
                  </w:rPrChange>
                </w:rPr>
                <w:t>, chuy</w:t>
              </w:r>
              <w:r w:rsidRPr="00CA691D">
                <w:rPr>
                  <w:rFonts w:ascii="Times New Roman" w:eastAsia="Times New Roman" w:hAnsi="Times New Roman" w:cs="Times New Roman"/>
                  <w:color w:val="000000"/>
                  <w:kern w:val="0"/>
                  <w:sz w:val="24"/>
                  <w:szCs w:val="24"/>
                  <w14:ligatures w14:val="none"/>
                  <w:rPrChange w:id="3681"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3682" w:author="Administrator" w:date="2025-10-28T17:49:00Z" w16du:dateUtc="2025-10-28T10:49:00Z">
                    <w:rPr>
                      <w:rFonts w:ascii="TimesNewRomanPSMT" w:eastAsia="Times New Roman" w:hAnsi="TimesNewRomanPSMT" w:cs="Times New Roman"/>
                      <w:color w:val="000000"/>
                      <w:kern w:val="0"/>
                      <w14:ligatures w14:val="none"/>
                    </w:rPr>
                  </w:rPrChange>
                </w:rPr>
                <w:t>n m</w:t>
              </w:r>
              <w:r w:rsidRPr="00CA691D">
                <w:rPr>
                  <w:rFonts w:ascii="Times New Roman" w:eastAsia="Times New Roman" w:hAnsi="Times New Roman" w:cs="Times New Roman"/>
                  <w:color w:val="000000"/>
                  <w:kern w:val="0"/>
                  <w:sz w:val="24"/>
                  <w:szCs w:val="24"/>
                  <w14:ligatures w14:val="none"/>
                  <w:rPrChange w:id="3683"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3684" w:author="Administrator" w:date="2025-10-28T17:49:00Z" w16du:dateUtc="2025-10-28T10:49:00Z">
                    <w:rPr>
                      <w:rFonts w:ascii="TimesNewRomanPSMT" w:eastAsia="Times New Roman" w:hAnsi="TimesNewRomanPSMT" w:cs="Times New Roman"/>
                      <w:color w:val="000000"/>
                      <w:kern w:val="0"/>
                      <w14:ligatures w14:val="none"/>
                    </w:rPr>
                  </w:rPrChange>
                </w:rPr>
                <w:t>n thu</w:t>
              </w:r>
              <w:r w:rsidRPr="00CA691D">
                <w:rPr>
                  <w:rFonts w:ascii="Times New Roman" w:eastAsia="Times New Roman" w:hAnsi="Times New Roman" w:cs="Times New Roman"/>
                  <w:color w:val="000000"/>
                  <w:kern w:val="0"/>
                  <w:sz w:val="24"/>
                  <w:szCs w:val="24"/>
                  <w14:ligatures w14:val="none"/>
                  <w:rPrChange w:id="3685"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3686" w:author="Administrator" w:date="2025-10-28T17:49:00Z" w16du:dateUtc="2025-10-28T10:49:00Z">
                    <w:rPr>
                      <w:rFonts w:ascii="TimesNewRomanPSMT" w:eastAsia="Times New Roman" w:hAnsi="TimesNewRomanPSMT" w:cs="Times New Roman"/>
                      <w:color w:val="000000"/>
                      <w:kern w:val="0"/>
                      <w14:ligatures w14:val="none"/>
                    </w:rPr>
                  </w:rPrChange>
                </w:rPr>
                <w:t>c th</w:t>
              </w:r>
              <w:r w:rsidRPr="00CA691D">
                <w:rPr>
                  <w:rFonts w:ascii="Times New Roman" w:eastAsia="Times New Roman" w:hAnsi="Times New Roman" w:cs="Times New Roman"/>
                  <w:color w:val="000000"/>
                  <w:kern w:val="0"/>
                  <w:sz w:val="24"/>
                  <w:szCs w:val="24"/>
                  <w14:ligatures w14:val="none"/>
                  <w:rPrChange w:id="3687" w:author="Administrator" w:date="2025-10-28T17:49:00Z" w16du:dateUtc="2025-10-28T10:49:00Z">
                    <w:rPr>
                      <w:rFonts w:ascii="Calibri" w:eastAsia="Times New Roman" w:hAnsi="Calibri" w:cs="Calibri"/>
                      <w:color w:val="000000"/>
                      <w:kern w:val="0"/>
                      <w14:ligatures w14:val="none"/>
                    </w:rPr>
                  </w:rPrChange>
                </w:rPr>
                <w:t>ẩ</w:t>
              </w:r>
              <w:r w:rsidRPr="00CA691D">
                <w:rPr>
                  <w:rFonts w:ascii="Times New Roman" w:eastAsia="Times New Roman" w:hAnsi="Times New Roman" w:cs="Times New Roman"/>
                  <w:color w:val="000000"/>
                  <w:kern w:val="0"/>
                  <w:sz w:val="24"/>
                  <w:szCs w:val="24"/>
                  <w14:ligatures w14:val="none"/>
                  <w:rPrChange w:id="3688" w:author="Administrator" w:date="2025-10-28T17:49:00Z" w16du:dateUtc="2025-10-28T10:49:00Z">
                    <w:rPr>
                      <w:rFonts w:ascii="TimesNewRomanPSMT" w:eastAsia="Times New Roman" w:hAnsi="TimesNewRomanPSMT" w:cs="Times New Roman"/>
                      <w:color w:val="000000"/>
                      <w:kern w:val="0"/>
                      <w14:ligatures w14:val="none"/>
                    </w:rPr>
                  </w:rPrChange>
                </w:rPr>
                <w:t>m</w:t>
              </w:r>
            </w:ins>
            <w:ins w:id="3689"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690"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691" w:author="Administrator" w:date="2025-10-28T17:49:00Z" w16du:dateUtc="2025-10-28T10:49:00Z">
                    <w:rPr>
                      <w:rFonts w:ascii="TimesNewRomanPSMT" w:eastAsia="Times New Roman" w:hAnsi="TimesNewRomanPSMT" w:cs="Times New Roman"/>
                      <w:color w:val="000000"/>
                      <w:kern w:val="0"/>
                      <w14:ligatures w14:val="none"/>
                    </w:rPr>
                  </w:rPrChange>
                </w:rPr>
                <w:t>quy</w:t>
              </w:r>
              <w:r w:rsidRPr="00CA691D">
                <w:rPr>
                  <w:rFonts w:ascii="Times New Roman" w:eastAsia="Times New Roman" w:hAnsi="Times New Roman" w:cs="Times New Roman"/>
                  <w:color w:val="000000"/>
                  <w:kern w:val="0"/>
                  <w:sz w:val="24"/>
                  <w:szCs w:val="24"/>
                  <w14:ligatures w14:val="none"/>
                  <w:rPrChange w:id="3692"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693" w:author="Administrator" w:date="2025-10-28T17:49:00Z" w16du:dateUtc="2025-10-28T10:49:00Z">
                    <w:rPr>
                      <w:rFonts w:ascii="TimesNewRomanPSMT" w:eastAsia="Times New Roman" w:hAnsi="TimesNewRomanPSMT" w:cs="Times New Roman"/>
                      <w:color w:val="000000"/>
                      <w:kern w:val="0"/>
                      <w14:ligatures w14:val="none"/>
                    </w:rPr>
                  </w:rPrChange>
                </w:rPr>
                <w:t>n</w:t>
              </w:r>
            </w:ins>
            <w:ins w:id="3694"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69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696"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3697"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698" w:author="Administrator" w:date="2025-10-28T17:49:00Z" w16du:dateUtc="2025-10-28T10:49:00Z">
                    <w:rPr>
                      <w:rFonts w:ascii="TimesNewRomanPSMT" w:eastAsia="Times New Roman" w:hAnsi="TimesNewRomanPSMT" w:cs="Times New Roman"/>
                      <w:color w:val="000000"/>
                      <w:kern w:val="0"/>
                      <w14:ligatures w14:val="none"/>
                    </w:rPr>
                  </w:rPrChange>
                </w:rPr>
                <w:t>a c</w:t>
              </w:r>
              <w:r w:rsidRPr="00CA691D">
                <w:rPr>
                  <w:rFonts w:ascii="Times New Roman" w:eastAsia="Times New Roman" w:hAnsi="Times New Roman" w:cs="Times New Roman"/>
                  <w:color w:val="000000"/>
                  <w:kern w:val="0"/>
                  <w:sz w:val="24"/>
                  <w:szCs w:val="24"/>
                  <w14:ligatures w14:val="none"/>
                  <w:rPrChange w:id="3699"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3700" w:author="Administrator" w:date="2025-10-28T17:49:00Z" w16du:dateUtc="2025-10-28T10:49:00Z">
                    <w:rPr>
                      <w:rFonts w:ascii="TimesNewRomanPSMT" w:eastAsia="Times New Roman" w:hAnsi="TimesNewRomanPSMT" w:cs="Times New Roman"/>
                      <w:color w:val="000000"/>
                      <w:kern w:val="0"/>
                      <w14:ligatures w14:val="none"/>
                    </w:rPr>
                  </w:rPrChange>
                </w:rPr>
                <w:t xml:space="preserve"> quan qu</w:t>
              </w:r>
              <w:r w:rsidRPr="00CA691D">
                <w:rPr>
                  <w:rFonts w:ascii="Times New Roman" w:eastAsia="Times New Roman" w:hAnsi="Times New Roman" w:cs="Times New Roman"/>
                  <w:color w:val="000000"/>
                  <w:kern w:val="0"/>
                  <w:sz w:val="24"/>
                  <w:szCs w:val="24"/>
                  <w14:ligatures w14:val="none"/>
                  <w:rPrChange w:id="370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702"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3703"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3704" w:author="Administrator" w:date="2025-10-28T17:49:00Z" w16du:dateUtc="2025-10-28T10:49:00Z">
                    <w:rPr>
                      <w:rFonts w:ascii="TimesNewRomanPSMT" w:eastAsia="Times New Roman" w:hAnsi="TimesNewRomanPSMT" w:cs="Times New Roman"/>
                      <w:color w:val="000000"/>
                      <w:kern w:val="0"/>
                      <w14:ligatures w14:val="none"/>
                    </w:rPr>
                  </w:rPrChange>
                </w:rPr>
                <w:t xml:space="preserve"> nh</w:t>
              </w:r>
              <w:r w:rsidRPr="00CA691D">
                <w:rPr>
                  <w:rFonts w:ascii="Times New Roman" w:eastAsia="Times New Roman" w:hAnsi="Times New Roman" w:cs="Times New Roman"/>
                  <w:color w:val="000000"/>
                  <w:kern w:val="0"/>
                  <w:sz w:val="24"/>
                  <w:szCs w:val="24"/>
                  <w14:ligatures w14:val="none"/>
                  <w:rPrChange w:id="3705"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706"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3707"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3708" w:author="Administrator" w:date="2025-10-28T17:49:00Z" w16du:dateUtc="2025-10-28T10:49:00Z">
                    <w:rPr>
                      <w:rFonts w:ascii="TimesNewRomanPSMT" w:eastAsia="Times New Roman" w:hAnsi="TimesNewRomanPSMT" w:cs="Times New Roman"/>
                      <w:color w:val="000000"/>
                      <w:kern w:val="0"/>
                      <w14:ligatures w14:val="none"/>
                    </w:rPr>
                  </w:rPrChange>
                </w:rPr>
                <w:t>c.</w:t>
              </w:r>
            </w:ins>
          </w:p>
          <w:p w14:paraId="4B412500" w14:textId="77777777" w:rsidR="00CA691D" w:rsidRDefault="00D91701" w:rsidP="00A3338D">
            <w:pPr>
              <w:pStyle w:val="Vnbnnidung0"/>
              <w:tabs>
                <w:tab w:val="left" w:pos="1996"/>
              </w:tabs>
              <w:spacing w:after="0" w:line="240" w:lineRule="auto"/>
              <w:ind w:firstLine="0"/>
              <w:jc w:val="both"/>
              <w:rPr>
                <w:ins w:id="3709" w:author="Administrator" w:date="2025-10-28T17:56:00Z" w16du:dateUtc="2025-10-28T10:56:00Z"/>
                <w:rFonts w:ascii="Times New Roman" w:eastAsia="Times New Roman" w:hAnsi="Times New Roman" w:cs="Times New Roman"/>
                <w:color w:val="000000"/>
                <w:kern w:val="0"/>
                <w:sz w:val="24"/>
                <w:szCs w:val="24"/>
                <w14:ligatures w14:val="none"/>
              </w:rPr>
            </w:pPr>
            <w:ins w:id="3710"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711" w:author="Administrator" w:date="2025-10-28T17:49:00Z" w16du:dateUtc="2025-10-28T10:49:00Z">
                    <w:rPr>
                      <w:rFonts w:ascii="TimesNewRomanPSMT" w:eastAsia="Times New Roman" w:hAnsi="TimesNewRomanPSMT" w:cs="Times New Roman"/>
                      <w:color w:val="000000"/>
                      <w:kern w:val="0"/>
                      <w14:ligatures w14:val="none"/>
                    </w:rPr>
                  </w:rPrChange>
                </w:rPr>
                <w:t>- V</w:t>
              </w:r>
              <w:r w:rsidRPr="00CA691D">
                <w:rPr>
                  <w:rFonts w:ascii="Times New Roman" w:eastAsia="Times New Roman" w:hAnsi="Times New Roman" w:cs="Times New Roman" w:hint="eastAsia"/>
                  <w:color w:val="000000"/>
                  <w:kern w:val="0"/>
                  <w:sz w:val="24"/>
                  <w:szCs w:val="24"/>
                  <w14:ligatures w14:val="none"/>
                  <w:rPrChange w:id="3712" w:author="Administrator" w:date="2025-10-28T17:49:00Z" w16du:dateUtc="2025-10-28T10:49:00Z">
                    <w:rPr>
                      <w:rFonts w:ascii="TimesNewRomanPSMT" w:eastAsia="Times New Roman" w:hAnsi="TimesNewRomanPSMT" w:cs="Times New Roman" w:hint="eastAsia"/>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3713" w:author="Administrator" w:date="2025-10-28T17:49:00Z" w16du:dateUtc="2025-10-28T10:49:00Z">
                    <w:rPr>
                      <w:rFonts w:ascii="TimesNewRomanPSMT" w:eastAsia="Times New Roman" w:hAnsi="TimesNewRomanPSMT" w:cs="Times New Roman"/>
                      <w:color w:val="000000"/>
                      <w:kern w:val="0"/>
                      <w14:ligatures w14:val="none"/>
                    </w:rPr>
                  </w:rPrChange>
                </w:rPr>
                <w:t xml:space="preserve"> d</w:t>
              </w:r>
              <w:r w:rsidRPr="00CA691D">
                <w:rPr>
                  <w:rFonts w:ascii="Times New Roman" w:eastAsia="Times New Roman" w:hAnsi="Times New Roman" w:cs="Times New Roman"/>
                  <w:color w:val="000000"/>
                  <w:kern w:val="0"/>
                  <w:sz w:val="24"/>
                  <w:szCs w:val="24"/>
                  <w14:ligatures w14:val="none"/>
                  <w:rPrChange w:id="3714"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715" w:author="Administrator" w:date="2025-10-28T17:49:00Z" w16du:dateUtc="2025-10-28T10:49:00Z">
                    <w:rPr>
                      <w:rFonts w:ascii="TimesNewRomanPSMT" w:eastAsia="Times New Roman" w:hAnsi="TimesNewRomanPSMT" w:cs="Times New Roman"/>
                      <w:color w:val="000000"/>
                      <w:kern w:val="0"/>
                      <w14:ligatures w14:val="none"/>
                    </w:rPr>
                  </w:rPrChange>
                </w:rPr>
                <w:t>: Gi</w:t>
              </w:r>
              <w:r w:rsidRPr="00CA691D">
                <w:rPr>
                  <w:rFonts w:ascii="Times New Roman" w:eastAsia="Times New Roman" w:hAnsi="Times New Roman" w:cs="Times New Roman"/>
                  <w:color w:val="000000"/>
                  <w:kern w:val="0"/>
                  <w:sz w:val="24"/>
                  <w:szCs w:val="24"/>
                  <w14:ligatures w14:val="none"/>
                  <w:rPrChange w:id="3716"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3717" w:author="Administrator" w:date="2025-10-28T17:49:00Z" w16du:dateUtc="2025-10-28T10:49:00Z">
                    <w:rPr>
                      <w:rFonts w:ascii="TimesNewRomanPSMT" w:eastAsia="Times New Roman" w:hAnsi="TimesNewRomanPSMT" w:cs="Times New Roman"/>
                      <w:color w:val="000000"/>
                      <w:kern w:val="0"/>
                      <w14:ligatures w14:val="none"/>
                    </w:rPr>
                  </w:rPrChange>
                </w:rPr>
                <w:t>i h</w:t>
              </w:r>
              <w:r w:rsidRPr="00CA691D">
                <w:rPr>
                  <w:rFonts w:ascii="Times New Roman" w:eastAsia="Times New Roman" w:hAnsi="Times New Roman" w:cs="Times New Roman"/>
                  <w:color w:val="000000"/>
                  <w:kern w:val="0"/>
                  <w:sz w:val="24"/>
                  <w:szCs w:val="24"/>
                  <w14:ligatures w14:val="none"/>
                  <w:rPrChange w:id="3718"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3719" w:author="Administrator" w:date="2025-10-28T17:49:00Z" w16du:dateUtc="2025-10-28T10:49:00Z">
                    <w:rPr>
                      <w:rFonts w:ascii="TimesNewRomanPSMT" w:eastAsia="Times New Roman" w:hAnsi="TimesNewRomanPSMT" w:cs="Times New Roman"/>
                      <w:color w:val="000000"/>
                      <w:kern w:val="0"/>
                      <w14:ligatures w14:val="none"/>
                    </w:rPr>
                  </w:rPrChange>
                </w:rPr>
                <w:t>n tr</w:t>
              </w:r>
              <w:r w:rsidRPr="00CA691D">
                <w:rPr>
                  <w:rFonts w:ascii="Times New Roman" w:eastAsia="Times New Roman" w:hAnsi="Times New Roman" w:cs="Times New Roman"/>
                  <w:color w:val="000000"/>
                  <w:kern w:val="0"/>
                  <w:sz w:val="24"/>
                  <w:szCs w:val="24"/>
                  <w14:ligatures w14:val="none"/>
                  <w:rPrChange w:id="3720"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721" w:author="Administrator" w:date="2025-10-28T17:49:00Z" w16du:dateUtc="2025-10-28T10:49:00Z">
                    <w:rPr>
                      <w:rFonts w:ascii="TimesNewRomanPSMT" w:eastAsia="Times New Roman" w:hAnsi="TimesNewRomanPSMT" w:cs="Times New Roman"/>
                      <w:color w:val="000000"/>
                      <w:kern w:val="0"/>
                      <w14:ligatures w14:val="none"/>
                    </w:rPr>
                  </w:rPrChange>
                </w:rPr>
                <w:t>ch nhi</w:t>
              </w:r>
              <w:r w:rsidRPr="00CA691D">
                <w:rPr>
                  <w:rFonts w:ascii="Times New Roman" w:eastAsia="Times New Roman" w:hAnsi="Times New Roman" w:cs="Times New Roman"/>
                  <w:color w:val="000000"/>
                  <w:kern w:val="0"/>
                  <w:sz w:val="24"/>
                  <w:szCs w:val="24"/>
                  <w14:ligatures w14:val="none"/>
                  <w:rPrChange w:id="372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723" w:author="Administrator" w:date="2025-10-28T17:49:00Z" w16du:dateUtc="2025-10-28T10:49:00Z">
                    <w:rPr>
                      <w:rFonts w:ascii="TimesNewRomanPSMT" w:eastAsia="Times New Roman" w:hAnsi="TimesNewRomanPSMT" w:cs="Times New Roman"/>
                      <w:color w:val="000000"/>
                      <w:kern w:val="0"/>
                      <w14:ligatures w14:val="none"/>
                    </w:rPr>
                  </w:rPrChange>
                </w:rPr>
                <w:t>m c</w:t>
              </w:r>
              <w:r w:rsidRPr="00CA691D">
                <w:rPr>
                  <w:rFonts w:ascii="Times New Roman" w:eastAsia="Times New Roman" w:hAnsi="Times New Roman" w:cs="Times New Roman"/>
                  <w:color w:val="000000"/>
                  <w:kern w:val="0"/>
                  <w:sz w:val="24"/>
                  <w:szCs w:val="24"/>
                  <w14:ligatures w14:val="none"/>
                  <w:rPrChange w:id="372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725" w:author="Administrator" w:date="2025-10-28T17:49:00Z" w16du:dateUtc="2025-10-28T10:49:00Z">
                    <w:rPr>
                      <w:rFonts w:ascii="TimesNewRomanPSMT" w:eastAsia="Times New Roman" w:hAnsi="TimesNewRomanPSMT" w:cs="Times New Roman"/>
                      <w:color w:val="000000"/>
                      <w:kern w:val="0"/>
                      <w14:ligatures w14:val="none"/>
                    </w:rPr>
                  </w:rPrChange>
                </w:rPr>
                <w:t>a ch</w:t>
              </w:r>
              <w:r w:rsidRPr="00CA691D">
                <w:rPr>
                  <w:rFonts w:ascii="Times New Roman" w:eastAsia="Times New Roman" w:hAnsi="Times New Roman" w:cs="Times New Roman"/>
                  <w:color w:val="000000"/>
                  <w:kern w:val="0"/>
                  <w:sz w:val="24"/>
                  <w:szCs w:val="24"/>
                  <w14:ligatures w14:val="none"/>
                  <w:rPrChange w:id="3726"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727"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372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729"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3730"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731" w:author="Administrator" w:date="2025-10-28T17:49:00Z" w16du:dateUtc="2025-10-28T10:49:00Z">
                    <w:rPr>
                      <w:rFonts w:ascii="TimesNewRomanPSMT" w:eastAsia="Times New Roman" w:hAnsi="TimesNewRomanPSMT" w:cs="Times New Roman"/>
                      <w:color w:val="000000"/>
                      <w:kern w:val="0"/>
                      <w14:ligatures w14:val="none"/>
                    </w:rPr>
                  </w:rPrChange>
                </w:rPr>
                <w:t xml:space="preserve">n, khu neo </w:t>
              </w:r>
              <w:r w:rsidRPr="00CA691D">
                <w:rPr>
                  <w:rFonts w:ascii="Times New Roman" w:eastAsia="Times New Roman" w:hAnsi="Times New Roman" w:cs="Times New Roman"/>
                  <w:color w:val="000000"/>
                  <w:kern w:val="0"/>
                  <w:sz w:val="24"/>
                  <w:szCs w:val="24"/>
                  <w14:ligatures w14:val="none"/>
                  <w:rPrChange w:id="3732"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3733" w:author="Administrator" w:date="2025-10-28T17:49:00Z" w16du:dateUtc="2025-10-28T10:49:00Z">
                    <w:rPr>
                      <w:rFonts w:ascii="TimesNewRomanPSMT" w:eastAsia="Times New Roman" w:hAnsi="TimesNewRomanPSMT" w:cs="Times New Roman"/>
                      <w:color w:val="000000"/>
                      <w:kern w:val="0"/>
                      <w14:ligatures w14:val="none"/>
                    </w:rPr>
                  </w:rPrChange>
                </w:rPr>
                <w:t>u v</w:t>
              </w:r>
              <w:r w:rsidRPr="00CA691D">
                <w:rPr>
                  <w:rFonts w:ascii="Times New Roman" w:eastAsia="Times New Roman" w:hAnsi="Times New Roman" w:cs="Times New Roman"/>
                  <w:color w:val="000000"/>
                  <w:kern w:val="0"/>
                  <w:sz w:val="24"/>
                  <w:szCs w:val="24"/>
                  <w14:ligatures w14:val="none"/>
                  <w:rPrChange w:id="373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735" w:author="Administrator" w:date="2025-10-28T17:49:00Z" w16du:dateUtc="2025-10-28T10:49:00Z">
                    <w:rPr>
                      <w:rFonts w:ascii="TimesNewRomanPSMT" w:eastAsia="Times New Roman" w:hAnsi="TimesNewRomanPSMT" w:cs="Times New Roman"/>
                      <w:color w:val="000000"/>
                      <w:kern w:val="0"/>
                      <w14:ligatures w14:val="none"/>
                    </w:rPr>
                  </w:rPrChange>
                </w:rPr>
                <w:t xml:space="preserve"> ng</w:t>
              </w:r>
              <w:r w:rsidRPr="00CA691D">
                <w:rPr>
                  <w:rFonts w:ascii="Times New Roman" w:eastAsia="Times New Roman" w:hAnsi="Times New Roman" w:cs="Times New Roman"/>
                  <w:color w:val="000000"/>
                  <w:kern w:val="0"/>
                  <w:sz w:val="24"/>
                  <w:szCs w:val="24"/>
                  <w14:ligatures w14:val="none"/>
                  <w:rPrChange w:id="3736" w:author="Administrator" w:date="2025-10-28T17:49:00Z" w16du:dateUtc="2025-10-28T10:49:00Z">
                    <w:rPr>
                      <w:rFonts w:ascii="Calibri" w:eastAsia="Times New Roman" w:hAnsi="Calibri" w:cs="Calibri"/>
                      <w:color w:val="000000"/>
                      <w:kern w:val="0"/>
                      <w14:ligatures w14:val="none"/>
                    </w:rPr>
                  </w:rPrChange>
                </w:rPr>
                <w:t>ườ</w:t>
              </w:r>
              <w:r w:rsidRPr="00CA691D">
                <w:rPr>
                  <w:rFonts w:ascii="Times New Roman" w:eastAsia="Times New Roman" w:hAnsi="Times New Roman" w:cs="Times New Roman"/>
                  <w:color w:val="000000"/>
                  <w:kern w:val="0"/>
                  <w:sz w:val="24"/>
                  <w:szCs w:val="24"/>
                  <w14:ligatures w14:val="none"/>
                  <w:rPrChange w:id="3737" w:author="Administrator" w:date="2025-10-28T17:49:00Z" w16du:dateUtc="2025-10-28T10:49:00Z">
                    <w:rPr>
                      <w:rFonts w:ascii="TimesNewRomanPSMT" w:eastAsia="Times New Roman" w:hAnsi="TimesNewRomanPSMT" w:cs="Times New Roman"/>
                      <w:color w:val="000000"/>
                      <w:kern w:val="0"/>
                      <w14:ligatures w14:val="none"/>
                    </w:rPr>
                  </w:rPrChange>
                </w:rPr>
                <w:t>i qu</w:t>
              </w:r>
              <w:r w:rsidRPr="00CA691D">
                <w:rPr>
                  <w:rFonts w:ascii="Times New Roman" w:eastAsia="Times New Roman" w:hAnsi="Times New Roman" w:cs="Times New Roman"/>
                  <w:color w:val="000000"/>
                  <w:kern w:val="0"/>
                  <w:sz w:val="24"/>
                  <w:szCs w:val="24"/>
                  <w14:ligatures w14:val="none"/>
                  <w:rPrChange w:id="373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739" w:author="Administrator" w:date="2025-10-28T17:49:00Z" w16du:dateUtc="2025-10-28T10:49:00Z">
                    <w:rPr>
                      <w:rFonts w:ascii="TimesNewRomanPSMT" w:eastAsia="Times New Roman" w:hAnsi="TimesNewRomanPSMT" w:cs="Times New Roman"/>
                      <w:color w:val="000000"/>
                      <w:kern w:val="0"/>
                      <w14:ligatures w14:val="none"/>
                    </w:rPr>
                  </w:rPrChange>
                </w:rPr>
                <w:t>n</w:t>
              </w:r>
            </w:ins>
            <w:ins w:id="3740"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741"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742" w:author="Administrator" w:date="2025-10-28T17:49:00Z" w16du:dateUtc="2025-10-28T10:49:00Z">
                    <w:rPr>
                      <w:rFonts w:ascii="TimesNewRomanPSMT" w:eastAsia="Times New Roman" w:hAnsi="TimesNewRomanPSMT" w:cs="Times New Roman"/>
                      <w:color w:val="000000"/>
                      <w:kern w:val="0"/>
                      <w14:ligatures w14:val="none"/>
                    </w:rPr>
                  </w:rPrChange>
                </w:rPr>
                <w:t>l</w:t>
              </w:r>
              <w:r w:rsidRPr="00CA691D">
                <w:rPr>
                  <w:rFonts w:ascii="Times New Roman" w:eastAsia="Times New Roman" w:hAnsi="Times New Roman" w:cs="Times New Roman" w:hint="eastAsia"/>
                  <w:color w:val="000000"/>
                  <w:kern w:val="0"/>
                  <w:sz w:val="24"/>
                  <w:szCs w:val="24"/>
                  <w14:ligatures w14:val="none"/>
                  <w:rPrChange w:id="3743" w:author="Administrator" w:date="2025-10-28T17:49:00Z" w16du:dateUtc="2025-10-28T10:49:00Z">
                    <w:rPr>
                      <w:rFonts w:ascii="TimesNewRomanPSMT" w:eastAsia="Times New Roman" w:hAnsi="TimesNewRomanPSMT" w:cs="Times New Roman" w:hint="eastAsia"/>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3744" w:author="Administrator" w:date="2025-10-28T17:49:00Z" w16du:dateUtc="2025-10-28T10:49:00Z">
                    <w:rPr>
                      <w:rFonts w:ascii="TimesNewRomanPSMT" w:eastAsia="Times New Roman" w:hAnsi="TimesNewRomanPSMT" w:cs="Times New Roman"/>
                      <w:color w:val="000000"/>
                      <w:kern w:val="0"/>
                      <w14:ligatures w14:val="none"/>
                    </w:rPr>
                  </w:rPrChange>
                </w:rPr>
                <w:t xml:space="preserve"> khai th</w:t>
              </w:r>
              <w:r w:rsidRPr="00CA691D">
                <w:rPr>
                  <w:rFonts w:ascii="Times New Roman" w:eastAsia="Times New Roman" w:hAnsi="Times New Roman" w:cs="Times New Roman" w:hint="eastAsia"/>
                  <w:color w:val="000000"/>
                  <w:kern w:val="0"/>
                  <w:sz w:val="24"/>
                  <w:szCs w:val="24"/>
                  <w14:ligatures w14:val="none"/>
                  <w:rPrChange w:id="3745" w:author="Administrator" w:date="2025-10-28T17:49:00Z" w16du:dateUtc="2025-10-28T10:49:00Z">
                    <w:rPr>
                      <w:rFonts w:ascii="TimesNewRomanPSMT" w:eastAsia="Times New Roman" w:hAnsi="TimesNewRomanPSMT" w:cs="Times New Roman" w:hint="eastAsia"/>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746" w:author="Administrator" w:date="2025-10-28T17:49:00Z" w16du:dateUtc="2025-10-28T10:49:00Z">
                    <w:rPr>
                      <w:rFonts w:ascii="TimesNewRomanPSMT" w:eastAsia="Times New Roman" w:hAnsi="TimesNewRomanPSMT" w:cs="Times New Roman"/>
                      <w:color w:val="000000"/>
                      <w:kern w:val="0"/>
                      <w14:ligatures w14:val="none"/>
                    </w:rPr>
                  </w:rPrChange>
                </w:rPr>
                <w:t>c trong vi</w:t>
              </w:r>
              <w:r w:rsidRPr="00CA691D">
                <w:rPr>
                  <w:rFonts w:ascii="Times New Roman" w:eastAsia="Times New Roman" w:hAnsi="Times New Roman" w:cs="Times New Roman"/>
                  <w:color w:val="000000"/>
                  <w:kern w:val="0"/>
                  <w:sz w:val="24"/>
                  <w:szCs w:val="24"/>
                  <w14:ligatures w14:val="none"/>
                  <w:rPrChange w:id="374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748" w:author="Administrator" w:date="2025-10-28T17:49:00Z" w16du:dateUtc="2025-10-28T10:49:00Z">
                    <w:rPr>
                      <w:rFonts w:ascii="TimesNewRomanPSMT" w:eastAsia="Times New Roman" w:hAnsi="TimesNewRomanPSMT" w:cs="Times New Roman"/>
                      <w:color w:val="000000"/>
                      <w:kern w:val="0"/>
                      <w14:ligatures w14:val="none"/>
                    </w:rPr>
                  </w:rPrChange>
                </w:rPr>
                <w:t>c ki</w:t>
              </w:r>
              <w:r w:rsidRPr="00CA691D">
                <w:rPr>
                  <w:rFonts w:ascii="Times New Roman" w:eastAsia="Times New Roman" w:hAnsi="Times New Roman" w:cs="Times New Roman"/>
                  <w:color w:val="000000"/>
                  <w:kern w:val="0"/>
                  <w:sz w:val="24"/>
                  <w:szCs w:val="24"/>
                  <w14:ligatures w14:val="none"/>
                  <w:rPrChange w:id="3749"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3750" w:author="Administrator" w:date="2025-10-28T17:49:00Z" w16du:dateUtc="2025-10-28T10:49:00Z">
                    <w:rPr>
                      <w:rFonts w:ascii="TimesNewRomanPSMT" w:eastAsia="Times New Roman" w:hAnsi="TimesNewRomanPSMT" w:cs="Times New Roman"/>
                      <w:color w:val="000000"/>
                      <w:kern w:val="0"/>
                      <w14:ligatures w14:val="none"/>
                    </w:rPr>
                  </w:rPrChange>
                </w:rPr>
                <w:t xml:space="preserve">m tra </w:t>
              </w:r>
              <w:r w:rsidRPr="00CA691D">
                <w:rPr>
                  <w:rFonts w:ascii="Times New Roman" w:eastAsia="Times New Roman" w:hAnsi="Times New Roman" w:cs="Times New Roman"/>
                  <w:color w:val="000000"/>
                  <w:kern w:val="0"/>
                  <w:sz w:val="24"/>
                  <w:szCs w:val="24"/>
                  <w14:ligatures w14:val="none"/>
                  <w:rPrChange w:id="3751"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3752"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3753"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754" w:author="Administrator" w:date="2025-10-28T17:49:00Z" w16du:dateUtc="2025-10-28T10:49:00Z">
                    <w:rPr>
                      <w:rFonts w:ascii="TimesNewRomanPSMT" w:eastAsia="Times New Roman" w:hAnsi="TimesNewRomanPSMT" w:cs="Times New Roman"/>
                      <w:color w:val="000000"/>
                      <w:kern w:val="0"/>
                      <w14:ligatures w14:val="none"/>
                    </w:rPr>
                  </w:rPrChange>
                </w:rPr>
                <w:t>u ki</w:t>
              </w:r>
              <w:r w:rsidRPr="00CA691D">
                <w:rPr>
                  <w:rFonts w:ascii="Times New Roman" w:eastAsia="Times New Roman" w:hAnsi="Times New Roman" w:cs="Times New Roman"/>
                  <w:color w:val="000000"/>
                  <w:kern w:val="0"/>
                  <w:sz w:val="24"/>
                  <w:szCs w:val="24"/>
                  <w14:ligatures w14:val="none"/>
                  <w:rPrChange w:id="3755"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756" w:author="Administrator" w:date="2025-10-28T17:49:00Z" w16du:dateUtc="2025-10-28T10:49:00Z">
                    <w:rPr>
                      <w:rFonts w:ascii="TimesNewRomanPSMT" w:eastAsia="Times New Roman" w:hAnsi="TimesNewRomanPSMT" w:cs="Times New Roman"/>
                      <w:color w:val="000000"/>
                      <w:kern w:val="0"/>
                      <w14:ligatures w14:val="none"/>
                    </w:rPr>
                  </w:rPrChange>
                </w:rPr>
                <w:t>n an to</w:t>
              </w:r>
              <w:r w:rsidRPr="00CA691D">
                <w:rPr>
                  <w:rFonts w:ascii="Times New Roman" w:eastAsia="Times New Roman" w:hAnsi="Times New Roman" w:cs="Times New Roman"/>
                  <w:color w:val="000000"/>
                  <w:kern w:val="0"/>
                  <w:sz w:val="24"/>
                  <w:szCs w:val="24"/>
                  <w14:ligatures w14:val="none"/>
                  <w:rPrChange w:id="3757"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758"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75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760" w:author="Administrator" w:date="2025-10-28T17:49:00Z" w16du:dateUtc="2025-10-28T10:49:00Z">
                    <w:rPr>
                      <w:rFonts w:ascii="TimesNewRomanPSMT" w:eastAsia="Times New Roman" w:hAnsi="TimesNewRomanPSMT" w:cs="Times New Roman"/>
                      <w:color w:val="000000"/>
                      <w:kern w:val="0"/>
                      <w14:ligatures w14:val="none"/>
                    </w:rPr>
                  </w:rPrChange>
                </w:rPr>
                <w:t>a</w:t>
              </w:r>
            </w:ins>
            <w:ins w:id="3761"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762"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763" w:author="Administrator" w:date="2025-10-28T17:49:00Z" w16du:dateUtc="2025-10-28T10:49:00Z">
                    <w:rPr>
                      <w:rFonts w:ascii="TimesNewRomanPSMT" w:eastAsia="Times New Roman" w:hAnsi="TimesNewRomanPSMT" w:cs="Times New Roman"/>
                      <w:color w:val="000000"/>
                      <w:kern w:val="0"/>
                      <w14:ligatures w14:val="none"/>
                    </w:rPr>
                  </w:rPrChange>
                </w:rPr>
                <w:t>ph</w:t>
              </w:r>
              <w:r w:rsidRPr="00CA691D">
                <w:rPr>
                  <w:rFonts w:ascii="Times New Roman" w:eastAsia="Times New Roman" w:hAnsi="Times New Roman" w:cs="Times New Roman"/>
                  <w:color w:val="000000"/>
                  <w:kern w:val="0"/>
                  <w:sz w:val="24"/>
                  <w:szCs w:val="24"/>
                  <w14:ligatures w14:val="none"/>
                  <w:rPrChange w:id="3764"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3765"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376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767" w:author="Administrator" w:date="2025-10-28T17:49:00Z" w16du:dateUtc="2025-10-28T10:49:00Z">
                    <w:rPr>
                      <w:rFonts w:ascii="TimesNewRomanPSMT" w:eastAsia="Times New Roman" w:hAnsi="TimesNewRomanPSMT" w:cs="Times New Roman"/>
                      <w:color w:val="000000"/>
                      <w:kern w:val="0"/>
                      <w14:ligatures w14:val="none"/>
                    </w:rPr>
                  </w:rPrChange>
                </w:rPr>
                <w:t>n n</w:t>
              </w:r>
              <w:r w:rsidRPr="00CA691D">
                <w:rPr>
                  <w:rFonts w:ascii="Times New Roman" w:eastAsia="Times New Roman" w:hAnsi="Times New Roman" w:cs="Times New Roman"/>
                  <w:color w:val="000000"/>
                  <w:kern w:val="0"/>
                  <w:sz w:val="24"/>
                  <w:szCs w:val="24"/>
                  <w14:ligatures w14:val="none"/>
                  <w:rPrChange w:id="3768"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3769" w:author="Administrator" w:date="2025-10-28T17:49:00Z" w16du:dateUtc="2025-10-28T10:49:00Z">
                    <w:rPr>
                      <w:rFonts w:ascii="TimesNewRomanPSMT" w:eastAsia="Times New Roman" w:hAnsi="TimesNewRomanPSMT" w:cs="Times New Roman"/>
                      <w:color w:val="000000"/>
                      <w:kern w:val="0"/>
                      <w14:ligatures w14:val="none"/>
                    </w:rPr>
                  </w:rPrChange>
                </w:rPr>
                <w:t>n bao g</w:t>
              </w:r>
              <w:r w:rsidRPr="00CA691D">
                <w:rPr>
                  <w:rFonts w:ascii="Times New Roman" w:eastAsia="Times New Roman" w:hAnsi="Times New Roman" w:cs="Times New Roman"/>
                  <w:color w:val="000000"/>
                  <w:kern w:val="0"/>
                  <w:sz w:val="24"/>
                  <w:szCs w:val="24"/>
                  <w14:ligatures w14:val="none"/>
                  <w:rPrChange w:id="3770"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3771" w:author="Administrator" w:date="2025-10-28T17:49:00Z" w16du:dateUtc="2025-10-28T10:49:00Z">
                    <w:rPr>
                      <w:rFonts w:ascii="TimesNewRomanPSMT" w:eastAsia="Times New Roman" w:hAnsi="TimesNewRomanPSMT" w:cs="Times New Roman"/>
                      <w:color w:val="000000"/>
                      <w:kern w:val="0"/>
                      <w14:ligatures w14:val="none"/>
                    </w:rPr>
                  </w:rPrChange>
                </w:rPr>
                <w:t>m c</w:t>
              </w:r>
              <w:r w:rsidRPr="00CA691D">
                <w:rPr>
                  <w:rFonts w:ascii="Times New Roman" w:eastAsia="Times New Roman" w:hAnsi="Times New Roman" w:cs="Times New Roman"/>
                  <w:color w:val="000000"/>
                  <w:kern w:val="0"/>
                  <w:sz w:val="24"/>
                  <w:szCs w:val="24"/>
                  <w14:ligatures w14:val="none"/>
                  <w:rPrChange w:id="3772"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773" w:author="Administrator" w:date="2025-10-28T17:49:00Z" w16du:dateUtc="2025-10-28T10:49:00Z">
                    <w:rPr>
                      <w:rFonts w:ascii="TimesNewRomanPSMT" w:eastAsia="Times New Roman" w:hAnsi="TimesNewRomanPSMT" w:cs="Times New Roman"/>
                      <w:color w:val="000000"/>
                      <w:kern w:val="0"/>
                      <w14:ligatures w14:val="none"/>
                    </w:rPr>
                  </w:rPrChange>
                </w:rPr>
                <w:t>c</w:t>
              </w:r>
            </w:ins>
            <w:ins w:id="3774" w:author="Administrator" w:date="2025-10-28T17:56:00Z" w16du:dateUtc="2025-10-28T10:56:00Z">
              <w:r w:rsidR="00CA691D">
                <w:rPr>
                  <w:rFonts w:ascii="Times New Roman" w:eastAsia="Times New Roman" w:hAnsi="Times New Roman" w:cs="Times New Roman"/>
                  <w:color w:val="000000"/>
                  <w:kern w:val="0"/>
                  <w:sz w:val="24"/>
                  <w:szCs w:val="24"/>
                  <w14:ligatures w14:val="none"/>
                </w:rPr>
                <w:t xml:space="preserve"> </w:t>
              </w:r>
            </w:ins>
            <w:ins w:id="3775"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776" w:author="Administrator" w:date="2025-10-28T17:49:00Z" w16du:dateUtc="2025-10-28T10:49:00Z">
                    <w:rPr>
                      <w:rFonts w:ascii="TimesNewRomanPSMT" w:eastAsia="Times New Roman" w:hAnsi="TimesNewRomanPSMT" w:cs="Times New Roman"/>
                      <w:color w:val="000000"/>
                      <w:kern w:val="0"/>
                      <w14:ligatures w14:val="none"/>
                    </w:rPr>
                  </w:rPrChange>
                </w:rPr>
                <w:t>n</w:t>
              </w:r>
              <w:r w:rsidRPr="00CA691D">
                <w:rPr>
                  <w:rFonts w:ascii="Times New Roman" w:eastAsia="Times New Roman" w:hAnsi="Times New Roman" w:cs="Times New Roman"/>
                  <w:color w:val="000000"/>
                  <w:kern w:val="0"/>
                  <w:sz w:val="24"/>
                  <w:szCs w:val="24"/>
                  <w14:ligatures w14:val="none"/>
                  <w:rPrChange w:id="377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3778" w:author="Administrator" w:date="2025-10-28T17:49:00Z" w16du:dateUtc="2025-10-28T10:49:00Z">
                    <w:rPr>
                      <w:rFonts w:ascii="TimesNewRomanPSMT" w:eastAsia="Times New Roman" w:hAnsi="TimesNewRomanPSMT" w:cs="Times New Roman"/>
                      <w:color w:val="000000"/>
                      <w:kern w:val="0"/>
                      <w14:ligatures w14:val="none"/>
                    </w:rPr>
                  </w:rPrChange>
                </w:rPr>
                <w:t>i dung sau:</w:t>
              </w:r>
            </w:ins>
          </w:p>
          <w:p w14:paraId="06D54660" w14:textId="77777777" w:rsidR="00CA691D" w:rsidRDefault="00D91701" w:rsidP="00A3338D">
            <w:pPr>
              <w:pStyle w:val="Vnbnnidung0"/>
              <w:tabs>
                <w:tab w:val="left" w:pos="1996"/>
              </w:tabs>
              <w:spacing w:after="0" w:line="240" w:lineRule="auto"/>
              <w:ind w:firstLine="0"/>
              <w:jc w:val="both"/>
              <w:rPr>
                <w:ins w:id="3779" w:author="Administrator" w:date="2025-10-28T17:57:00Z" w16du:dateUtc="2025-10-28T10:57:00Z"/>
                <w:rFonts w:ascii="Times New Roman" w:eastAsia="Times New Roman" w:hAnsi="Times New Roman" w:cs="Times New Roman"/>
                <w:color w:val="000000"/>
                <w:kern w:val="0"/>
                <w:sz w:val="24"/>
                <w:szCs w:val="24"/>
                <w14:ligatures w14:val="none"/>
              </w:rPr>
            </w:pPr>
            <w:ins w:id="3780"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781" w:author="Administrator" w:date="2025-10-28T17:49:00Z" w16du:dateUtc="2025-10-28T10:49:00Z">
                    <w:rPr>
                      <w:rFonts w:ascii="TimesNewRomanPSMT" w:eastAsia="Times New Roman" w:hAnsi="TimesNewRomanPSMT" w:cs="Times New Roman"/>
                      <w:color w:val="000000"/>
                      <w:kern w:val="0"/>
                      <w14:ligatures w14:val="none"/>
                    </w:rPr>
                  </w:rPrChange>
                </w:rPr>
                <w:t>+ Ch</w:t>
              </w:r>
              <w:r w:rsidRPr="00CA691D">
                <w:rPr>
                  <w:rFonts w:ascii="Times New Roman" w:eastAsia="Times New Roman" w:hAnsi="Times New Roman" w:cs="Times New Roman"/>
                  <w:color w:val="000000"/>
                  <w:kern w:val="0"/>
                  <w:sz w:val="24"/>
                  <w:szCs w:val="24"/>
                  <w14:ligatures w14:val="none"/>
                  <w:rPrChange w:id="3782"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3783" w:author="Administrator" w:date="2025-10-28T17:49:00Z" w16du:dateUtc="2025-10-28T10:49:00Z">
                    <w:rPr>
                      <w:rFonts w:ascii="TimesNewRomanPSMT" w:eastAsia="Times New Roman" w:hAnsi="TimesNewRomanPSMT" w:cs="Times New Roman"/>
                      <w:color w:val="000000"/>
                      <w:kern w:val="0"/>
                      <w14:ligatures w14:val="none"/>
                    </w:rPr>
                  </w:rPrChange>
                </w:rPr>
                <w:t xml:space="preserve"> cho ph</w:t>
              </w:r>
              <w:r w:rsidRPr="00CA691D">
                <w:rPr>
                  <w:rFonts w:ascii="Times New Roman" w:eastAsia="Times New Roman" w:hAnsi="Times New Roman" w:cs="Times New Roman"/>
                  <w:color w:val="000000"/>
                  <w:kern w:val="0"/>
                  <w:sz w:val="24"/>
                  <w:szCs w:val="24"/>
                  <w14:ligatures w14:val="none"/>
                  <w:rPrChange w:id="3784" w:author="Administrator" w:date="2025-10-28T17:49:00Z" w16du:dateUtc="2025-10-28T10:49:00Z">
                    <w:rPr>
                      <w:rFonts w:ascii=".VnTime" w:eastAsia="Times New Roman" w:hAnsi=".VnTime" w:cs=".VnTime"/>
                      <w:color w:val="000000"/>
                      <w:kern w:val="0"/>
                      <w14:ligatures w14:val="none"/>
                    </w:rPr>
                  </w:rPrChange>
                </w:rPr>
                <w:t>é</w:t>
              </w:r>
              <w:r w:rsidRPr="00CA691D">
                <w:rPr>
                  <w:rFonts w:ascii="Times New Roman" w:eastAsia="Times New Roman" w:hAnsi="Times New Roman" w:cs="Times New Roman"/>
                  <w:color w:val="000000"/>
                  <w:kern w:val="0"/>
                  <w:sz w:val="24"/>
                  <w:szCs w:val="24"/>
                  <w14:ligatures w14:val="none"/>
                  <w:rPrChange w:id="3785" w:author="Administrator" w:date="2025-10-28T17:49:00Z" w16du:dateUtc="2025-10-28T10:49:00Z">
                    <w:rPr>
                      <w:rFonts w:ascii="TimesNewRomanPSMT" w:eastAsia="Times New Roman" w:hAnsi="TimesNewRomanPSMT" w:cs="Times New Roman"/>
                      <w:color w:val="000000"/>
                      <w:kern w:val="0"/>
                      <w14:ligatures w14:val="none"/>
                    </w:rPr>
                  </w:rPrChange>
                </w:rPr>
                <w:t>p ph</w:t>
              </w:r>
              <w:r w:rsidRPr="00CA691D">
                <w:rPr>
                  <w:rFonts w:ascii="Times New Roman" w:eastAsia="Times New Roman" w:hAnsi="Times New Roman" w:cs="Times New Roman"/>
                  <w:color w:val="000000"/>
                  <w:kern w:val="0"/>
                  <w:sz w:val="24"/>
                  <w:szCs w:val="24"/>
                  <w14:ligatures w14:val="none"/>
                  <w:rPrChange w:id="3786"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3787"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3788"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789"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3790"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791" w:author="Administrator" w:date="2025-10-28T17:49:00Z" w16du:dateUtc="2025-10-28T10:49:00Z">
                    <w:rPr>
                      <w:rFonts w:ascii="TimesNewRomanPSMT" w:eastAsia="Times New Roman" w:hAnsi="TimesNewRomanPSMT" w:cs="Times New Roman"/>
                      <w:color w:val="000000"/>
                      <w:kern w:val="0"/>
                      <w14:ligatures w14:val="none"/>
                    </w:rPr>
                  </w:rPrChange>
                </w:rPr>
                <w:t>o, r</w:t>
              </w:r>
              <w:r w:rsidRPr="00CA691D">
                <w:rPr>
                  <w:rFonts w:ascii="Times New Roman" w:eastAsia="Times New Roman" w:hAnsi="Times New Roman" w:cs="Times New Roman"/>
                  <w:color w:val="000000"/>
                  <w:kern w:val="0"/>
                  <w:sz w:val="24"/>
                  <w:szCs w:val="24"/>
                  <w14:ligatures w14:val="none"/>
                  <w:rPrChange w:id="3792"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3793"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379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795"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3796"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797" w:author="Administrator" w:date="2025-10-28T17:49:00Z" w16du:dateUtc="2025-10-28T10:49:00Z">
                    <w:rPr>
                      <w:rFonts w:ascii="TimesNewRomanPSMT" w:eastAsia="Times New Roman" w:hAnsi="TimesNewRomanPSMT" w:cs="Times New Roman"/>
                      <w:color w:val="000000"/>
                      <w:kern w:val="0"/>
                      <w14:ligatures w14:val="none"/>
                    </w:rPr>
                  </w:rPrChange>
                </w:rPr>
                <w:t xml:space="preserve">n, khu neo </w:t>
              </w:r>
              <w:r w:rsidRPr="00CA691D">
                <w:rPr>
                  <w:rFonts w:ascii="Times New Roman" w:eastAsia="Times New Roman" w:hAnsi="Times New Roman" w:cs="Times New Roman"/>
                  <w:color w:val="000000"/>
                  <w:kern w:val="0"/>
                  <w:sz w:val="24"/>
                  <w:szCs w:val="24"/>
                  <w14:ligatures w14:val="none"/>
                  <w:rPrChange w:id="3798"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3799" w:author="Administrator" w:date="2025-10-28T17:49:00Z" w16du:dateUtc="2025-10-28T10:49:00Z">
                    <w:rPr>
                      <w:rFonts w:ascii="TimesNewRomanPSMT" w:eastAsia="Times New Roman" w:hAnsi="TimesNewRomanPSMT" w:cs="Times New Roman"/>
                      <w:color w:val="000000"/>
                      <w:kern w:val="0"/>
                      <w14:ligatures w14:val="none"/>
                    </w:rPr>
                  </w:rPrChange>
                </w:rPr>
                <w:t xml:space="preserve">u </w:t>
              </w:r>
              <w:r w:rsidRPr="00CA691D">
                <w:rPr>
                  <w:rFonts w:ascii="Times New Roman" w:eastAsia="Times New Roman" w:hAnsi="Times New Roman" w:cs="Times New Roman"/>
                  <w:color w:val="000000"/>
                  <w:kern w:val="0"/>
                  <w:sz w:val="24"/>
                  <w:szCs w:val="24"/>
                  <w14:ligatures w14:val="none"/>
                  <w:rPrChange w:id="3800"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3801" w:author="Administrator" w:date="2025-10-28T17:49:00Z" w16du:dateUtc="2025-10-28T10:49:00Z">
                    <w:rPr>
                      <w:rFonts w:ascii="TimesNewRomanPSMT" w:eastAsia="Times New Roman" w:hAnsi="TimesNewRomanPSMT" w:cs="Times New Roman"/>
                      <w:color w:val="000000"/>
                      <w:kern w:val="0"/>
                      <w14:ligatures w14:val="none"/>
                    </w:rPr>
                  </w:rPrChange>
                </w:rPr>
                <w:t xml:space="preserve"> x</w:t>
              </w:r>
              <w:r w:rsidRPr="00CA691D">
                <w:rPr>
                  <w:rFonts w:ascii="Times New Roman" w:eastAsia="Times New Roman" w:hAnsi="Times New Roman" w:cs="Times New Roman"/>
                  <w:color w:val="000000"/>
                  <w:kern w:val="0"/>
                  <w:sz w:val="24"/>
                  <w:szCs w:val="24"/>
                  <w14:ligatures w14:val="none"/>
                  <w:rPrChange w:id="3802"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803" w:author="Administrator" w:date="2025-10-28T17:49:00Z" w16du:dateUtc="2025-10-28T10:49:00Z">
                    <w:rPr>
                      <w:rFonts w:ascii="TimesNewRomanPSMT" w:eastAsia="Times New Roman" w:hAnsi="TimesNewRomanPSMT" w:cs="Times New Roman"/>
                      <w:color w:val="000000"/>
                      <w:kern w:val="0"/>
                      <w14:ligatures w14:val="none"/>
                    </w:rPr>
                  </w:rPrChange>
                </w:rPr>
                <w:t>p, d</w:t>
              </w:r>
              <w:r w:rsidRPr="00CA691D">
                <w:rPr>
                  <w:rFonts w:ascii="Times New Roman" w:eastAsia="Times New Roman" w:hAnsi="Times New Roman" w:cs="Times New Roman"/>
                  <w:color w:val="000000"/>
                  <w:kern w:val="0"/>
                  <w:sz w:val="24"/>
                  <w:szCs w:val="24"/>
                  <w14:ligatures w14:val="none"/>
                  <w:rPrChange w:id="3804" w:author="Administrator" w:date="2025-10-28T17:49:00Z" w16du:dateUtc="2025-10-28T10:49:00Z">
                    <w:rPr>
                      <w:rFonts w:ascii="Calibri" w:eastAsia="Times New Roman" w:hAnsi="Calibri" w:cs="Calibri"/>
                      <w:color w:val="000000"/>
                      <w:kern w:val="0"/>
                      <w14:ligatures w14:val="none"/>
                    </w:rPr>
                  </w:rPrChange>
                </w:rPr>
                <w:t>ỡ</w:t>
              </w:r>
              <w:r w:rsidRPr="00CA691D">
                <w:rPr>
                  <w:rFonts w:ascii="Times New Roman" w:eastAsia="Times New Roman" w:hAnsi="Times New Roman" w:cs="Times New Roman"/>
                  <w:color w:val="000000"/>
                  <w:kern w:val="0"/>
                  <w:sz w:val="24"/>
                  <w:szCs w:val="24"/>
                  <w14:ligatures w14:val="none"/>
                  <w:rPrChange w:id="3805"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3806"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807" w:author="Administrator" w:date="2025-10-28T17:49:00Z" w16du:dateUtc="2025-10-28T10:49:00Z">
                    <w:rPr>
                      <w:rFonts w:ascii="TimesNewRomanPSMT" w:eastAsia="Times New Roman" w:hAnsi="TimesNewRomanPSMT" w:cs="Times New Roman"/>
                      <w:color w:val="000000"/>
                      <w:kern w:val="0"/>
                      <w14:ligatures w14:val="none"/>
                    </w:rPr>
                  </w:rPrChange>
                </w:rPr>
                <w:t>ng</w:t>
              </w:r>
            </w:ins>
            <w:ins w:id="3808" w:author="Administrator" w:date="2025-10-28T17:57:00Z" w16du:dateUtc="2025-10-28T10:57:00Z">
              <w:r w:rsidR="00CA691D">
                <w:rPr>
                  <w:rFonts w:ascii="Times New Roman" w:eastAsia="Times New Roman" w:hAnsi="Times New Roman" w:cs="Times New Roman"/>
                  <w:color w:val="000000"/>
                  <w:kern w:val="0"/>
                  <w:sz w:val="24"/>
                  <w:szCs w:val="24"/>
                  <w14:ligatures w14:val="none"/>
                </w:rPr>
                <w:t xml:space="preserve"> </w:t>
              </w:r>
            </w:ins>
            <w:ins w:id="3809"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810" w:author="Administrator" w:date="2025-10-28T17:49:00Z" w16du:dateUtc="2025-10-28T10:49:00Z">
                    <w:rPr>
                      <w:rFonts w:ascii="TimesNewRomanPSMT" w:eastAsia="Times New Roman" w:hAnsi="TimesNewRomanPSMT" w:cs="Times New Roman"/>
                      <w:color w:val="000000"/>
                      <w:kern w:val="0"/>
                      <w14:ligatures w14:val="none"/>
                    </w:rPr>
                  </w:rPrChange>
                </w:rPr>
                <w:t>h</w:t>
              </w:r>
              <w:r w:rsidRPr="00CA691D">
                <w:rPr>
                  <w:rFonts w:ascii="Times New Roman" w:eastAsia="Times New Roman" w:hAnsi="Times New Roman" w:cs="Times New Roman" w:hint="eastAsia"/>
                  <w:color w:val="000000"/>
                  <w:kern w:val="0"/>
                  <w:sz w:val="24"/>
                  <w:szCs w:val="24"/>
                  <w14:ligatures w14:val="none"/>
                  <w:rPrChange w:id="3811" w:author="Administrator" w:date="2025-10-28T17:49:00Z" w16du:dateUtc="2025-10-28T10:49:00Z">
                    <w:rPr>
                      <w:rFonts w:ascii="TimesNewRomanPSMT" w:eastAsia="Times New Roman" w:hAnsi="TimesNewRomanPSMT" w:cs="Times New Roman" w:hint="eastAsia"/>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3812"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3813"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3814"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3815" w:author="Administrator" w:date="2025-10-28T17:49:00Z" w16du:dateUtc="2025-10-28T10:49:00Z">
                    <w:rPr>
                      <w:rFonts w:ascii="TimesNewRomanPSMT" w:eastAsia="Times New Roman" w:hAnsi="TimesNewRomanPSMT" w:cs="Times New Roman"/>
                      <w:color w:val="000000"/>
                      <w:kern w:val="0"/>
                      <w14:ligatures w14:val="none"/>
                    </w:rPr>
                  </w:rPrChange>
                </w:rPr>
                <w:t>n tr</w:t>
              </w:r>
              <w:r w:rsidRPr="00CA691D">
                <w:rPr>
                  <w:rFonts w:ascii="Times New Roman" w:eastAsia="Times New Roman" w:hAnsi="Times New Roman" w:cs="Times New Roman"/>
                  <w:color w:val="000000"/>
                  <w:kern w:val="0"/>
                  <w:sz w:val="24"/>
                  <w:szCs w:val="24"/>
                  <w14:ligatures w14:val="none"/>
                  <w:rPrChange w:id="381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817"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381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819" w:author="Administrator" w:date="2025-10-28T17:49:00Z" w16du:dateUtc="2025-10-28T10:49:00Z">
                    <w:rPr>
                      <w:rFonts w:ascii="TimesNewRomanPSMT" w:eastAsia="Times New Roman" w:hAnsi="TimesNewRomanPSMT" w:cs="Times New Roman"/>
                      <w:color w:val="000000"/>
                      <w:kern w:val="0"/>
                      <w14:ligatures w14:val="none"/>
                    </w:rPr>
                  </w:rPrChange>
                </w:rPr>
                <w:t>nh kh</w:t>
              </w:r>
              <w:r w:rsidRPr="00CA691D">
                <w:rPr>
                  <w:rFonts w:ascii="Times New Roman" w:eastAsia="Times New Roman" w:hAnsi="Times New Roman" w:cs="Times New Roman"/>
                  <w:color w:val="000000"/>
                  <w:kern w:val="0"/>
                  <w:sz w:val="24"/>
                  <w:szCs w:val="24"/>
                  <w14:ligatures w14:val="none"/>
                  <w:rPrChange w:id="3820"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821" w:author="Administrator" w:date="2025-10-28T17:49:00Z" w16du:dateUtc="2025-10-28T10:49:00Z">
                    <w:rPr>
                      <w:rFonts w:ascii="TimesNewRomanPSMT" w:eastAsia="Times New Roman" w:hAnsi="TimesNewRomanPSMT" w:cs="Times New Roman"/>
                      <w:color w:val="000000"/>
                      <w:kern w:val="0"/>
                      <w14:ligatures w14:val="none"/>
                    </w:rPr>
                  </w:rPrChange>
                </w:rPr>
                <w:t>ch khi ph</w:t>
              </w:r>
              <w:r w:rsidRPr="00CA691D">
                <w:rPr>
                  <w:rFonts w:ascii="Times New Roman" w:eastAsia="Times New Roman" w:hAnsi="Times New Roman" w:cs="Times New Roman"/>
                  <w:color w:val="000000"/>
                  <w:kern w:val="0"/>
                  <w:sz w:val="24"/>
                  <w:szCs w:val="24"/>
                  <w14:ligatures w14:val="none"/>
                  <w:rPrChange w:id="3822"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3823"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382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825"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3826" w:author="Administrator" w:date="2025-10-28T17:49:00Z" w16du:dateUtc="2025-10-28T10:49:00Z">
                    <w:rPr>
                      <w:rFonts w:ascii=".VnTime" w:eastAsia="Times New Roman" w:hAnsi=".VnTime" w:cs=".VnTime"/>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3827"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3828" w:author="Administrator" w:date="2025-10-28T17:49:00Z" w16du:dateUtc="2025-10-28T10:49:00Z">
                    <w:rPr>
                      <w:rFonts w:ascii="Calibri" w:eastAsia="Times New Roman" w:hAnsi="Calibri" w:cs="Calibri"/>
                      <w:color w:val="000000"/>
                      <w:kern w:val="0"/>
                      <w14:ligatures w14:val="none"/>
                    </w:rPr>
                  </w:rPrChange>
                </w:rPr>
                <w:t>ợ</w:t>
              </w:r>
              <w:r w:rsidRPr="00CA691D">
                <w:rPr>
                  <w:rFonts w:ascii="Times New Roman" w:eastAsia="Times New Roman" w:hAnsi="Times New Roman" w:cs="Times New Roman"/>
                  <w:color w:val="000000"/>
                  <w:kern w:val="0"/>
                  <w:sz w:val="24"/>
                  <w:szCs w:val="24"/>
                  <w14:ligatures w14:val="none"/>
                  <w:rPrChange w:id="3829"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3830"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3831" w:author="Administrator" w:date="2025-10-28T17:49:00Z" w16du:dateUtc="2025-10-28T10:49:00Z">
                    <w:rPr>
                      <w:rFonts w:ascii="TimesNewRomanPSMT" w:eastAsia="Times New Roman" w:hAnsi="TimesNewRomanPSMT" w:cs="Times New Roman"/>
                      <w:color w:val="000000"/>
                      <w:kern w:val="0"/>
                      <w14:ligatures w14:val="none"/>
                    </w:rPr>
                  </w:rPrChange>
                </w:rPr>
                <w:t>i</w:t>
              </w:r>
            </w:ins>
            <w:ins w:id="3832" w:author="Administrator" w:date="2025-10-28T17:57:00Z" w16du:dateUtc="2025-10-28T10:57:00Z">
              <w:r w:rsidR="00CA691D">
                <w:rPr>
                  <w:rFonts w:ascii="Times New Roman" w:eastAsia="Times New Roman" w:hAnsi="Times New Roman" w:cs="Times New Roman"/>
                  <w:color w:val="000000"/>
                  <w:kern w:val="0"/>
                  <w:sz w:val="24"/>
                  <w:szCs w:val="24"/>
                  <w14:ligatures w14:val="none"/>
                </w:rPr>
                <w:t xml:space="preserve"> </w:t>
              </w:r>
            </w:ins>
            <w:ins w:id="3833"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834" w:author="Administrator" w:date="2025-10-28T17:49:00Z" w16du:dateUtc="2025-10-28T10:49:00Z">
                    <w:rPr>
                      <w:rFonts w:ascii="TimesNewRomanPSMT" w:eastAsia="Times New Roman" w:hAnsi="TimesNewRomanPSMT" w:cs="Times New Roman"/>
                      <w:color w:val="000000"/>
                      <w:kern w:val="0"/>
                      <w14:ligatures w14:val="none"/>
                    </w:rPr>
                  </w:rPrChange>
                </w:rPr>
                <w:t>kh</w:t>
              </w:r>
              <w:r w:rsidRPr="00CA691D">
                <w:rPr>
                  <w:rFonts w:ascii="Times New Roman" w:eastAsia="Times New Roman" w:hAnsi="Times New Roman" w:cs="Times New Roman"/>
                  <w:color w:val="000000"/>
                  <w:kern w:val="0"/>
                  <w:sz w:val="24"/>
                  <w:szCs w:val="24"/>
                  <w14:ligatures w14:val="none"/>
                  <w:rPrChange w:id="383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836"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3837"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3838"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3839"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840" w:author="Administrator" w:date="2025-10-28T17:49:00Z" w16du:dateUtc="2025-10-28T10:49:00Z">
                    <w:rPr>
                      <w:rFonts w:ascii="TimesNewRomanPSMT" w:eastAsia="Times New Roman" w:hAnsi="TimesNewRomanPSMT" w:cs="Times New Roman"/>
                      <w:color w:val="000000"/>
                      <w:kern w:val="0"/>
                      <w14:ligatures w14:val="none"/>
                    </w:rPr>
                  </w:rPrChange>
                </w:rPr>
                <w:t>p nh</w:t>
              </w:r>
              <w:r w:rsidRPr="00CA691D">
                <w:rPr>
                  <w:rFonts w:ascii="Times New Roman" w:eastAsia="Times New Roman" w:hAnsi="Times New Roman" w:cs="Times New Roman"/>
                  <w:color w:val="000000"/>
                  <w:kern w:val="0"/>
                  <w:sz w:val="24"/>
                  <w:szCs w:val="24"/>
                  <w14:ligatures w14:val="none"/>
                  <w:rPrChange w:id="3841"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3842"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84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3844" w:author="Administrator" w:date="2025-10-28T17:49:00Z" w16du:dateUtc="2025-10-28T10:49:00Z">
                    <w:rPr>
                      <w:rFonts w:ascii="TimesNewRomanPSMT" w:eastAsia="Times New Roman" w:hAnsi="TimesNewRomanPSMT" w:cs="Times New Roman"/>
                      <w:color w:val="000000"/>
                      <w:kern w:val="0"/>
                      <w14:ligatures w14:val="none"/>
                    </w:rPr>
                  </w:rPrChange>
                </w:rPr>
                <w:t>a c</w:t>
              </w:r>
              <w:r w:rsidRPr="00CA691D">
                <w:rPr>
                  <w:rFonts w:ascii="Times New Roman" w:eastAsia="Times New Roman" w:hAnsi="Times New Roman" w:cs="Times New Roman"/>
                  <w:color w:val="000000"/>
                  <w:kern w:val="0"/>
                  <w:sz w:val="24"/>
                  <w:szCs w:val="24"/>
                  <w14:ligatures w14:val="none"/>
                  <w:rPrChange w:id="384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846" w:author="Administrator" w:date="2025-10-28T17:49:00Z" w16du:dateUtc="2025-10-28T10:49:00Z">
                    <w:rPr>
                      <w:rFonts w:ascii="TimesNewRomanPSMT" w:eastAsia="Times New Roman" w:hAnsi="TimesNewRomanPSMT" w:cs="Times New Roman"/>
                      <w:color w:val="000000"/>
                      <w:kern w:val="0"/>
                      <w14:ligatures w14:val="none"/>
                    </w:rPr>
                  </w:rPrChange>
                </w:rPr>
                <w:t>ng,</w:t>
              </w:r>
            </w:ins>
            <w:ins w:id="3847" w:author="Administrator" w:date="2025-10-28T17:57:00Z" w16du:dateUtc="2025-10-28T10:57:00Z">
              <w:r w:rsidR="00CA691D">
                <w:rPr>
                  <w:rFonts w:ascii="Times New Roman" w:eastAsia="Times New Roman" w:hAnsi="Times New Roman" w:cs="Times New Roman"/>
                  <w:color w:val="000000"/>
                  <w:kern w:val="0"/>
                  <w:sz w:val="24"/>
                  <w:szCs w:val="24"/>
                  <w14:ligatures w14:val="none"/>
                </w:rPr>
                <w:t xml:space="preserve"> </w:t>
              </w:r>
            </w:ins>
            <w:ins w:id="3848"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849" w:author="Administrator" w:date="2025-10-28T17:49:00Z" w16du:dateUtc="2025-10-28T10:49:00Z">
                    <w:rPr>
                      <w:rFonts w:ascii="TimesNewRomanPSMT" w:eastAsia="Times New Roman" w:hAnsi="TimesNewRomanPSMT" w:cs="Times New Roman"/>
                      <w:color w:val="000000"/>
                      <w:kern w:val="0"/>
                      <w14:ligatures w14:val="none"/>
                    </w:rPr>
                  </w:rPrChange>
                </w:rPr>
                <w:t>b</w:t>
              </w:r>
              <w:r w:rsidRPr="00CA691D">
                <w:rPr>
                  <w:rFonts w:ascii="Times New Roman" w:eastAsia="Times New Roman" w:hAnsi="Times New Roman" w:cs="Times New Roman"/>
                  <w:color w:val="000000"/>
                  <w:kern w:val="0"/>
                  <w:sz w:val="24"/>
                  <w:szCs w:val="24"/>
                  <w14:ligatures w14:val="none"/>
                  <w:rPrChange w:id="3850"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3851" w:author="Administrator" w:date="2025-10-28T17:49:00Z" w16du:dateUtc="2025-10-28T10:49:00Z">
                    <w:rPr>
                      <w:rFonts w:ascii="TimesNewRomanPSMT" w:eastAsia="Times New Roman" w:hAnsi="TimesNewRomanPSMT" w:cs="Times New Roman"/>
                      <w:color w:val="000000"/>
                      <w:kern w:val="0"/>
                      <w14:ligatures w14:val="none"/>
                    </w:rPr>
                  </w:rPrChange>
                </w:rPr>
                <w:t xml:space="preserve">n, khu neo </w:t>
              </w:r>
              <w:r w:rsidRPr="00CA691D">
                <w:rPr>
                  <w:rFonts w:ascii="Times New Roman" w:eastAsia="Times New Roman" w:hAnsi="Times New Roman" w:cs="Times New Roman"/>
                  <w:color w:val="000000"/>
                  <w:kern w:val="0"/>
                  <w:sz w:val="24"/>
                  <w:szCs w:val="24"/>
                  <w14:ligatures w14:val="none"/>
                  <w:rPrChange w:id="3852"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3853" w:author="Administrator" w:date="2025-10-28T17:49:00Z" w16du:dateUtc="2025-10-28T10:49:00Z">
                    <w:rPr>
                      <w:rFonts w:ascii="TimesNewRomanPSMT" w:eastAsia="Times New Roman" w:hAnsi="TimesNewRomanPSMT" w:cs="Times New Roman"/>
                      <w:color w:val="000000"/>
                      <w:kern w:val="0"/>
                      <w14:ligatures w14:val="none"/>
                    </w:rPr>
                  </w:rPrChange>
                </w:rPr>
                <w:t>u;</w:t>
              </w:r>
            </w:ins>
            <w:ins w:id="3854" w:author="Administrator" w:date="2025-10-28T17:57:00Z" w16du:dateUtc="2025-10-28T10:57:00Z">
              <w:r w:rsidR="00CA691D">
                <w:rPr>
                  <w:rFonts w:ascii="Times New Roman" w:eastAsia="Times New Roman" w:hAnsi="Times New Roman" w:cs="Times New Roman"/>
                  <w:color w:val="000000"/>
                  <w:kern w:val="0"/>
                  <w:sz w:val="24"/>
                  <w:szCs w:val="24"/>
                  <w14:ligatures w14:val="none"/>
                </w:rPr>
                <w:t xml:space="preserve"> </w:t>
              </w:r>
            </w:ins>
          </w:p>
          <w:p w14:paraId="268022DD" w14:textId="77777777" w:rsidR="00CA691D" w:rsidRDefault="00D91701" w:rsidP="00A3338D">
            <w:pPr>
              <w:pStyle w:val="Vnbnnidung0"/>
              <w:tabs>
                <w:tab w:val="left" w:pos="1996"/>
              </w:tabs>
              <w:spacing w:after="0" w:line="240" w:lineRule="auto"/>
              <w:ind w:firstLine="0"/>
              <w:jc w:val="both"/>
              <w:rPr>
                <w:ins w:id="3855" w:author="Administrator" w:date="2025-10-28T17:57:00Z" w16du:dateUtc="2025-10-28T10:57:00Z"/>
                <w:rFonts w:ascii="Times New Roman" w:eastAsia="Times New Roman" w:hAnsi="Times New Roman" w:cs="Times New Roman"/>
                <w:color w:val="000000"/>
                <w:kern w:val="0"/>
                <w:sz w:val="24"/>
                <w:szCs w:val="24"/>
                <w14:ligatures w14:val="none"/>
              </w:rPr>
            </w:pPr>
            <w:ins w:id="3856"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857" w:author="Administrator" w:date="2025-10-28T17:49:00Z" w16du:dateUtc="2025-10-28T10:49:00Z">
                    <w:rPr>
                      <w:rFonts w:ascii="TimesNewRomanPSMT" w:eastAsia="Times New Roman" w:hAnsi="TimesNewRomanPSMT" w:cs="Times New Roman"/>
                      <w:color w:val="000000"/>
                      <w:kern w:val="0"/>
                      <w14:ligatures w14:val="none"/>
                    </w:rPr>
                  </w:rPrChange>
                </w:rPr>
                <w:t>+ Ph</w:t>
              </w:r>
              <w:r w:rsidRPr="00CA691D">
                <w:rPr>
                  <w:rFonts w:ascii="Times New Roman" w:eastAsia="Times New Roman" w:hAnsi="Times New Roman" w:cs="Times New Roman"/>
                  <w:color w:val="000000"/>
                  <w:kern w:val="0"/>
                  <w:sz w:val="24"/>
                  <w:szCs w:val="24"/>
                  <w14:ligatures w14:val="none"/>
                  <w:rPrChange w:id="3858"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3859"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386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861"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862"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3863" w:author="Administrator" w:date="2025-10-28T17:49:00Z" w16du:dateUtc="2025-10-28T10:49:00Z">
                    <w:rPr>
                      <w:rFonts w:ascii="TimesNewRomanPSMT" w:eastAsia="Times New Roman" w:hAnsi="TimesNewRomanPSMT" w:cs="Times New Roman"/>
                      <w:color w:val="000000"/>
                      <w:kern w:val="0"/>
                      <w14:ligatures w14:val="none"/>
                    </w:rPr>
                  </w:rPrChange>
                </w:rPr>
                <w:t xml:space="preserve"> Gi</w:t>
              </w:r>
              <w:r w:rsidRPr="00CA691D">
                <w:rPr>
                  <w:rFonts w:ascii="Times New Roman" w:eastAsia="Times New Roman" w:hAnsi="Times New Roman" w:cs="Times New Roman"/>
                  <w:color w:val="000000"/>
                  <w:kern w:val="0"/>
                  <w:sz w:val="24"/>
                  <w:szCs w:val="24"/>
                  <w14:ligatures w14:val="none"/>
                  <w:rPrChange w:id="3864"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3865" w:author="Administrator" w:date="2025-10-28T17:49:00Z" w16du:dateUtc="2025-10-28T10:49:00Z">
                    <w:rPr>
                      <w:rFonts w:ascii="TimesNewRomanPSMT" w:eastAsia="Times New Roman" w:hAnsi="TimesNewRomanPSMT" w:cs="Times New Roman"/>
                      <w:color w:val="000000"/>
                      <w:kern w:val="0"/>
                      <w14:ligatures w14:val="none"/>
                    </w:rPr>
                  </w:rPrChange>
                </w:rPr>
                <w:t>y ch</w:t>
              </w:r>
              <w:r w:rsidRPr="00CA691D">
                <w:rPr>
                  <w:rFonts w:ascii="Times New Roman" w:eastAsia="Times New Roman" w:hAnsi="Times New Roman" w:cs="Times New Roman"/>
                  <w:color w:val="000000"/>
                  <w:kern w:val="0"/>
                  <w:sz w:val="24"/>
                  <w:szCs w:val="24"/>
                  <w14:ligatures w14:val="none"/>
                  <w:rPrChange w:id="3866"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3867" w:author="Administrator" w:date="2025-10-28T17:49:00Z" w16du:dateUtc="2025-10-28T10:49:00Z">
                    <w:rPr>
                      <w:rFonts w:ascii="TimesNewRomanPSMT" w:eastAsia="Times New Roman" w:hAnsi="TimesNewRomanPSMT" w:cs="Times New Roman"/>
                      <w:color w:val="000000"/>
                      <w:kern w:val="0"/>
                      <w14:ligatures w14:val="none"/>
                    </w:rPr>
                  </w:rPrChange>
                </w:rPr>
                <w:t>ng nh</w:t>
              </w:r>
              <w:r w:rsidRPr="00CA691D">
                <w:rPr>
                  <w:rFonts w:ascii="Times New Roman" w:eastAsia="Times New Roman" w:hAnsi="Times New Roman" w:cs="Times New Roman"/>
                  <w:color w:val="000000"/>
                  <w:kern w:val="0"/>
                  <w:sz w:val="24"/>
                  <w:szCs w:val="24"/>
                  <w14:ligatures w14:val="none"/>
                  <w:rPrChange w:id="3868"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3869"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3870" w:author="Administrator" w:date="2025-10-28T17:49:00Z" w16du:dateUtc="2025-10-28T10:49:00Z">
                    <w:rPr>
                      <w:rFonts w:ascii="Calibri" w:eastAsia="Times New Roman" w:hAnsi="Calibri" w:cs="Calibri"/>
                      <w:color w:val="000000"/>
                      <w:kern w:val="0"/>
                      <w14:ligatures w14:val="none"/>
                    </w:rPr>
                  </w:rPrChange>
                </w:rPr>
                <w:t>đă</w:t>
              </w:r>
              <w:r w:rsidRPr="00CA691D">
                <w:rPr>
                  <w:rFonts w:ascii="Times New Roman" w:eastAsia="Times New Roman" w:hAnsi="Times New Roman" w:cs="Times New Roman"/>
                  <w:color w:val="000000"/>
                  <w:kern w:val="0"/>
                  <w:sz w:val="24"/>
                  <w:szCs w:val="24"/>
                  <w14:ligatures w14:val="none"/>
                  <w:rPrChange w:id="3871" w:author="Administrator" w:date="2025-10-28T17:49:00Z" w16du:dateUtc="2025-10-28T10:49:00Z">
                    <w:rPr>
                      <w:rFonts w:ascii="TimesNewRomanPSMT" w:eastAsia="Times New Roman" w:hAnsi="TimesNewRomanPSMT" w:cs="Times New Roman"/>
                      <w:color w:val="000000"/>
                      <w:kern w:val="0"/>
                      <w14:ligatures w14:val="none"/>
                    </w:rPr>
                  </w:rPrChange>
                </w:rPr>
                <w:t>ng k</w:t>
              </w:r>
              <w:r w:rsidRPr="00CA691D">
                <w:rPr>
                  <w:rFonts w:ascii="Times New Roman" w:eastAsia="Times New Roman" w:hAnsi="Times New Roman" w:cs="Times New Roman"/>
                  <w:color w:val="000000"/>
                  <w:kern w:val="0"/>
                  <w:sz w:val="24"/>
                  <w:szCs w:val="24"/>
                  <w14:ligatures w14:val="none"/>
                  <w:rPrChange w:id="3872"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3873" w:author="Administrator" w:date="2025-10-28T17:49:00Z" w16du:dateUtc="2025-10-28T10:49:00Z">
                    <w:rPr>
                      <w:rFonts w:ascii="TimesNewRomanPSMT" w:eastAsia="Times New Roman" w:hAnsi="TimesNewRomanPSMT" w:cs="Times New Roman"/>
                      <w:color w:val="000000"/>
                      <w:kern w:val="0"/>
                      <w14:ligatures w14:val="none"/>
                    </w:rPr>
                  </w:rPrChange>
                </w:rPr>
                <w:t xml:space="preserve"> v</w:t>
              </w:r>
              <w:r w:rsidRPr="00CA691D">
                <w:rPr>
                  <w:rFonts w:ascii="Times New Roman" w:eastAsia="Times New Roman" w:hAnsi="Times New Roman" w:cs="Times New Roman"/>
                  <w:color w:val="000000"/>
                  <w:kern w:val="0"/>
                  <w:sz w:val="24"/>
                  <w:szCs w:val="24"/>
                  <w14:ligatures w14:val="none"/>
                  <w:rPrChange w:id="387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875" w:author="Administrator" w:date="2025-10-28T17:49:00Z" w16du:dateUtc="2025-10-28T10:49:00Z">
                    <w:rPr>
                      <w:rFonts w:ascii="TimesNewRomanPSMT" w:eastAsia="Times New Roman" w:hAnsi="TimesNewRomanPSMT" w:cs="Times New Roman"/>
                      <w:color w:val="000000"/>
                      <w:kern w:val="0"/>
                      <w14:ligatures w14:val="none"/>
                    </w:rPr>
                  </w:rPrChange>
                </w:rPr>
                <w:t xml:space="preserve"> Gi</w:t>
              </w:r>
              <w:r w:rsidRPr="00CA691D">
                <w:rPr>
                  <w:rFonts w:ascii="Times New Roman" w:eastAsia="Times New Roman" w:hAnsi="Times New Roman" w:cs="Times New Roman"/>
                  <w:color w:val="000000"/>
                  <w:kern w:val="0"/>
                  <w:sz w:val="24"/>
                  <w:szCs w:val="24"/>
                  <w14:ligatures w14:val="none"/>
                  <w:rPrChange w:id="387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3877" w:author="Administrator" w:date="2025-10-28T17:49:00Z" w16du:dateUtc="2025-10-28T10:49:00Z">
                    <w:rPr>
                      <w:rFonts w:ascii="TimesNewRomanPSMT" w:eastAsia="Times New Roman" w:hAnsi="TimesNewRomanPSMT" w:cs="Times New Roman"/>
                      <w:color w:val="000000"/>
                      <w:kern w:val="0"/>
                      <w14:ligatures w14:val="none"/>
                    </w:rPr>
                  </w:rPrChange>
                </w:rPr>
                <w:t>y ch</w:t>
              </w:r>
              <w:r w:rsidRPr="00CA691D">
                <w:rPr>
                  <w:rFonts w:ascii="Times New Roman" w:eastAsia="Times New Roman" w:hAnsi="Times New Roman" w:cs="Times New Roman"/>
                  <w:color w:val="000000"/>
                  <w:kern w:val="0"/>
                  <w:sz w:val="24"/>
                  <w:szCs w:val="24"/>
                  <w14:ligatures w14:val="none"/>
                  <w:rPrChange w:id="3878"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3879" w:author="Administrator" w:date="2025-10-28T17:49:00Z" w16du:dateUtc="2025-10-28T10:49:00Z">
                    <w:rPr>
                      <w:rFonts w:ascii="TimesNewRomanPSMT" w:eastAsia="Times New Roman" w:hAnsi="TimesNewRomanPSMT" w:cs="Times New Roman"/>
                      <w:color w:val="000000"/>
                      <w:kern w:val="0"/>
                      <w14:ligatures w14:val="none"/>
                    </w:rPr>
                  </w:rPrChange>
                </w:rPr>
                <w:t>ng nh</w:t>
              </w:r>
              <w:r w:rsidRPr="00CA691D">
                <w:rPr>
                  <w:rFonts w:ascii="Times New Roman" w:eastAsia="Times New Roman" w:hAnsi="Times New Roman" w:cs="Times New Roman"/>
                  <w:color w:val="000000"/>
                  <w:kern w:val="0"/>
                  <w:sz w:val="24"/>
                  <w:szCs w:val="24"/>
                  <w14:ligatures w14:val="none"/>
                  <w:rPrChange w:id="3880"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3881" w:author="Administrator" w:date="2025-10-28T17:49:00Z" w16du:dateUtc="2025-10-28T10:49:00Z">
                    <w:rPr>
                      <w:rFonts w:ascii="TimesNewRomanPSMT" w:eastAsia="Times New Roman" w:hAnsi="TimesNewRomanPSMT" w:cs="Times New Roman"/>
                      <w:color w:val="000000"/>
                      <w:kern w:val="0"/>
                      <w14:ligatures w14:val="none"/>
                    </w:rPr>
                  </w:rPrChange>
                </w:rPr>
                <w:t>n</w:t>
              </w:r>
            </w:ins>
            <w:ins w:id="3882" w:author="Administrator" w:date="2025-10-28T17:57:00Z" w16du:dateUtc="2025-10-28T10:57:00Z">
              <w:r w:rsidR="00CA691D">
                <w:rPr>
                  <w:rFonts w:ascii="Times New Roman" w:eastAsia="Times New Roman" w:hAnsi="Times New Roman" w:cs="Times New Roman"/>
                  <w:color w:val="000000"/>
                  <w:kern w:val="0"/>
                  <w:sz w:val="24"/>
                  <w:szCs w:val="24"/>
                  <w14:ligatures w14:val="none"/>
                </w:rPr>
                <w:t xml:space="preserve"> </w:t>
              </w:r>
            </w:ins>
            <w:ins w:id="3883"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884" w:author="Administrator" w:date="2025-10-28T17:49:00Z" w16du:dateUtc="2025-10-28T10:49:00Z">
                    <w:rPr>
                      <w:rFonts w:ascii="TimesNewRomanPSMT" w:eastAsia="Times New Roman" w:hAnsi="TimesNewRomanPSMT" w:cs="Times New Roman"/>
                      <w:color w:val="000000"/>
                      <w:kern w:val="0"/>
                      <w14:ligatures w14:val="none"/>
                    </w:rPr>
                  </w:rPrChange>
                </w:rPr>
                <w:t>an to</w:t>
              </w:r>
              <w:r w:rsidRPr="00CA691D">
                <w:rPr>
                  <w:rFonts w:ascii="Times New Roman" w:eastAsia="Times New Roman" w:hAnsi="Times New Roman" w:cs="Times New Roman"/>
                  <w:color w:val="000000"/>
                  <w:kern w:val="0"/>
                  <w:sz w:val="24"/>
                  <w:szCs w:val="24"/>
                  <w14:ligatures w14:val="none"/>
                  <w:rPrChange w:id="3885"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886" w:author="Administrator" w:date="2025-10-28T17:49:00Z" w16du:dateUtc="2025-10-28T10:49:00Z">
                    <w:rPr>
                      <w:rFonts w:ascii="TimesNewRomanPSMT" w:eastAsia="Times New Roman" w:hAnsi="TimesNewRomanPSMT" w:cs="Times New Roman"/>
                      <w:color w:val="000000"/>
                      <w:kern w:val="0"/>
                      <w14:ligatures w14:val="none"/>
                    </w:rPr>
                  </w:rPrChange>
                </w:rPr>
                <w:t>n k</w:t>
              </w:r>
              <w:r w:rsidRPr="00CA691D">
                <w:rPr>
                  <w:rFonts w:ascii="Times New Roman" w:eastAsia="Times New Roman" w:hAnsi="Times New Roman" w:cs="Times New Roman"/>
                  <w:color w:val="000000"/>
                  <w:kern w:val="0"/>
                  <w:sz w:val="24"/>
                  <w:szCs w:val="24"/>
                  <w14:ligatures w14:val="none"/>
                  <w:rPrChange w:id="3887" w:author="Administrator" w:date="2025-10-28T17:49:00Z" w16du:dateUtc="2025-10-28T10:49:00Z">
                    <w:rPr>
                      <w:rFonts w:ascii="Calibri" w:eastAsia="Times New Roman" w:hAnsi="Calibri" w:cs="Calibri"/>
                      <w:color w:val="000000"/>
                      <w:kern w:val="0"/>
                      <w14:ligatures w14:val="none"/>
                    </w:rPr>
                  </w:rPrChange>
                </w:rPr>
                <w:t>ỹ</w:t>
              </w:r>
            </w:ins>
            <w:ins w:id="3888" w:author="Administrator" w:date="2025-10-28T17:57:00Z" w16du:dateUtc="2025-10-28T10:57:00Z">
              <w:r w:rsidR="00CA691D">
                <w:rPr>
                  <w:rFonts w:ascii="Times New Roman" w:eastAsia="Times New Roman" w:hAnsi="Times New Roman" w:cs="Times New Roman"/>
                  <w:color w:val="000000"/>
                  <w:kern w:val="0"/>
                  <w:sz w:val="24"/>
                  <w:szCs w:val="24"/>
                  <w14:ligatures w14:val="none"/>
                </w:rPr>
                <w:t xml:space="preserve"> </w:t>
              </w:r>
            </w:ins>
            <w:ins w:id="3889"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890" w:author="Administrator" w:date="2025-10-28T17:49:00Z" w16du:dateUtc="2025-10-28T10:49:00Z">
                    <w:rPr>
                      <w:rFonts w:ascii="TimesNewRomanPSMT" w:eastAsia="Times New Roman" w:hAnsi="TimesNewRomanPSMT" w:cs="Times New Roman"/>
                      <w:color w:val="000000"/>
                      <w:kern w:val="0"/>
                      <w14:ligatures w14:val="none"/>
                    </w:rPr>
                  </w:rPrChange>
                </w:rPr>
                <w:t>thu</w:t>
              </w:r>
              <w:r w:rsidRPr="00CA691D">
                <w:rPr>
                  <w:rFonts w:ascii="Times New Roman" w:eastAsia="Times New Roman" w:hAnsi="Times New Roman" w:cs="Times New Roman"/>
                  <w:color w:val="000000"/>
                  <w:kern w:val="0"/>
                  <w:sz w:val="24"/>
                  <w:szCs w:val="24"/>
                  <w14:ligatures w14:val="none"/>
                  <w:rPrChange w:id="3891"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3892" w:author="Administrator" w:date="2025-10-28T17:49:00Z" w16du:dateUtc="2025-10-28T10:49:00Z">
                    <w:rPr>
                      <w:rFonts w:ascii="TimesNewRomanPSMT" w:eastAsia="Times New Roman" w:hAnsi="TimesNewRomanPSMT" w:cs="Times New Roman"/>
                      <w:color w:val="000000"/>
                      <w:kern w:val="0"/>
                      <w14:ligatures w14:val="none"/>
                    </w:rPr>
                  </w:rPrChange>
                </w:rPr>
                <w:t>t, b</w:t>
              </w:r>
              <w:r w:rsidRPr="00CA691D">
                <w:rPr>
                  <w:rFonts w:ascii="Times New Roman" w:eastAsia="Times New Roman" w:hAnsi="Times New Roman" w:cs="Times New Roman"/>
                  <w:color w:val="000000"/>
                  <w:kern w:val="0"/>
                  <w:sz w:val="24"/>
                  <w:szCs w:val="24"/>
                  <w14:ligatures w14:val="none"/>
                  <w:rPrChange w:id="389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894" w:author="Administrator" w:date="2025-10-28T17:49:00Z" w16du:dateUtc="2025-10-28T10:49:00Z">
                    <w:rPr>
                      <w:rFonts w:ascii="TimesNewRomanPSMT" w:eastAsia="Times New Roman" w:hAnsi="TimesNewRomanPSMT" w:cs="Times New Roman"/>
                      <w:color w:val="000000"/>
                      <w:kern w:val="0"/>
                      <w14:ligatures w14:val="none"/>
                    </w:rPr>
                  </w:rPrChange>
                </w:rPr>
                <w:t>o v</w:t>
              </w:r>
              <w:r w:rsidRPr="00CA691D">
                <w:rPr>
                  <w:rFonts w:ascii="Times New Roman" w:eastAsia="Times New Roman" w:hAnsi="Times New Roman" w:cs="Times New Roman"/>
                  <w:color w:val="000000"/>
                  <w:kern w:val="0"/>
                  <w:sz w:val="24"/>
                  <w:szCs w:val="24"/>
                  <w14:ligatures w14:val="none"/>
                  <w:rPrChange w:id="3895"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896" w:author="Administrator" w:date="2025-10-28T17:49:00Z" w16du:dateUtc="2025-10-28T10:49:00Z">
                    <w:rPr>
                      <w:rFonts w:ascii="TimesNewRomanPSMT" w:eastAsia="Times New Roman" w:hAnsi="TimesNewRomanPSMT" w:cs="Times New Roman"/>
                      <w:color w:val="000000"/>
                      <w:kern w:val="0"/>
                      <w14:ligatures w14:val="none"/>
                    </w:rPr>
                  </w:rPrChange>
                </w:rPr>
                <w:t xml:space="preserve"> m</w:t>
              </w:r>
              <w:r w:rsidRPr="00CA691D">
                <w:rPr>
                  <w:rFonts w:ascii="Times New Roman" w:eastAsia="Times New Roman" w:hAnsi="Times New Roman" w:cs="Times New Roman"/>
                  <w:color w:val="000000"/>
                  <w:kern w:val="0"/>
                  <w:sz w:val="24"/>
                  <w:szCs w:val="24"/>
                  <w14:ligatures w14:val="none"/>
                  <w:rPrChange w:id="3897"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3898" w:author="Administrator" w:date="2025-10-28T17:49:00Z" w16du:dateUtc="2025-10-28T10:49:00Z">
                    <w:rPr>
                      <w:rFonts w:ascii="TimesNewRomanPSMT" w:eastAsia="Times New Roman" w:hAnsi="TimesNewRomanPSMT" w:cs="Times New Roman"/>
                      <w:color w:val="000000"/>
                      <w:kern w:val="0"/>
                      <w14:ligatures w14:val="none"/>
                    </w:rPr>
                  </w:rPrChange>
                </w:rPr>
                <w:t>i tr</w:t>
              </w:r>
              <w:r w:rsidRPr="00CA691D">
                <w:rPr>
                  <w:rFonts w:ascii="Times New Roman" w:eastAsia="Times New Roman" w:hAnsi="Times New Roman" w:cs="Times New Roman"/>
                  <w:color w:val="000000"/>
                  <w:kern w:val="0"/>
                  <w:sz w:val="24"/>
                  <w:szCs w:val="24"/>
                  <w14:ligatures w14:val="none"/>
                  <w:rPrChange w:id="3899" w:author="Administrator" w:date="2025-10-28T17:49:00Z" w16du:dateUtc="2025-10-28T10:49:00Z">
                    <w:rPr>
                      <w:rFonts w:ascii="Calibri" w:eastAsia="Times New Roman" w:hAnsi="Calibri" w:cs="Calibri"/>
                      <w:color w:val="000000"/>
                      <w:kern w:val="0"/>
                      <w14:ligatures w14:val="none"/>
                    </w:rPr>
                  </w:rPrChange>
                </w:rPr>
                <w:t>ườ</w:t>
              </w:r>
              <w:r w:rsidRPr="00CA691D">
                <w:rPr>
                  <w:rFonts w:ascii="Times New Roman" w:eastAsia="Times New Roman" w:hAnsi="Times New Roman" w:cs="Times New Roman"/>
                  <w:color w:val="000000"/>
                  <w:kern w:val="0"/>
                  <w:sz w:val="24"/>
                  <w:szCs w:val="24"/>
                  <w14:ligatures w14:val="none"/>
                  <w:rPrChange w:id="3900" w:author="Administrator" w:date="2025-10-28T17:49:00Z" w16du:dateUtc="2025-10-28T10:49:00Z">
                    <w:rPr>
                      <w:rFonts w:ascii="TimesNewRomanPSMT" w:eastAsia="Times New Roman" w:hAnsi="TimesNewRomanPSMT" w:cs="Times New Roman"/>
                      <w:color w:val="000000"/>
                      <w:kern w:val="0"/>
                      <w14:ligatures w14:val="none"/>
                    </w:rPr>
                  </w:rPrChange>
                </w:rPr>
                <w:t>ng c</w:t>
              </w:r>
              <w:r w:rsidRPr="00CA691D">
                <w:rPr>
                  <w:rFonts w:ascii="Times New Roman" w:eastAsia="Times New Roman" w:hAnsi="Times New Roman" w:cs="Times New Roman"/>
                  <w:color w:val="000000"/>
                  <w:kern w:val="0"/>
                  <w:sz w:val="24"/>
                  <w:szCs w:val="24"/>
                  <w14:ligatures w14:val="none"/>
                  <w:rPrChange w:id="3901" w:author="Administrator" w:date="2025-10-28T17:49:00Z" w16du:dateUtc="2025-10-28T10:49:00Z">
                    <w:rPr>
                      <w:rFonts w:ascii=".VnTime" w:eastAsia="Times New Roman" w:hAnsi=".VnTime" w:cs=".VnTime"/>
                      <w:color w:val="000000"/>
                      <w:kern w:val="0"/>
                      <w14:ligatures w14:val="none"/>
                    </w:rPr>
                  </w:rPrChange>
                </w:rPr>
                <w:t>ò</w:t>
              </w:r>
              <w:r w:rsidRPr="00CA691D">
                <w:rPr>
                  <w:rFonts w:ascii="Times New Roman" w:eastAsia="Times New Roman" w:hAnsi="Times New Roman" w:cs="Times New Roman"/>
                  <w:color w:val="000000"/>
                  <w:kern w:val="0"/>
                  <w:sz w:val="24"/>
                  <w:szCs w:val="24"/>
                  <w14:ligatures w14:val="none"/>
                  <w:rPrChange w:id="3902" w:author="Administrator" w:date="2025-10-28T17:49:00Z" w16du:dateUtc="2025-10-28T10:49:00Z">
                    <w:rPr>
                      <w:rFonts w:ascii="TimesNewRomanPSMT" w:eastAsia="Times New Roman" w:hAnsi="TimesNewRomanPSMT" w:cs="Times New Roman"/>
                      <w:color w:val="000000"/>
                      <w:kern w:val="0"/>
                      <w14:ligatures w14:val="none"/>
                    </w:rPr>
                  </w:rPrChange>
                </w:rPr>
                <w:t>n hi</w:t>
              </w:r>
              <w:r w:rsidRPr="00CA691D">
                <w:rPr>
                  <w:rFonts w:ascii="Times New Roman" w:eastAsia="Times New Roman" w:hAnsi="Times New Roman" w:cs="Times New Roman"/>
                  <w:color w:val="000000"/>
                  <w:kern w:val="0"/>
                  <w:sz w:val="24"/>
                  <w:szCs w:val="24"/>
                  <w14:ligatures w14:val="none"/>
                  <w:rPrChange w:id="3903"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904" w:author="Administrator" w:date="2025-10-28T17:49:00Z" w16du:dateUtc="2025-10-28T10:49:00Z">
                    <w:rPr>
                      <w:rFonts w:ascii="TimesNewRomanPSMT" w:eastAsia="Times New Roman" w:hAnsi="TimesNewRomanPSMT" w:cs="Times New Roman"/>
                      <w:color w:val="000000"/>
                      <w:kern w:val="0"/>
                      <w14:ligatures w14:val="none"/>
                    </w:rPr>
                  </w:rPrChange>
                </w:rPr>
                <w:t>u l</w:t>
              </w:r>
              <w:r w:rsidRPr="00CA691D">
                <w:rPr>
                  <w:rFonts w:ascii="Times New Roman" w:eastAsia="Times New Roman" w:hAnsi="Times New Roman" w:cs="Times New Roman"/>
                  <w:color w:val="000000"/>
                  <w:kern w:val="0"/>
                  <w:sz w:val="24"/>
                  <w:szCs w:val="24"/>
                  <w14:ligatures w14:val="none"/>
                  <w:rPrChange w:id="3905"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3906" w:author="Administrator" w:date="2025-10-28T17:49:00Z" w16du:dateUtc="2025-10-28T10:49:00Z">
                    <w:rPr>
                      <w:rFonts w:ascii="TimesNewRomanPSMT" w:eastAsia="Times New Roman" w:hAnsi="TimesNewRomanPSMT" w:cs="Times New Roman"/>
                      <w:color w:val="000000"/>
                      <w:kern w:val="0"/>
                      <w14:ligatures w14:val="none"/>
                    </w:rPr>
                  </w:rPrChange>
                </w:rPr>
                <w:t>c;</w:t>
              </w:r>
            </w:ins>
          </w:p>
          <w:p w14:paraId="1D1AE5BC" w14:textId="7E006242" w:rsidR="00D91701" w:rsidRPr="00CA691D" w:rsidRDefault="00D91701" w:rsidP="00A3338D">
            <w:pPr>
              <w:pStyle w:val="Vnbnnidung0"/>
              <w:tabs>
                <w:tab w:val="left" w:pos="1996"/>
              </w:tabs>
              <w:spacing w:after="0" w:line="240" w:lineRule="auto"/>
              <w:ind w:firstLine="0"/>
              <w:jc w:val="both"/>
              <w:rPr>
                <w:ins w:id="3907" w:author="Administrator" w:date="2025-10-28T17:42:00Z" w16du:dateUtc="2025-10-28T10:42:00Z"/>
                <w:rStyle w:val="fontstyle01"/>
                <w:rFonts w:ascii="Times New Roman" w:hAnsi="Times New Roman" w:cs="Times New Roman"/>
                <w:sz w:val="24"/>
                <w:szCs w:val="24"/>
                <w:rPrChange w:id="3908" w:author="Administrator" w:date="2025-10-28T17:49:00Z" w16du:dateUtc="2025-10-28T10:49:00Z">
                  <w:rPr>
                    <w:ins w:id="3909" w:author="Administrator" w:date="2025-10-28T17:42:00Z" w16du:dateUtc="2025-10-28T10:42:00Z"/>
                    <w:rStyle w:val="fontstyle01"/>
                  </w:rPr>
                </w:rPrChange>
              </w:rPr>
            </w:pPr>
            <w:ins w:id="3910"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911" w:author="Administrator" w:date="2025-10-28T17:49:00Z" w16du:dateUtc="2025-10-28T10:49:00Z">
                    <w:rPr>
                      <w:rFonts w:ascii="TimesNewRomanPSMT" w:eastAsia="Times New Roman" w:hAnsi="TimesNewRomanPSMT" w:cs="Times New Roman"/>
                      <w:color w:val="000000"/>
                      <w:kern w:val="0"/>
                      <w14:ligatures w14:val="none"/>
                    </w:rPr>
                  </w:rPrChange>
                </w:rPr>
                <w:t>+ Thuy</w:t>
              </w:r>
              <w:r w:rsidRPr="00CA691D">
                <w:rPr>
                  <w:rFonts w:ascii="Times New Roman" w:eastAsia="Times New Roman" w:hAnsi="Times New Roman" w:cs="Times New Roman"/>
                  <w:color w:val="000000"/>
                  <w:kern w:val="0"/>
                  <w:sz w:val="24"/>
                  <w:szCs w:val="24"/>
                  <w14:ligatures w14:val="none"/>
                  <w:rPrChange w:id="3912"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913" w:author="Administrator" w:date="2025-10-28T17:49:00Z" w16du:dateUtc="2025-10-28T10:49:00Z">
                    <w:rPr>
                      <w:rFonts w:ascii="TimesNewRomanPSMT" w:eastAsia="Times New Roman" w:hAnsi="TimesNewRomanPSMT" w:cs="Times New Roman"/>
                      <w:color w:val="000000"/>
                      <w:kern w:val="0"/>
                      <w14:ligatures w14:val="none"/>
                    </w:rPr>
                  </w:rPrChange>
                </w:rPr>
                <w:t>n vi</w:t>
              </w:r>
              <w:r w:rsidRPr="00CA691D">
                <w:rPr>
                  <w:rFonts w:ascii="Times New Roman" w:eastAsia="Times New Roman" w:hAnsi="Times New Roman" w:cs="Times New Roman"/>
                  <w:color w:val="000000"/>
                  <w:kern w:val="0"/>
                  <w:sz w:val="24"/>
                  <w:szCs w:val="24"/>
                  <w14:ligatures w14:val="none"/>
                  <w:rPrChange w:id="3914"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3915"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916"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3917" w:author="Administrator" w:date="2025-10-28T17:49:00Z" w16du:dateUtc="2025-10-28T10:49:00Z">
                    <w:rPr>
                      <w:rFonts w:ascii="TimesNewRomanPSMT" w:eastAsia="Times New Roman" w:hAnsi="TimesNewRomanPSMT" w:cs="Times New Roman"/>
                      <w:color w:val="000000"/>
                      <w:kern w:val="0"/>
                      <w14:ligatures w14:val="none"/>
                    </w:rPr>
                  </w:rPrChange>
                </w:rPr>
                <w:t xml:space="preserve"> trong danh b</w:t>
              </w:r>
              <w:r w:rsidRPr="00CA691D">
                <w:rPr>
                  <w:rFonts w:ascii="Times New Roman" w:eastAsia="Times New Roman" w:hAnsi="Times New Roman" w:cs="Times New Roman"/>
                  <w:color w:val="000000"/>
                  <w:kern w:val="0"/>
                  <w:sz w:val="24"/>
                  <w:szCs w:val="24"/>
                  <w14:ligatures w14:val="none"/>
                  <w:rPrChange w:id="3918"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3919" w:author="Administrator" w:date="2025-10-28T17:49:00Z" w16du:dateUtc="2025-10-28T10:49:00Z">
                    <w:rPr>
                      <w:rFonts w:ascii="TimesNewRomanPSMT" w:eastAsia="Times New Roman" w:hAnsi="TimesNewRomanPSMT" w:cs="Times New Roman"/>
                      <w:color w:val="000000"/>
                      <w:kern w:val="0"/>
                      <w14:ligatures w14:val="none"/>
                    </w:rPr>
                  </w:rPrChange>
                </w:rPr>
                <w:t xml:space="preserve"> thuy</w:t>
              </w:r>
              <w:r w:rsidRPr="00CA691D">
                <w:rPr>
                  <w:rFonts w:ascii="Times New Roman" w:eastAsia="Times New Roman" w:hAnsi="Times New Roman" w:cs="Times New Roman"/>
                  <w:color w:val="000000"/>
                  <w:kern w:val="0"/>
                  <w:sz w:val="24"/>
                  <w:szCs w:val="24"/>
                  <w14:ligatures w14:val="none"/>
                  <w:rPrChange w:id="3920"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921" w:author="Administrator" w:date="2025-10-28T17:49:00Z" w16du:dateUtc="2025-10-28T10:49:00Z">
                    <w:rPr>
                      <w:rFonts w:ascii="TimesNewRomanPSMT" w:eastAsia="Times New Roman" w:hAnsi="TimesNewRomanPSMT" w:cs="Times New Roman"/>
                      <w:color w:val="000000"/>
                      <w:kern w:val="0"/>
                      <w14:ligatures w14:val="none"/>
                    </w:rPr>
                  </w:rPrChange>
                </w:rPr>
                <w:t>n vi</w:t>
              </w:r>
              <w:r w:rsidRPr="00CA691D">
                <w:rPr>
                  <w:rFonts w:ascii="Times New Roman" w:eastAsia="Times New Roman" w:hAnsi="Times New Roman" w:cs="Times New Roman"/>
                  <w:color w:val="000000"/>
                  <w:kern w:val="0"/>
                  <w:sz w:val="24"/>
                  <w:szCs w:val="24"/>
                  <w14:ligatures w14:val="none"/>
                  <w:rPrChange w:id="3922"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3923"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3924"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3925" w:author="Administrator" w:date="2025-10-28T17:49:00Z" w16du:dateUtc="2025-10-28T10:49:00Z">
                    <w:rPr>
                      <w:rFonts w:ascii="TimesNewRomanPSMT" w:eastAsia="Times New Roman" w:hAnsi="TimesNewRomanPSMT" w:cs="Times New Roman"/>
                      <w:color w:val="000000"/>
                      <w:kern w:val="0"/>
                      <w14:ligatures w14:val="none"/>
                    </w:rPr>
                  </w:rPrChange>
                </w:rPr>
                <w:t xml:space="preserve"> gi</w:t>
              </w:r>
              <w:r w:rsidRPr="00CA691D">
                <w:rPr>
                  <w:rFonts w:ascii="Times New Roman" w:eastAsia="Times New Roman" w:hAnsi="Times New Roman" w:cs="Times New Roman"/>
                  <w:color w:val="000000"/>
                  <w:kern w:val="0"/>
                  <w:sz w:val="24"/>
                  <w:szCs w:val="24"/>
                  <w14:ligatures w14:val="none"/>
                  <w:rPrChange w:id="392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3927" w:author="Administrator" w:date="2025-10-28T17:49:00Z" w16du:dateUtc="2025-10-28T10:49:00Z">
                    <w:rPr>
                      <w:rFonts w:ascii="TimesNewRomanPSMT" w:eastAsia="Times New Roman" w:hAnsi="TimesNewRomanPSMT" w:cs="Times New Roman"/>
                      <w:color w:val="000000"/>
                      <w:kern w:val="0"/>
                      <w14:ligatures w14:val="none"/>
                    </w:rPr>
                  </w:rPrChange>
                </w:rPr>
                <w:t>y ch</w:t>
              </w:r>
              <w:r w:rsidRPr="00CA691D">
                <w:rPr>
                  <w:rFonts w:ascii="Times New Roman" w:eastAsia="Times New Roman" w:hAnsi="Times New Roman" w:cs="Times New Roman"/>
                  <w:color w:val="000000"/>
                  <w:kern w:val="0"/>
                  <w:sz w:val="24"/>
                  <w:szCs w:val="24"/>
                  <w14:ligatures w14:val="none"/>
                  <w:rPrChange w:id="3928"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3929" w:author="Administrator" w:date="2025-10-28T17:49:00Z" w16du:dateUtc="2025-10-28T10:49:00Z">
                    <w:rPr>
                      <w:rFonts w:ascii="TimesNewRomanPSMT" w:eastAsia="Times New Roman" w:hAnsi="TimesNewRomanPSMT" w:cs="Times New Roman"/>
                      <w:color w:val="000000"/>
                      <w:kern w:val="0"/>
                      <w14:ligatures w14:val="none"/>
                    </w:rPr>
                  </w:rPrChange>
                </w:rPr>
                <w:t>ng nh</w:t>
              </w:r>
              <w:r w:rsidRPr="00CA691D">
                <w:rPr>
                  <w:rFonts w:ascii="Times New Roman" w:eastAsia="Times New Roman" w:hAnsi="Times New Roman" w:cs="Times New Roman"/>
                  <w:color w:val="000000"/>
                  <w:kern w:val="0"/>
                  <w:sz w:val="24"/>
                  <w:szCs w:val="24"/>
                  <w14:ligatures w14:val="none"/>
                  <w:rPrChange w:id="3930"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3931" w:author="Administrator" w:date="2025-10-28T17:49:00Z" w16du:dateUtc="2025-10-28T10:49:00Z">
                    <w:rPr>
                      <w:rFonts w:ascii="TimesNewRomanPSMT" w:eastAsia="Times New Roman" w:hAnsi="TimesNewRomanPSMT" w:cs="Times New Roman"/>
                      <w:color w:val="000000"/>
                      <w:kern w:val="0"/>
                      <w14:ligatures w14:val="none"/>
                    </w:rPr>
                  </w:rPrChange>
                </w:rPr>
                <w:t>n kh</w:t>
              </w:r>
              <w:r w:rsidRPr="00CA691D">
                <w:rPr>
                  <w:rFonts w:ascii="Times New Roman" w:eastAsia="Times New Roman" w:hAnsi="Times New Roman" w:cs="Times New Roman"/>
                  <w:color w:val="000000"/>
                  <w:kern w:val="0"/>
                  <w:sz w:val="24"/>
                  <w:szCs w:val="24"/>
                  <w14:ligatures w14:val="none"/>
                  <w:rPrChange w:id="393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933"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3934"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3935" w:author="Administrator" w:date="2025-10-28T17:49:00Z" w16du:dateUtc="2025-10-28T10:49:00Z">
                    <w:rPr>
                      <w:rFonts w:ascii="TimesNewRomanPSMT" w:eastAsia="Times New Roman" w:hAnsi="TimesNewRomanPSMT" w:cs="Times New Roman"/>
                      <w:color w:val="000000"/>
                      <w:kern w:val="0"/>
                      <w14:ligatures w14:val="none"/>
                    </w:rPr>
                  </w:rPrChange>
                </w:rPr>
                <w:t>ng</w:t>
              </w:r>
            </w:ins>
            <w:ins w:id="3936" w:author="Administrator" w:date="2025-10-28T17:57:00Z" w16du:dateUtc="2025-10-28T10:57:00Z">
              <w:r w:rsidR="00CA691D">
                <w:rPr>
                  <w:rFonts w:ascii="Times New Roman" w:eastAsia="Times New Roman" w:hAnsi="Times New Roman" w:cs="Times New Roman"/>
                  <w:color w:val="000000"/>
                  <w:kern w:val="0"/>
                  <w:sz w:val="24"/>
                  <w:szCs w:val="24"/>
                  <w14:ligatures w14:val="none"/>
                </w:rPr>
                <w:t xml:space="preserve"> </w:t>
              </w:r>
            </w:ins>
            <w:ins w:id="3937" w:author="Administrator" w:date="2025-10-28T17:43:00Z" w16du:dateUtc="2025-10-28T10:43:00Z">
              <w:r w:rsidRPr="00CA691D">
                <w:rPr>
                  <w:rFonts w:ascii="Times New Roman" w:eastAsia="Times New Roman" w:hAnsi="Times New Roman" w:cs="Times New Roman"/>
                  <w:color w:val="000000"/>
                  <w:kern w:val="0"/>
                  <w:sz w:val="24"/>
                  <w:szCs w:val="24"/>
                  <w14:ligatures w14:val="none"/>
                  <w:rPrChange w:id="3938" w:author="Administrator" w:date="2025-10-28T17:49:00Z" w16du:dateUtc="2025-10-28T10:49:00Z">
                    <w:rPr>
                      <w:rFonts w:ascii="TimesNewRomanPSMT" w:eastAsia="Times New Roman" w:hAnsi="TimesNewRomanPSMT" w:cs="Times New Roman"/>
                      <w:color w:val="000000"/>
                      <w:kern w:val="0"/>
                      <w14:ligatures w14:val="none"/>
                    </w:rPr>
                  </w:rPrChange>
                </w:rPr>
                <w:t>chuy</w:t>
              </w:r>
              <w:r w:rsidRPr="00CA691D">
                <w:rPr>
                  <w:rFonts w:ascii="Times New Roman" w:eastAsia="Times New Roman" w:hAnsi="Times New Roman" w:cs="Times New Roman" w:hint="eastAsia"/>
                  <w:color w:val="000000"/>
                  <w:kern w:val="0"/>
                  <w:sz w:val="24"/>
                  <w:szCs w:val="24"/>
                  <w14:ligatures w14:val="none"/>
                  <w:rPrChange w:id="3939" w:author="Administrator" w:date="2025-10-28T17:49:00Z" w16du:dateUtc="2025-10-28T10:49:00Z">
                    <w:rPr>
                      <w:rFonts w:ascii="TimesNewRomanPSMT" w:eastAsia="Times New Roman" w:hAnsi="TimesNewRomanPSMT" w:cs="Times New Roman" w:hint="eastAsia"/>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3940" w:author="Administrator" w:date="2025-10-28T17:49:00Z" w16du:dateUtc="2025-10-28T10:49:00Z">
                    <w:rPr>
                      <w:rFonts w:ascii="TimesNewRomanPSMT" w:eastAsia="Times New Roman" w:hAnsi="TimesNewRomanPSMT" w:cs="Times New Roman"/>
                      <w:color w:val="000000"/>
                      <w:kern w:val="0"/>
                      <w14:ligatures w14:val="none"/>
                    </w:rPr>
                  </w:rPrChange>
                </w:rPr>
                <w:t>n m</w:t>
              </w:r>
              <w:r w:rsidRPr="00CA691D">
                <w:rPr>
                  <w:rFonts w:ascii="Times New Roman" w:eastAsia="Times New Roman" w:hAnsi="Times New Roman" w:cs="Times New Roman" w:hint="eastAsia"/>
                  <w:color w:val="000000"/>
                  <w:kern w:val="0"/>
                  <w:sz w:val="24"/>
                  <w:szCs w:val="24"/>
                  <w14:ligatures w14:val="none"/>
                  <w:rPrChange w:id="3941" w:author="Administrator" w:date="2025-10-28T17:49:00Z" w16du:dateUtc="2025-10-28T10:49:00Z">
                    <w:rPr>
                      <w:rFonts w:ascii="TimesNewRomanPSMT" w:eastAsia="Times New Roman" w:hAnsi="TimesNewRomanPSMT" w:cs="Times New Roman" w:hint="eastAsia"/>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3942"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394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3944" w:author="Administrator" w:date="2025-10-28T17:49:00Z" w16du:dateUtc="2025-10-28T10:49:00Z">
                    <w:rPr>
                      <w:rFonts w:ascii="TimesNewRomanPSMT" w:eastAsia="Times New Roman" w:hAnsi="TimesNewRomanPSMT" w:cs="Times New Roman"/>
                      <w:color w:val="000000"/>
                      <w:kern w:val="0"/>
                      <w14:ligatures w14:val="none"/>
                    </w:rPr>
                  </w:rPrChange>
                </w:rPr>
                <w:t xml:space="preserve"> ch</w:t>
              </w:r>
              <w:r w:rsidRPr="00CA691D">
                <w:rPr>
                  <w:rFonts w:ascii="Times New Roman" w:eastAsia="Times New Roman" w:hAnsi="Times New Roman" w:cs="Times New Roman"/>
                  <w:color w:val="000000"/>
                  <w:kern w:val="0"/>
                  <w:sz w:val="24"/>
                  <w:szCs w:val="24"/>
                  <w14:ligatures w14:val="none"/>
                  <w:rPrChange w:id="3945"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3946" w:author="Administrator" w:date="2025-10-28T17:49:00Z" w16du:dateUtc="2025-10-28T10:49:00Z">
                    <w:rPr>
                      <w:rFonts w:ascii="TimesNewRomanPSMT" w:eastAsia="Times New Roman" w:hAnsi="TimesNewRomanPSMT" w:cs="Times New Roman"/>
                      <w:color w:val="000000"/>
                      <w:kern w:val="0"/>
                      <w14:ligatures w14:val="none"/>
                    </w:rPr>
                  </w:rPrChange>
                </w:rPr>
                <w:t>ng ch</w:t>
              </w:r>
              <w:r w:rsidRPr="00CA691D">
                <w:rPr>
                  <w:rFonts w:ascii="Times New Roman" w:eastAsia="Times New Roman" w:hAnsi="Times New Roman" w:cs="Times New Roman"/>
                  <w:color w:val="000000"/>
                  <w:kern w:val="0"/>
                  <w:sz w:val="24"/>
                  <w:szCs w:val="24"/>
                  <w14:ligatures w14:val="none"/>
                  <w:rPrChange w:id="3947"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3948" w:author="Administrator" w:date="2025-10-28T17:49:00Z" w16du:dateUtc="2025-10-28T10:49:00Z">
                    <w:rPr>
                      <w:rFonts w:ascii="TimesNewRomanPSMT" w:eastAsia="Times New Roman" w:hAnsi="TimesNewRomanPSMT" w:cs="Times New Roman"/>
                      <w:color w:val="000000"/>
                      <w:kern w:val="0"/>
                      <w14:ligatures w14:val="none"/>
                    </w:rPr>
                  </w:rPrChange>
                </w:rPr>
                <w:t xml:space="preserve"> l</w:t>
              </w:r>
              <w:r w:rsidRPr="00CA691D">
                <w:rPr>
                  <w:rFonts w:ascii="Times New Roman" w:eastAsia="Times New Roman" w:hAnsi="Times New Roman" w:cs="Times New Roman"/>
                  <w:color w:val="000000"/>
                  <w:kern w:val="0"/>
                  <w:sz w:val="24"/>
                  <w:szCs w:val="24"/>
                  <w14:ligatures w14:val="none"/>
                  <w:rPrChange w:id="3949"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950" w:author="Administrator" w:date="2025-10-28T17:49:00Z" w16du:dateUtc="2025-10-28T10:49:00Z">
                    <w:rPr>
                      <w:rFonts w:ascii="TimesNewRomanPSMT" w:eastAsia="Times New Roman" w:hAnsi="TimesNewRomanPSMT" w:cs="Times New Roman"/>
                      <w:color w:val="000000"/>
                      <w:kern w:val="0"/>
                      <w14:ligatures w14:val="none"/>
                    </w:rPr>
                  </w:rPrChange>
                </w:rPr>
                <w:t>i ph</w:t>
              </w:r>
              <w:r w:rsidRPr="00CA691D">
                <w:rPr>
                  <w:rFonts w:ascii="Times New Roman" w:eastAsia="Times New Roman" w:hAnsi="Times New Roman" w:cs="Times New Roman"/>
                  <w:color w:val="000000"/>
                  <w:kern w:val="0"/>
                  <w:sz w:val="24"/>
                  <w:szCs w:val="24"/>
                  <w14:ligatures w14:val="none"/>
                  <w:rPrChange w:id="3951"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3952"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3953"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954" w:author="Administrator" w:date="2025-10-28T17:49:00Z" w16du:dateUtc="2025-10-28T10:49:00Z">
                    <w:rPr>
                      <w:rFonts w:ascii="TimesNewRomanPSMT" w:eastAsia="Times New Roman" w:hAnsi="TimesNewRomanPSMT" w:cs="Times New Roman"/>
                      <w:color w:val="000000"/>
                      <w:kern w:val="0"/>
                      <w14:ligatures w14:val="none"/>
                    </w:rPr>
                  </w:rPrChange>
                </w:rPr>
                <w:t>n h</w:t>
              </w:r>
              <w:r w:rsidRPr="00CA691D">
                <w:rPr>
                  <w:rFonts w:ascii="Times New Roman" w:eastAsia="Times New Roman" w:hAnsi="Times New Roman" w:cs="Times New Roman"/>
                  <w:color w:val="000000"/>
                  <w:kern w:val="0"/>
                  <w:sz w:val="24"/>
                  <w:szCs w:val="24"/>
                  <w14:ligatures w14:val="none"/>
                  <w:rPrChange w:id="3955" w:author="Administrator" w:date="2025-10-28T17:49:00Z" w16du:dateUtc="2025-10-28T10:49:00Z">
                    <w:rPr>
                      <w:rFonts w:ascii="Calibri" w:eastAsia="Times New Roman" w:hAnsi="Calibri" w:cs="Calibri"/>
                      <w:color w:val="000000"/>
                      <w:kern w:val="0"/>
                      <w14:ligatures w14:val="none"/>
                    </w:rPr>
                  </w:rPrChange>
                </w:rPr>
                <w:t>ợ</w:t>
              </w:r>
              <w:r w:rsidRPr="00CA691D">
                <w:rPr>
                  <w:rFonts w:ascii="Times New Roman" w:eastAsia="Times New Roman" w:hAnsi="Times New Roman" w:cs="Times New Roman"/>
                  <w:color w:val="000000"/>
                  <w:kern w:val="0"/>
                  <w:sz w:val="24"/>
                  <w:szCs w:val="24"/>
                  <w14:ligatures w14:val="none"/>
                  <w:rPrChange w:id="3956" w:author="Administrator" w:date="2025-10-28T17:49:00Z" w16du:dateUtc="2025-10-28T10:49:00Z">
                    <w:rPr>
                      <w:rFonts w:ascii="TimesNewRomanPSMT" w:eastAsia="Times New Roman" w:hAnsi="TimesNewRomanPSMT" w:cs="Times New Roman"/>
                      <w:color w:val="000000"/>
                      <w:kern w:val="0"/>
                      <w14:ligatures w14:val="none"/>
                    </w:rPr>
                  </w:rPrChange>
                </w:rPr>
                <w:t>p l</w:t>
              </w:r>
              <w:r w:rsidRPr="00CA691D">
                <w:rPr>
                  <w:rFonts w:ascii="Times New Roman" w:eastAsia="Times New Roman" w:hAnsi="Times New Roman" w:cs="Times New Roman"/>
                  <w:color w:val="000000"/>
                  <w:kern w:val="0"/>
                  <w:sz w:val="24"/>
                  <w:szCs w:val="24"/>
                  <w14:ligatures w14:val="none"/>
                  <w:rPrChange w:id="395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3958" w:author="Administrator" w:date="2025-10-28T17:49:00Z" w16du:dateUtc="2025-10-28T10:49:00Z">
                    <w:rPr>
                      <w:rFonts w:ascii="TimesNewRomanPSMT" w:eastAsia="Times New Roman" w:hAnsi="TimesNewRomanPSMT" w:cs="Times New Roman"/>
                      <w:color w:val="000000"/>
                      <w:kern w:val="0"/>
                      <w14:ligatures w14:val="none"/>
                    </w:rPr>
                  </w:rPrChange>
                </w:rPr>
                <w:t>.</w:t>
              </w:r>
            </w:ins>
          </w:p>
        </w:tc>
        <w:tc>
          <w:tcPr>
            <w:tcW w:w="5103" w:type="dxa"/>
          </w:tcPr>
          <w:p w14:paraId="2BEC11AC" w14:textId="77777777" w:rsidR="00D91701" w:rsidRPr="00CA691D" w:rsidRDefault="00D91701" w:rsidP="00A3338D">
            <w:pPr>
              <w:autoSpaceDE w:val="0"/>
              <w:autoSpaceDN w:val="0"/>
              <w:adjustRightInd w:val="0"/>
              <w:jc w:val="both"/>
              <w:rPr>
                <w:ins w:id="3959" w:author="Administrator" w:date="2025-10-28T17:42:00Z" w16du:dateUtc="2025-10-28T10:42:00Z"/>
                <w:rFonts w:ascii="Times New Roman" w:hAnsi="Times New Roman"/>
                <w:sz w:val="24"/>
              </w:rPr>
            </w:pPr>
          </w:p>
        </w:tc>
      </w:tr>
      <w:tr w:rsidR="00D91701" w:rsidRPr="00CA691D" w14:paraId="034F32E1" w14:textId="77777777" w:rsidTr="00A3338D">
        <w:trPr>
          <w:ins w:id="3960" w:author="Administrator" w:date="2025-10-28T17:44:00Z"/>
        </w:trPr>
        <w:tc>
          <w:tcPr>
            <w:tcW w:w="708" w:type="dxa"/>
          </w:tcPr>
          <w:p w14:paraId="5A75D604" w14:textId="53F025F8" w:rsidR="00D91701" w:rsidRPr="00CA691D" w:rsidRDefault="00D91701" w:rsidP="00A3338D">
            <w:pPr>
              <w:autoSpaceDE w:val="0"/>
              <w:autoSpaceDN w:val="0"/>
              <w:adjustRightInd w:val="0"/>
              <w:jc w:val="both"/>
              <w:rPr>
                <w:ins w:id="3961" w:author="Administrator" w:date="2025-10-28T17:44:00Z" w16du:dateUtc="2025-10-28T10:44:00Z"/>
                <w:rFonts w:ascii="Times New Roman" w:hAnsi="Times New Roman"/>
                <w:i/>
                <w:iCs/>
                <w:sz w:val="24"/>
              </w:rPr>
            </w:pPr>
            <w:ins w:id="3962" w:author="Administrator" w:date="2025-10-28T17:44:00Z" w16du:dateUtc="2025-10-28T10:44:00Z">
              <w:r w:rsidRPr="00CA691D">
                <w:rPr>
                  <w:rFonts w:ascii="Times New Roman" w:hAnsi="Times New Roman"/>
                  <w:i/>
                  <w:iCs/>
                  <w:sz w:val="24"/>
                </w:rPr>
                <w:lastRenderedPageBreak/>
                <w:t>23</w:t>
              </w:r>
            </w:ins>
          </w:p>
        </w:tc>
        <w:tc>
          <w:tcPr>
            <w:tcW w:w="2122" w:type="dxa"/>
          </w:tcPr>
          <w:p w14:paraId="75A03A81" w14:textId="18BF70CB" w:rsidR="00D91701" w:rsidRPr="00CA691D" w:rsidRDefault="00D91701" w:rsidP="00A3338D">
            <w:pPr>
              <w:pStyle w:val="Vnbnnidung0"/>
              <w:tabs>
                <w:tab w:val="left" w:pos="1996"/>
              </w:tabs>
              <w:spacing w:after="0" w:line="240" w:lineRule="auto"/>
              <w:ind w:firstLine="0"/>
              <w:jc w:val="both"/>
              <w:rPr>
                <w:ins w:id="3963" w:author="Administrator" w:date="2025-10-28T17:44:00Z" w16du:dateUtc="2025-10-28T10:44:00Z"/>
                <w:rFonts w:ascii="Times New Roman" w:hAnsi="Times New Roman" w:cs="Times New Roman"/>
                <w:sz w:val="24"/>
                <w:szCs w:val="24"/>
              </w:rPr>
            </w:pPr>
            <w:ins w:id="3964" w:author="Administrator" w:date="2025-10-28T17:44:00Z" w16du:dateUtc="2025-10-28T10:44:00Z">
              <w:r w:rsidRPr="00CA691D">
                <w:rPr>
                  <w:rFonts w:ascii="Times New Roman" w:hAnsi="Times New Roman" w:cs="Times New Roman"/>
                  <w:sz w:val="24"/>
                  <w:szCs w:val="24"/>
                </w:rPr>
                <w:t>Sở XD TP Hồ Chí Minh (13186/SXD-QL</w:t>
              </w:r>
            </w:ins>
            <w:ins w:id="3965" w:author="Administrator" w:date="2025-10-28T17:45:00Z" w16du:dateUtc="2025-10-28T10:45:00Z">
              <w:r w:rsidRPr="00CA691D">
                <w:rPr>
                  <w:rFonts w:ascii="Times New Roman" w:hAnsi="Times New Roman" w:cs="Times New Roman"/>
                  <w:sz w:val="24"/>
                  <w:szCs w:val="24"/>
                </w:rPr>
                <w:t>ĐT ngày 23/10/2025)</w:t>
              </w:r>
            </w:ins>
          </w:p>
        </w:tc>
        <w:tc>
          <w:tcPr>
            <w:tcW w:w="6521" w:type="dxa"/>
          </w:tcPr>
          <w:p w14:paraId="1AAF5DC0" w14:textId="77777777" w:rsidR="00CA691D" w:rsidRDefault="00CA691D" w:rsidP="00A3338D">
            <w:pPr>
              <w:pStyle w:val="Vnbnnidung0"/>
              <w:tabs>
                <w:tab w:val="left" w:pos="1996"/>
              </w:tabs>
              <w:spacing w:after="0" w:line="240" w:lineRule="auto"/>
              <w:ind w:firstLine="0"/>
              <w:jc w:val="both"/>
              <w:rPr>
                <w:ins w:id="3966" w:author="Administrator" w:date="2025-10-28T17:57:00Z" w16du:dateUtc="2025-10-28T10:57:00Z"/>
                <w:rFonts w:ascii="Times New Roman" w:eastAsia="Times New Roman" w:hAnsi="Times New Roman" w:cs="Times New Roman"/>
                <w:color w:val="000000"/>
                <w:kern w:val="0"/>
                <w:sz w:val="24"/>
                <w:szCs w:val="24"/>
                <w14:ligatures w14:val="none"/>
              </w:rPr>
            </w:pPr>
            <w:ins w:id="3967" w:author="Administrator" w:date="2025-10-28T17:45:00Z" w16du:dateUtc="2025-10-28T10:45:00Z">
              <w:r w:rsidRPr="00CA691D">
                <w:rPr>
                  <w:rFonts w:ascii="Times New Roman" w:eastAsia="Times New Roman" w:hAnsi="Times New Roman" w:cs="Times New Roman"/>
                  <w:b/>
                  <w:bCs/>
                  <w:color w:val="000000"/>
                  <w:kern w:val="0"/>
                  <w:sz w:val="24"/>
                  <w:szCs w:val="24"/>
                  <w14:ligatures w14:val="none"/>
                  <w:rPrChange w:id="3968"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1. </w:t>
              </w:r>
              <w:r w:rsidRPr="00CA691D">
                <w:rPr>
                  <w:rFonts w:ascii="Times New Roman" w:eastAsia="Times New Roman" w:hAnsi="Times New Roman" w:cs="Times New Roman"/>
                  <w:color w:val="000000"/>
                  <w:kern w:val="0"/>
                  <w:sz w:val="24"/>
                  <w:szCs w:val="24"/>
                  <w14:ligatures w14:val="none"/>
                  <w:rPrChange w:id="3969" w:author="Administrator" w:date="2025-10-28T17:49:00Z" w16du:dateUtc="2025-10-28T10:49:00Z">
                    <w:rPr>
                      <w:rFonts w:ascii="TimesNewRomanPSMT" w:eastAsia="Times New Roman" w:hAnsi="TimesNewRomanPSMT" w:cs="Times New Roman"/>
                      <w:color w:val="000000"/>
                      <w:kern w:val="0"/>
                      <w14:ligatures w14:val="none"/>
                    </w:rPr>
                  </w:rPrChange>
                </w:rPr>
                <w:t>S</w:t>
              </w:r>
              <w:r w:rsidRPr="00CA691D">
                <w:rPr>
                  <w:rFonts w:ascii="Times New Roman" w:eastAsia="Times New Roman" w:hAnsi="Times New Roman" w:cs="Times New Roman"/>
                  <w:color w:val="000000"/>
                  <w:kern w:val="0"/>
                  <w:sz w:val="24"/>
                  <w:szCs w:val="24"/>
                  <w14:ligatures w14:val="none"/>
                  <w:rPrChange w:id="3970"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3971"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3972" w:author="Administrator" w:date="2025-10-28T17:49:00Z" w16du:dateUtc="2025-10-28T10:49:00Z">
                    <w:rPr>
                      <w:rFonts w:ascii="Calibri" w:eastAsia="Times New Roman" w:hAnsi="Calibri" w:cs="Calibri"/>
                      <w:color w:val="000000"/>
                      <w:kern w:val="0"/>
                      <w14:ligatures w14:val="none"/>
                    </w:rPr>
                  </w:rPrChange>
                </w:rPr>
                <w:t>đổ</w:t>
              </w:r>
              <w:r w:rsidRPr="00CA691D">
                <w:rPr>
                  <w:rFonts w:ascii="Times New Roman" w:eastAsia="Times New Roman" w:hAnsi="Times New Roman" w:cs="Times New Roman"/>
                  <w:color w:val="000000"/>
                  <w:kern w:val="0"/>
                  <w:sz w:val="24"/>
                  <w:szCs w:val="24"/>
                  <w14:ligatures w14:val="none"/>
                  <w:rPrChange w:id="3973" w:author="Administrator" w:date="2025-10-28T17:49:00Z" w16du:dateUtc="2025-10-28T10:49:00Z">
                    <w:rPr>
                      <w:rFonts w:ascii="TimesNewRomanPSMT" w:eastAsia="Times New Roman" w:hAnsi="TimesNewRomanPSMT" w:cs="Times New Roman"/>
                      <w:color w:val="000000"/>
                      <w:kern w:val="0"/>
                      <w14:ligatures w14:val="none"/>
                    </w:rPr>
                  </w:rPrChange>
                </w:rPr>
                <w:t>i, b</w:t>
              </w:r>
              <w:r w:rsidRPr="00CA691D">
                <w:rPr>
                  <w:rFonts w:ascii="Times New Roman" w:eastAsia="Times New Roman" w:hAnsi="Times New Roman" w:cs="Times New Roman"/>
                  <w:color w:val="000000"/>
                  <w:kern w:val="0"/>
                  <w:sz w:val="24"/>
                  <w:szCs w:val="24"/>
                  <w14:ligatures w14:val="none"/>
                  <w:rPrChange w:id="3974"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3975" w:author="Administrator" w:date="2025-10-28T17:49:00Z" w16du:dateUtc="2025-10-28T10:49:00Z">
                    <w:rPr>
                      <w:rFonts w:ascii="TimesNewRomanPSMT" w:eastAsia="Times New Roman" w:hAnsi="TimesNewRomanPSMT" w:cs="Times New Roman"/>
                      <w:color w:val="000000"/>
                      <w:kern w:val="0"/>
                      <w14:ligatures w14:val="none"/>
                    </w:rPr>
                  </w:rPrChange>
                </w:rPr>
                <w:t xml:space="preserve"> sung </w:t>
              </w:r>
              <w:r w:rsidRPr="00CA691D">
                <w:rPr>
                  <w:rFonts w:ascii="Times New Roman" w:eastAsia="Times New Roman" w:hAnsi="Times New Roman" w:cs="Times New Roman"/>
                  <w:color w:val="000000"/>
                  <w:kern w:val="0"/>
                  <w:sz w:val="24"/>
                  <w:szCs w:val="24"/>
                  <w14:ligatures w14:val="none"/>
                  <w:rPrChange w:id="3976"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3977"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3978"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3979" w:author="Administrator" w:date="2025-10-28T17:49:00Z" w16du:dateUtc="2025-10-28T10:49:00Z">
                    <w:rPr>
                      <w:rFonts w:ascii="TimesNewRomanPSMT" w:eastAsia="Times New Roman" w:hAnsi="TimesNewRomanPSMT" w:cs="Times New Roman"/>
                      <w:color w:val="000000"/>
                      <w:kern w:val="0"/>
                      <w14:ligatures w14:val="none"/>
                    </w:rPr>
                  </w:rPrChange>
                </w:rPr>
                <w:t>u 2 [</w:t>
              </w:r>
              <w:r w:rsidRPr="00CA691D">
                <w:rPr>
                  <w:rFonts w:ascii="Times New Roman" w:eastAsia="Times New Roman" w:hAnsi="Times New Roman" w:cs="Times New Roman"/>
                  <w:color w:val="000000"/>
                  <w:kern w:val="0"/>
                  <w:sz w:val="24"/>
                  <w:szCs w:val="24"/>
                  <w14:ligatures w14:val="none"/>
                  <w:rPrChange w:id="3980"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3981" w:author="Administrator" w:date="2025-10-28T17:49:00Z" w16du:dateUtc="2025-10-28T10:49:00Z">
                    <w:rPr>
                      <w:rFonts w:ascii="TimesNewRomanPSMT" w:eastAsia="Times New Roman" w:hAnsi="TimesNewRomanPSMT" w:cs="Times New Roman"/>
                      <w:color w:val="000000"/>
                      <w:kern w:val="0"/>
                      <w14:ligatures w14:val="none"/>
                    </w:rPr>
                  </w:rPrChange>
                </w:rPr>
                <w:t>i t</w:t>
              </w:r>
              <w:r w:rsidRPr="00CA691D">
                <w:rPr>
                  <w:rFonts w:ascii="Times New Roman" w:eastAsia="Times New Roman" w:hAnsi="Times New Roman" w:cs="Times New Roman"/>
                  <w:color w:val="000000"/>
                  <w:kern w:val="0"/>
                  <w:sz w:val="24"/>
                  <w:szCs w:val="24"/>
                  <w14:ligatures w14:val="none"/>
                  <w:rPrChange w:id="3982" w:author="Administrator" w:date="2025-10-28T17:49:00Z" w16du:dateUtc="2025-10-28T10:49:00Z">
                    <w:rPr>
                      <w:rFonts w:ascii="Calibri" w:eastAsia="Times New Roman" w:hAnsi="Calibri" w:cs="Calibri"/>
                      <w:color w:val="000000"/>
                      <w:kern w:val="0"/>
                      <w14:ligatures w14:val="none"/>
                    </w:rPr>
                  </w:rPrChange>
                </w:rPr>
                <w:t>ượ</w:t>
              </w:r>
              <w:r w:rsidRPr="00CA691D">
                <w:rPr>
                  <w:rFonts w:ascii="Times New Roman" w:eastAsia="Times New Roman" w:hAnsi="Times New Roman" w:cs="Times New Roman"/>
                  <w:color w:val="000000"/>
                  <w:kern w:val="0"/>
                  <w:sz w:val="24"/>
                  <w:szCs w:val="24"/>
                  <w14:ligatures w14:val="none"/>
                  <w:rPrChange w:id="3983"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3984"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3985" w:author="Administrator" w:date="2025-10-28T17:49:00Z" w16du:dateUtc="2025-10-28T10:49:00Z">
                    <w:rPr>
                      <w:rFonts w:ascii="TimesNewRomanPSMT" w:eastAsia="Times New Roman" w:hAnsi="TimesNewRomanPSMT" w:cs="Times New Roman"/>
                      <w:color w:val="000000"/>
                      <w:kern w:val="0"/>
                      <w14:ligatures w14:val="none"/>
                    </w:rPr>
                  </w:rPrChange>
                </w:rPr>
                <w:t>p d</w:t>
              </w:r>
              <w:r w:rsidRPr="00CA691D">
                <w:rPr>
                  <w:rFonts w:ascii="Times New Roman" w:eastAsia="Times New Roman" w:hAnsi="Times New Roman" w:cs="Times New Roman"/>
                  <w:color w:val="000000"/>
                  <w:kern w:val="0"/>
                  <w:sz w:val="24"/>
                  <w:szCs w:val="24"/>
                  <w14:ligatures w14:val="none"/>
                  <w:rPrChange w:id="3986"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3987" w:author="Administrator" w:date="2025-10-28T17:49:00Z" w16du:dateUtc="2025-10-28T10:49:00Z">
                    <w:rPr>
                      <w:rFonts w:ascii="TimesNewRomanPSMT" w:eastAsia="Times New Roman" w:hAnsi="TimesNewRomanPSMT" w:cs="Times New Roman"/>
                      <w:color w:val="000000"/>
                      <w:kern w:val="0"/>
                      <w14:ligatures w14:val="none"/>
                    </w:rPr>
                  </w:rPrChange>
                </w:rPr>
                <w:t>ng]</w:t>
              </w:r>
            </w:ins>
          </w:p>
          <w:p w14:paraId="27267BDB" w14:textId="77777777" w:rsidR="00CA691D" w:rsidRDefault="00CA691D" w:rsidP="00A3338D">
            <w:pPr>
              <w:pStyle w:val="Vnbnnidung0"/>
              <w:tabs>
                <w:tab w:val="left" w:pos="1996"/>
              </w:tabs>
              <w:spacing w:after="0" w:line="240" w:lineRule="auto"/>
              <w:ind w:firstLine="0"/>
              <w:jc w:val="both"/>
              <w:rPr>
                <w:ins w:id="3988" w:author="Administrator" w:date="2025-10-28T17:57:00Z" w16du:dateUtc="2025-10-28T10:57:00Z"/>
                <w:rFonts w:ascii="Times New Roman" w:eastAsia="Times New Roman" w:hAnsi="Times New Roman" w:cs="Times New Roman"/>
                <w:color w:val="000000"/>
                <w:kern w:val="0"/>
                <w:sz w:val="24"/>
                <w:szCs w:val="24"/>
                <w14:ligatures w14:val="none"/>
              </w:rPr>
            </w:pPr>
            <w:ins w:id="3989"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3990" w:author="Administrator" w:date="2025-10-28T17:49:00Z" w16du:dateUtc="2025-10-28T10:49:00Z">
                    <w:rPr>
                      <w:rFonts w:ascii="TimesNewRomanPSMT" w:eastAsia="Times New Roman" w:hAnsi="TimesNewRomanPSMT" w:cs="Times New Roman"/>
                      <w:color w:val="000000"/>
                      <w:kern w:val="0"/>
                      <w14:ligatures w14:val="none"/>
                    </w:rPr>
                  </w:rPrChange>
                </w:rPr>
                <w:t>- Theo n</w:t>
              </w:r>
              <w:r w:rsidRPr="00CA691D">
                <w:rPr>
                  <w:rFonts w:ascii="Times New Roman" w:eastAsia="Times New Roman" w:hAnsi="Times New Roman" w:cs="Times New Roman"/>
                  <w:color w:val="000000"/>
                  <w:kern w:val="0"/>
                  <w:sz w:val="24"/>
                  <w:szCs w:val="24"/>
                  <w14:ligatures w14:val="none"/>
                  <w:rPrChange w:id="3991"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3992" w:author="Administrator" w:date="2025-10-28T17:49:00Z" w16du:dateUtc="2025-10-28T10:49:00Z">
                    <w:rPr>
                      <w:rFonts w:ascii="TimesNewRomanPSMT" w:eastAsia="Times New Roman" w:hAnsi="TimesNewRomanPSMT" w:cs="Times New Roman"/>
                      <w:color w:val="000000"/>
                      <w:kern w:val="0"/>
                      <w14:ligatures w14:val="none"/>
                    </w:rPr>
                  </w:rPrChange>
                </w:rPr>
                <w:t>i dung d</w:t>
              </w:r>
              <w:r w:rsidRPr="00CA691D">
                <w:rPr>
                  <w:rFonts w:ascii="Times New Roman" w:eastAsia="Times New Roman" w:hAnsi="Times New Roman" w:cs="Times New Roman"/>
                  <w:color w:val="000000"/>
                  <w:kern w:val="0"/>
                  <w:sz w:val="24"/>
                  <w:szCs w:val="24"/>
                  <w14:ligatures w14:val="none"/>
                  <w:rPrChange w:id="3993"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3994"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399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3996"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3997"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3998"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3999"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4000"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2DE961BA" w14:textId="77777777" w:rsidR="00CA691D" w:rsidRDefault="00CA691D" w:rsidP="00A3338D">
            <w:pPr>
              <w:pStyle w:val="Vnbnnidung0"/>
              <w:tabs>
                <w:tab w:val="left" w:pos="1996"/>
              </w:tabs>
              <w:spacing w:after="0" w:line="240" w:lineRule="auto"/>
              <w:ind w:firstLine="0"/>
              <w:jc w:val="both"/>
              <w:rPr>
                <w:ins w:id="4001" w:author="Administrator" w:date="2025-10-28T17:57:00Z" w16du:dateUtc="2025-10-28T10:57:00Z"/>
                <w:rFonts w:ascii="Times New Roman" w:eastAsia="Times New Roman" w:hAnsi="Times New Roman" w:cs="Times New Roman"/>
                <w:i/>
                <w:iCs/>
                <w:color w:val="000000"/>
                <w:kern w:val="0"/>
                <w:sz w:val="24"/>
                <w:szCs w:val="24"/>
                <w14:ligatures w14:val="none"/>
              </w:rPr>
            </w:pPr>
            <w:ins w:id="4002" w:author="Administrator" w:date="2025-10-28T17:45:00Z" w16du:dateUtc="2025-10-28T10:45:00Z">
              <w:r w:rsidRPr="00CA691D">
                <w:rPr>
                  <w:rFonts w:ascii="Times New Roman" w:eastAsia="Times New Roman" w:hAnsi="Times New Roman" w:cs="Times New Roman" w:hint="eastAsia"/>
                  <w:i/>
                  <w:iCs/>
                  <w:color w:val="000000"/>
                  <w:kern w:val="0"/>
                  <w:sz w:val="24"/>
                  <w:szCs w:val="24"/>
                  <w14:ligatures w14:val="none"/>
                  <w:rPrChange w:id="4003"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4004" w:author="Administrator" w:date="2025-10-28T17:49:00Z" w16du:dateUtc="2025-10-28T10:49:00Z">
                    <w:rPr>
                      <w:rFonts w:ascii="TimesNewRomanPS-ItalicMT" w:eastAsia="Times New Roman" w:hAnsi="TimesNewRomanPS-ItalicMT" w:cs="Times New Roman"/>
                      <w:i/>
                      <w:iCs/>
                      <w:color w:val="000000"/>
                      <w:kern w:val="0"/>
                      <w14:ligatures w14:val="none"/>
                    </w:rPr>
                  </w:rPrChange>
                </w:rPr>
                <w:t>Th</w:t>
              </w:r>
              <w:r w:rsidRPr="00CA691D">
                <w:rPr>
                  <w:rFonts w:ascii="Times New Roman" w:eastAsia="Times New Roman" w:hAnsi="Times New Roman" w:cs="Times New Roman" w:hint="eastAsia"/>
                  <w:i/>
                  <w:iCs/>
                  <w:color w:val="000000"/>
                  <w:kern w:val="0"/>
                  <w:sz w:val="24"/>
                  <w:szCs w:val="24"/>
                  <w14:ligatures w14:val="none"/>
                  <w:rPrChange w:id="4005"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4006"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i/>
                  <w:iCs/>
                  <w:color w:val="000000"/>
                  <w:kern w:val="0"/>
                  <w:sz w:val="24"/>
                  <w:szCs w:val="24"/>
                  <w14:ligatures w14:val="none"/>
                  <w:rPrChange w:id="4007" w:author="Administrator" w:date="2025-10-28T17:49:00Z" w16du:dateUtc="2025-10-28T10:49:00Z">
                    <w:rPr>
                      <w:rFonts w:ascii="Calibri" w:eastAsia="Times New Roman" w:hAnsi="Calibri" w:cs="Calibri"/>
                      <w:i/>
                      <w:iCs/>
                      <w:color w:val="000000"/>
                      <w:kern w:val="0"/>
                      <w14:ligatures w14:val="none"/>
                    </w:rPr>
                  </w:rPrChange>
                </w:rPr>
                <w:t>ư</w:t>
              </w:r>
              <w:r w:rsidRPr="00CA691D">
                <w:rPr>
                  <w:rFonts w:ascii="Times New Roman" w:eastAsia="Times New Roman" w:hAnsi="Times New Roman" w:cs="Times New Roman"/>
                  <w:i/>
                  <w:iCs/>
                  <w:color w:val="000000"/>
                  <w:kern w:val="0"/>
                  <w:sz w:val="24"/>
                  <w:szCs w:val="24"/>
                  <w14:ligatures w14:val="none"/>
                  <w:rPrChange w:id="400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w:t>
              </w:r>
              <w:r w:rsidRPr="00CA691D">
                <w:rPr>
                  <w:rFonts w:ascii="Times New Roman" w:eastAsia="Times New Roman" w:hAnsi="Times New Roman" w:cs="Times New Roman"/>
                  <w:i/>
                  <w:iCs/>
                  <w:color w:val="000000"/>
                  <w:kern w:val="0"/>
                  <w:sz w:val="24"/>
                  <w:szCs w:val="24"/>
                  <w14:ligatures w14:val="none"/>
                  <w:rPrChange w:id="4009"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01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y </w:t>
              </w:r>
              <w:r w:rsidRPr="00CA691D">
                <w:rPr>
                  <w:rFonts w:ascii="Times New Roman" w:eastAsia="Times New Roman" w:hAnsi="Times New Roman" w:cs="Times New Roman"/>
                  <w:i/>
                  <w:iCs/>
                  <w:color w:val="000000"/>
                  <w:kern w:val="0"/>
                  <w:sz w:val="24"/>
                  <w:szCs w:val="24"/>
                  <w14:ligatures w14:val="none"/>
                  <w:rPrChange w:id="4011"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4012" w:author="Administrator" w:date="2025-10-28T17:49:00Z" w16du:dateUtc="2025-10-28T10:49:00Z">
                    <w:rPr>
                      <w:rFonts w:ascii="TimesNewRomanPS-ItalicMT" w:eastAsia="Times New Roman" w:hAnsi="TimesNewRomanPS-ItalicMT" w:cs="Times New Roman"/>
                      <w:i/>
                      <w:iCs/>
                      <w:color w:val="000000"/>
                      <w:kern w:val="0"/>
                      <w14:ligatures w14:val="none"/>
                    </w:rPr>
                  </w:rPrChange>
                </w:rPr>
                <w:t>p d</w:t>
              </w:r>
              <w:r w:rsidRPr="00CA691D">
                <w:rPr>
                  <w:rFonts w:ascii="Times New Roman" w:eastAsia="Times New Roman" w:hAnsi="Times New Roman" w:cs="Times New Roman"/>
                  <w:i/>
                  <w:iCs/>
                  <w:color w:val="000000"/>
                  <w:kern w:val="0"/>
                  <w:sz w:val="24"/>
                  <w:szCs w:val="24"/>
                  <w14:ligatures w14:val="none"/>
                  <w:rPrChange w:id="4013"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401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ng </w:t>
              </w:r>
              <w:r w:rsidRPr="00CA691D">
                <w:rPr>
                  <w:rFonts w:ascii="Times New Roman" w:eastAsia="Times New Roman" w:hAnsi="Times New Roman" w:cs="Times New Roman"/>
                  <w:i/>
                  <w:iCs/>
                  <w:color w:val="000000"/>
                  <w:kern w:val="0"/>
                  <w:sz w:val="24"/>
                  <w:szCs w:val="24"/>
                  <w14:ligatures w14:val="none"/>
                  <w:rPrChange w:id="4015" w:author="Administrator" w:date="2025-10-28T17:49:00Z" w16du:dateUtc="2025-10-28T10:49:00Z">
                    <w:rPr>
                      <w:rFonts w:ascii="Calibri" w:eastAsia="Times New Roman" w:hAnsi="Calibri" w:cs="Calibri"/>
                      <w:i/>
                      <w:iCs/>
                      <w:color w:val="000000"/>
                      <w:kern w:val="0"/>
                      <w14:ligatures w14:val="none"/>
                    </w:rPr>
                  </w:rPrChange>
                </w:rPr>
                <w:t>đố</w:t>
              </w:r>
              <w:r w:rsidRPr="00CA691D">
                <w:rPr>
                  <w:rFonts w:ascii="Times New Roman" w:eastAsia="Times New Roman" w:hAnsi="Times New Roman" w:cs="Times New Roman"/>
                  <w:i/>
                  <w:iCs/>
                  <w:color w:val="000000"/>
                  <w:kern w:val="0"/>
                  <w:sz w:val="24"/>
                  <w:szCs w:val="24"/>
                  <w14:ligatures w14:val="none"/>
                  <w:rPrChange w:id="4016"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4017" w:author="Administrator" w:date="2025-10-28T17:49:00Z" w16du:dateUtc="2025-10-28T10:49:00Z">
                    <w:rPr>
                      <w:rFonts w:ascii="Calibri" w:eastAsia="Times New Roman" w:hAnsi="Calibri" w:cs="Calibri"/>
                      <w:i/>
                      <w:iCs/>
                      <w:color w:val="000000"/>
                      <w:kern w:val="0"/>
                      <w14:ligatures w14:val="none"/>
                    </w:rPr>
                  </w:rPrChange>
                </w:rPr>
                <w:t>ớ</w:t>
              </w:r>
              <w:r w:rsidRPr="00CA691D">
                <w:rPr>
                  <w:rFonts w:ascii="Times New Roman" w:eastAsia="Times New Roman" w:hAnsi="Times New Roman" w:cs="Times New Roman"/>
                  <w:i/>
                  <w:iCs/>
                  <w:color w:val="000000"/>
                  <w:kern w:val="0"/>
                  <w:sz w:val="24"/>
                  <w:szCs w:val="24"/>
                  <w14:ligatures w14:val="none"/>
                  <w:rPrChange w:id="4018" w:author="Administrator" w:date="2025-10-28T17:49:00Z" w16du:dateUtc="2025-10-28T10:49:00Z">
                    <w:rPr>
                      <w:rFonts w:ascii="TimesNewRomanPS-ItalicMT" w:eastAsia="Times New Roman" w:hAnsi="TimesNewRomanPS-ItalicMT" w:cs="Times New Roman"/>
                      <w:i/>
                      <w:iCs/>
                      <w:color w:val="000000"/>
                      <w:kern w:val="0"/>
                      <w14:ligatures w14:val="none"/>
                    </w:rPr>
                  </w:rPrChange>
                </w:rPr>
                <w:t>i t</w:t>
              </w:r>
              <w:r w:rsidRPr="00CA691D">
                <w:rPr>
                  <w:rFonts w:ascii="Times New Roman" w:eastAsia="Times New Roman" w:hAnsi="Times New Roman" w:cs="Times New Roman"/>
                  <w:i/>
                  <w:iCs/>
                  <w:color w:val="000000"/>
                  <w:kern w:val="0"/>
                  <w:sz w:val="24"/>
                  <w:szCs w:val="24"/>
                  <w14:ligatures w14:val="none"/>
                  <w:rPrChange w:id="4019" w:author="Administrator" w:date="2025-10-28T17:49:00Z" w16du:dateUtc="2025-10-28T10:49:00Z">
                    <w:rPr>
                      <w:rFonts w:ascii="Calibri" w:eastAsia="Times New Roman" w:hAnsi="Calibri" w:cs="Calibri"/>
                      <w:i/>
                      <w:iCs/>
                      <w:color w:val="000000"/>
                      <w:kern w:val="0"/>
                      <w14:ligatures w14:val="none"/>
                    </w:rPr>
                  </w:rPrChange>
                </w:rPr>
                <w:t>ổ</w:t>
              </w:r>
              <w:r w:rsidRPr="00CA691D">
                <w:rPr>
                  <w:rFonts w:ascii="Times New Roman" w:eastAsia="Times New Roman" w:hAnsi="Times New Roman" w:cs="Times New Roman"/>
                  <w:i/>
                  <w:iCs/>
                  <w:color w:val="000000"/>
                  <w:kern w:val="0"/>
                  <w:sz w:val="24"/>
                  <w:szCs w:val="24"/>
                  <w14:ligatures w14:val="none"/>
                  <w:rPrChange w:id="402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ch</w:t>
              </w:r>
              <w:r w:rsidRPr="00CA691D">
                <w:rPr>
                  <w:rFonts w:ascii="Times New Roman" w:eastAsia="Times New Roman" w:hAnsi="Times New Roman" w:cs="Times New Roman"/>
                  <w:i/>
                  <w:iCs/>
                  <w:color w:val="000000"/>
                  <w:kern w:val="0"/>
                  <w:sz w:val="24"/>
                  <w:szCs w:val="24"/>
                  <w14:ligatures w14:val="none"/>
                  <w:rPrChange w:id="4021" w:author="Administrator" w:date="2025-10-28T17:49:00Z" w16du:dateUtc="2025-10-28T10:49:00Z">
                    <w:rPr>
                      <w:rFonts w:ascii="Calibri" w:eastAsia="Times New Roman" w:hAnsi="Calibri" w:cs="Calibri"/>
                      <w:i/>
                      <w:iCs/>
                      <w:color w:val="000000"/>
                      <w:kern w:val="0"/>
                      <w14:ligatures w14:val="none"/>
                    </w:rPr>
                  </w:rPrChange>
                </w:rPr>
                <w:t>ứ</w:t>
              </w:r>
              <w:r w:rsidRPr="00CA691D">
                <w:rPr>
                  <w:rFonts w:ascii="Times New Roman" w:eastAsia="Times New Roman" w:hAnsi="Times New Roman" w:cs="Times New Roman"/>
                  <w:i/>
                  <w:iCs/>
                  <w:color w:val="000000"/>
                  <w:kern w:val="0"/>
                  <w:sz w:val="24"/>
                  <w:szCs w:val="24"/>
                  <w14:ligatures w14:val="none"/>
                  <w:rPrChange w:id="4022"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4023"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402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nh</w:t>
              </w:r>
              <w:r w:rsidRPr="00CA691D">
                <w:rPr>
                  <w:rFonts w:ascii="Times New Roman" w:eastAsia="Times New Roman" w:hAnsi="Times New Roman" w:cs="Times New Roman"/>
                  <w:i/>
                  <w:iCs/>
                  <w:color w:val="000000"/>
                  <w:kern w:val="0"/>
                  <w:sz w:val="24"/>
                  <w:szCs w:val="24"/>
                  <w14:ligatures w14:val="none"/>
                  <w:rPrChange w:id="4025" w:author="Administrator" w:date="2025-10-28T17:49:00Z" w16du:dateUtc="2025-10-28T10:49:00Z">
                    <w:rPr>
                      <w:rFonts w:ascii=".VnTime" w:eastAsia="Times New Roman" w:hAnsi=".VnTime" w:cs=".VnTime"/>
                      <w:i/>
                      <w:iCs/>
                      <w:color w:val="000000"/>
                      <w:kern w:val="0"/>
                      <w14:ligatures w14:val="none"/>
                    </w:rPr>
                  </w:rPrChange>
                </w:rPr>
                <w:t>â</w:t>
              </w:r>
              <w:r w:rsidRPr="00CA691D">
                <w:rPr>
                  <w:rFonts w:ascii="Times New Roman" w:eastAsia="Times New Roman" w:hAnsi="Times New Roman" w:cs="Times New Roman"/>
                  <w:i/>
                  <w:iCs/>
                  <w:color w:val="000000"/>
                  <w:kern w:val="0"/>
                  <w:sz w:val="24"/>
                  <w:szCs w:val="24"/>
                  <w14:ligatures w14:val="none"/>
                  <w:rPrChange w:id="4026" w:author="Administrator" w:date="2025-10-28T17:49:00Z" w16du:dateUtc="2025-10-28T10:49:00Z">
                    <w:rPr>
                      <w:rFonts w:ascii="TimesNewRomanPS-ItalicMT" w:eastAsia="Times New Roman" w:hAnsi="TimesNewRomanPS-ItalicMT" w:cs="Times New Roman"/>
                      <w:i/>
                      <w:iCs/>
                      <w:color w:val="000000"/>
                      <w:kern w:val="0"/>
                      <w14:ligatures w14:val="none"/>
                    </w:rPr>
                  </w:rPrChange>
                </w:rPr>
                <w:t>n c</w:t>
              </w:r>
              <w:r w:rsidRPr="00CA691D">
                <w:rPr>
                  <w:rFonts w:ascii="Times New Roman" w:eastAsia="Times New Roman" w:hAnsi="Times New Roman" w:cs="Times New Roman"/>
                  <w:i/>
                  <w:iCs/>
                  <w:color w:val="000000"/>
                  <w:kern w:val="0"/>
                  <w:sz w:val="24"/>
                  <w:szCs w:val="24"/>
                  <w14:ligatures w14:val="none"/>
                  <w:rPrChange w:id="4027" w:author="Administrator" w:date="2025-10-28T17:49:00Z" w16du:dateUtc="2025-10-28T10:49:00Z">
                    <w:rPr>
                      <w:rFonts w:ascii=".VnTime" w:eastAsia="Times New Roman" w:hAnsi=".VnTime" w:cs=".VnTime"/>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402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li</w:t>
              </w:r>
              <w:r w:rsidRPr="00CA691D">
                <w:rPr>
                  <w:rFonts w:ascii="Times New Roman" w:eastAsia="Times New Roman" w:hAnsi="Times New Roman" w:cs="Times New Roman"/>
                  <w:i/>
                  <w:iCs/>
                  <w:color w:val="000000"/>
                  <w:kern w:val="0"/>
                  <w:sz w:val="24"/>
                  <w:szCs w:val="24"/>
                  <w14:ligatures w14:val="none"/>
                  <w:rPrChange w:id="4029"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403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 quan </w:t>
              </w:r>
              <w:r w:rsidRPr="00CA691D">
                <w:rPr>
                  <w:rFonts w:ascii="Times New Roman" w:eastAsia="Times New Roman" w:hAnsi="Times New Roman" w:cs="Times New Roman"/>
                  <w:i/>
                  <w:iCs/>
                  <w:color w:val="000000"/>
                  <w:kern w:val="0"/>
                  <w:sz w:val="24"/>
                  <w:szCs w:val="24"/>
                  <w14:ligatures w14:val="none"/>
                  <w:rPrChange w:id="4031" w:author="Administrator" w:date="2025-10-28T17:49:00Z" w16du:dateUtc="2025-10-28T10:49:00Z">
                    <w:rPr>
                      <w:rFonts w:ascii="Calibri" w:eastAsia="Times New Roman" w:hAnsi="Calibri" w:cs="Calibri"/>
                      <w:i/>
                      <w:iCs/>
                      <w:color w:val="000000"/>
                      <w:kern w:val="0"/>
                      <w14:ligatures w14:val="none"/>
                    </w:rPr>
                  </w:rPrChange>
                </w:rPr>
                <w:t>đế</w:t>
              </w:r>
              <w:r w:rsidRPr="00CA691D">
                <w:rPr>
                  <w:rFonts w:ascii="Times New Roman" w:eastAsia="Times New Roman" w:hAnsi="Times New Roman" w:cs="Times New Roman"/>
                  <w:i/>
                  <w:iCs/>
                  <w:color w:val="000000"/>
                  <w:kern w:val="0"/>
                  <w:sz w:val="24"/>
                  <w:szCs w:val="24"/>
                  <w14:ligatures w14:val="none"/>
                  <w:rPrChange w:id="4032" w:author="Administrator" w:date="2025-10-28T17:49:00Z" w16du:dateUtc="2025-10-28T10:49:00Z">
                    <w:rPr>
                      <w:rFonts w:ascii="TimesNewRomanPS-ItalicMT" w:eastAsia="Times New Roman" w:hAnsi="TimesNewRomanPS-ItalicMT" w:cs="Times New Roman"/>
                      <w:i/>
                      <w:iCs/>
                      <w:color w:val="000000"/>
                      <w:kern w:val="0"/>
                      <w14:ligatures w14:val="none"/>
                    </w:rPr>
                  </w:rPrChange>
                </w:rPr>
                <w:t>n ho</w:t>
              </w:r>
              <w:r w:rsidRPr="00CA691D">
                <w:rPr>
                  <w:rFonts w:ascii="Times New Roman" w:eastAsia="Times New Roman" w:hAnsi="Times New Roman" w:cs="Times New Roman"/>
                  <w:i/>
                  <w:iCs/>
                  <w:color w:val="000000"/>
                  <w:kern w:val="0"/>
                  <w:sz w:val="24"/>
                  <w:szCs w:val="24"/>
                  <w14:ligatures w14:val="none"/>
                  <w:rPrChange w:id="4033"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03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4035" w:author="Administrator" w:date="2025-10-28T17:49:00Z" w16du:dateUtc="2025-10-28T10:49:00Z">
                    <w:rPr>
                      <w:rFonts w:ascii="Calibri" w:eastAsia="Times New Roman" w:hAnsi="Calibri" w:cs="Calibri"/>
                      <w:i/>
                      <w:iCs/>
                      <w:color w:val="000000"/>
                      <w:kern w:val="0"/>
                      <w14:ligatures w14:val="none"/>
                    </w:rPr>
                  </w:rPrChange>
                </w:rPr>
                <w:t>độ</w:t>
              </w:r>
              <w:r w:rsidRPr="00CA691D">
                <w:rPr>
                  <w:rFonts w:ascii="Times New Roman" w:eastAsia="Times New Roman" w:hAnsi="Times New Roman" w:cs="Times New Roman"/>
                  <w:i/>
                  <w:iCs/>
                  <w:color w:val="000000"/>
                  <w:kern w:val="0"/>
                  <w:sz w:val="24"/>
                  <w:szCs w:val="24"/>
                  <w14:ligatures w14:val="none"/>
                  <w:rPrChange w:id="4036" w:author="Administrator" w:date="2025-10-28T17:49:00Z" w16du:dateUtc="2025-10-28T10:49:00Z">
                    <w:rPr>
                      <w:rFonts w:ascii="TimesNewRomanPS-ItalicMT" w:eastAsia="Times New Roman" w:hAnsi="TimesNewRomanPS-ItalicMT" w:cs="Times New Roman"/>
                      <w:i/>
                      <w:iCs/>
                      <w:color w:val="000000"/>
                      <w:kern w:val="0"/>
                      <w14:ligatures w14:val="none"/>
                    </w:rPr>
                  </w:rPrChange>
                </w:rPr>
                <w:t>ng</w:t>
              </w:r>
            </w:ins>
            <w:ins w:id="4037" w:author="Administrator" w:date="2025-10-28T17:57:00Z" w16du:dateUtc="2025-10-28T10:57:00Z">
              <w:r>
                <w:rPr>
                  <w:rFonts w:ascii="Times New Roman" w:eastAsia="Times New Roman" w:hAnsi="Times New Roman" w:cs="Times New Roman"/>
                  <w:i/>
                  <w:iCs/>
                  <w:color w:val="000000"/>
                  <w:kern w:val="0"/>
                  <w:sz w:val="24"/>
                  <w:szCs w:val="24"/>
                  <w14:ligatures w14:val="none"/>
                </w:rPr>
                <w:t xml:space="preserve"> </w:t>
              </w:r>
            </w:ins>
            <w:ins w:id="4038"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039"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4040"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04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a </w:t>
              </w:r>
              <w:r w:rsidRPr="00CA691D">
                <w:rPr>
                  <w:rFonts w:ascii="Times New Roman" w:eastAsia="Times New Roman" w:hAnsi="Times New Roman" w:cs="Times New Roman"/>
                  <w:b/>
                  <w:bCs/>
                  <w:i/>
                  <w:iCs/>
                  <w:color w:val="000000"/>
                  <w:kern w:val="0"/>
                  <w:sz w:val="24"/>
                  <w:szCs w:val="24"/>
                  <w14:ligatures w14:val="none"/>
                  <w:rPrChange w:id="404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ph</w:t>
              </w:r>
              <w:r w:rsidRPr="00CA691D">
                <w:rPr>
                  <w:rFonts w:ascii="Times New Roman" w:eastAsia="Times New Roman" w:hAnsi="Times New Roman" w:cs="Times New Roman"/>
                  <w:b/>
                  <w:bCs/>
                  <w:i/>
                  <w:iCs/>
                  <w:color w:val="000000"/>
                  <w:kern w:val="0"/>
                  <w:sz w:val="24"/>
                  <w:szCs w:val="24"/>
                  <w14:ligatures w14:val="none"/>
                  <w:rPrChange w:id="4043" w:author="Administrator" w:date="2025-10-28T17:49:00Z" w16du:dateUtc="2025-10-28T10:49:00Z">
                    <w:rPr>
                      <w:rFonts w:ascii="Calibri" w:eastAsia="Times New Roman" w:hAnsi="Calibri" w:cs="Calibri"/>
                      <w:b/>
                      <w:bCs/>
                      <w:i/>
                      <w:iCs/>
                      <w:color w:val="000000"/>
                      <w:kern w:val="0"/>
                      <w14:ligatures w14:val="none"/>
                    </w:rPr>
                  </w:rPrChange>
                </w:rPr>
                <w:t>ươ</w:t>
              </w:r>
              <w:r w:rsidRPr="00CA691D">
                <w:rPr>
                  <w:rFonts w:ascii="Times New Roman" w:eastAsia="Times New Roman" w:hAnsi="Times New Roman" w:cs="Times New Roman"/>
                  <w:b/>
                  <w:bCs/>
                  <w:i/>
                  <w:iCs/>
                  <w:color w:val="000000"/>
                  <w:kern w:val="0"/>
                  <w:sz w:val="24"/>
                  <w:szCs w:val="24"/>
                  <w14:ligatures w14:val="none"/>
                  <w:rPrChange w:id="404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ti</w:t>
              </w:r>
              <w:r w:rsidRPr="00CA691D">
                <w:rPr>
                  <w:rFonts w:ascii="Times New Roman" w:eastAsia="Times New Roman" w:hAnsi="Times New Roman" w:cs="Times New Roman"/>
                  <w:b/>
                  <w:bCs/>
                  <w:i/>
                  <w:iCs/>
                  <w:color w:val="000000"/>
                  <w:kern w:val="0"/>
                  <w:sz w:val="24"/>
                  <w:szCs w:val="24"/>
                  <w14:ligatures w14:val="none"/>
                  <w:rPrChange w:id="4045" w:author="Administrator" w:date="2025-10-28T17:49:00Z" w16du:dateUtc="2025-10-28T10:49:00Z">
                    <w:rPr>
                      <w:rFonts w:ascii="Calibri" w:eastAsia="Times New Roman" w:hAnsi="Calibri" w:cs="Calibri"/>
                      <w:b/>
                      <w:bCs/>
                      <w:i/>
                      <w:iCs/>
                      <w:color w:val="000000"/>
                      <w:kern w:val="0"/>
                      <w14:ligatures w14:val="none"/>
                    </w:rPr>
                  </w:rPrChange>
                </w:rPr>
                <w:t>ệ</w:t>
              </w:r>
              <w:r w:rsidRPr="00CA691D">
                <w:rPr>
                  <w:rFonts w:ascii="Times New Roman" w:eastAsia="Times New Roman" w:hAnsi="Times New Roman" w:cs="Times New Roman"/>
                  <w:b/>
                  <w:bCs/>
                  <w:i/>
                  <w:iCs/>
                  <w:color w:val="000000"/>
                  <w:kern w:val="0"/>
                  <w:sz w:val="24"/>
                  <w:szCs w:val="24"/>
                  <w14:ligatures w14:val="none"/>
                  <w:rPrChange w:id="404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th</w:t>
              </w:r>
              <w:r w:rsidRPr="00CA691D">
                <w:rPr>
                  <w:rFonts w:ascii="Times New Roman" w:eastAsia="Times New Roman" w:hAnsi="Times New Roman" w:cs="Times New Roman"/>
                  <w:b/>
                  <w:bCs/>
                  <w:i/>
                  <w:iCs/>
                  <w:color w:val="000000"/>
                  <w:kern w:val="0"/>
                  <w:sz w:val="24"/>
                  <w:szCs w:val="24"/>
                  <w14:ligatures w14:val="none"/>
                  <w:rPrChange w:id="4047"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404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 n</w:t>
              </w:r>
              <w:r w:rsidRPr="00CA691D">
                <w:rPr>
                  <w:rFonts w:ascii="Times New Roman" w:eastAsia="Times New Roman" w:hAnsi="Times New Roman" w:cs="Times New Roman"/>
                  <w:b/>
                  <w:bCs/>
                  <w:i/>
                  <w:iCs/>
                  <w:color w:val="000000"/>
                  <w:kern w:val="0"/>
                  <w:sz w:val="24"/>
                  <w:szCs w:val="24"/>
                  <w14:ligatures w14:val="none"/>
                  <w:rPrChange w:id="4049" w:author="Administrator" w:date="2025-10-28T17:49:00Z" w16du:dateUtc="2025-10-28T10:49:00Z">
                    <w:rPr>
                      <w:rFonts w:ascii="Calibri" w:eastAsia="Times New Roman" w:hAnsi="Calibri" w:cs="Calibri"/>
                      <w:b/>
                      <w:bCs/>
                      <w:i/>
                      <w:iCs/>
                      <w:color w:val="000000"/>
                      <w:kern w:val="0"/>
                      <w14:ligatures w14:val="none"/>
                    </w:rPr>
                  </w:rPrChange>
                </w:rPr>
                <w:t>ộ</w:t>
              </w:r>
              <w:r w:rsidRPr="00CA691D">
                <w:rPr>
                  <w:rFonts w:ascii="Times New Roman" w:eastAsia="Times New Roman" w:hAnsi="Times New Roman" w:cs="Times New Roman"/>
                  <w:b/>
                  <w:bCs/>
                  <w:i/>
                  <w:iCs/>
                  <w:color w:val="000000"/>
                  <w:kern w:val="0"/>
                  <w:sz w:val="24"/>
                  <w:szCs w:val="24"/>
                  <w14:ligatures w14:val="none"/>
                  <w:rPrChange w:id="405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i </w:t>
              </w:r>
              <w:r w:rsidRPr="00CA691D">
                <w:rPr>
                  <w:rFonts w:ascii="Times New Roman" w:eastAsia="Times New Roman" w:hAnsi="Times New Roman" w:cs="Times New Roman"/>
                  <w:b/>
                  <w:bCs/>
                  <w:i/>
                  <w:iCs/>
                  <w:color w:val="000000"/>
                  <w:kern w:val="0"/>
                  <w:sz w:val="24"/>
                  <w:szCs w:val="24"/>
                  <w14:ligatures w14:val="none"/>
                  <w:rPrChange w:id="4051" w:author="Administrator" w:date="2025-10-28T17:49:00Z" w16du:dateUtc="2025-10-28T10:49:00Z">
                    <w:rPr>
                      <w:rFonts w:ascii="Calibri" w:eastAsia="Times New Roman" w:hAnsi="Calibri" w:cs="Calibri"/>
                      <w:b/>
                      <w:bCs/>
                      <w:i/>
                      <w:iCs/>
                      <w:color w:val="000000"/>
                      <w:kern w:val="0"/>
                      <w14:ligatures w14:val="none"/>
                    </w:rPr>
                  </w:rPrChange>
                </w:rPr>
                <w:t>đị</w:t>
              </w:r>
              <w:r w:rsidRPr="00CA691D">
                <w:rPr>
                  <w:rFonts w:ascii="Times New Roman" w:eastAsia="Times New Roman" w:hAnsi="Times New Roman" w:cs="Times New Roman"/>
                  <w:b/>
                  <w:bCs/>
                  <w:i/>
                  <w:iCs/>
                  <w:color w:val="000000"/>
                  <w:kern w:val="0"/>
                  <w:sz w:val="24"/>
                  <w:szCs w:val="24"/>
                  <w14:ligatures w14:val="none"/>
                  <w:rPrChange w:id="405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a</w:t>
              </w:r>
              <w:r w:rsidRPr="00CA691D">
                <w:rPr>
                  <w:rFonts w:ascii="Times New Roman" w:eastAsia="Times New Roman" w:hAnsi="Times New Roman" w:cs="Times New Roman"/>
                  <w:i/>
                  <w:iCs/>
                  <w:color w:val="000000"/>
                  <w:kern w:val="0"/>
                  <w:sz w:val="24"/>
                  <w:szCs w:val="24"/>
                  <w14:ligatures w14:val="none"/>
                  <w:rPrChange w:id="4053" w:author="Administrator" w:date="2025-10-28T17:49:00Z" w16du:dateUtc="2025-10-28T10:49:00Z">
                    <w:rPr>
                      <w:rFonts w:ascii="TimesNewRomanPS-ItalicMT" w:eastAsia="Times New Roman" w:hAnsi="TimesNewRomanPS-ItalicMT" w:cs="Times New Roman"/>
                      <w:i/>
                      <w:iCs/>
                      <w:color w:val="000000"/>
                      <w:kern w:val="0"/>
                      <w14:ligatures w14:val="none"/>
                    </w:rPr>
                  </w:rPrChange>
                </w:rPr>
                <w:t>, th</w:t>
              </w:r>
              <w:r w:rsidRPr="00CA691D">
                <w:rPr>
                  <w:rFonts w:ascii="Times New Roman" w:eastAsia="Times New Roman" w:hAnsi="Times New Roman" w:cs="Times New Roman"/>
                  <w:i/>
                  <w:iCs/>
                  <w:color w:val="000000"/>
                  <w:kern w:val="0"/>
                  <w:sz w:val="24"/>
                  <w:szCs w:val="24"/>
                  <w14:ligatures w14:val="none"/>
                  <w:rPrChange w:id="4054"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055" w:author="Administrator" w:date="2025-10-28T17:49:00Z" w16du:dateUtc="2025-10-28T10:49:00Z">
                    <w:rPr>
                      <w:rFonts w:ascii="TimesNewRomanPS-ItalicMT" w:eastAsia="Times New Roman" w:hAnsi="TimesNewRomanPS-ItalicMT" w:cs="Times New Roman"/>
                      <w:i/>
                      <w:iCs/>
                      <w:color w:val="000000"/>
                      <w:kern w:val="0"/>
                      <w14:ligatures w14:val="none"/>
                    </w:rPr>
                  </w:rPrChange>
                </w:rPr>
                <w:t>y phi c</w:t>
              </w:r>
              <w:r w:rsidRPr="00CA691D">
                <w:rPr>
                  <w:rFonts w:ascii="Times New Roman" w:eastAsia="Times New Roman" w:hAnsi="Times New Roman" w:cs="Times New Roman"/>
                  <w:i/>
                  <w:iCs/>
                  <w:color w:val="000000"/>
                  <w:kern w:val="0"/>
                  <w:sz w:val="24"/>
                  <w:szCs w:val="24"/>
                  <w14:ligatures w14:val="none"/>
                  <w:rPrChange w:id="4056"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4057" w:author="Administrator" w:date="2025-10-28T17:49:00Z" w16du:dateUtc="2025-10-28T10:49:00Z">
                    <w:rPr>
                      <w:rFonts w:ascii="TimesNewRomanPS-ItalicMT" w:eastAsia="Times New Roman" w:hAnsi="TimesNewRomanPS-ItalicMT" w:cs="Times New Roman"/>
                      <w:i/>
                      <w:iCs/>
                      <w:color w:val="000000"/>
                      <w:kern w:val="0"/>
                      <w14:ligatures w14:val="none"/>
                    </w:rPr>
                  </w:rPrChange>
                </w:rPr>
                <w:t>, t</w:t>
              </w:r>
              <w:r w:rsidRPr="00CA691D">
                <w:rPr>
                  <w:rFonts w:ascii="Times New Roman" w:eastAsia="Times New Roman" w:hAnsi="Times New Roman" w:cs="Times New Roman"/>
                  <w:i/>
                  <w:iCs/>
                  <w:color w:val="000000"/>
                  <w:kern w:val="0"/>
                  <w:sz w:val="24"/>
                  <w:szCs w:val="24"/>
                  <w14:ligatures w14:val="none"/>
                  <w:rPrChange w:id="4058"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059" w:author="Administrator" w:date="2025-10-28T17:49:00Z" w16du:dateUtc="2025-10-28T10:49:00Z">
                    <w:rPr>
                      <w:rFonts w:ascii="TimesNewRomanPS-ItalicMT" w:eastAsia="Times New Roman" w:hAnsi="TimesNewRomanPS-ItalicMT" w:cs="Times New Roman"/>
                      <w:i/>
                      <w:iCs/>
                      <w:color w:val="000000"/>
                      <w:kern w:val="0"/>
                      <w14:ligatures w14:val="none"/>
                    </w:rPr>
                  </w:rPrChange>
                </w:rPr>
                <w:t>u bi</w:t>
              </w:r>
              <w:r w:rsidRPr="00CA691D">
                <w:rPr>
                  <w:rFonts w:ascii="Times New Roman" w:eastAsia="Times New Roman" w:hAnsi="Times New Roman" w:cs="Times New Roman"/>
                  <w:i/>
                  <w:iCs/>
                  <w:color w:val="000000"/>
                  <w:kern w:val="0"/>
                  <w:sz w:val="24"/>
                  <w:szCs w:val="24"/>
                  <w14:ligatures w14:val="none"/>
                  <w:rPrChange w:id="4060"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4061" w:author="Administrator" w:date="2025-10-28T17:49:00Z" w16du:dateUtc="2025-10-28T10:49:00Z">
                    <w:rPr>
                      <w:rFonts w:ascii="TimesNewRomanPS-ItalicMT" w:eastAsia="Times New Roman" w:hAnsi="TimesNewRomanPS-ItalicMT" w:cs="Times New Roman"/>
                      <w:i/>
                      <w:iCs/>
                      <w:color w:val="000000"/>
                      <w:kern w:val="0"/>
                      <w14:ligatures w14:val="none"/>
                    </w:rPr>
                  </w:rPrChange>
                </w:rPr>
                <w:t>n Vi</w:t>
              </w:r>
              <w:r w:rsidRPr="00CA691D">
                <w:rPr>
                  <w:rFonts w:ascii="Times New Roman" w:eastAsia="Times New Roman" w:hAnsi="Times New Roman" w:cs="Times New Roman"/>
                  <w:i/>
                  <w:iCs/>
                  <w:color w:val="000000"/>
                  <w:kern w:val="0"/>
                  <w:sz w:val="24"/>
                  <w:szCs w:val="24"/>
                  <w14:ligatures w14:val="none"/>
                  <w:rPrChange w:id="406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063" w:author="Administrator" w:date="2025-10-28T17:49:00Z" w16du:dateUtc="2025-10-28T10:49:00Z">
                    <w:rPr>
                      <w:rFonts w:ascii="TimesNewRomanPS-ItalicMT" w:eastAsia="Times New Roman" w:hAnsi="TimesNewRomanPS-ItalicMT" w:cs="Times New Roman"/>
                      <w:i/>
                      <w:iCs/>
                      <w:color w:val="000000"/>
                      <w:kern w:val="0"/>
                      <w14:ligatures w14:val="none"/>
                    </w:rPr>
                  </w:rPrChange>
                </w:rPr>
                <w:t>t Nam, ph</w:t>
              </w:r>
              <w:r w:rsidRPr="00CA691D">
                <w:rPr>
                  <w:rFonts w:ascii="Times New Roman" w:eastAsia="Times New Roman" w:hAnsi="Times New Roman" w:cs="Times New Roman"/>
                  <w:i/>
                  <w:iCs/>
                  <w:color w:val="000000"/>
                  <w:kern w:val="0"/>
                  <w:sz w:val="24"/>
                  <w:szCs w:val="24"/>
                  <w14:ligatures w14:val="none"/>
                  <w:rPrChange w:id="4064"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06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066"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067"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068"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069" w:author="Administrator" w:date="2025-10-28T17:49:00Z" w16du:dateUtc="2025-10-28T10:49:00Z">
                    <w:rPr>
                      <w:rFonts w:ascii="TimesNewRomanPS-ItalicMT" w:eastAsia="Times New Roman" w:hAnsi="TimesNewRomanPS-ItalicMT" w:cs="Times New Roman"/>
                      <w:i/>
                      <w:iCs/>
                      <w:color w:val="000000"/>
                      <w:kern w:val="0"/>
                      <w14:ligatures w14:val="none"/>
                    </w:rPr>
                  </w:rPrChange>
                </w:rPr>
                <w:t>y</w:t>
              </w:r>
            </w:ins>
            <w:ins w:id="4070" w:author="Administrator" w:date="2025-10-28T17:57:00Z" w16du:dateUtc="2025-10-28T10:57:00Z">
              <w:r>
                <w:rPr>
                  <w:rFonts w:ascii="Times New Roman" w:eastAsia="Times New Roman" w:hAnsi="Times New Roman" w:cs="Times New Roman"/>
                  <w:i/>
                  <w:iCs/>
                  <w:color w:val="000000"/>
                  <w:kern w:val="0"/>
                  <w:sz w:val="24"/>
                  <w:szCs w:val="24"/>
                  <w14:ligatures w14:val="none"/>
                </w:rPr>
                <w:t xml:space="preserve"> </w:t>
              </w:r>
            </w:ins>
            <w:ins w:id="4071"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072"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r w:rsidRPr="00CA691D">
                <w:rPr>
                  <w:rFonts w:ascii="Times New Roman" w:eastAsia="Times New Roman" w:hAnsi="Times New Roman" w:cs="Times New Roman"/>
                  <w:i/>
                  <w:iCs/>
                  <w:color w:val="000000"/>
                  <w:kern w:val="0"/>
                  <w:sz w:val="24"/>
                  <w:szCs w:val="24"/>
                  <w14:ligatures w14:val="none"/>
                  <w:rPrChange w:id="4073"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4074"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4075"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076" w:author="Administrator" w:date="2025-10-28T17:49:00Z" w16du:dateUtc="2025-10-28T10:49:00Z">
                    <w:rPr>
                      <w:rFonts w:ascii="TimesNewRomanPS-ItalicMT" w:eastAsia="Times New Roman" w:hAnsi="TimesNewRomanPS-ItalicMT" w:cs="Times New Roman"/>
                      <w:i/>
                      <w:iCs/>
                      <w:color w:val="000000"/>
                      <w:kern w:val="0"/>
                      <w14:ligatures w14:val="none"/>
                    </w:rPr>
                  </w:rPrChange>
                </w:rPr>
                <w:t>i t</w:t>
              </w:r>
              <w:r w:rsidRPr="00CA691D">
                <w:rPr>
                  <w:rFonts w:ascii="Times New Roman" w:eastAsia="Times New Roman" w:hAnsi="Times New Roman" w:cs="Times New Roman"/>
                  <w:i/>
                  <w:iCs/>
                  <w:color w:val="000000"/>
                  <w:kern w:val="0"/>
                  <w:sz w:val="24"/>
                  <w:szCs w:val="24"/>
                  <w14:ligatures w14:val="none"/>
                  <w:rPrChange w:id="4077"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078"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4079" w:author="Administrator" w:date="2025-10-28T17:49:00Z" w16du:dateUtc="2025-10-28T10:49:00Z">
                    <w:rPr>
                      <w:rFonts w:ascii=".VnTime" w:eastAsia="Times New Roman" w:hAnsi=".VnTime" w:cs=".VnTime"/>
                      <w:i/>
                      <w:iCs/>
                      <w:color w:val="000000"/>
                      <w:kern w:val="0"/>
                      <w14:ligatures w14:val="none"/>
                    </w:rPr>
                  </w:rPrChange>
                </w:rPr>
                <w:t>ù</w:t>
              </w:r>
              <w:r w:rsidRPr="00CA691D">
                <w:rPr>
                  <w:rFonts w:ascii="Times New Roman" w:eastAsia="Times New Roman" w:hAnsi="Times New Roman" w:cs="Times New Roman"/>
                  <w:i/>
                  <w:iCs/>
                  <w:color w:val="000000"/>
                  <w:kern w:val="0"/>
                  <w:sz w:val="24"/>
                  <w:szCs w:val="24"/>
                  <w14:ligatures w14:val="none"/>
                  <w:rPrChange w:id="4080" w:author="Administrator" w:date="2025-10-28T17:49:00Z" w16du:dateUtc="2025-10-28T10:49:00Z">
                    <w:rPr>
                      <w:rFonts w:ascii="TimesNewRomanPS-ItalicMT" w:eastAsia="Times New Roman" w:hAnsi="TimesNewRomanPS-ItalicMT" w:cs="Times New Roman"/>
                      <w:i/>
                      <w:iCs/>
                      <w:color w:val="000000"/>
                      <w:kern w:val="0"/>
                      <w14:ligatures w14:val="none"/>
                    </w:rPr>
                  </w:rPrChange>
                </w:rPr>
                <w:t>ng n</w:t>
              </w:r>
              <w:r w:rsidRPr="00CA691D">
                <w:rPr>
                  <w:rFonts w:ascii="Times New Roman" w:eastAsia="Times New Roman" w:hAnsi="Times New Roman" w:cs="Times New Roman"/>
                  <w:i/>
                  <w:iCs/>
                  <w:color w:val="000000"/>
                  <w:kern w:val="0"/>
                  <w:sz w:val="24"/>
                  <w:szCs w:val="24"/>
                  <w14:ligatures w14:val="none"/>
                  <w:rPrChange w:id="4081"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4082"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4083"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084" w:author="Administrator" w:date="2025-10-28T17:49:00Z" w16du:dateUtc="2025-10-28T10:49:00Z">
                    <w:rPr>
                      <w:rFonts w:ascii="TimesNewRomanPS-ItalicMT" w:eastAsia="Times New Roman" w:hAnsi="TimesNewRomanPS-ItalicMT" w:cs="Times New Roman"/>
                      <w:i/>
                      <w:iCs/>
                      <w:color w:val="000000"/>
                      <w:kern w:val="0"/>
                      <w14:ligatures w14:val="none"/>
                    </w:rPr>
                  </w:rPrChange>
                </w:rPr>
                <w:t>ng, b</w:t>
              </w:r>
              <w:r w:rsidRPr="00CA691D">
                <w:rPr>
                  <w:rFonts w:ascii="Times New Roman" w:eastAsia="Times New Roman" w:hAnsi="Times New Roman" w:cs="Times New Roman"/>
                  <w:i/>
                  <w:iCs/>
                  <w:color w:val="000000"/>
                  <w:kern w:val="0"/>
                  <w:sz w:val="24"/>
                  <w:szCs w:val="24"/>
                  <w14:ligatures w14:val="none"/>
                  <w:rPrChange w:id="4085"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4086"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087"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088"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089"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09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091"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09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a, khu neo </w:t>
              </w:r>
              <w:r w:rsidRPr="00CA691D">
                <w:rPr>
                  <w:rFonts w:ascii="Times New Roman" w:eastAsia="Times New Roman" w:hAnsi="Times New Roman" w:cs="Times New Roman"/>
                  <w:i/>
                  <w:iCs/>
                  <w:color w:val="000000"/>
                  <w:kern w:val="0"/>
                  <w:sz w:val="24"/>
                  <w:szCs w:val="24"/>
                  <w14:ligatures w14:val="none"/>
                  <w:rPrChange w:id="4093" w:author="Administrator" w:date="2025-10-28T17:49:00Z" w16du:dateUtc="2025-10-28T10:49:00Z">
                    <w:rPr>
                      <w:rFonts w:ascii="Calibri" w:eastAsia="Times New Roman" w:hAnsi="Calibri" w:cs="Calibri"/>
                      <w:i/>
                      <w:iCs/>
                      <w:color w:val="000000"/>
                      <w:kern w:val="0"/>
                      <w14:ligatures w14:val="none"/>
                    </w:rPr>
                  </w:rPrChange>
                </w:rPr>
                <w:t>đậ</w:t>
              </w:r>
              <w:r w:rsidRPr="00CA691D">
                <w:rPr>
                  <w:rFonts w:ascii="Times New Roman" w:eastAsia="Times New Roman" w:hAnsi="Times New Roman" w:cs="Times New Roman"/>
                  <w:i/>
                  <w:iCs/>
                  <w:color w:val="000000"/>
                  <w:kern w:val="0"/>
                  <w:sz w:val="24"/>
                  <w:szCs w:val="24"/>
                  <w14:ligatures w14:val="none"/>
                  <w:rPrChange w:id="4094" w:author="Administrator" w:date="2025-10-28T17:49:00Z" w16du:dateUtc="2025-10-28T10:49:00Z">
                    <w:rPr>
                      <w:rFonts w:ascii="TimesNewRomanPS-ItalicMT" w:eastAsia="Times New Roman" w:hAnsi="TimesNewRomanPS-ItalicMT" w:cs="Times New Roman"/>
                      <w:i/>
                      <w:iCs/>
                      <w:color w:val="000000"/>
                      <w:kern w:val="0"/>
                      <w14:ligatures w14:val="none"/>
                    </w:rPr>
                  </w:rPrChange>
                </w:rPr>
                <w:t>u; ho</w:t>
              </w:r>
              <w:r w:rsidRPr="00CA691D">
                <w:rPr>
                  <w:rFonts w:ascii="Times New Roman" w:eastAsia="Times New Roman" w:hAnsi="Times New Roman" w:cs="Times New Roman"/>
                  <w:i/>
                  <w:iCs/>
                  <w:color w:val="000000"/>
                  <w:kern w:val="0"/>
                  <w:sz w:val="24"/>
                  <w:szCs w:val="24"/>
                  <w14:ligatures w14:val="none"/>
                  <w:rPrChange w:id="4095"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09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4097" w:author="Administrator" w:date="2025-10-28T17:49:00Z" w16du:dateUtc="2025-10-28T10:49:00Z">
                    <w:rPr>
                      <w:rFonts w:ascii="Calibri" w:eastAsia="Times New Roman" w:hAnsi="Calibri" w:cs="Calibri"/>
                      <w:i/>
                      <w:iCs/>
                      <w:color w:val="000000"/>
                      <w:kern w:val="0"/>
                      <w14:ligatures w14:val="none"/>
                    </w:rPr>
                  </w:rPrChange>
                </w:rPr>
                <w:t>độ</w:t>
              </w:r>
              <w:r w:rsidRPr="00CA691D">
                <w:rPr>
                  <w:rFonts w:ascii="Times New Roman" w:eastAsia="Times New Roman" w:hAnsi="Times New Roman" w:cs="Times New Roman"/>
                  <w:i/>
                  <w:iCs/>
                  <w:color w:val="000000"/>
                  <w:kern w:val="0"/>
                  <w:sz w:val="24"/>
                  <w:szCs w:val="24"/>
                  <w14:ligatures w14:val="none"/>
                  <w:rPrChange w:id="4098" w:author="Administrator" w:date="2025-10-28T17:49:00Z" w16du:dateUtc="2025-10-28T10:49:00Z">
                    <w:rPr>
                      <w:rFonts w:ascii="TimesNewRomanPS-ItalicMT" w:eastAsia="Times New Roman" w:hAnsi="TimesNewRomanPS-ItalicMT" w:cs="Times New Roman"/>
                      <w:i/>
                      <w:iCs/>
                      <w:color w:val="000000"/>
                      <w:kern w:val="0"/>
                      <w14:ligatures w14:val="none"/>
                    </w:rPr>
                  </w:rPrChange>
                </w:rPr>
                <w:t>ng b</w:t>
              </w:r>
              <w:r w:rsidRPr="00CA691D">
                <w:rPr>
                  <w:rFonts w:ascii="Times New Roman" w:eastAsia="Times New Roman" w:hAnsi="Times New Roman" w:cs="Times New Roman"/>
                  <w:i/>
                  <w:iCs/>
                  <w:color w:val="000000"/>
                  <w:kern w:val="0"/>
                  <w:sz w:val="24"/>
                  <w:szCs w:val="24"/>
                  <w14:ligatures w14:val="none"/>
                  <w:rPrChange w:id="4099"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100" w:author="Administrator" w:date="2025-10-28T17:49:00Z" w16du:dateUtc="2025-10-28T10:49:00Z">
                    <w:rPr>
                      <w:rFonts w:ascii="TimesNewRomanPS-ItalicMT" w:eastAsia="Times New Roman" w:hAnsi="TimesNewRomanPS-ItalicMT" w:cs="Times New Roman"/>
                      <w:i/>
                      <w:iCs/>
                      <w:color w:val="000000"/>
                      <w:kern w:val="0"/>
                      <w14:ligatures w14:val="none"/>
                    </w:rPr>
                  </w:rPrChange>
                </w:rPr>
                <w:t>o</w:t>
              </w:r>
            </w:ins>
            <w:ins w:id="4101" w:author="Administrator" w:date="2025-10-28T17:57:00Z" w16du:dateUtc="2025-10-28T10:57:00Z">
              <w:r>
                <w:rPr>
                  <w:rFonts w:ascii="Times New Roman" w:eastAsia="Times New Roman" w:hAnsi="Times New Roman" w:cs="Times New Roman"/>
                  <w:i/>
                  <w:iCs/>
                  <w:color w:val="000000"/>
                  <w:kern w:val="0"/>
                  <w:sz w:val="24"/>
                  <w:szCs w:val="24"/>
                  <w14:ligatures w14:val="none"/>
                </w:rPr>
                <w:t xml:space="preserve"> </w:t>
              </w:r>
            </w:ins>
            <w:ins w:id="4102"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103" w:author="Administrator" w:date="2025-10-28T17:49:00Z" w16du:dateUtc="2025-10-28T10:49:00Z">
                    <w:rPr>
                      <w:rFonts w:ascii="Calibri" w:eastAsia="Times New Roman" w:hAnsi="Calibri" w:cs="Calibri"/>
                      <w:i/>
                      <w:iCs/>
                      <w:color w:val="000000"/>
                      <w:kern w:val="0"/>
                      <w14:ligatures w14:val="none"/>
                    </w:rPr>
                  </w:rPrChange>
                </w:rPr>
                <w:t>đả</w:t>
              </w:r>
              <w:r w:rsidRPr="00CA691D">
                <w:rPr>
                  <w:rFonts w:ascii="Times New Roman" w:eastAsia="Times New Roman" w:hAnsi="Times New Roman" w:cs="Times New Roman"/>
                  <w:i/>
                  <w:iCs/>
                  <w:color w:val="000000"/>
                  <w:kern w:val="0"/>
                  <w:sz w:val="24"/>
                  <w:szCs w:val="24"/>
                  <w14:ligatures w14:val="none"/>
                  <w:rPrChange w:id="4104" w:author="Administrator" w:date="2025-10-28T17:49:00Z" w16du:dateUtc="2025-10-28T10:49:00Z">
                    <w:rPr>
                      <w:rFonts w:ascii="TimesNewRomanPS-ItalicMT" w:eastAsia="Times New Roman" w:hAnsi="TimesNewRomanPS-ItalicMT" w:cs="Times New Roman"/>
                      <w:i/>
                      <w:iCs/>
                      <w:color w:val="000000"/>
                      <w:kern w:val="0"/>
                      <w14:ligatures w14:val="none"/>
                    </w:rPr>
                  </w:rPrChange>
                </w:rPr>
                <w:t>m an ninh t</w:t>
              </w:r>
              <w:r w:rsidRPr="00CA691D">
                <w:rPr>
                  <w:rFonts w:ascii="Times New Roman" w:eastAsia="Times New Roman" w:hAnsi="Times New Roman" w:cs="Times New Roman"/>
                  <w:i/>
                  <w:iCs/>
                  <w:color w:val="000000"/>
                  <w:kern w:val="0"/>
                  <w:sz w:val="24"/>
                  <w:szCs w:val="24"/>
                  <w14:ligatures w14:val="none"/>
                  <w:rPrChange w:id="4105"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106"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4107"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108"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4109"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110"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111"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11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113"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114" w:author="Administrator" w:date="2025-10-28T17:49:00Z" w16du:dateUtc="2025-10-28T10:49:00Z">
                    <w:rPr>
                      <w:rFonts w:ascii="TimesNewRomanPS-ItalicMT" w:eastAsia="Times New Roman" w:hAnsi="TimesNewRomanPS-ItalicMT" w:cs="Times New Roman"/>
                      <w:i/>
                      <w:iCs/>
                      <w:color w:val="000000"/>
                      <w:kern w:val="0"/>
                      <w14:ligatures w14:val="none"/>
                    </w:rPr>
                  </w:rPrChange>
                </w:rPr>
                <w:t>a c</w:t>
              </w:r>
              <w:r w:rsidRPr="00CA691D">
                <w:rPr>
                  <w:rFonts w:ascii="Times New Roman" w:eastAsia="Times New Roman" w:hAnsi="Times New Roman" w:cs="Times New Roman"/>
                  <w:i/>
                  <w:iCs/>
                  <w:color w:val="000000"/>
                  <w:kern w:val="0"/>
                  <w:sz w:val="24"/>
                  <w:szCs w:val="24"/>
                  <w14:ligatures w14:val="none"/>
                  <w:rPrChange w:id="4115" w:author="Administrator" w:date="2025-10-28T17:49:00Z" w16du:dateUtc="2025-10-28T10:49:00Z">
                    <w:rPr>
                      <w:rFonts w:ascii=".VnTime" w:eastAsia="Times New Roman" w:hAnsi=".VnTime" w:cs=".VnTime"/>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411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ti</w:t>
              </w:r>
              <w:r w:rsidRPr="00CA691D">
                <w:rPr>
                  <w:rFonts w:ascii="Times New Roman" w:eastAsia="Times New Roman" w:hAnsi="Times New Roman" w:cs="Times New Roman"/>
                  <w:i/>
                  <w:iCs/>
                  <w:color w:val="000000"/>
                  <w:kern w:val="0"/>
                  <w:sz w:val="24"/>
                  <w:szCs w:val="24"/>
                  <w14:ligatures w14:val="none"/>
                  <w:rPrChange w:id="4117"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4118" w:author="Administrator" w:date="2025-10-28T17:49:00Z" w16du:dateUtc="2025-10-28T10:49:00Z">
                    <w:rPr>
                      <w:rFonts w:ascii="TimesNewRomanPS-ItalicMT" w:eastAsia="Times New Roman" w:hAnsi="TimesNewRomanPS-ItalicMT" w:cs="Times New Roman"/>
                      <w:i/>
                      <w:iCs/>
                      <w:color w:val="000000"/>
                      <w:kern w:val="0"/>
                      <w14:ligatures w14:val="none"/>
                    </w:rPr>
                  </w:rPrChange>
                </w:rPr>
                <w:t>p nh</w:t>
              </w:r>
              <w:r w:rsidRPr="00CA691D">
                <w:rPr>
                  <w:rFonts w:ascii="Times New Roman" w:eastAsia="Times New Roman" w:hAnsi="Times New Roman" w:cs="Times New Roman"/>
                  <w:i/>
                  <w:iCs/>
                  <w:color w:val="000000"/>
                  <w:kern w:val="0"/>
                  <w:sz w:val="24"/>
                  <w:szCs w:val="24"/>
                  <w14:ligatures w14:val="none"/>
                  <w:rPrChange w:id="4119"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4120" w:author="Administrator" w:date="2025-10-28T17:49:00Z" w16du:dateUtc="2025-10-28T10:49:00Z">
                    <w:rPr>
                      <w:rFonts w:ascii="TimesNewRomanPS-ItalicMT" w:eastAsia="Times New Roman" w:hAnsi="TimesNewRomanPS-ItalicMT" w:cs="Times New Roman"/>
                      <w:i/>
                      <w:iCs/>
                      <w:color w:val="000000"/>
                      <w:kern w:val="0"/>
                      <w14:ligatures w14:val="none"/>
                    </w:rPr>
                  </w:rPrChange>
                </w:rPr>
                <w:t>n ph</w:t>
              </w:r>
              <w:r w:rsidRPr="00CA691D">
                <w:rPr>
                  <w:rFonts w:ascii="Times New Roman" w:eastAsia="Times New Roman" w:hAnsi="Times New Roman" w:cs="Times New Roman"/>
                  <w:i/>
                  <w:iCs/>
                  <w:color w:val="000000"/>
                  <w:kern w:val="0"/>
                  <w:sz w:val="24"/>
                  <w:szCs w:val="24"/>
                  <w14:ligatures w14:val="none"/>
                  <w:rPrChange w:id="4121"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122"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123"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124"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125"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126"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127"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4128"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4129"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130"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4131" w:author="Administrator" w:date="2025-10-28T17:49:00Z" w16du:dateUtc="2025-10-28T10:49:00Z">
                    <w:rPr>
                      <w:rFonts w:ascii="Calibri" w:eastAsia="Times New Roman" w:hAnsi="Calibri" w:cs="Calibri"/>
                      <w:i/>
                      <w:iCs/>
                      <w:color w:val="000000"/>
                      <w:kern w:val="0"/>
                      <w14:ligatures w14:val="none"/>
                    </w:rPr>
                  </w:rPrChange>
                </w:rPr>
                <w:t>à</w:t>
              </w:r>
            </w:ins>
            <w:ins w:id="4132" w:author="Administrator" w:date="2025-10-28T17:57:00Z" w16du:dateUtc="2025-10-28T10:57:00Z">
              <w:r>
                <w:rPr>
                  <w:rFonts w:ascii="Times New Roman" w:eastAsia="Times New Roman" w:hAnsi="Times New Roman" w:cs="Times New Roman"/>
                  <w:i/>
                  <w:iCs/>
                  <w:color w:val="000000"/>
                  <w:kern w:val="0"/>
                  <w:sz w:val="24"/>
                  <w:szCs w:val="24"/>
                  <w14:ligatures w14:val="none"/>
                </w:rPr>
                <w:t xml:space="preserve"> </w:t>
              </w:r>
            </w:ins>
            <w:ins w:id="4133"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134" w:author="Administrator" w:date="2025-10-28T17:49:00Z" w16du:dateUtc="2025-10-28T10:49:00Z">
                    <w:rPr>
                      <w:rFonts w:ascii="TimesNewRomanPS-ItalicMT" w:eastAsia="Times New Roman" w:hAnsi="TimesNewRomanPS-ItalicMT" w:cs="Times New Roman"/>
                      <w:i/>
                      <w:iCs/>
                      <w:color w:val="000000"/>
                      <w:kern w:val="0"/>
                      <w14:ligatures w14:val="none"/>
                    </w:rPr>
                  </w:rPrChange>
                </w:rPr>
                <w:t>ho</w:t>
              </w:r>
              <w:r w:rsidRPr="00CA691D">
                <w:rPr>
                  <w:rFonts w:ascii="Times New Roman" w:eastAsia="Times New Roman" w:hAnsi="Times New Roman" w:cs="Times New Roman"/>
                  <w:i/>
                  <w:iCs/>
                  <w:color w:val="000000"/>
                  <w:kern w:val="0"/>
                  <w:sz w:val="24"/>
                  <w:szCs w:val="24"/>
                  <w14:ligatures w14:val="none"/>
                  <w:rPrChange w:id="4135"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13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4137" w:author="Administrator" w:date="2025-10-28T17:49:00Z" w16du:dateUtc="2025-10-28T10:49:00Z">
                    <w:rPr>
                      <w:rFonts w:ascii="Calibri" w:eastAsia="Times New Roman" w:hAnsi="Calibri" w:cs="Calibri"/>
                      <w:i/>
                      <w:iCs/>
                      <w:color w:val="000000"/>
                      <w:kern w:val="0"/>
                      <w14:ligatures w14:val="none"/>
                    </w:rPr>
                  </w:rPrChange>
                </w:rPr>
                <w:t>độ</w:t>
              </w:r>
              <w:r w:rsidRPr="00CA691D">
                <w:rPr>
                  <w:rFonts w:ascii="Times New Roman" w:eastAsia="Times New Roman" w:hAnsi="Times New Roman" w:cs="Times New Roman"/>
                  <w:i/>
                  <w:iCs/>
                  <w:color w:val="000000"/>
                  <w:kern w:val="0"/>
                  <w:sz w:val="24"/>
                  <w:szCs w:val="24"/>
                  <w14:ligatures w14:val="none"/>
                  <w:rPrChange w:id="413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ng hoa </w:t>
              </w:r>
              <w:r w:rsidRPr="00CA691D">
                <w:rPr>
                  <w:rFonts w:ascii="Times New Roman" w:eastAsia="Times New Roman" w:hAnsi="Times New Roman" w:cs="Times New Roman"/>
                  <w:i/>
                  <w:iCs/>
                  <w:color w:val="000000"/>
                  <w:kern w:val="0"/>
                  <w:sz w:val="24"/>
                  <w:szCs w:val="24"/>
                  <w14:ligatures w14:val="none"/>
                  <w:rPrChange w:id="4139" w:author="Administrator" w:date="2025-10-28T17:49:00Z" w16du:dateUtc="2025-10-28T10:49:00Z">
                    <w:rPr>
                      <w:rFonts w:ascii="TimesNewRomanPS-ItalicMT" w:eastAsia="Times New Roman" w:hAnsi="TimesNewRomanPS-ItalicMT" w:cs="Times New Roman"/>
                      <w:i/>
                      <w:iCs/>
                      <w:color w:val="000000"/>
                      <w:kern w:val="0"/>
                      <w14:ligatures w14:val="none"/>
                    </w:rPr>
                  </w:rPrChange>
                </w:rPr>
                <w:lastRenderedPageBreak/>
                <w:t>ti</w:t>
              </w:r>
              <w:r w:rsidRPr="00CA691D">
                <w:rPr>
                  <w:rFonts w:ascii="Times New Roman" w:eastAsia="Times New Roman" w:hAnsi="Times New Roman" w:cs="Times New Roman"/>
                  <w:i/>
                  <w:iCs/>
                  <w:color w:val="000000"/>
                  <w:kern w:val="0"/>
                  <w:sz w:val="24"/>
                  <w:szCs w:val="24"/>
                  <w14:ligatures w14:val="none"/>
                  <w:rPrChange w:id="4140"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414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u </w:t>
              </w:r>
              <w:r w:rsidRPr="00CA691D">
                <w:rPr>
                  <w:rFonts w:ascii="Times New Roman" w:eastAsia="Times New Roman" w:hAnsi="Times New Roman" w:cs="Times New Roman"/>
                  <w:i/>
                  <w:iCs/>
                  <w:color w:val="000000"/>
                  <w:kern w:val="0"/>
                  <w:sz w:val="24"/>
                  <w:szCs w:val="24"/>
                  <w14:ligatures w14:val="none"/>
                  <w:rPrChange w:id="4142" w:author="Administrator" w:date="2025-10-28T17:49:00Z" w16du:dateUtc="2025-10-28T10:49:00Z">
                    <w:rPr>
                      <w:rFonts w:ascii="Calibri" w:eastAsia="Times New Roman" w:hAnsi="Calibri" w:cs="Calibri"/>
                      <w:i/>
                      <w:iCs/>
                      <w:color w:val="000000"/>
                      <w:kern w:val="0"/>
                      <w14:ligatures w14:val="none"/>
                    </w:rPr>
                  </w:rPrChange>
                </w:rPr>
                <w:t>đườ</w:t>
              </w:r>
              <w:r w:rsidRPr="00CA691D">
                <w:rPr>
                  <w:rFonts w:ascii="Times New Roman" w:eastAsia="Times New Roman" w:hAnsi="Times New Roman" w:cs="Times New Roman"/>
                  <w:i/>
                  <w:iCs/>
                  <w:color w:val="000000"/>
                  <w:kern w:val="0"/>
                  <w:sz w:val="24"/>
                  <w:szCs w:val="24"/>
                  <w14:ligatures w14:val="none"/>
                  <w:rPrChange w:id="4143"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4144"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145"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146"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14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148"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149" w:author="Administrator" w:date="2025-10-28T17:49:00Z" w16du:dateUtc="2025-10-28T10:49:00Z">
                    <w:rPr>
                      <w:rFonts w:ascii="TimesNewRomanPS-ItalicMT" w:eastAsia="Times New Roman" w:hAnsi="TimesNewRomanPS-ItalicMT" w:cs="Times New Roman"/>
                      <w:i/>
                      <w:iCs/>
                      <w:color w:val="000000"/>
                      <w:kern w:val="0"/>
                      <w14:ligatures w14:val="none"/>
                    </w:rPr>
                  </w:rPrChange>
                </w:rPr>
                <w:t>a.</w:t>
              </w:r>
              <w:r w:rsidRPr="00CA691D">
                <w:rPr>
                  <w:rFonts w:ascii="Times New Roman" w:eastAsia="Times New Roman" w:hAnsi="Times New Roman" w:cs="Times New Roman"/>
                  <w:i/>
                  <w:iCs/>
                  <w:color w:val="000000"/>
                  <w:kern w:val="0"/>
                  <w:sz w:val="24"/>
                  <w:szCs w:val="24"/>
                  <w14:ligatures w14:val="none"/>
                  <w:rPrChange w:id="4150" w:author="Administrator" w:date="2025-10-28T17:49:00Z" w16du:dateUtc="2025-10-28T10:49:00Z">
                    <w:rPr>
                      <w:rFonts w:ascii=".VnTime" w:eastAsia="Times New Roman" w:hAnsi=".VnTime" w:cs=".VnTime"/>
                      <w:i/>
                      <w:iCs/>
                      <w:color w:val="000000"/>
                      <w:kern w:val="0"/>
                      <w14:ligatures w14:val="none"/>
                    </w:rPr>
                  </w:rPrChange>
                </w:rPr>
                <w:t>”</w:t>
              </w:r>
            </w:ins>
          </w:p>
          <w:p w14:paraId="66F53490" w14:textId="5E6AA105" w:rsidR="00CA691D" w:rsidRDefault="00CA691D" w:rsidP="00A3338D">
            <w:pPr>
              <w:pStyle w:val="Vnbnnidung0"/>
              <w:tabs>
                <w:tab w:val="left" w:pos="1996"/>
              </w:tabs>
              <w:spacing w:after="0" w:line="240" w:lineRule="auto"/>
              <w:ind w:firstLine="0"/>
              <w:jc w:val="both"/>
              <w:rPr>
                <w:ins w:id="4151" w:author="Administrator" w:date="2025-10-28T17:57:00Z" w16du:dateUtc="2025-10-28T10:57:00Z"/>
                <w:rFonts w:ascii="Times New Roman" w:eastAsia="Times New Roman" w:hAnsi="Times New Roman" w:cs="Times New Roman"/>
                <w:i/>
                <w:iCs/>
                <w:color w:val="000000"/>
                <w:kern w:val="0"/>
                <w:sz w:val="24"/>
                <w:szCs w:val="24"/>
                <w14:ligatures w14:val="none"/>
              </w:rPr>
            </w:pPr>
            <w:ins w:id="4152"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153"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4154"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4155"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4156"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4157"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4158"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4159"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4160"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4161" w:author="Administrator" w:date="2025-10-28T17:49:00Z" w16du:dateUtc="2025-10-28T10:49:00Z">
                    <w:rPr>
                      <w:rFonts w:ascii="TimesNewRomanPSMT" w:eastAsia="Times New Roman" w:hAnsi="TimesNewRomanPSMT" w:cs="Times New Roman"/>
                      <w:color w:val="000000"/>
                      <w:kern w:val="0"/>
                      <w14:ligatures w14:val="none"/>
                    </w:rPr>
                  </w:rPrChange>
                </w:rPr>
                <w:t>u ch</w:t>
              </w:r>
              <w:r w:rsidRPr="00CA691D">
                <w:rPr>
                  <w:rFonts w:ascii="Times New Roman" w:eastAsia="Times New Roman" w:hAnsi="Times New Roman" w:cs="Times New Roman"/>
                  <w:color w:val="000000"/>
                  <w:kern w:val="0"/>
                  <w:sz w:val="24"/>
                  <w:szCs w:val="24"/>
                  <w14:ligatures w14:val="none"/>
                  <w:rPrChange w:id="4162"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4163"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416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4165" w:author="Administrator" w:date="2025-10-28T17:49:00Z" w16du:dateUtc="2025-10-28T10:49:00Z">
                    <w:rPr>
                      <w:rFonts w:ascii="TimesNewRomanPSMT" w:eastAsia="Times New Roman" w:hAnsi="TimesNewRomanPSMT" w:cs="Times New Roman"/>
                      <w:color w:val="000000"/>
                      <w:kern w:val="0"/>
                      <w14:ligatures w14:val="none"/>
                    </w:rPr>
                  </w:rPrChange>
                </w:rPr>
                <w:t>nh:</w:t>
              </w:r>
            </w:ins>
            <w:ins w:id="4166" w:author="Administrator" w:date="2025-10-28T17:57:00Z" w16du:dateUtc="2025-10-28T10:57:00Z">
              <w:r>
                <w:rPr>
                  <w:rFonts w:ascii="Times New Roman" w:eastAsia="Times New Roman" w:hAnsi="Times New Roman" w:cs="Times New Roman"/>
                  <w:color w:val="000000"/>
                  <w:kern w:val="0"/>
                  <w:sz w:val="24"/>
                  <w:szCs w:val="24"/>
                  <w14:ligatures w14:val="none"/>
                </w:rPr>
                <w:t xml:space="preserve"> </w:t>
              </w:r>
            </w:ins>
            <w:ins w:id="4167" w:author="Administrator" w:date="2025-10-28T17:45:00Z" w16du:dateUtc="2025-10-28T10:45:00Z">
              <w:r w:rsidRPr="00CA691D">
                <w:rPr>
                  <w:rFonts w:ascii="Times New Roman" w:eastAsia="Times New Roman" w:hAnsi="Times New Roman" w:cs="Times New Roman" w:hint="eastAsia"/>
                  <w:i/>
                  <w:iCs/>
                  <w:color w:val="000000"/>
                  <w:kern w:val="0"/>
                  <w:sz w:val="24"/>
                  <w:szCs w:val="24"/>
                  <w14:ligatures w14:val="none"/>
                  <w:rPrChange w:id="4168"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4169" w:author="Administrator" w:date="2025-10-28T17:49:00Z" w16du:dateUtc="2025-10-28T10:49:00Z">
                    <w:rPr>
                      <w:rFonts w:ascii="TimesNewRomanPS-ItalicMT" w:eastAsia="Times New Roman" w:hAnsi="TimesNewRomanPS-ItalicMT" w:cs="Times New Roman"/>
                      <w:i/>
                      <w:iCs/>
                      <w:color w:val="000000"/>
                      <w:kern w:val="0"/>
                      <w14:ligatures w14:val="none"/>
                    </w:rPr>
                  </w:rPrChange>
                </w:rPr>
                <w:t>Th</w:t>
              </w:r>
              <w:r w:rsidRPr="00CA691D">
                <w:rPr>
                  <w:rFonts w:ascii="Times New Roman" w:eastAsia="Times New Roman" w:hAnsi="Times New Roman" w:cs="Times New Roman" w:hint="eastAsia"/>
                  <w:i/>
                  <w:iCs/>
                  <w:color w:val="000000"/>
                  <w:kern w:val="0"/>
                  <w:sz w:val="24"/>
                  <w:szCs w:val="24"/>
                  <w14:ligatures w14:val="none"/>
                  <w:rPrChange w:id="4170"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4171"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i/>
                  <w:iCs/>
                  <w:color w:val="000000"/>
                  <w:kern w:val="0"/>
                  <w:sz w:val="24"/>
                  <w:szCs w:val="24"/>
                  <w14:ligatures w14:val="none"/>
                  <w:rPrChange w:id="4172" w:author="Administrator" w:date="2025-10-28T17:49:00Z" w16du:dateUtc="2025-10-28T10:49:00Z">
                    <w:rPr>
                      <w:rFonts w:ascii="Calibri" w:eastAsia="Times New Roman" w:hAnsi="Calibri" w:cs="Calibri"/>
                      <w:i/>
                      <w:iCs/>
                      <w:color w:val="000000"/>
                      <w:kern w:val="0"/>
                      <w14:ligatures w14:val="none"/>
                    </w:rPr>
                  </w:rPrChange>
                </w:rPr>
                <w:t>ư</w:t>
              </w:r>
              <w:r w:rsidRPr="00CA691D">
                <w:rPr>
                  <w:rFonts w:ascii="Times New Roman" w:eastAsia="Times New Roman" w:hAnsi="Times New Roman" w:cs="Times New Roman"/>
                  <w:i/>
                  <w:iCs/>
                  <w:color w:val="000000"/>
                  <w:kern w:val="0"/>
                  <w:sz w:val="24"/>
                  <w:szCs w:val="24"/>
                  <w14:ligatures w14:val="none"/>
                  <w:rPrChange w:id="417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w:t>
              </w:r>
              <w:r w:rsidRPr="00CA691D">
                <w:rPr>
                  <w:rFonts w:ascii="Times New Roman" w:eastAsia="Times New Roman" w:hAnsi="Times New Roman" w:cs="Times New Roman"/>
                  <w:i/>
                  <w:iCs/>
                  <w:color w:val="000000"/>
                  <w:kern w:val="0"/>
                  <w:sz w:val="24"/>
                  <w:szCs w:val="24"/>
                  <w14:ligatures w14:val="none"/>
                  <w:rPrChange w:id="417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17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y </w:t>
              </w:r>
              <w:r w:rsidRPr="00CA691D">
                <w:rPr>
                  <w:rFonts w:ascii="Times New Roman" w:eastAsia="Times New Roman" w:hAnsi="Times New Roman" w:cs="Times New Roman"/>
                  <w:i/>
                  <w:iCs/>
                  <w:color w:val="000000"/>
                  <w:kern w:val="0"/>
                  <w:sz w:val="24"/>
                  <w:szCs w:val="24"/>
                  <w14:ligatures w14:val="none"/>
                  <w:rPrChange w:id="4176"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4177" w:author="Administrator" w:date="2025-10-28T17:49:00Z" w16du:dateUtc="2025-10-28T10:49:00Z">
                    <w:rPr>
                      <w:rFonts w:ascii="TimesNewRomanPS-ItalicMT" w:eastAsia="Times New Roman" w:hAnsi="TimesNewRomanPS-ItalicMT" w:cs="Times New Roman"/>
                      <w:i/>
                      <w:iCs/>
                      <w:color w:val="000000"/>
                      <w:kern w:val="0"/>
                      <w14:ligatures w14:val="none"/>
                    </w:rPr>
                  </w:rPrChange>
                </w:rPr>
                <w:t>p d</w:t>
              </w:r>
              <w:r w:rsidRPr="00CA691D">
                <w:rPr>
                  <w:rFonts w:ascii="Times New Roman" w:eastAsia="Times New Roman" w:hAnsi="Times New Roman" w:cs="Times New Roman"/>
                  <w:i/>
                  <w:iCs/>
                  <w:color w:val="000000"/>
                  <w:kern w:val="0"/>
                  <w:sz w:val="24"/>
                  <w:szCs w:val="24"/>
                  <w14:ligatures w14:val="none"/>
                  <w:rPrChange w:id="4178"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417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ng </w:t>
              </w:r>
              <w:r w:rsidRPr="00CA691D">
                <w:rPr>
                  <w:rFonts w:ascii="Times New Roman" w:eastAsia="Times New Roman" w:hAnsi="Times New Roman" w:cs="Times New Roman"/>
                  <w:i/>
                  <w:iCs/>
                  <w:color w:val="000000"/>
                  <w:kern w:val="0"/>
                  <w:sz w:val="24"/>
                  <w:szCs w:val="24"/>
                  <w14:ligatures w14:val="none"/>
                  <w:rPrChange w:id="4180" w:author="Administrator" w:date="2025-10-28T17:49:00Z" w16du:dateUtc="2025-10-28T10:49:00Z">
                    <w:rPr>
                      <w:rFonts w:ascii="Calibri" w:eastAsia="Times New Roman" w:hAnsi="Calibri" w:cs="Calibri"/>
                      <w:i/>
                      <w:iCs/>
                      <w:color w:val="000000"/>
                      <w:kern w:val="0"/>
                      <w14:ligatures w14:val="none"/>
                    </w:rPr>
                  </w:rPrChange>
                </w:rPr>
                <w:t>đố</w:t>
              </w:r>
              <w:r w:rsidRPr="00CA691D">
                <w:rPr>
                  <w:rFonts w:ascii="Times New Roman" w:eastAsia="Times New Roman" w:hAnsi="Times New Roman" w:cs="Times New Roman"/>
                  <w:i/>
                  <w:iCs/>
                  <w:color w:val="000000"/>
                  <w:kern w:val="0"/>
                  <w:sz w:val="24"/>
                  <w:szCs w:val="24"/>
                  <w14:ligatures w14:val="none"/>
                  <w:rPrChange w:id="4181"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4182" w:author="Administrator" w:date="2025-10-28T17:49:00Z" w16du:dateUtc="2025-10-28T10:49:00Z">
                    <w:rPr>
                      <w:rFonts w:ascii="Calibri" w:eastAsia="Times New Roman" w:hAnsi="Calibri" w:cs="Calibri"/>
                      <w:i/>
                      <w:iCs/>
                      <w:color w:val="000000"/>
                      <w:kern w:val="0"/>
                      <w14:ligatures w14:val="none"/>
                    </w:rPr>
                  </w:rPrChange>
                </w:rPr>
                <w:t>ớ</w:t>
              </w:r>
              <w:r w:rsidRPr="00CA691D">
                <w:rPr>
                  <w:rFonts w:ascii="Times New Roman" w:eastAsia="Times New Roman" w:hAnsi="Times New Roman" w:cs="Times New Roman"/>
                  <w:i/>
                  <w:iCs/>
                  <w:color w:val="000000"/>
                  <w:kern w:val="0"/>
                  <w:sz w:val="24"/>
                  <w:szCs w:val="24"/>
                  <w14:ligatures w14:val="none"/>
                  <w:rPrChange w:id="4183" w:author="Administrator" w:date="2025-10-28T17:49:00Z" w16du:dateUtc="2025-10-28T10:49:00Z">
                    <w:rPr>
                      <w:rFonts w:ascii="TimesNewRomanPS-ItalicMT" w:eastAsia="Times New Roman" w:hAnsi="TimesNewRomanPS-ItalicMT" w:cs="Times New Roman"/>
                      <w:i/>
                      <w:iCs/>
                      <w:color w:val="000000"/>
                      <w:kern w:val="0"/>
                      <w14:ligatures w14:val="none"/>
                    </w:rPr>
                  </w:rPrChange>
                </w:rPr>
                <w:t>i t</w:t>
              </w:r>
              <w:r w:rsidRPr="00CA691D">
                <w:rPr>
                  <w:rFonts w:ascii="Times New Roman" w:eastAsia="Times New Roman" w:hAnsi="Times New Roman" w:cs="Times New Roman"/>
                  <w:i/>
                  <w:iCs/>
                  <w:color w:val="000000"/>
                  <w:kern w:val="0"/>
                  <w:sz w:val="24"/>
                  <w:szCs w:val="24"/>
                  <w14:ligatures w14:val="none"/>
                  <w:rPrChange w:id="4184" w:author="Administrator" w:date="2025-10-28T17:49:00Z" w16du:dateUtc="2025-10-28T10:49:00Z">
                    <w:rPr>
                      <w:rFonts w:ascii="Calibri" w:eastAsia="Times New Roman" w:hAnsi="Calibri" w:cs="Calibri"/>
                      <w:i/>
                      <w:iCs/>
                      <w:color w:val="000000"/>
                      <w:kern w:val="0"/>
                      <w14:ligatures w14:val="none"/>
                    </w:rPr>
                  </w:rPrChange>
                </w:rPr>
                <w:t>ổ</w:t>
              </w:r>
              <w:r w:rsidRPr="00CA691D">
                <w:rPr>
                  <w:rFonts w:ascii="Times New Roman" w:eastAsia="Times New Roman" w:hAnsi="Times New Roman" w:cs="Times New Roman"/>
                  <w:i/>
                  <w:iCs/>
                  <w:color w:val="000000"/>
                  <w:kern w:val="0"/>
                  <w:sz w:val="24"/>
                  <w:szCs w:val="24"/>
                  <w14:ligatures w14:val="none"/>
                  <w:rPrChange w:id="418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ch</w:t>
              </w:r>
              <w:r w:rsidRPr="00CA691D">
                <w:rPr>
                  <w:rFonts w:ascii="Times New Roman" w:eastAsia="Times New Roman" w:hAnsi="Times New Roman" w:cs="Times New Roman"/>
                  <w:i/>
                  <w:iCs/>
                  <w:color w:val="000000"/>
                  <w:kern w:val="0"/>
                  <w:sz w:val="24"/>
                  <w:szCs w:val="24"/>
                  <w14:ligatures w14:val="none"/>
                  <w:rPrChange w:id="4186" w:author="Administrator" w:date="2025-10-28T17:49:00Z" w16du:dateUtc="2025-10-28T10:49:00Z">
                    <w:rPr>
                      <w:rFonts w:ascii="Calibri" w:eastAsia="Times New Roman" w:hAnsi="Calibri" w:cs="Calibri"/>
                      <w:i/>
                      <w:iCs/>
                      <w:color w:val="000000"/>
                      <w:kern w:val="0"/>
                      <w14:ligatures w14:val="none"/>
                    </w:rPr>
                  </w:rPrChange>
                </w:rPr>
                <w:t>ứ</w:t>
              </w:r>
              <w:r w:rsidRPr="00CA691D">
                <w:rPr>
                  <w:rFonts w:ascii="Times New Roman" w:eastAsia="Times New Roman" w:hAnsi="Times New Roman" w:cs="Times New Roman"/>
                  <w:i/>
                  <w:iCs/>
                  <w:color w:val="000000"/>
                  <w:kern w:val="0"/>
                  <w:sz w:val="24"/>
                  <w:szCs w:val="24"/>
                  <w14:ligatures w14:val="none"/>
                  <w:rPrChange w:id="4187"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4188"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418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nh</w:t>
              </w:r>
              <w:r w:rsidRPr="00CA691D">
                <w:rPr>
                  <w:rFonts w:ascii="Times New Roman" w:eastAsia="Times New Roman" w:hAnsi="Times New Roman" w:cs="Times New Roman"/>
                  <w:i/>
                  <w:iCs/>
                  <w:color w:val="000000"/>
                  <w:kern w:val="0"/>
                  <w:sz w:val="24"/>
                  <w:szCs w:val="24"/>
                  <w14:ligatures w14:val="none"/>
                  <w:rPrChange w:id="4190" w:author="Administrator" w:date="2025-10-28T17:49:00Z" w16du:dateUtc="2025-10-28T10:49:00Z">
                    <w:rPr>
                      <w:rFonts w:ascii=".VnTime" w:eastAsia="Times New Roman" w:hAnsi=".VnTime" w:cs=".VnTime"/>
                      <w:i/>
                      <w:iCs/>
                      <w:color w:val="000000"/>
                      <w:kern w:val="0"/>
                      <w14:ligatures w14:val="none"/>
                    </w:rPr>
                  </w:rPrChange>
                </w:rPr>
                <w:t>â</w:t>
              </w:r>
              <w:r w:rsidRPr="00CA691D">
                <w:rPr>
                  <w:rFonts w:ascii="Times New Roman" w:eastAsia="Times New Roman" w:hAnsi="Times New Roman" w:cs="Times New Roman"/>
                  <w:i/>
                  <w:iCs/>
                  <w:color w:val="000000"/>
                  <w:kern w:val="0"/>
                  <w:sz w:val="24"/>
                  <w:szCs w:val="24"/>
                  <w14:ligatures w14:val="none"/>
                  <w:rPrChange w:id="4191" w:author="Administrator" w:date="2025-10-28T17:49:00Z" w16du:dateUtc="2025-10-28T10:49:00Z">
                    <w:rPr>
                      <w:rFonts w:ascii="TimesNewRomanPS-ItalicMT" w:eastAsia="Times New Roman" w:hAnsi="TimesNewRomanPS-ItalicMT" w:cs="Times New Roman"/>
                      <w:i/>
                      <w:iCs/>
                      <w:color w:val="000000"/>
                      <w:kern w:val="0"/>
                      <w14:ligatures w14:val="none"/>
                    </w:rPr>
                  </w:rPrChange>
                </w:rPr>
                <w:t>n c</w:t>
              </w:r>
              <w:r w:rsidRPr="00CA691D">
                <w:rPr>
                  <w:rFonts w:ascii="Times New Roman" w:eastAsia="Times New Roman" w:hAnsi="Times New Roman" w:cs="Times New Roman"/>
                  <w:i/>
                  <w:iCs/>
                  <w:color w:val="000000"/>
                  <w:kern w:val="0"/>
                  <w:sz w:val="24"/>
                  <w:szCs w:val="24"/>
                  <w14:ligatures w14:val="none"/>
                  <w:rPrChange w:id="4192" w:author="Administrator" w:date="2025-10-28T17:49:00Z" w16du:dateUtc="2025-10-28T10:49:00Z">
                    <w:rPr>
                      <w:rFonts w:ascii=".VnTime" w:eastAsia="Times New Roman" w:hAnsi=".VnTime" w:cs=".VnTime"/>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419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li</w:t>
              </w:r>
              <w:r w:rsidRPr="00CA691D">
                <w:rPr>
                  <w:rFonts w:ascii="Times New Roman" w:eastAsia="Times New Roman" w:hAnsi="Times New Roman" w:cs="Times New Roman"/>
                  <w:i/>
                  <w:iCs/>
                  <w:color w:val="000000"/>
                  <w:kern w:val="0"/>
                  <w:sz w:val="24"/>
                  <w:szCs w:val="24"/>
                  <w14:ligatures w14:val="none"/>
                  <w:rPrChange w:id="4194"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419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 quan </w:t>
              </w:r>
              <w:r w:rsidRPr="00CA691D">
                <w:rPr>
                  <w:rFonts w:ascii="Times New Roman" w:eastAsia="Times New Roman" w:hAnsi="Times New Roman" w:cs="Times New Roman"/>
                  <w:i/>
                  <w:iCs/>
                  <w:color w:val="000000"/>
                  <w:kern w:val="0"/>
                  <w:sz w:val="24"/>
                  <w:szCs w:val="24"/>
                  <w14:ligatures w14:val="none"/>
                  <w:rPrChange w:id="4196" w:author="Administrator" w:date="2025-10-28T17:49:00Z" w16du:dateUtc="2025-10-28T10:49:00Z">
                    <w:rPr>
                      <w:rFonts w:ascii="Calibri" w:eastAsia="Times New Roman" w:hAnsi="Calibri" w:cs="Calibri"/>
                      <w:i/>
                      <w:iCs/>
                      <w:color w:val="000000"/>
                      <w:kern w:val="0"/>
                      <w14:ligatures w14:val="none"/>
                    </w:rPr>
                  </w:rPrChange>
                </w:rPr>
                <w:t>đế</w:t>
              </w:r>
              <w:r w:rsidRPr="00CA691D">
                <w:rPr>
                  <w:rFonts w:ascii="Times New Roman" w:eastAsia="Times New Roman" w:hAnsi="Times New Roman" w:cs="Times New Roman"/>
                  <w:i/>
                  <w:iCs/>
                  <w:color w:val="000000"/>
                  <w:kern w:val="0"/>
                  <w:sz w:val="24"/>
                  <w:szCs w:val="24"/>
                  <w14:ligatures w14:val="none"/>
                  <w:rPrChange w:id="4197" w:author="Administrator" w:date="2025-10-28T17:49:00Z" w16du:dateUtc="2025-10-28T10:49:00Z">
                    <w:rPr>
                      <w:rFonts w:ascii="TimesNewRomanPS-ItalicMT" w:eastAsia="Times New Roman" w:hAnsi="TimesNewRomanPS-ItalicMT" w:cs="Times New Roman"/>
                      <w:i/>
                      <w:iCs/>
                      <w:color w:val="000000"/>
                      <w:kern w:val="0"/>
                      <w14:ligatures w14:val="none"/>
                    </w:rPr>
                  </w:rPrChange>
                </w:rPr>
                <w:t>n ho</w:t>
              </w:r>
              <w:r w:rsidRPr="00CA691D">
                <w:rPr>
                  <w:rFonts w:ascii="Times New Roman" w:eastAsia="Times New Roman" w:hAnsi="Times New Roman" w:cs="Times New Roman"/>
                  <w:i/>
                  <w:iCs/>
                  <w:color w:val="000000"/>
                  <w:kern w:val="0"/>
                  <w:sz w:val="24"/>
                  <w:szCs w:val="24"/>
                  <w14:ligatures w14:val="none"/>
                  <w:rPrChange w:id="4198"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19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4200" w:author="Administrator" w:date="2025-10-28T17:49:00Z" w16du:dateUtc="2025-10-28T10:49:00Z">
                    <w:rPr>
                      <w:rFonts w:ascii="Calibri" w:eastAsia="Times New Roman" w:hAnsi="Calibri" w:cs="Calibri"/>
                      <w:i/>
                      <w:iCs/>
                      <w:color w:val="000000"/>
                      <w:kern w:val="0"/>
                      <w14:ligatures w14:val="none"/>
                    </w:rPr>
                  </w:rPrChange>
                </w:rPr>
                <w:t>độ</w:t>
              </w:r>
              <w:r w:rsidRPr="00CA691D">
                <w:rPr>
                  <w:rFonts w:ascii="Times New Roman" w:eastAsia="Times New Roman" w:hAnsi="Times New Roman" w:cs="Times New Roman"/>
                  <w:i/>
                  <w:iCs/>
                  <w:color w:val="000000"/>
                  <w:kern w:val="0"/>
                  <w:sz w:val="24"/>
                  <w:szCs w:val="24"/>
                  <w14:ligatures w14:val="none"/>
                  <w:rPrChange w:id="4201" w:author="Administrator" w:date="2025-10-28T17:49:00Z" w16du:dateUtc="2025-10-28T10:49:00Z">
                    <w:rPr>
                      <w:rFonts w:ascii="TimesNewRomanPS-ItalicMT" w:eastAsia="Times New Roman" w:hAnsi="TimesNewRomanPS-ItalicMT" w:cs="Times New Roman"/>
                      <w:i/>
                      <w:iCs/>
                      <w:color w:val="000000"/>
                      <w:kern w:val="0"/>
                      <w14:ligatures w14:val="none"/>
                    </w:rPr>
                  </w:rPrChange>
                </w:rPr>
                <w:t>ng</w:t>
              </w:r>
            </w:ins>
            <w:ins w:id="4202" w:author="Administrator" w:date="2025-10-28T17:57:00Z" w16du:dateUtc="2025-10-28T10:57:00Z">
              <w:r>
                <w:rPr>
                  <w:rFonts w:ascii="Times New Roman" w:eastAsia="Times New Roman" w:hAnsi="Times New Roman" w:cs="Times New Roman"/>
                  <w:i/>
                  <w:iCs/>
                  <w:color w:val="000000"/>
                  <w:kern w:val="0"/>
                  <w:sz w:val="24"/>
                  <w:szCs w:val="24"/>
                  <w14:ligatures w14:val="none"/>
                </w:rPr>
                <w:t xml:space="preserve"> </w:t>
              </w:r>
            </w:ins>
            <w:ins w:id="4203"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204"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4205"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20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a </w:t>
              </w:r>
              <w:r w:rsidRPr="00CA691D">
                <w:rPr>
                  <w:rFonts w:ascii="Times New Roman" w:eastAsia="Times New Roman" w:hAnsi="Times New Roman" w:cs="Times New Roman"/>
                  <w:b/>
                  <w:bCs/>
                  <w:i/>
                  <w:iCs/>
                  <w:color w:val="000000"/>
                  <w:kern w:val="0"/>
                  <w:sz w:val="24"/>
                  <w:szCs w:val="24"/>
                  <w14:ligatures w14:val="none"/>
                  <w:rPrChange w:id="420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ph</w:t>
              </w:r>
              <w:r w:rsidRPr="00CA691D">
                <w:rPr>
                  <w:rFonts w:ascii="Times New Roman" w:eastAsia="Times New Roman" w:hAnsi="Times New Roman" w:cs="Times New Roman"/>
                  <w:b/>
                  <w:bCs/>
                  <w:i/>
                  <w:iCs/>
                  <w:color w:val="000000"/>
                  <w:kern w:val="0"/>
                  <w:sz w:val="24"/>
                  <w:szCs w:val="24"/>
                  <w14:ligatures w14:val="none"/>
                  <w:rPrChange w:id="4208" w:author="Administrator" w:date="2025-10-28T17:49:00Z" w16du:dateUtc="2025-10-28T10:49:00Z">
                    <w:rPr>
                      <w:rFonts w:ascii="Calibri" w:eastAsia="Times New Roman" w:hAnsi="Calibri" w:cs="Calibri"/>
                      <w:b/>
                      <w:bCs/>
                      <w:i/>
                      <w:iCs/>
                      <w:color w:val="000000"/>
                      <w:kern w:val="0"/>
                      <w14:ligatures w14:val="none"/>
                    </w:rPr>
                  </w:rPrChange>
                </w:rPr>
                <w:t>ươ</w:t>
              </w:r>
              <w:r w:rsidRPr="00CA691D">
                <w:rPr>
                  <w:rFonts w:ascii="Times New Roman" w:eastAsia="Times New Roman" w:hAnsi="Times New Roman" w:cs="Times New Roman"/>
                  <w:b/>
                  <w:bCs/>
                  <w:i/>
                  <w:iCs/>
                  <w:color w:val="000000"/>
                  <w:kern w:val="0"/>
                  <w:sz w:val="24"/>
                  <w:szCs w:val="24"/>
                  <w14:ligatures w14:val="none"/>
                  <w:rPrChange w:id="420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ti</w:t>
              </w:r>
              <w:r w:rsidRPr="00CA691D">
                <w:rPr>
                  <w:rFonts w:ascii="Times New Roman" w:eastAsia="Times New Roman" w:hAnsi="Times New Roman" w:cs="Times New Roman"/>
                  <w:b/>
                  <w:bCs/>
                  <w:i/>
                  <w:iCs/>
                  <w:color w:val="000000"/>
                  <w:kern w:val="0"/>
                  <w:sz w:val="24"/>
                  <w:szCs w:val="24"/>
                  <w14:ligatures w14:val="none"/>
                  <w:rPrChange w:id="4210" w:author="Administrator" w:date="2025-10-28T17:49:00Z" w16du:dateUtc="2025-10-28T10:49:00Z">
                    <w:rPr>
                      <w:rFonts w:ascii="Calibri" w:eastAsia="Times New Roman" w:hAnsi="Calibri" w:cs="Calibri"/>
                      <w:b/>
                      <w:bCs/>
                      <w:i/>
                      <w:iCs/>
                      <w:color w:val="000000"/>
                      <w:kern w:val="0"/>
                      <w14:ligatures w14:val="none"/>
                    </w:rPr>
                  </w:rPrChange>
                </w:rPr>
                <w:t>ệ</w:t>
              </w:r>
              <w:r w:rsidRPr="00CA691D">
                <w:rPr>
                  <w:rFonts w:ascii="Times New Roman" w:eastAsia="Times New Roman" w:hAnsi="Times New Roman" w:cs="Times New Roman"/>
                  <w:b/>
                  <w:bCs/>
                  <w:i/>
                  <w:iCs/>
                  <w:color w:val="000000"/>
                  <w:kern w:val="0"/>
                  <w:sz w:val="24"/>
                  <w:szCs w:val="24"/>
                  <w14:ligatures w14:val="none"/>
                  <w:rPrChange w:id="421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w:t>
              </w:r>
              <w:r w:rsidRPr="00CA691D">
                <w:rPr>
                  <w:rFonts w:ascii="Times New Roman" w:eastAsia="Times New Roman" w:hAnsi="Times New Roman" w:cs="Times New Roman"/>
                  <w:i/>
                  <w:iCs/>
                  <w:color w:val="000000"/>
                  <w:kern w:val="0"/>
                  <w:sz w:val="24"/>
                  <w:szCs w:val="24"/>
                  <w14:ligatures w14:val="none"/>
                  <w:rPrChange w:id="4212" w:author="Administrator" w:date="2025-10-28T17:49:00Z" w16du:dateUtc="2025-10-28T10:49:00Z">
                    <w:rPr>
                      <w:rFonts w:ascii="TimesNewRomanPS-ItalicMT" w:eastAsia="Times New Roman" w:hAnsi="TimesNewRomanPS-ItalicMT" w:cs="Times New Roman"/>
                      <w:i/>
                      <w:iCs/>
                      <w:color w:val="000000"/>
                      <w:kern w:val="0"/>
                      <w14:ligatures w14:val="none"/>
                    </w:rPr>
                  </w:rPrChange>
                </w:rPr>
                <w:t>, th</w:t>
              </w:r>
              <w:r w:rsidRPr="00CA691D">
                <w:rPr>
                  <w:rFonts w:ascii="Times New Roman" w:eastAsia="Times New Roman" w:hAnsi="Times New Roman" w:cs="Times New Roman"/>
                  <w:i/>
                  <w:iCs/>
                  <w:color w:val="000000"/>
                  <w:kern w:val="0"/>
                  <w:sz w:val="24"/>
                  <w:szCs w:val="24"/>
                  <w14:ligatures w14:val="none"/>
                  <w:rPrChange w:id="4213"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214" w:author="Administrator" w:date="2025-10-28T17:49:00Z" w16du:dateUtc="2025-10-28T10:49:00Z">
                    <w:rPr>
                      <w:rFonts w:ascii="TimesNewRomanPS-ItalicMT" w:eastAsia="Times New Roman" w:hAnsi="TimesNewRomanPS-ItalicMT" w:cs="Times New Roman"/>
                      <w:i/>
                      <w:iCs/>
                      <w:color w:val="000000"/>
                      <w:kern w:val="0"/>
                      <w14:ligatures w14:val="none"/>
                    </w:rPr>
                  </w:rPrChange>
                </w:rPr>
                <w:t>y phi c</w:t>
              </w:r>
              <w:r w:rsidRPr="00CA691D">
                <w:rPr>
                  <w:rFonts w:ascii="Times New Roman" w:eastAsia="Times New Roman" w:hAnsi="Times New Roman" w:cs="Times New Roman"/>
                  <w:i/>
                  <w:iCs/>
                  <w:color w:val="000000"/>
                  <w:kern w:val="0"/>
                  <w:sz w:val="24"/>
                  <w:szCs w:val="24"/>
                  <w14:ligatures w14:val="none"/>
                  <w:rPrChange w:id="4215"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4216" w:author="Administrator" w:date="2025-10-28T17:49:00Z" w16du:dateUtc="2025-10-28T10:49:00Z">
                    <w:rPr>
                      <w:rFonts w:ascii="TimesNewRomanPS-ItalicMT" w:eastAsia="Times New Roman" w:hAnsi="TimesNewRomanPS-ItalicMT" w:cs="Times New Roman"/>
                      <w:i/>
                      <w:iCs/>
                      <w:color w:val="000000"/>
                      <w:kern w:val="0"/>
                      <w14:ligatures w14:val="none"/>
                    </w:rPr>
                  </w:rPrChange>
                </w:rPr>
                <w:t>, t</w:t>
              </w:r>
              <w:r w:rsidRPr="00CA691D">
                <w:rPr>
                  <w:rFonts w:ascii="Times New Roman" w:eastAsia="Times New Roman" w:hAnsi="Times New Roman" w:cs="Times New Roman"/>
                  <w:i/>
                  <w:iCs/>
                  <w:color w:val="000000"/>
                  <w:kern w:val="0"/>
                  <w:sz w:val="24"/>
                  <w:szCs w:val="24"/>
                  <w14:ligatures w14:val="none"/>
                  <w:rPrChange w:id="4217"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218" w:author="Administrator" w:date="2025-10-28T17:49:00Z" w16du:dateUtc="2025-10-28T10:49:00Z">
                    <w:rPr>
                      <w:rFonts w:ascii="TimesNewRomanPS-ItalicMT" w:eastAsia="Times New Roman" w:hAnsi="TimesNewRomanPS-ItalicMT" w:cs="Times New Roman"/>
                      <w:i/>
                      <w:iCs/>
                      <w:color w:val="000000"/>
                      <w:kern w:val="0"/>
                      <w14:ligatures w14:val="none"/>
                    </w:rPr>
                  </w:rPrChange>
                </w:rPr>
                <w:t>u bi</w:t>
              </w:r>
              <w:r w:rsidRPr="00CA691D">
                <w:rPr>
                  <w:rFonts w:ascii="Times New Roman" w:eastAsia="Times New Roman" w:hAnsi="Times New Roman" w:cs="Times New Roman"/>
                  <w:i/>
                  <w:iCs/>
                  <w:color w:val="000000"/>
                  <w:kern w:val="0"/>
                  <w:sz w:val="24"/>
                  <w:szCs w:val="24"/>
                  <w14:ligatures w14:val="none"/>
                  <w:rPrChange w:id="4219"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4220" w:author="Administrator" w:date="2025-10-28T17:49:00Z" w16du:dateUtc="2025-10-28T10:49:00Z">
                    <w:rPr>
                      <w:rFonts w:ascii="TimesNewRomanPS-ItalicMT" w:eastAsia="Times New Roman" w:hAnsi="TimesNewRomanPS-ItalicMT" w:cs="Times New Roman"/>
                      <w:i/>
                      <w:iCs/>
                      <w:color w:val="000000"/>
                      <w:kern w:val="0"/>
                      <w14:ligatures w14:val="none"/>
                    </w:rPr>
                  </w:rPrChange>
                </w:rPr>
                <w:t>n Vi</w:t>
              </w:r>
              <w:r w:rsidRPr="00CA691D">
                <w:rPr>
                  <w:rFonts w:ascii="Times New Roman" w:eastAsia="Times New Roman" w:hAnsi="Times New Roman" w:cs="Times New Roman"/>
                  <w:i/>
                  <w:iCs/>
                  <w:color w:val="000000"/>
                  <w:kern w:val="0"/>
                  <w:sz w:val="24"/>
                  <w:szCs w:val="24"/>
                  <w14:ligatures w14:val="none"/>
                  <w:rPrChange w:id="4221"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222" w:author="Administrator" w:date="2025-10-28T17:49:00Z" w16du:dateUtc="2025-10-28T10:49:00Z">
                    <w:rPr>
                      <w:rFonts w:ascii="TimesNewRomanPS-ItalicMT" w:eastAsia="Times New Roman" w:hAnsi="TimesNewRomanPS-ItalicMT" w:cs="Times New Roman"/>
                      <w:i/>
                      <w:iCs/>
                      <w:color w:val="000000"/>
                      <w:kern w:val="0"/>
                      <w14:ligatures w14:val="none"/>
                    </w:rPr>
                  </w:rPrChange>
                </w:rPr>
                <w:t>t Nam, ph</w:t>
              </w:r>
              <w:r w:rsidRPr="00CA691D">
                <w:rPr>
                  <w:rFonts w:ascii="Times New Roman" w:eastAsia="Times New Roman" w:hAnsi="Times New Roman" w:cs="Times New Roman"/>
                  <w:i/>
                  <w:iCs/>
                  <w:color w:val="000000"/>
                  <w:kern w:val="0"/>
                  <w:sz w:val="24"/>
                  <w:szCs w:val="24"/>
                  <w14:ligatures w14:val="none"/>
                  <w:rPrChange w:id="4223"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224"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225"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226"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227"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228"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229"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4230"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423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232" w:author="Administrator" w:date="2025-10-28T17:49:00Z" w16du:dateUtc="2025-10-28T10:49:00Z">
                    <w:rPr>
                      <w:rFonts w:ascii="TimesNewRomanPS-ItalicMT" w:eastAsia="Times New Roman" w:hAnsi="TimesNewRomanPS-ItalicMT" w:cs="Times New Roman"/>
                      <w:i/>
                      <w:iCs/>
                      <w:color w:val="000000"/>
                      <w:kern w:val="0"/>
                      <w14:ligatures w14:val="none"/>
                    </w:rPr>
                  </w:rPrChange>
                </w:rPr>
                <w:t>i</w:t>
              </w:r>
            </w:ins>
            <w:ins w:id="4233" w:author="Administrator" w:date="2025-10-28T17:57:00Z" w16du:dateUtc="2025-10-28T10:57:00Z">
              <w:r>
                <w:rPr>
                  <w:rFonts w:ascii="Times New Roman" w:eastAsia="Times New Roman" w:hAnsi="Times New Roman" w:cs="Times New Roman"/>
                  <w:i/>
                  <w:iCs/>
                  <w:color w:val="000000"/>
                  <w:kern w:val="0"/>
                  <w:sz w:val="24"/>
                  <w:szCs w:val="24"/>
                  <w14:ligatures w14:val="none"/>
                </w:rPr>
                <w:t xml:space="preserve"> </w:t>
              </w:r>
            </w:ins>
            <w:ins w:id="4234"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235" w:author="Administrator" w:date="2025-10-28T17:49:00Z" w16du:dateUtc="2025-10-28T10:49:00Z">
                    <w:rPr>
                      <w:rFonts w:ascii="TimesNewRomanPS-ItalicMT" w:eastAsia="Times New Roman" w:hAnsi="TimesNewRomanPS-ItalicMT" w:cs="Times New Roman"/>
                      <w:i/>
                      <w:iCs/>
                      <w:color w:val="000000"/>
                      <w:kern w:val="0"/>
                      <w14:ligatures w14:val="none"/>
                    </w:rPr>
                  </w:rPrChange>
                </w:rPr>
                <w:t>t</w:t>
              </w:r>
              <w:r w:rsidRPr="00CA691D">
                <w:rPr>
                  <w:rFonts w:ascii="Times New Roman" w:eastAsia="Times New Roman" w:hAnsi="Times New Roman" w:cs="Times New Roman"/>
                  <w:i/>
                  <w:iCs/>
                  <w:color w:val="000000"/>
                  <w:kern w:val="0"/>
                  <w:sz w:val="24"/>
                  <w:szCs w:val="24"/>
                  <w14:ligatures w14:val="none"/>
                  <w:rPrChange w:id="4236"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237"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4238" w:author="Administrator" w:date="2025-10-28T17:49:00Z" w16du:dateUtc="2025-10-28T10:49:00Z">
                    <w:rPr>
                      <w:rFonts w:ascii=".VnTime" w:eastAsia="Times New Roman" w:hAnsi=".VnTime" w:cs=".VnTime"/>
                      <w:i/>
                      <w:iCs/>
                      <w:color w:val="000000"/>
                      <w:kern w:val="0"/>
                      <w14:ligatures w14:val="none"/>
                    </w:rPr>
                  </w:rPrChange>
                </w:rPr>
                <w:t>ù</w:t>
              </w:r>
              <w:r w:rsidRPr="00CA691D">
                <w:rPr>
                  <w:rFonts w:ascii="Times New Roman" w:eastAsia="Times New Roman" w:hAnsi="Times New Roman" w:cs="Times New Roman"/>
                  <w:i/>
                  <w:iCs/>
                  <w:color w:val="000000"/>
                  <w:kern w:val="0"/>
                  <w:sz w:val="24"/>
                  <w:szCs w:val="24"/>
                  <w14:ligatures w14:val="none"/>
                  <w:rPrChange w:id="4239" w:author="Administrator" w:date="2025-10-28T17:49:00Z" w16du:dateUtc="2025-10-28T10:49:00Z">
                    <w:rPr>
                      <w:rFonts w:ascii="TimesNewRomanPS-ItalicMT" w:eastAsia="Times New Roman" w:hAnsi="TimesNewRomanPS-ItalicMT" w:cs="Times New Roman"/>
                      <w:i/>
                      <w:iCs/>
                      <w:color w:val="000000"/>
                      <w:kern w:val="0"/>
                      <w14:ligatures w14:val="none"/>
                    </w:rPr>
                  </w:rPrChange>
                </w:rPr>
                <w:t>ng n</w:t>
              </w:r>
              <w:r w:rsidRPr="00CA691D">
                <w:rPr>
                  <w:rFonts w:ascii="Times New Roman" w:eastAsia="Times New Roman" w:hAnsi="Times New Roman" w:cs="Times New Roman"/>
                  <w:i/>
                  <w:iCs/>
                  <w:color w:val="000000"/>
                  <w:kern w:val="0"/>
                  <w:sz w:val="24"/>
                  <w:szCs w:val="24"/>
                  <w14:ligatures w14:val="none"/>
                  <w:rPrChange w:id="4240"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4241"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ins>
            <w:ins w:id="4242" w:author="Administrator" w:date="2025-10-28T17:57:00Z" w16du:dateUtc="2025-10-28T10:57:00Z">
              <w:r>
                <w:rPr>
                  <w:rFonts w:ascii="Times New Roman" w:eastAsia="Times New Roman" w:hAnsi="Times New Roman" w:cs="Times New Roman"/>
                  <w:i/>
                  <w:iCs/>
                  <w:color w:val="000000"/>
                  <w:kern w:val="0"/>
                  <w:sz w:val="24"/>
                  <w:szCs w:val="24"/>
                  <w14:ligatures w14:val="none"/>
                </w:rPr>
                <w:t xml:space="preserve"> </w:t>
              </w:r>
            </w:ins>
            <w:ins w:id="4243"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244"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4245"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246" w:author="Administrator" w:date="2025-10-28T17:49:00Z" w16du:dateUtc="2025-10-28T10:49:00Z">
                    <w:rPr>
                      <w:rFonts w:ascii="TimesNewRomanPS-ItalicMT" w:eastAsia="Times New Roman" w:hAnsi="TimesNewRomanPS-ItalicMT" w:cs="Times New Roman"/>
                      <w:i/>
                      <w:iCs/>
                      <w:color w:val="000000"/>
                      <w:kern w:val="0"/>
                      <w14:ligatures w14:val="none"/>
                    </w:rPr>
                  </w:rPrChange>
                </w:rPr>
                <w:t>ng, b</w:t>
              </w:r>
              <w:r w:rsidRPr="00CA691D">
                <w:rPr>
                  <w:rFonts w:ascii="Times New Roman" w:eastAsia="Times New Roman" w:hAnsi="Times New Roman" w:cs="Times New Roman"/>
                  <w:i/>
                  <w:iCs/>
                  <w:color w:val="000000"/>
                  <w:kern w:val="0"/>
                  <w:sz w:val="24"/>
                  <w:szCs w:val="24"/>
                  <w14:ligatures w14:val="none"/>
                  <w:rPrChange w:id="4247"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4248"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249"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250"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251"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25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253"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25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a, khu neo </w:t>
              </w:r>
              <w:r w:rsidRPr="00CA691D">
                <w:rPr>
                  <w:rFonts w:ascii="Times New Roman" w:eastAsia="Times New Roman" w:hAnsi="Times New Roman" w:cs="Times New Roman"/>
                  <w:i/>
                  <w:iCs/>
                  <w:color w:val="000000"/>
                  <w:kern w:val="0"/>
                  <w:sz w:val="24"/>
                  <w:szCs w:val="24"/>
                  <w14:ligatures w14:val="none"/>
                  <w:rPrChange w:id="4255" w:author="Administrator" w:date="2025-10-28T17:49:00Z" w16du:dateUtc="2025-10-28T10:49:00Z">
                    <w:rPr>
                      <w:rFonts w:ascii="Calibri" w:eastAsia="Times New Roman" w:hAnsi="Calibri" w:cs="Calibri"/>
                      <w:i/>
                      <w:iCs/>
                      <w:color w:val="000000"/>
                      <w:kern w:val="0"/>
                      <w14:ligatures w14:val="none"/>
                    </w:rPr>
                  </w:rPrChange>
                </w:rPr>
                <w:t>đậ</w:t>
              </w:r>
              <w:r w:rsidRPr="00CA691D">
                <w:rPr>
                  <w:rFonts w:ascii="Times New Roman" w:eastAsia="Times New Roman" w:hAnsi="Times New Roman" w:cs="Times New Roman"/>
                  <w:i/>
                  <w:iCs/>
                  <w:color w:val="000000"/>
                  <w:kern w:val="0"/>
                  <w:sz w:val="24"/>
                  <w:szCs w:val="24"/>
                  <w14:ligatures w14:val="none"/>
                  <w:rPrChange w:id="4256" w:author="Administrator" w:date="2025-10-28T17:49:00Z" w16du:dateUtc="2025-10-28T10:49:00Z">
                    <w:rPr>
                      <w:rFonts w:ascii="TimesNewRomanPS-ItalicMT" w:eastAsia="Times New Roman" w:hAnsi="TimesNewRomanPS-ItalicMT" w:cs="Times New Roman"/>
                      <w:i/>
                      <w:iCs/>
                      <w:color w:val="000000"/>
                      <w:kern w:val="0"/>
                      <w14:ligatures w14:val="none"/>
                    </w:rPr>
                  </w:rPrChange>
                </w:rPr>
                <w:t>u; ho</w:t>
              </w:r>
              <w:r w:rsidRPr="00CA691D">
                <w:rPr>
                  <w:rFonts w:ascii="Times New Roman" w:eastAsia="Times New Roman" w:hAnsi="Times New Roman" w:cs="Times New Roman"/>
                  <w:i/>
                  <w:iCs/>
                  <w:color w:val="000000"/>
                  <w:kern w:val="0"/>
                  <w:sz w:val="24"/>
                  <w:szCs w:val="24"/>
                  <w14:ligatures w14:val="none"/>
                  <w:rPrChange w:id="4257"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25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4259" w:author="Administrator" w:date="2025-10-28T17:49:00Z" w16du:dateUtc="2025-10-28T10:49:00Z">
                    <w:rPr>
                      <w:rFonts w:ascii="Calibri" w:eastAsia="Times New Roman" w:hAnsi="Calibri" w:cs="Calibri"/>
                      <w:i/>
                      <w:iCs/>
                      <w:color w:val="000000"/>
                      <w:kern w:val="0"/>
                      <w14:ligatures w14:val="none"/>
                    </w:rPr>
                  </w:rPrChange>
                </w:rPr>
                <w:t>độ</w:t>
              </w:r>
              <w:r w:rsidRPr="00CA691D">
                <w:rPr>
                  <w:rFonts w:ascii="Times New Roman" w:eastAsia="Times New Roman" w:hAnsi="Times New Roman" w:cs="Times New Roman"/>
                  <w:i/>
                  <w:iCs/>
                  <w:color w:val="000000"/>
                  <w:kern w:val="0"/>
                  <w:sz w:val="24"/>
                  <w:szCs w:val="24"/>
                  <w14:ligatures w14:val="none"/>
                  <w:rPrChange w:id="4260" w:author="Administrator" w:date="2025-10-28T17:49:00Z" w16du:dateUtc="2025-10-28T10:49:00Z">
                    <w:rPr>
                      <w:rFonts w:ascii="TimesNewRomanPS-ItalicMT" w:eastAsia="Times New Roman" w:hAnsi="TimesNewRomanPS-ItalicMT" w:cs="Times New Roman"/>
                      <w:i/>
                      <w:iCs/>
                      <w:color w:val="000000"/>
                      <w:kern w:val="0"/>
                      <w14:ligatures w14:val="none"/>
                    </w:rPr>
                  </w:rPrChange>
                </w:rPr>
                <w:t>ng b</w:t>
              </w:r>
              <w:r w:rsidRPr="00CA691D">
                <w:rPr>
                  <w:rFonts w:ascii="Times New Roman" w:eastAsia="Times New Roman" w:hAnsi="Times New Roman" w:cs="Times New Roman"/>
                  <w:i/>
                  <w:iCs/>
                  <w:color w:val="000000"/>
                  <w:kern w:val="0"/>
                  <w:sz w:val="24"/>
                  <w:szCs w:val="24"/>
                  <w14:ligatures w14:val="none"/>
                  <w:rPrChange w:id="4261"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26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o </w:t>
              </w:r>
              <w:r w:rsidRPr="00CA691D">
                <w:rPr>
                  <w:rFonts w:ascii="Times New Roman" w:eastAsia="Times New Roman" w:hAnsi="Times New Roman" w:cs="Times New Roman"/>
                  <w:i/>
                  <w:iCs/>
                  <w:color w:val="000000"/>
                  <w:kern w:val="0"/>
                  <w:sz w:val="24"/>
                  <w:szCs w:val="24"/>
                  <w14:ligatures w14:val="none"/>
                  <w:rPrChange w:id="4263" w:author="Administrator" w:date="2025-10-28T17:49:00Z" w16du:dateUtc="2025-10-28T10:49:00Z">
                    <w:rPr>
                      <w:rFonts w:ascii="Calibri" w:eastAsia="Times New Roman" w:hAnsi="Calibri" w:cs="Calibri"/>
                      <w:i/>
                      <w:iCs/>
                      <w:color w:val="000000"/>
                      <w:kern w:val="0"/>
                      <w14:ligatures w14:val="none"/>
                    </w:rPr>
                  </w:rPrChange>
                </w:rPr>
                <w:t>đả</w:t>
              </w:r>
              <w:r w:rsidRPr="00CA691D">
                <w:rPr>
                  <w:rFonts w:ascii="Times New Roman" w:eastAsia="Times New Roman" w:hAnsi="Times New Roman" w:cs="Times New Roman"/>
                  <w:i/>
                  <w:iCs/>
                  <w:color w:val="000000"/>
                  <w:kern w:val="0"/>
                  <w:sz w:val="24"/>
                  <w:szCs w:val="24"/>
                  <w14:ligatures w14:val="none"/>
                  <w:rPrChange w:id="4264" w:author="Administrator" w:date="2025-10-28T17:49:00Z" w16du:dateUtc="2025-10-28T10:49:00Z">
                    <w:rPr>
                      <w:rFonts w:ascii="TimesNewRomanPS-ItalicMT" w:eastAsia="Times New Roman" w:hAnsi="TimesNewRomanPS-ItalicMT" w:cs="Times New Roman"/>
                      <w:i/>
                      <w:iCs/>
                      <w:color w:val="000000"/>
                      <w:kern w:val="0"/>
                      <w14:ligatures w14:val="none"/>
                    </w:rPr>
                  </w:rPrChange>
                </w:rPr>
                <w:t>m an ninh</w:t>
              </w:r>
            </w:ins>
            <w:ins w:id="4265"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266"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267" w:author="Administrator" w:date="2025-10-28T17:49:00Z" w16du:dateUtc="2025-10-28T10:49:00Z">
                    <w:rPr>
                      <w:rFonts w:ascii="TimesNewRomanPS-ItalicMT" w:eastAsia="Times New Roman" w:hAnsi="TimesNewRomanPS-ItalicMT" w:cs="Times New Roman"/>
                      <w:i/>
                      <w:iCs/>
                      <w:color w:val="000000"/>
                      <w:kern w:val="0"/>
                      <w14:ligatures w14:val="none"/>
                    </w:rPr>
                  </w:rPrChange>
                </w:rPr>
                <w:t>t</w:t>
              </w:r>
              <w:r w:rsidRPr="00CA691D">
                <w:rPr>
                  <w:rFonts w:ascii="Times New Roman" w:eastAsia="Times New Roman" w:hAnsi="Times New Roman" w:cs="Times New Roman"/>
                  <w:i/>
                  <w:iCs/>
                  <w:color w:val="000000"/>
                  <w:kern w:val="0"/>
                  <w:sz w:val="24"/>
                  <w:szCs w:val="24"/>
                  <w14:ligatures w14:val="none"/>
                  <w:rPrChange w:id="4268"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269"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4270"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271"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4272"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273"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274"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27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276"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277" w:author="Administrator" w:date="2025-10-28T17:49:00Z" w16du:dateUtc="2025-10-28T10:49:00Z">
                    <w:rPr>
                      <w:rFonts w:ascii="TimesNewRomanPS-ItalicMT" w:eastAsia="Times New Roman" w:hAnsi="TimesNewRomanPS-ItalicMT" w:cs="Times New Roman"/>
                      <w:i/>
                      <w:iCs/>
                      <w:color w:val="000000"/>
                      <w:kern w:val="0"/>
                      <w14:ligatures w14:val="none"/>
                    </w:rPr>
                  </w:rPrChange>
                </w:rPr>
                <w:t>a c</w:t>
              </w:r>
              <w:r w:rsidRPr="00CA691D">
                <w:rPr>
                  <w:rFonts w:ascii="Times New Roman" w:eastAsia="Times New Roman" w:hAnsi="Times New Roman" w:cs="Times New Roman"/>
                  <w:i/>
                  <w:iCs/>
                  <w:color w:val="000000"/>
                  <w:kern w:val="0"/>
                  <w:sz w:val="24"/>
                  <w:szCs w:val="24"/>
                  <w14:ligatures w14:val="none"/>
                  <w:rPrChange w:id="4278" w:author="Administrator" w:date="2025-10-28T17:49:00Z" w16du:dateUtc="2025-10-28T10:49:00Z">
                    <w:rPr>
                      <w:rFonts w:ascii=".VnTime" w:eastAsia="Times New Roman" w:hAnsi=".VnTime" w:cs=".VnTime"/>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427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ti</w:t>
              </w:r>
              <w:r w:rsidRPr="00CA691D">
                <w:rPr>
                  <w:rFonts w:ascii="Times New Roman" w:eastAsia="Times New Roman" w:hAnsi="Times New Roman" w:cs="Times New Roman"/>
                  <w:i/>
                  <w:iCs/>
                  <w:color w:val="000000"/>
                  <w:kern w:val="0"/>
                  <w:sz w:val="24"/>
                  <w:szCs w:val="24"/>
                  <w14:ligatures w14:val="none"/>
                  <w:rPrChange w:id="4280"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4281" w:author="Administrator" w:date="2025-10-28T17:49:00Z" w16du:dateUtc="2025-10-28T10:49:00Z">
                    <w:rPr>
                      <w:rFonts w:ascii="TimesNewRomanPS-ItalicMT" w:eastAsia="Times New Roman" w:hAnsi="TimesNewRomanPS-ItalicMT" w:cs="Times New Roman"/>
                      <w:i/>
                      <w:iCs/>
                      <w:color w:val="000000"/>
                      <w:kern w:val="0"/>
                      <w14:ligatures w14:val="none"/>
                    </w:rPr>
                  </w:rPrChange>
                </w:rPr>
                <w:t>p nh</w:t>
              </w:r>
              <w:r w:rsidRPr="00CA691D">
                <w:rPr>
                  <w:rFonts w:ascii="Times New Roman" w:eastAsia="Times New Roman" w:hAnsi="Times New Roman" w:cs="Times New Roman"/>
                  <w:i/>
                  <w:iCs/>
                  <w:color w:val="000000"/>
                  <w:kern w:val="0"/>
                  <w:sz w:val="24"/>
                  <w:szCs w:val="24"/>
                  <w14:ligatures w14:val="none"/>
                  <w:rPrChange w:id="4282"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4283" w:author="Administrator" w:date="2025-10-28T17:49:00Z" w16du:dateUtc="2025-10-28T10:49:00Z">
                    <w:rPr>
                      <w:rFonts w:ascii="TimesNewRomanPS-ItalicMT" w:eastAsia="Times New Roman" w:hAnsi="TimesNewRomanPS-ItalicMT" w:cs="Times New Roman"/>
                      <w:i/>
                      <w:iCs/>
                      <w:color w:val="000000"/>
                      <w:kern w:val="0"/>
                      <w14:ligatures w14:val="none"/>
                    </w:rPr>
                  </w:rPrChange>
                </w:rPr>
                <w:t>n ph</w:t>
              </w:r>
              <w:r w:rsidRPr="00CA691D">
                <w:rPr>
                  <w:rFonts w:ascii="Times New Roman" w:eastAsia="Times New Roman" w:hAnsi="Times New Roman" w:cs="Times New Roman"/>
                  <w:i/>
                  <w:iCs/>
                  <w:color w:val="000000"/>
                  <w:kern w:val="0"/>
                  <w:sz w:val="24"/>
                  <w:szCs w:val="24"/>
                  <w14:ligatures w14:val="none"/>
                  <w:rPrChange w:id="4284"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28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286"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287"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288"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289"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290"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4291"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4292"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293"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4294" w:author="Administrator" w:date="2025-10-28T17:49:00Z" w16du:dateUtc="2025-10-28T10:49:00Z">
                    <w:rPr>
                      <w:rFonts w:ascii="Calibri" w:eastAsia="Times New Roman" w:hAnsi="Calibri" w:cs="Calibri"/>
                      <w:i/>
                      <w:iCs/>
                      <w:color w:val="000000"/>
                      <w:kern w:val="0"/>
                      <w14:ligatures w14:val="none"/>
                    </w:rPr>
                  </w:rPrChange>
                </w:rPr>
                <w:t>à</w:t>
              </w:r>
            </w:ins>
            <w:ins w:id="4295" w:author="Administrator" w:date="2025-10-28T17:57:00Z" w16du:dateUtc="2025-10-28T10:57:00Z">
              <w:r>
                <w:rPr>
                  <w:rFonts w:ascii="Times New Roman" w:eastAsia="Times New Roman" w:hAnsi="Times New Roman" w:cs="Times New Roman"/>
                  <w:i/>
                  <w:iCs/>
                  <w:color w:val="000000"/>
                  <w:kern w:val="0"/>
                  <w:sz w:val="24"/>
                  <w:szCs w:val="24"/>
                  <w14:ligatures w14:val="none"/>
                </w:rPr>
                <w:t xml:space="preserve"> </w:t>
              </w:r>
            </w:ins>
            <w:ins w:id="4296"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297" w:author="Administrator" w:date="2025-10-28T17:49:00Z" w16du:dateUtc="2025-10-28T10:49:00Z">
                    <w:rPr>
                      <w:rFonts w:ascii="TimesNewRomanPS-ItalicMT" w:eastAsia="Times New Roman" w:hAnsi="TimesNewRomanPS-ItalicMT" w:cs="Times New Roman"/>
                      <w:i/>
                      <w:iCs/>
                      <w:color w:val="000000"/>
                      <w:kern w:val="0"/>
                      <w14:ligatures w14:val="none"/>
                    </w:rPr>
                  </w:rPrChange>
                </w:rPr>
                <w:t>ho</w:t>
              </w:r>
              <w:r w:rsidRPr="00CA691D">
                <w:rPr>
                  <w:rFonts w:ascii="Times New Roman" w:eastAsia="Times New Roman" w:hAnsi="Times New Roman" w:cs="Times New Roman"/>
                  <w:i/>
                  <w:iCs/>
                  <w:color w:val="000000"/>
                  <w:kern w:val="0"/>
                  <w:sz w:val="24"/>
                  <w:szCs w:val="24"/>
                  <w14:ligatures w14:val="none"/>
                  <w:rPrChange w:id="4298"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29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4300" w:author="Administrator" w:date="2025-10-28T17:49:00Z" w16du:dateUtc="2025-10-28T10:49:00Z">
                    <w:rPr>
                      <w:rFonts w:ascii="Calibri" w:eastAsia="Times New Roman" w:hAnsi="Calibri" w:cs="Calibri"/>
                      <w:i/>
                      <w:iCs/>
                      <w:color w:val="000000"/>
                      <w:kern w:val="0"/>
                      <w14:ligatures w14:val="none"/>
                    </w:rPr>
                  </w:rPrChange>
                </w:rPr>
                <w:t>độ</w:t>
              </w:r>
              <w:r w:rsidRPr="00CA691D">
                <w:rPr>
                  <w:rFonts w:ascii="Times New Roman" w:eastAsia="Times New Roman" w:hAnsi="Times New Roman" w:cs="Times New Roman"/>
                  <w:i/>
                  <w:iCs/>
                  <w:color w:val="000000"/>
                  <w:kern w:val="0"/>
                  <w:sz w:val="24"/>
                  <w:szCs w:val="24"/>
                  <w14:ligatures w14:val="none"/>
                  <w:rPrChange w:id="4301" w:author="Administrator" w:date="2025-10-28T17:49:00Z" w16du:dateUtc="2025-10-28T10:49:00Z">
                    <w:rPr>
                      <w:rFonts w:ascii="TimesNewRomanPS-ItalicMT" w:eastAsia="Times New Roman" w:hAnsi="TimesNewRomanPS-ItalicMT" w:cs="Times New Roman"/>
                      <w:i/>
                      <w:iCs/>
                      <w:color w:val="000000"/>
                      <w:kern w:val="0"/>
                      <w14:ligatures w14:val="none"/>
                    </w:rPr>
                  </w:rPrChange>
                </w:rPr>
                <w:t>ng hoa</w:t>
              </w:r>
            </w:ins>
            <w:ins w:id="4302" w:author="Administrator" w:date="2025-10-28T17:57:00Z" w16du:dateUtc="2025-10-28T10:57:00Z">
              <w:r>
                <w:rPr>
                  <w:rFonts w:ascii="Times New Roman" w:eastAsia="Times New Roman" w:hAnsi="Times New Roman" w:cs="Times New Roman"/>
                  <w:i/>
                  <w:iCs/>
                  <w:color w:val="000000"/>
                  <w:kern w:val="0"/>
                  <w:sz w:val="24"/>
                  <w:szCs w:val="24"/>
                  <w14:ligatures w14:val="none"/>
                </w:rPr>
                <w:t xml:space="preserve"> </w:t>
              </w:r>
            </w:ins>
            <w:ins w:id="4303"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304" w:author="Administrator" w:date="2025-10-28T17:49:00Z" w16du:dateUtc="2025-10-28T10:49:00Z">
                    <w:rPr>
                      <w:rFonts w:ascii="TimesNewRomanPS-ItalicMT" w:eastAsia="Times New Roman" w:hAnsi="TimesNewRomanPS-ItalicMT" w:cs="Times New Roman"/>
                      <w:i/>
                      <w:iCs/>
                      <w:color w:val="000000"/>
                      <w:kern w:val="0"/>
                      <w14:ligatures w14:val="none"/>
                    </w:rPr>
                  </w:rPrChange>
                </w:rPr>
                <w:t>ti</w:t>
              </w:r>
              <w:r w:rsidRPr="00CA691D">
                <w:rPr>
                  <w:rFonts w:ascii="Times New Roman" w:eastAsia="Times New Roman" w:hAnsi="Times New Roman" w:cs="Times New Roman" w:hint="eastAsia"/>
                  <w:i/>
                  <w:iCs/>
                  <w:color w:val="000000"/>
                  <w:kern w:val="0"/>
                  <w:sz w:val="24"/>
                  <w:szCs w:val="24"/>
                  <w14:ligatures w14:val="none"/>
                  <w:rPrChange w:id="4305"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430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u </w:t>
              </w:r>
              <w:r w:rsidRPr="00CA691D">
                <w:rPr>
                  <w:rFonts w:ascii="Times New Roman" w:eastAsia="Times New Roman" w:hAnsi="Times New Roman" w:cs="Times New Roman"/>
                  <w:i/>
                  <w:iCs/>
                  <w:color w:val="000000"/>
                  <w:kern w:val="0"/>
                  <w:sz w:val="24"/>
                  <w:szCs w:val="24"/>
                  <w14:ligatures w14:val="none"/>
                  <w:rPrChange w:id="4307" w:author="Administrator" w:date="2025-10-28T17:49:00Z" w16du:dateUtc="2025-10-28T10:49:00Z">
                    <w:rPr>
                      <w:rFonts w:ascii="Calibri" w:eastAsia="Times New Roman" w:hAnsi="Calibri" w:cs="Calibri"/>
                      <w:i/>
                      <w:iCs/>
                      <w:color w:val="000000"/>
                      <w:kern w:val="0"/>
                      <w14:ligatures w14:val="none"/>
                    </w:rPr>
                  </w:rPrChange>
                </w:rPr>
                <w:t>đườ</w:t>
              </w:r>
              <w:r w:rsidRPr="00CA691D">
                <w:rPr>
                  <w:rFonts w:ascii="Times New Roman" w:eastAsia="Times New Roman" w:hAnsi="Times New Roman" w:cs="Times New Roman"/>
                  <w:i/>
                  <w:iCs/>
                  <w:color w:val="000000"/>
                  <w:kern w:val="0"/>
                  <w:sz w:val="24"/>
                  <w:szCs w:val="24"/>
                  <w14:ligatures w14:val="none"/>
                  <w:rPrChange w:id="4308"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4309"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310"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311"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31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313"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314" w:author="Administrator" w:date="2025-10-28T17:49:00Z" w16du:dateUtc="2025-10-28T10:49:00Z">
                    <w:rPr>
                      <w:rFonts w:ascii="TimesNewRomanPS-ItalicMT" w:eastAsia="Times New Roman" w:hAnsi="TimesNewRomanPS-ItalicMT" w:cs="Times New Roman"/>
                      <w:i/>
                      <w:iCs/>
                      <w:color w:val="000000"/>
                      <w:kern w:val="0"/>
                      <w14:ligatures w14:val="none"/>
                    </w:rPr>
                  </w:rPrChange>
                </w:rPr>
                <w:t>a.</w:t>
              </w:r>
              <w:r w:rsidRPr="00CA691D">
                <w:rPr>
                  <w:rFonts w:ascii="Times New Roman" w:eastAsia="Times New Roman" w:hAnsi="Times New Roman" w:cs="Times New Roman"/>
                  <w:i/>
                  <w:iCs/>
                  <w:color w:val="000000"/>
                  <w:kern w:val="0"/>
                  <w:sz w:val="24"/>
                  <w:szCs w:val="24"/>
                  <w14:ligatures w14:val="none"/>
                  <w:rPrChange w:id="4315" w:author="Administrator" w:date="2025-10-28T17:49:00Z" w16du:dateUtc="2025-10-28T10:49:00Z">
                    <w:rPr>
                      <w:rFonts w:ascii=".VnTime" w:eastAsia="Times New Roman" w:hAnsi=".VnTime" w:cs=".VnTime"/>
                      <w:i/>
                      <w:iCs/>
                      <w:color w:val="000000"/>
                      <w:kern w:val="0"/>
                      <w14:ligatures w14:val="none"/>
                    </w:rPr>
                  </w:rPrChange>
                </w:rPr>
                <w:t>”</w:t>
              </w:r>
            </w:ins>
          </w:p>
          <w:p w14:paraId="1EF16C03" w14:textId="2B25DF53" w:rsidR="00D91701" w:rsidRPr="00CA691D" w:rsidRDefault="00CA691D" w:rsidP="00A3338D">
            <w:pPr>
              <w:pStyle w:val="Vnbnnidung0"/>
              <w:tabs>
                <w:tab w:val="left" w:pos="1996"/>
              </w:tabs>
              <w:spacing w:after="0" w:line="240" w:lineRule="auto"/>
              <w:ind w:firstLine="0"/>
              <w:jc w:val="both"/>
              <w:rPr>
                <w:ins w:id="4316" w:author="Administrator" w:date="2025-10-28T17:44:00Z" w16du:dateUtc="2025-10-28T10:44:00Z"/>
                <w:rFonts w:ascii="Times New Roman" w:eastAsia="Times New Roman" w:hAnsi="Times New Roman" w:cs="Times New Roman"/>
                <w:b/>
                <w:bCs/>
                <w:color w:val="000000"/>
                <w:kern w:val="0"/>
                <w:sz w:val="24"/>
                <w:szCs w:val="24"/>
                <w14:ligatures w14:val="none"/>
                <w:rPrChange w:id="4317" w:author="Administrator" w:date="2025-10-28T17:49:00Z" w16du:dateUtc="2025-10-28T10:49:00Z">
                  <w:rPr>
                    <w:ins w:id="4318" w:author="Administrator" w:date="2025-10-28T17:44:00Z" w16du:dateUtc="2025-10-28T10:44:00Z"/>
                    <w:rFonts w:ascii="TimesNewRomanPS-BoldMT" w:eastAsia="Times New Roman" w:hAnsi="TimesNewRomanPS-BoldMT" w:cs="Times New Roman"/>
                    <w:b/>
                    <w:bCs/>
                    <w:color w:val="000000"/>
                    <w:kern w:val="0"/>
                    <w14:ligatures w14:val="none"/>
                  </w:rPr>
                </w:rPrChange>
              </w:rPr>
            </w:pPr>
            <w:ins w:id="4319"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320" w:author="Administrator" w:date="2025-10-28T17:49:00Z" w16du:dateUtc="2025-10-28T10:49:00Z">
                    <w:rPr>
                      <w:rFonts w:ascii="TimesNewRomanPSMT" w:eastAsia="Times New Roman" w:hAnsi="TimesNewRomanPSMT" w:cs="Times New Roman"/>
                      <w:color w:val="000000"/>
                      <w:kern w:val="0"/>
                      <w14:ligatures w14:val="none"/>
                    </w:rPr>
                  </w:rPrChange>
                </w:rPr>
                <w:t>- L</w:t>
              </w:r>
              <w:r w:rsidRPr="00CA691D">
                <w:rPr>
                  <w:rFonts w:ascii="Times New Roman" w:eastAsia="Times New Roman" w:hAnsi="Times New Roman" w:cs="Times New Roman" w:hint="eastAsia"/>
                  <w:color w:val="000000"/>
                  <w:kern w:val="0"/>
                  <w:sz w:val="24"/>
                  <w:szCs w:val="24"/>
                  <w14:ligatures w14:val="none"/>
                  <w:rPrChange w:id="4321" w:author="Administrator" w:date="2025-10-28T17:49:00Z" w16du:dateUtc="2025-10-28T10:49:00Z">
                    <w:rPr>
                      <w:rFonts w:ascii="TimesNewRomanPSMT" w:eastAsia="Times New Roman" w:hAnsi="TimesNewRomanPSMT" w:cs="Times New Roman" w:hint="eastAsia"/>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4322" w:author="Administrator" w:date="2025-10-28T17:49:00Z" w16du:dateUtc="2025-10-28T10:49:00Z">
                    <w:rPr>
                      <w:rFonts w:ascii="TimesNewRomanPSMT" w:eastAsia="Times New Roman" w:hAnsi="TimesNewRomanPSMT" w:cs="Times New Roman"/>
                      <w:color w:val="000000"/>
                      <w:kern w:val="0"/>
                      <w14:ligatures w14:val="none"/>
                    </w:rPr>
                  </w:rPrChange>
                </w:rPr>
                <w:t xml:space="preserve"> do: ph</w:t>
              </w:r>
              <w:r w:rsidRPr="00CA691D">
                <w:rPr>
                  <w:rFonts w:ascii="Times New Roman" w:eastAsia="Times New Roman" w:hAnsi="Times New Roman" w:cs="Times New Roman" w:hint="eastAsia"/>
                  <w:color w:val="000000"/>
                  <w:kern w:val="0"/>
                  <w:sz w:val="24"/>
                  <w:szCs w:val="24"/>
                  <w14:ligatures w14:val="none"/>
                  <w:rPrChange w:id="4323" w:author="Administrator" w:date="2025-10-28T17:49:00Z" w16du:dateUtc="2025-10-28T10:49:00Z">
                    <w:rPr>
                      <w:rFonts w:ascii="TimesNewRomanPSMT" w:eastAsia="Times New Roman" w:hAnsi="TimesNewRomanPSMT" w:cs="Times New Roman" w:hint="eastAsia"/>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4324"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4325" w:author="Administrator" w:date="2025-10-28T17:49:00Z" w16du:dateUtc="2025-10-28T10:49:00Z">
                    <w:rPr>
                      <w:rFonts w:ascii="Calibri" w:eastAsia="Times New Roman" w:hAnsi="Calibri" w:cs="Calibri"/>
                      <w:color w:val="000000"/>
                      <w:kern w:val="0"/>
                      <w14:ligatures w14:val="none"/>
                    </w:rPr>
                  </w:rPrChange>
                </w:rPr>
                <w:t>ợ</w:t>
              </w:r>
              <w:r w:rsidRPr="00CA691D">
                <w:rPr>
                  <w:rFonts w:ascii="Times New Roman" w:eastAsia="Times New Roman" w:hAnsi="Times New Roman" w:cs="Times New Roman"/>
                  <w:color w:val="000000"/>
                  <w:kern w:val="0"/>
                  <w:sz w:val="24"/>
                  <w:szCs w:val="24"/>
                  <w14:ligatures w14:val="none"/>
                  <w:rPrChange w:id="4326" w:author="Administrator" w:date="2025-10-28T17:49:00Z" w16du:dateUtc="2025-10-28T10:49:00Z">
                    <w:rPr>
                      <w:rFonts w:ascii="TimesNewRomanPSMT" w:eastAsia="Times New Roman" w:hAnsi="TimesNewRomanPSMT" w:cs="Times New Roman"/>
                      <w:color w:val="000000"/>
                      <w:kern w:val="0"/>
                      <w14:ligatures w14:val="none"/>
                    </w:rPr>
                  </w:rPrChange>
                </w:rPr>
                <w:t xml:space="preserve">p quy </w:t>
              </w:r>
              <w:r w:rsidRPr="00CA691D">
                <w:rPr>
                  <w:rFonts w:ascii="Times New Roman" w:eastAsia="Times New Roman" w:hAnsi="Times New Roman" w:cs="Times New Roman"/>
                  <w:color w:val="000000"/>
                  <w:kern w:val="0"/>
                  <w:sz w:val="24"/>
                  <w:szCs w:val="24"/>
                  <w14:ligatures w14:val="none"/>
                  <w:rPrChange w:id="4327"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4328" w:author="Administrator" w:date="2025-10-28T17:49:00Z" w16du:dateUtc="2025-10-28T10:49:00Z">
                    <w:rPr>
                      <w:rFonts w:ascii="TimesNewRomanPSMT" w:eastAsia="Times New Roman" w:hAnsi="TimesNewRomanPSMT" w:cs="Times New Roman"/>
                      <w:color w:val="000000"/>
                      <w:kern w:val="0"/>
                      <w14:ligatures w14:val="none"/>
                    </w:rPr>
                  </w:rPrChange>
                </w:rPr>
                <w:t>nh t</w:t>
              </w:r>
              <w:r w:rsidRPr="00CA691D">
                <w:rPr>
                  <w:rFonts w:ascii="Times New Roman" w:eastAsia="Times New Roman" w:hAnsi="Times New Roman" w:cs="Times New Roman"/>
                  <w:color w:val="000000"/>
                  <w:kern w:val="0"/>
                  <w:sz w:val="24"/>
                  <w:szCs w:val="24"/>
                  <w14:ligatures w14:val="none"/>
                  <w:rPrChange w:id="4329"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4330"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4331"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4332"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4333"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4334" w:author="Administrator" w:date="2025-10-28T17:49:00Z" w16du:dateUtc="2025-10-28T10:49:00Z">
                    <w:rPr>
                      <w:rFonts w:ascii="TimesNewRomanPSMT" w:eastAsia="Times New Roman" w:hAnsi="TimesNewRomanPSMT" w:cs="Times New Roman"/>
                      <w:color w:val="000000"/>
                      <w:kern w:val="0"/>
                      <w14:ligatures w14:val="none"/>
                    </w:rPr>
                  </w:rPrChange>
                </w:rPr>
                <w:t>m a kho</w:t>
              </w:r>
              <w:r w:rsidRPr="00CA691D">
                <w:rPr>
                  <w:rFonts w:ascii="Times New Roman" w:eastAsia="Times New Roman" w:hAnsi="Times New Roman" w:cs="Times New Roman"/>
                  <w:color w:val="000000"/>
                  <w:kern w:val="0"/>
                  <w:sz w:val="24"/>
                  <w:szCs w:val="24"/>
                  <w14:ligatures w14:val="none"/>
                  <w:rPrChange w:id="433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336" w:author="Administrator" w:date="2025-10-28T17:49:00Z" w16du:dateUtc="2025-10-28T10:49:00Z">
                    <w:rPr>
                      <w:rFonts w:ascii="TimesNewRomanPSMT" w:eastAsia="Times New Roman" w:hAnsi="TimesNewRomanPSMT" w:cs="Times New Roman"/>
                      <w:color w:val="000000"/>
                      <w:kern w:val="0"/>
                      <w14:ligatures w14:val="none"/>
                    </w:rPr>
                  </w:rPrChange>
                </w:rPr>
                <w:t xml:space="preserve">n 1 </w:t>
              </w:r>
              <w:r w:rsidRPr="00CA691D">
                <w:rPr>
                  <w:rFonts w:ascii="Times New Roman" w:eastAsia="Times New Roman" w:hAnsi="Times New Roman" w:cs="Times New Roman"/>
                  <w:color w:val="000000"/>
                  <w:kern w:val="0"/>
                  <w:sz w:val="24"/>
                  <w:szCs w:val="24"/>
                  <w14:ligatures w14:val="none"/>
                  <w:rPrChange w:id="4337"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4338"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4339"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4340" w:author="Administrator" w:date="2025-10-28T17:49:00Z" w16du:dateUtc="2025-10-28T10:49:00Z">
                    <w:rPr>
                      <w:rFonts w:ascii="TimesNewRomanPSMT" w:eastAsia="Times New Roman" w:hAnsi="TimesNewRomanPSMT" w:cs="Times New Roman"/>
                      <w:color w:val="000000"/>
                      <w:kern w:val="0"/>
                      <w14:ligatures w14:val="none"/>
                    </w:rPr>
                  </w:rPrChange>
                </w:rPr>
                <w:t>u 1 d</w:t>
              </w:r>
              <w:r w:rsidRPr="00CA691D">
                <w:rPr>
                  <w:rFonts w:ascii="Times New Roman" w:eastAsia="Times New Roman" w:hAnsi="Times New Roman" w:cs="Times New Roman"/>
                  <w:color w:val="000000"/>
                  <w:kern w:val="0"/>
                  <w:sz w:val="24"/>
                  <w:szCs w:val="24"/>
                  <w14:ligatures w14:val="none"/>
                  <w:rPrChange w:id="4341"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4342"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434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344"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4345"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4346"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4347"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4348" w:author="Administrator" w:date="2025-10-28T17:49:00Z" w16du:dateUtc="2025-10-28T10:49:00Z">
                    <w:rPr>
                      <w:rFonts w:ascii="TimesNewRomanPSMT" w:eastAsia="Times New Roman" w:hAnsi="TimesNewRomanPSMT" w:cs="Times New Roman"/>
                      <w:color w:val="000000"/>
                      <w:kern w:val="0"/>
                      <w14:ligatures w14:val="none"/>
                    </w:rPr>
                  </w:rPrChange>
                </w:rPr>
                <w:t>.</w:t>
              </w:r>
            </w:ins>
          </w:p>
        </w:tc>
        <w:tc>
          <w:tcPr>
            <w:tcW w:w="5103" w:type="dxa"/>
          </w:tcPr>
          <w:p w14:paraId="2EC98063" w14:textId="77777777" w:rsidR="00D91701" w:rsidRPr="00CA691D" w:rsidRDefault="00D91701" w:rsidP="00A3338D">
            <w:pPr>
              <w:autoSpaceDE w:val="0"/>
              <w:autoSpaceDN w:val="0"/>
              <w:adjustRightInd w:val="0"/>
              <w:jc w:val="both"/>
              <w:rPr>
                <w:ins w:id="4349" w:author="Administrator" w:date="2025-10-28T17:44:00Z" w16du:dateUtc="2025-10-28T10:44:00Z"/>
                <w:rFonts w:ascii="Times New Roman" w:hAnsi="Times New Roman"/>
                <w:sz w:val="24"/>
              </w:rPr>
            </w:pPr>
          </w:p>
        </w:tc>
      </w:tr>
      <w:tr w:rsidR="00D91701" w:rsidRPr="00CA691D" w14:paraId="23E74190" w14:textId="77777777" w:rsidTr="00A3338D">
        <w:trPr>
          <w:ins w:id="4350" w:author="Administrator" w:date="2025-10-28T17:44:00Z"/>
        </w:trPr>
        <w:tc>
          <w:tcPr>
            <w:tcW w:w="708" w:type="dxa"/>
          </w:tcPr>
          <w:p w14:paraId="1D25309F" w14:textId="77777777" w:rsidR="00D91701" w:rsidRPr="00CA691D" w:rsidRDefault="00D91701" w:rsidP="00A3338D">
            <w:pPr>
              <w:autoSpaceDE w:val="0"/>
              <w:autoSpaceDN w:val="0"/>
              <w:adjustRightInd w:val="0"/>
              <w:jc w:val="both"/>
              <w:rPr>
                <w:ins w:id="4351" w:author="Administrator" w:date="2025-10-28T17:44:00Z" w16du:dateUtc="2025-10-28T10:44:00Z"/>
                <w:rFonts w:ascii="Times New Roman" w:hAnsi="Times New Roman"/>
                <w:i/>
                <w:iCs/>
                <w:sz w:val="24"/>
              </w:rPr>
            </w:pPr>
          </w:p>
        </w:tc>
        <w:tc>
          <w:tcPr>
            <w:tcW w:w="2122" w:type="dxa"/>
          </w:tcPr>
          <w:p w14:paraId="36C706AC" w14:textId="77777777" w:rsidR="00D91701" w:rsidRPr="00CA691D" w:rsidRDefault="00D91701" w:rsidP="00A3338D">
            <w:pPr>
              <w:pStyle w:val="Vnbnnidung0"/>
              <w:tabs>
                <w:tab w:val="left" w:pos="1996"/>
              </w:tabs>
              <w:spacing w:after="0" w:line="240" w:lineRule="auto"/>
              <w:ind w:firstLine="0"/>
              <w:jc w:val="both"/>
              <w:rPr>
                <w:ins w:id="4352" w:author="Administrator" w:date="2025-10-28T17:44:00Z" w16du:dateUtc="2025-10-28T10:44:00Z"/>
                <w:rFonts w:ascii="Times New Roman" w:hAnsi="Times New Roman" w:cs="Times New Roman"/>
                <w:sz w:val="24"/>
                <w:szCs w:val="24"/>
              </w:rPr>
            </w:pPr>
          </w:p>
        </w:tc>
        <w:tc>
          <w:tcPr>
            <w:tcW w:w="6521" w:type="dxa"/>
          </w:tcPr>
          <w:p w14:paraId="189D77C1" w14:textId="77777777" w:rsidR="00CA691D" w:rsidRDefault="00CA691D" w:rsidP="00A3338D">
            <w:pPr>
              <w:pStyle w:val="Vnbnnidung0"/>
              <w:tabs>
                <w:tab w:val="left" w:pos="1996"/>
              </w:tabs>
              <w:spacing w:after="0" w:line="240" w:lineRule="auto"/>
              <w:ind w:firstLine="0"/>
              <w:jc w:val="both"/>
              <w:rPr>
                <w:ins w:id="4353" w:author="Administrator" w:date="2025-10-28T17:58:00Z" w16du:dateUtc="2025-10-28T10:58:00Z"/>
                <w:rFonts w:ascii="Times New Roman" w:eastAsia="Times New Roman" w:hAnsi="Times New Roman" w:cs="Times New Roman"/>
                <w:color w:val="000000"/>
                <w:kern w:val="0"/>
                <w:sz w:val="24"/>
                <w:szCs w:val="24"/>
                <w14:ligatures w14:val="none"/>
              </w:rPr>
            </w:pPr>
            <w:ins w:id="4354" w:author="Administrator" w:date="2025-10-28T17:45:00Z" w16du:dateUtc="2025-10-28T10:45:00Z">
              <w:r w:rsidRPr="00CA691D">
                <w:rPr>
                  <w:rFonts w:ascii="Times New Roman" w:eastAsia="Times New Roman" w:hAnsi="Times New Roman" w:cs="Times New Roman"/>
                  <w:b/>
                  <w:bCs/>
                  <w:color w:val="000000"/>
                  <w:kern w:val="0"/>
                  <w:sz w:val="24"/>
                  <w:szCs w:val="24"/>
                  <w14:ligatures w14:val="none"/>
                  <w:rPrChange w:id="435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2. </w:t>
              </w:r>
              <w:r w:rsidRPr="00CA691D">
                <w:rPr>
                  <w:rFonts w:ascii="Times New Roman" w:eastAsia="Times New Roman" w:hAnsi="Times New Roman" w:cs="Times New Roman"/>
                  <w:color w:val="000000"/>
                  <w:kern w:val="0"/>
                  <w:sz w:val="24"/>
                  <w:szCs w:val="24"/>
                  <w14:ligatures w14:val="none"/>
                  <w:rPrChange w:id="4356" w:author="Administrator" w:date="2025-10-28T17:49:00Z" w16du:dateUtc="2025-10-28T10:49:00Z">
                    <w:rPr>
                      <w:rFonts w:ascii="TimesNewRomanPSMT" w:eastAsia="Times New Roman" w:hAnsi="TimesNewRomanPSMT" w:cs="Times New Roman"/>
                      <w:color w:val="000000"/>
                      <w:kern w:val="0"/>
                      <w14:ligatures w14:val="none"/>
                    </w:rPr>
                  </w:rPrChange>
                </w:rPr>
                <w:t>B</w:t>
              </w:r>
              <w:r w:rsidRPr="00CA691D">
                <w:rPr>
                  <w:rFonts w:ascii="Times New Roman" w:eastAsia="Times New Roman" w:hAnsi="Times New Roman" w:cs="Times New Roman"/>
                  <w:color w:val="000000"/>
                  <w:kern w:val="0"/>
                  <w:sz w:val="24"/>
                  <w:szCs w:val="24"/>
                  <w14:ligatures w14:val="none"/>
                  <w:rPrChange w:id="4357"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4358" w:author="Administrator" w:date="2025-10-28T17:49:00Z" w16du:dateUtc="2025-10-28T10:49:00Z">
                    <w:rPr>
                      <w:rFonts w:ascii="TimesNewRomanPSMT" w:eastAsia="Times New Roman" w:hAnsi="TimesNewRomanPSMT" w:cs="Times New Roman"/>
                      <w:color w:val="000000"/>
                      <w:kern w:val="0"/>
                      <w14:ligatures w14:val="none"/>
                    </w:rPr>
                  </w:rPrChange>
                </w:rPr>
                <w:t xml:space="preserve"> sung v</w:t>
              </w:r>
              <w:r w:rsidRPr="00CA691D">
                <w:rPr>
                  <w:rFonts w:ascii="Times New Roman" w:eastAsia="Times New Roman" w:hAnsi="Times New Roman" w:cs="Times New Roman"/>
                  <w:color w:val="000000"/>
                  <w:kern w:val="0"/>
                  <w:sz w:val="24"/>
                  <w:szCs w:val="24"/>
                  <w14:ligatures w14:val="none"/>
                  <w:rPrChange w:id="435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4360" w:author="Administrator" w:date="2025-10-28T17:49:00Z" w16du:dateUtc="2025-10-28T10:49:00Z">
                    <w:rPr>
                      <w:rFonts w:ascii="TimesNewRomanPSMT" w:eastAsia="Times New Roman" w:hAnsi="TimesNewRomanPSMT" w:cs="Times New Roman"/>
                      <w:color w:val="000000"/>
                      <w:kern w:val="0"/>
                      <w14:ligatures w14:val="none"/>
                    </w:rPr>
                  </w:rPrChange>
                </w:rPr>
                <w:t xml:space="preserve">o </w:t>
              </w:r>
              <w:r w:rsidRPr="00CA691D">
                <w:rPr>
                  <w:rFonts w:ascii="Times New Roman" w:eastAsia="Times New Roman" w:hAnsi="Times New Roman" w:cs="Times New Roman"/>
                  <w:color w:val="000000"/>
                  <w:kern w:val="0"/>
                  <w:sz w:val="24"/>
                  <w:szCs w:val="24"/>
                  <w14:ligatures w14:val="none"/>
                  <w:rPrChange w:id="4361"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4362"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4363"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4364" w:author="Administrator" w:date="2025-10-28T17:49:00Z" w16du:dateUtc="2025-10-28T10:49:00Z">
                    <w:rPr>
                      <w:rFonts w:ascii="TimesNewRomanPSMT" w:eastAsia="Times New Roman" w:hAnsi="TimesNewRomanPSMT" w:cs="Times New Roman"/>
                      <w:color w:val="000000"/>
                      <w:kern w:val="0"/>
                      <w14:ligatures w14:val="none"/>
                    </w:rPr>
                  </w:rPrChange>
                </w:rPr>
                <w:t>u 3 [Gi</w:t>
              </w:r>
              <w:r w:rsidRPr="00CA691D">
                <w:rPr>
                  <w:rFonts w:ascii="Times New Roman" w:eastAsia="Times New Roman" w:hAnsi="Times New Roman" w:cs="Times New Roman"/>
                  <w:color w:val="000000"/>
                  <w:kern w:val="0"/>
                  <w:sz w:val="24"/>
                  <w:szCs w:val="24"/>
                  <w14:ligatures w14:val="none"/>
                  <w:rPrChange w:id="436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366" w:author="Administrator" w:date="2025-10-28T17:49:00Z" w16du:dateUtc="2025-10-28T10:49:00Z">
                    <w:rPr>
                      <w:rFonts w:ascii="TimesNewRomanPSMT" w:eastAsia="Times New Roman" w:hAnsi="TimesNewRomanPSMT" w:cs="Times New Roman"/>
                      <w:color w:val="000000"/>
                      <w:kern w:val="0"/>
                      <w14:ligatures w14:val="none"/>
                    </w:rPr>
                  </w:rPrChange>
                </w:rPr>
                <w:t>i th</w:t>
              </w:r>
              <w:r w:rsidRPr="00CA691D">
                <w:rPr>
                  <w:rFonts w:ascii="Times New Roman" w:eastAsia="Times New Roman" w:hAnsi="Times New Roman" w:cs="Times New Roman"/>
                  <w:color w:val="000000"/>
                  <w:kern w:val="0"/>
                  <w:sz w:val="24"/>
                  <w:szCs w:val="24"/>
                  <w14:ligatures w14:val="none"/>
                  <w:rPrChange w:id="4367"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4368" w:author="Administrator" w:date="2025-10-28T17:49:00Z" w16du:dateUtc="2025-10-28T10:49:00Z">
                    <w:rPr>
                      <w:rFonts w:ascii="TimesNewRomanPSMT" w:eastAsia="Times New Roman" w:hAnsi="TimesNewRomanPSMT" w:cs="Times New Roman"/>
                      <w:color w:val="000000"/>
                      <w:kern w:val="0"/>
                      <w14:ligatures w14:val="none"/>
                    </w:rPr>
                  </w:rPrChange>
                </w:rPr>
                <w:t>ch t</w:t>
              </w:r>
              <w:r w:rsidRPr="00CA691D">
                <w:rPr>
                  <w:rFonts w:ascii="Times New Roman" w:eastAsia="Times New Roman" w:hAnsi="Times New Roman" w:cs="Times New Roman"/>
                  <w:color w:val="000000"/>
                  <w:kern w:val="0"/>
                  <w:sz w:val="24"/>
                  <w:szCs w:val="24"/>
                  <w14:ligatures w14:val="none"/>
                  <w:rPrChange w:id="4369" w:author="Administrator" w:date="2025-10-28T17:49:00Z" w16du:dateUtc="2025-10-28T10:49:00Z">
                    <w:rPr>
                      <w:rFonts w:ascii="Calibri" w:eastAsia="Times New Roman" w:hAnsi="Calibri" w:cs="Calibri"/>
                      <w:color w:val="000000"/>
                      <w:kern w:val="0"/>
                      <w14:ligatures w14:val="none"/>
                    </w:rPr>
                  </w:rPrChange>
                </w:rPr>
                <w:t>ừ</w:t>
              </w:r>
              <w:r w:rsidRPr="00CA691D">
                <w:rPr>
                  <w:rFonts w:ascii="Times New Roman" w:eastAsia="Times New Roman" w:hAnsi="Times New Roman" w:cs="Times New Roman"/>
                  <w:color w:val="000000"/>
                  <w:kern w:val="0"/>
                  <w:sz w:val="24"/>
                  <w:szCs w:val="24"/>
                  <w14:ligatures w14:val="none"/>
                  <w:rPrChange w:id="4370" w:author="Administrator" w:date="2025-10-28T17:49:00Z" w16du:dateUtc="2025-10-28T10:49:00Z">
                    <w:rPr>
                      <w:rFonts w:ascii="TimesNewRomanPSMT" w:eastAsia="Times New Roman" w:hAnsi="TimesNewRomanPSMT" w:cs="Times New Roman"/>
                      <w:color w:val="000000"/>
                      <w:kern w:val="0"/>
                      <w14:ligatures w14:val="none"/>
                    </w:rPr>
                  </w:rPrChange>
                </w:rPr>
                <w:t xml:space="preserve"> ng</w:t>
              </w:r>
              <w:r w:rsidRPr="00CA691D">
                <w:rPr>
                  <w:rFonts w:ascii="Times New Roman" w:eastAsia="Times New Roman" w:hAnsi="Times New Roman" w:cs="Times New Roman"/>
                  <w:color w:val="000000"/>
                  <w:kern w:val="0"/>
                  <w:sz w:val="24"/>
                  <w:szCs w:val="24"/>
                  <w14:ligatures w14:val="none"/>
                  <w:rPrChange w:id="4371"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4372"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5F016F61" w14:textId="77777777" w:rsidR="00CA691D" w:rsidRDefault="00CA691D" w:rsidP="00A3338D">
            <w:pPr>
              <w:pStyle w:val="Vnbnnidung0"/>
              <w:tabs>
                <w:tab w:val="left" w:pos="1996"/>
              </w:tabs>
              <w:spacing w:after="0" w:line="240" w:lineRule="auto"/>
              <w:ind w:firstLine="0"/>
              <w:jc w:val="both"/>
              <w:rPr>
                <w:ins w:id="4373" w:author="Administrator" w:date="2025-10-28T17:58:00Z" w16du:dateUtc="2025-10-28T10:58:00Z"/>
                <w:rFonts w:ascii="Times New Roman" w:eastAsia="Times New Roman" w:hAnsi="Times New Roman" w:cs="Times New Roman"/>
                <w:color w:val="000000"/>
                <w:kern w:val="0"/>
                <w:sz w:val="24"/>
                <w:szCs w:val="24"/>
                <w14:ligatures w14:val="none"/>
              </w:rPr>
            </w:pPr>
            <w:ins w:id="4374"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375"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437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4377" w:author="Administrator" w:date="2025-10-28T17:49:00Z" w16du:dateUtc="2025-10-28T10:49:00Z">
                    <w:rPr>
                      <w:rFonts w:ascii="TimesNewRomanPSMT" w:eastAsia="Times New Roman" w:hAnsi="TimesNewRomanPSMT" w:cs="Times New Roman"/>
                      <w:color w:val="000000"/>
                      <w:kern w:val="0"/>
                      <w14:ligatures w14:val="none"/>
                    </w:rPr>
                  </w:rPrChange>
                </w:rPr>
                <w:t>i kho</w:t>
              </w:r>
              <w:r w:rsidRPr="00CA691D">
                <w:rPr>
                  <w:rFonts w:ascii="Times New Roman" w:eastAsia="Times New Roman" w:hAnsi="Times New Roman" w:cs="Times New Roman"/>
                  <w:color w:val="000000"/>
                  <w:kern w:val="0"/>
                  <w:sz w:val="24"/>
                  <w:szCs w:val="24"/>
                  <w14:ligatures w14:val="none"/>
                  <w:rPrChange w:id="437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379" w:author="Administrator" w:date="2025-10-28T17:49:00Z" w16du:dateUtc="2025-10-28T10:49:00Z">
                    <w:rPr>
                      <w:rFonts w:ascii="TimesNewRomanPSMT" w:eastAsia="Times New Roman" w:hAnsi="TimesNewRomanPSMT" w:cs="Times New Roman"/>
                      <w:color w:val="000000"/>
                      <w:kern w:val="0"/>
                      <w14:ligatures w14:val="none"/>
                    </w:rPr>
                  </w:rPrChange>
                </w:rPr>
                <w:t xml:space="preserve">n 2 </w:t>
              </w:r>
              <w:r w:rsidRPr="00CA691D">
                <w:rPr>
                  <w:rFonts w:ascii="Times New Roman" w:eastAsia="Times New Roman" w:hAnsi="Times New Roman" w:cs="Times New Roman"/>
                  <w:color w:val="000000"/>
                  <w:kern w:val="0"/>
                  <w:sz w:val="24"/>
                  <w:szCs w:val="24"/>
                  <w14:ligatures w14:val="none"/>
                  <w:rPrChange w:id="4380"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4381"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4382"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4383" w:author="Administrator" w:date="2025-10-28T17:49:00Z" w16du:dateUtc="2025-10-28T10:49:00Z">
                    <w:rPr>
                      <w:rFonts w:ascii="TimesNewRomanPSMT" w:eastAsia="Times New Roman" w:hAnsi="TimesNewRomanPSMT" w:cs="Times New Roman"/>
                      <w:color w:val="000000"/>
                      <w:kern w:val="0"/>
                      <w14:ligatures w14:val="none"/>
                    </w:rPr>
                  </w:rPrChange>
                </w:rPr>
                <w:t>u 11 d</w:t>
              </w:r>
              <w:r w:rsidRPr="00CA691D">
                <w:rPr>
                  <w:rFonts w:ascii="Times New Roman" w:eastAsia="Times New Roman" w:hAnsi="Times New Roman" w:cs="Times New Roman"/>
                  <w:color w:val="000000"/>
                  <w:kern w:val="0"/>
                  <w:sz w:val="24"/>
                  <w:szCs w:val="24"/>
                  <w14:ligatures w14:val="none"/>
                  <w:rPrChange w:id="4384"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4385"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438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387"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4388"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4389"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4390"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4391" w:author="Administrator" w:date="2025-10-28T17:49:00Z" w16du:dateUtc="2025-10-28T10:49:00Z">
                    <w:rPr>
                      <w:rFonts w:ascii="TimesNewRomanPSMT" w:eastAsia="Times New Roman" w:hAnsi="TimesNewRomanPSMT" w:cs="Times New Roman"/>
                      <w:color w:val="000000"/>
                      <w:kern w:val="0"/>
                      <w14:ligatures w14:val="none"/>
                    </w:rPr>
                  </w:rPrChange>
                </w:rPr>
                <w:t xml:space="preserve"> quy </w:t>
              </w:r>
              <w:r w:rsidRPr="00CA691D">
                <w:rPr>
                  <w:rFonts w:ascii="Times New Roman" w:eastAsia="Times New Roman" w:hAnsi="Times New Roman" w:cs="Times New Roman"/>
                  <w:color w:val="000000"/>
                  <w:kern w:val="0"/>
                  <w:sz w:val="24"/>
                  <w:szCs w:val="24"/>
                  <w14:ligatures w14:val="none"/>
                  <w:rPrChange w:id="4392"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4393" w:author="Administrator" w:date="2025-10-28T17:49:00Z" w16du:dateUtc="2025-10-28T10:49:00Z">
                    <w:rPr>
                      <w:rFonts w:ascii="TimesNewRomanPSMT" w:eastAsia="Times New Roman" w:hAnsi="TimesNewRomanPSMT" w:cs="Times New Roman"/>
                      <w:color w:val="000000"/>
                      <w:kern w:val="0"/>
                      <w14:ligatures w14:val="none"/>
                    </w:rPr>
                  </w:rPrChange>
                </w:rPr>
                <w:t>nh v</w:t>
              </w:r>
              <w:r w:rsidRPr="00CA691D">
                <w:rPr>
                  <w:rFonts w:ascii="Times New Roman" w:eastAsia="Times New Roman" w:hAnsi="Times New Roman" w:cs="Times New Roman"/>
                  <w:color w:val="000000"/>
                  <w:kern w:val="0"/>
                  <w:sz w:val="24"/>
                  <w:szCs w:val="24"/>
                  <w14:ligatures w14:val="none"/>
                  <w:rPrChange w:id="4394"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4395" w:author="Administrator" w:date="2025-10-28T17:49:00Z" w16du:dateUtc="2025-10-28T10:49:00Z">
                    <w:rPr>
                      <w:rFonts w:ascii="TimesNewRomanPSMT" w:eastAsia="Times New Roman" w:hAnsi="TimesNewRomanPSMT" w:cs="Times New Roman"/>
                      <w:color w:val="000000"/>
                      <w:kern w:val="0"/>
                      <w14:ligatures w14:val="none"/>
                    </w:rPr>
                  </w:rPrChange>
                </w:rPr>
                <w:t xml:space="preserve"> mi</w:t>
              </w:r>
              <w:r w:rsidRPr="00CA691D">
                <w:rPr>
                  <w:rFonts w:ascii="Times New Roman" w:eastAsia="Times New Roman" w:hAnsi="Times New Roman" w:cs="Times New Roman"/>
                  <w:color w:val="000000"/>
                  <w:kern w:val="0"/>
                  <w:sz w:val="24"/>
                  <w:szCs w:val="24"/>
                  <w14:ligatures w14:val="none"/>
                  <w:rPrChange w:id="4396" w:author="Administrator" w:date="2025-10-28T17:49:00Z" w16du:dateUtc="2025-10-28T10:49:00Z">
                    <w:rPr>
                      <w:rFonts w:ascii="Calibri" w:eastAsia="Times New Roman" w:hAnsi="Calibri" w:cs="Calibri"/>
                      <w:color w:val="000000"/>
                      <w:kern w:val="0"/>
                      <w14:ligatures w14:val="none"/>
                    </w:rPr>
                  </w:rPrChange>
                </w:rPr>
                <w:t>ễ</w:t>
              </w:r>
              <w:r w:rsidRPr="00CA691D">
                <w:rPr>
                  <w:rFonts w:ascii="Times New Roman" w:eastAsia="Times New Roman" w:hAnsi="Times New Roman" w:cs="Times New Roman"/>
                  <w:color w:val="000000"/>
                  <w:kern w:val="0"/>
                  <w:sz w:val="24"/>
                  <w:szCs w:val="24"/>
                  <w14:ligatures w14:val="none"/>
                  <w:rPrChange w:id="4397" w:author="Administrator" w:date="2025-10-28T17:49:00Z" w16du:dateUtc="2025-10-28T10:49:00Z">
                    <w:rPr>
                      <w:rFonts w:ascii="TimesNewRomanPSMT" w:eastAsia="Times New Roman" w:hAnsi="TimesNewRomanPSMT" w:cs="Times New Roman"/>
                      <w:color w:val="000000"/>
                      <w:kern w:val="0"/>
                      <w14:ligatures w14:val="none"/>
                    </w:rPr>
                  </w:rPrChange>
                </w:rPr>
                <w:t>n, gi</w:t>
              </w:r>
              <w:r w:rsidRPr="00CA691D">
                <w:rPr>
                  <w:rFonts w:ascii="Times New Roman" w:eastAsia="Times New Roman" w:hAnsi="Times New Roman" w:cs="Times New Roman"/>
                  <w:color w:val="000000"/>
                  <w:kern w:val="0"/>
                  <w:sz w:val="24"/>
                  <w:szCs w:val="24"/>
                  <w14:ligatures w14:val="none"/>
                  <w:rPrChange w:id="439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399" w:author="Administrator" w:date="2025-10-28T17:49:00Z" w16du:dateUtc="2025-10-28T10:49:00Z">
                    <w:rPr>
                      <w:rFonts w:ascii="TimesNewRomanPSMT" w:eastAsia="Times New Roman" w:hAnsi="TimesNewRomanPSMT" w:cs="Times New Roman"/>
                      <w:color w:val="000000"/>
                      <w:kern w:val="0"/>
                      <w14:ligatures w14:val="none"/>
                    </w:rPr>
                  </w:rPrChange>
                </w:rPr>
                <w:t>m th</w:t>
              </w:r>
              <w:r w:rsidRPr="00CA691D">
                <w:rPr>
                  <w:rFonts w:ascii="Times New Roman" w:eastAsia="Times New Roman" w:hAnsi="Times New Roman" w:cs="Times New Roman"/>
                  <w:color w:val="000000"/>
                  <w:kern w:val="0"/>
                  <w:sz w:val="24"/>
                  <w:szCs w:val="24"/>
                  <w14:ligatures w14:val="none"/>
                  <w:rPrChange w:id="4400" w:author="Administrator" w:date="2025-10-28T17:49:00Z" w16du:dateUtc="2025-10-28T10:49:00Z">
                    <w:rPr>
                      <w:rFonts w:ascii="Calibri" w:eastAsia="Times New Roman" w:hAnsi="Calibri" w:cs="Calibri"/>
                      <w:color w:val="000000"/>
                      <w:kern w:val="0"/>
                      <w14:ligatures w14:val="none"/>
                    </w:rPr>
                  </w:rPrChange>
                </w:rPr>
                <w:t>ủ</w:t>
              </w:r>
            </w:ins>
            <w:ins w:id="4401" w:author="Administrator" w:date="2025-10-28T17:58:00Z" w16du:dateUtc="2025-10-28T10:58:00Z">
              <w:r>
                <w:rPr>
                  <w:rFonts w:ascii="Times New Roman" w:eastAsia="Times New Roman" w:hAnsi="Times New Roman" w:cs="Times New Roman"/>
                  <w:color w:val="000000"/>
                  <w:kern w:val="0"/>
                  <w:sz w:val="24"/>
                  <w:szCs w:val="24"/>
                  <w14:ligatures w14:val="none"/>
                </w:rPr>
                <w:t xml:space="preserve"> </w:t>
              </w:r>
            </w:ins>
            <w:ins w:id="4402"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403"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4404"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4405" w:author="Administrator" w:date="2025-10-28T17:49:00Z" w16du:dateUtc="2025-10-28T10:49:00Z">
                    <w:rPr>
                      <w:rFonts w:ascii="TimesNewRomanPSMT" w:eastAsia="Times New Roman" w:hAnsi="TimesNewRomanPSMT" w:cs="Times New Roman"/>
                      <w:color w:val="000000"/>
                      <w:kern w:val="0"/>
                      <w14:ligatures w14:val="none"/>
                    </w:rPr>
                  </w:rPrChange>
                </w:rPr>
                <w:t>c v</w:t>
              </w:r>
              <w:r w:rsidRPr="00CA691D">
                <w:rPr>
                  <w:rFonts w:ascii="Times New Roman" w:eastAsia="Times New Roman" w:hAnsi="Times New Roman" w:cs="Times New Roman"/>
                  <w:color w:val="000000"/>
                  <w:kern w:val="0"/>
                  <w:sz w:val="24"/>
                  <w:szCs w:val="24"/>
                  <w14:ligatures w14:val="none"/>
                  <w:rPrChange w:id="4406"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4407" w:author="Administrator" w:date="2025-10-28T17:49:00Z" w16du:dateUtc="2025-10-28T10:49:00Z">
                    <w:rPr>
                      <w:rFonts w:ascii="TimesNewRomanPSMT" w:eastAsia="Times New Roman" w:hAnsi="TimesNewRomanPSMT" w:cs="Times New Roman"/>
                      <w:color w:val="000000"/>
                      <w:kern w:val="0"/>
                      <w14:ligatures w14:val="none"/>
                    </w:rPr>
                  </w:rPrChange>
                </w:rPr>
                <w:t>o,</w:t>
              </w:r>
            </w:ins>
            <w:ins w:id="4408" w:author="Administrator" w:date="2025-10-28T17:58:00Z" w16du:dateUtc="2025-10-28T10:58:00Z">
              <w:r>
                <w:rPr>
                  <w:rFonts w:ascii="Times New Roman" w:eastAsia="Times New Roman" w:hAnsi="Times New Roman" w:cs="Times New Roman"/>
                  <w:color w:val="000000"/>
                  <w:kern w:val="0"/>
                  <w:sz w:val="24"/>
                  <w:szCs w:val="24"/>
                  <w14:ligatures w14:val="none"/>
                </w:rPr>
                <w:t xml:space="preserve"> </w:t>
              </w:r>
            </w:ins>
            <w:ins w:id="4409"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410" w:author="Administrator" w:date="2025-10-28T17:49:00Z" w16du:dateUtc="2025-10-28T10:49:00Z">
                    <w:rPr>
                      <w:rFonts w:ascii="TimesNewRomanPSMT" w:eastAsia="Times New Roman" w:hAnsi="TimesNewRomanPSMT" w:cs="Times New Roman"/>
                      <w:color w:val="000000"/>
                      <w:kern w:val="0"/>
                      <w14:ligatures w14:val="none"/>
                    </w:rPr>
                  </w:rPrChange>
                </w:rPr>
                <w:t>r</w:t>
              </w:r>
              <w:r w:rsidRPr="00CA691D">
                <w:rPr>
                  <w:rFonts w:ascii="Times New Roman" w:eastAsia="Times New Roman" w:hAnsi="Times New Roman" w:cs="Times New Roman"/>
                  <w:color w:val="000000"/>
                  <w:kern w:val="0"/>
                  <w:sz w:val="24"/>
                  <w:szCs w:val="24"/>
                  <w14:ligatures w14:val="none"/>
                  <w:rPrChange w:id="4411"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4412"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441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414"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4415"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4416"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4417"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4418"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441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4420"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442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4422"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4423"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4424" w:author="Administrator" w:date="2025-10-28T17:49:00Z" w16du:dateUtc="2025-10-28T10:49:00Z">
                    <w:rPr>
                      <w:rFonts w:ascii="TimesNewRomanPSMT" w:eastAsia="Times New Roman" w:hAnsi="TimesNewRomanPSMT" w:cs="Times New Roman"/>
                      <w:color w:val="000000"/>
                      <w:kern w:val="0"/>
                      <w14:ligatures w14:val="none"/>
                    </w:rPr>
                  </w:rPrChange>
                </w:rPr>
                <w:t xml:space="preserve">u: </w:t>
              </w:r>
              <w:r w:rsidRPr="00CA691D">
                <w:rPr>
                  <w:rFonts w:ascii="Times New Roman" w:eastAsia="Times New Roman" w:hAnsi="Times New Roman" w:cs="Times New Roman" w:hint="eastAsia"/>
                  <w:i/>
                  <w:iCs/>
                  <w:color w:val="000000"/>
                  <w:kern w:val="0"/>
                  <w:sz w:val="24"/>
                  <w:szCs w:val="24"/>
                  <w14:ligatures w14:val="none"/>
                  <w:rPrChange w:id="4425"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4426" w:author="Administrator" w:date="2025-10-28T17:49:00Z" w16du:dateUtc="2025-10-28T10:49:00Z">
                    <w:rPr>
                      <w:rFonts w:ascii="TimesNewRomanPS-ItalicMT" w:eastAsia="Times New Roman" w:hAnsi="TimesNewRomanPS-ItalicMT" w:cs="Times New Roman"/>
                      <w:i/>
                      <w:iCs/>
                      <w:color w:val="000000"/>
                      <w:kern w:val="0"/>
                      <w14:ligatures w14:val="none"/>
                    </w:rPr>
                  </w:rPrChange>
                </w:rPr>
                <w:t>2. Ph</w:t>
              </w:r>
              <w:r w:rsidRPr="00CA691D">
                <w:rPr>
                  <w:rFonts w:ascii="Times New Roman" w:eastAsia="Times New Roman" w:hAnsi="Times New Roman" w:cs="Times New Roman"/>
                  <w:i/>
                  <w:iCs/>
                  <w:color w:val="000000"/>
                  <w:kern w:val="0"/>
                  <w:sz w:val="24"/>
                  <w:szCs w:val="24"/>
                  <w14:ligatures w14:val="none"/>
                  <w:rPrChange w:id="4427"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428"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429"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430"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ins>
            <w:ins w:id="4431"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432"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433" w:author="Administrator" w:date="2025-10-28T17:49:00Z" w16du:dateUtc="2025-10-28T10:49:00Z">
                    <w:rPr>
                      <w:rFonts w:ascii="TimesNewRomanPS-ItalicMT" w:eastAsia="Times New Roman" w:hAnsi="TimesNewRomanPS-ItalicMT" w:cs="Times New Roman"/>
                      <w:i/>
                      <w:iCs/>
                      <w:color w:val="000000"/>
                      <w:kern w:val="0"/>
                      <w14:ligatures w14:val="none"/>
                    </w:rPr>
                  </w:rPrChange>
                </w:rPr>
                <w:t>l</w:t>
              </w:r>
              <w:r w:rsidRPr="00CA691D">
                <w:rPr>
                  <w:rFonts w:ascii="Times New Roman" w:eastAsia="Times New Roman" w:hAnsi="Times New Roman" w:cs="Times New Roman"/>
                  <w:i/>
                  <w:iCs/>
                  <w:color w:val="000000"/>
                  <w:kern w:val="0"/>
                  <w:sz w:val="24"/>
                  <w:szCs w:val="24"/>
                  <w14:ligatures w14:val="none"/>
                  <w:rPrChange w:id="443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43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b/>
                  <w:bCs/>
                  <w:i/>
                  <w:iCs/>
                  <w:color w:val="000000"/>
                  <w:kern w:val="0"/>
                  <w:sz w:val="24"/>
                  <w:szCs w:val="24"/>
                  <w14:ligatures w14:val="none"/>
                  <w:rPrChange w:id="443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t</w:t>
              </w:r>
              <w:r w:rsidRPr="00CA691D">
                <w:rPr>
                  <w:rFonts w:ascii="Times New Roman" w:eastAsia="Times New Roman" w:hAnsi="Times New Roman" w:cs="Times New Roman"/>
                  <w:b/>
                  <w:bCs/>
                  <w:i/>
                  <w:iCs/>
                  <w:color w:val="000000"/>
                  <w:kern w:val="0"/>
                  <w:sz w:val="24"/>
                  <w:szCs w:val="24"/>
                  <w14:ligatures w14:val="none"/>
                  <w:rPrChange w:id="4437"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443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u thuy</w:t>
              </w:r>
              <w:r w:rsidRPr="00CA691D">
                <w:rPr>
                  <w:rFonts w:ascii="Times New Roman" w:eastAsia="Times New Roman" w:hAnsi="Times New Roman" w:cs="Times New Roman"/>
                  <w:b/>
                  <w:bCs/>
                  <w:i/>
                  <w:iCs/>
                  <w:color w:val="000000"/>
                  <w:kern w:val="0"/>
                  <w:sz w:val="24"/>
                  <w:szCs w:val="24"/>
                  <w14:ligatures w14:val="none"/>
                  <w:rPrChange w:id="4439" w:author="Administrator" w:date="2025-10-28T17:49:00Z" w16du:dateUtc="2025-10-28T10:49:00Z">
                    <w:rPr>
                      <w:rFonts w:ascii="Calibri" w:eastAsia="Times New Roman" w:hAnsi="Calibri" w:cs="Calibri"/>
                      <w:b/>
                      <w:bCs/>
                      <w:i/>
                      <w:iCs/>
                      <w:color w:val="000000"/>
                      <w:kern w:val="0"/>
                      <w14:ligatures w14:val="none"/>
                    </w:rPr>
                  </w:rPrChange>
                </w:rPr>
                <w:t>ề</w:t>
              </w:r>
              <w:r w:rsidRPr="00CA691D">
                <w:rPr>
                  <w:rFonts w:ascii="Times New Roman" w:eastAsia="Times New Roman" w:hAnsi="Times New Roman" w:cs="Times New Roman"/>
                  <w:b/>
                  <w:bCs/>
                  <w:i/>
                  <w:iCs/>
                  <w:color w:val="000000"/>
                  <w:kern w:val="0"/>
                  <w:sz w:val="24"/>
                  <w:szCs w:val="24"/>
                  <w14:ligatures w14:val="none"/>
                  <w:rPrChange w:id="444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bu</w:t>
              </w:r>
              <w:r w:rsidRPr="00CA691D">
                <w:rPr>
                  <w:rFonts w:ascii="Times New Roman" w:eastAsia="Times New Roman" w:hAnsi="Times New Roman" w:cs="Times New Roman"/>
                  <w:b/>
                  <w:bCs/>
                  <w:i/>
                  <w:iCs/>
                  <w:color w:val="000000"/>
                  <w:kern w:val="0"/>
                  <w:sz w:val="24"/>
                  <w:szCs w:val="24"/>
                  <w14:ligatures w14:val="none"/>
                  <w:rPrChange w:id="4441" w:author="Administrator" w:date="2025-10-28T17:49:00Z" w16du:dateUtc="2025-10-28T10:49:00Z">
                    <w:rPr>
                      <w:rFonts w:ascii="Calibri" w:eastAsia="Times New Roman" w:hAnsi="Calibri" w:cs="Calibri"/>
                      <w:b/>
                      <w:bCs/>
                      <w:i/>
                      <w:iCs/>
                      <w:color w:val="000000"/>
                      <w:kern w:val="0"/>
                      <w14:ligatures w14:val="none"/>
                    </w:rPr>
                  </w:rPrChange>
                </w:rPr>
                <w:t>ồ</w:t>
              </w:r>
              <w:r w:rsidRPr="00CA691D">
                <w:rPr>
                  <w:rFonts w:ascii="Times New Roman" w:eastAsia="Times New Roman" w:hAnsi="Times New Roman" w:cs="Times New Roman"/>
                  <w:b/>
                  <w:bCs/>
                  <w:i/>
                  <w:iCs/>
                  <w:color w:val="000000"/>
                  <w:kern w:val="0"/>
                  <w:sz w:val="24"/>
                  <w:szCs w:val="24"/>
                  <w14:ligatures w14:val="none"/>
                  <w:rPrChange w:id="444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m, t</w:t>
              </w:r>
              <w:r w:rsidRPr="00CA691D">
                <w:rPr>
                  <w:rFonts w:ascii="Times New Roman" w:eastAsia="Times New Roman" w:hAnsi="Times New Roman" w:cs="Times New Roman"/>
                  <w:b/>
                  <w:bCs/>
                  <w:i/>
                  <w:iCs/>
                  <w:color w:val="000000"/>
                  <w:kern w:val="0"/>
                  <w:sz w:val="24"/>
                  <w:szCs w:val="24"/>
                  <w14:ligatures w14:val="none"/>
                  <w:rPrChange w:id="4443"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444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u</w:t>
              </w:r>
            </w:ins>
            <w:ins w:id="4445" w:author="Administrator" w:date="2025-10-28T17:58:00Z" w16du:dateUtc="2025-10-28T10:58:00Z">
              <w:r>
                <w:rPr>
                  <w:rFonts w:ascii="Times New Roman" w:eastAsia="Times New Roman" w:hAnsi="Times New Roman" w:cs="Times New Roman"/>
                  <w:b/>
                  <w:bCs/>
                  <w:i/>
                  <w:iCs/>
                  <w:color w:val="000000"/>
                  <w:kern w:val="0"/>
                  <w:sz w:val="24"/>
                  <w:szCs w:val="24"/>
                  <w14:ligatures w14:val="none"/>
                </w:rPr>
                <w:t xml:space="preserve"> </w:t>
              </w:r>
            </w:ins>
            <w:ins w:id="4446" w:author="Administrator" w:date="2025-10-28T17:45:00Z" w16du:dateUtc="2025-10-28T10:45:00Z">
              <w:r w:rsidRPr="00CA691D">
                <w:rPr>
                  <w:rFonts w:ascii="Times New Roman" w:eastAsia="Times New Roman" w:hAnsi="Times New Roman" w:cs="Times New Roman"/>
                  <w:b/>
                  <w:bCs/>
                  <w:i/>
                  <w:iCs/>
                  <w:color w:val="000000"/>
                  <w:kern w:val="0"/>
                  <w:sz w:val="24"/>
                  <w:szCs w:val="24"/>
                  <w14:ligatures w14:val="none"/>
                  <w:rPrChange w:id="444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thuy</w:t>
              </w:r>
              <w:r w:rsidRPr="00CA691D">
                <w:rPr>
                  <w:rFonts w:ascii="Times New Roman" w:eastAsia="Times New Roman" w:hAnsi="Times New Roman" w:cs="Times New Roman"/>
                  <w:b/>
                  <w:bCs/>
                  <w:i/>
                  <w:iCs/>
                  <w:color w:val="000000"/>
                  <w:kern w:val="0"/>
                  <w:sz w:val="24"/>
                  <w:szCs w:val="24"/>
                  <w14:ligatures w14:val="none"/>
                  <w:rPrChange w:id="4448" w:author="Administrator" w:date="2025-10-28T17:49:00Z" w16du:dateUtc="2025-10-28T10:49:00Z">
                    <w:rPr>
                      <w:rFonts w:ascii="Calibri" w:eastAsia="Times New Roman" w:hAnsi="Calibri" w:cs="Calibri"/>
                      <w:b/>
                      <w:bCs/>
                      <w:i/>
                      <w:iCs/>
                      <w:color w:val="000000"/>
                      <w:kern w:val="0"/>
                      <w14:ligatures w14:val="none"/>
                    </w:rPr>
                  </w:rPrChange>
                </w:rPr>
                <w:t>ề</w:t>
              </w:r>
              <w:r w:rsidRPr="00CA691D">
                <w:rPr>
                  <w:rFonts w:ascii="Times New Roman" w:eastAsia="Times New Roman" w:hAnsi="Times New Roman" w:cs="Times New Roman"/>
                  <w:b/>
                  <w:bCs/>
                  <w:i/>
                  <w:iCs/>
                  <w:color w:val="000000"/>
                  <w:kern w:val="0"/>
                  <w:sz w:val="24"/>
                  <w:szCs w:val="24"/>
                  <w14:ligatures w14:val="none"/>
                  <w:rPrChange w:id="444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th</w:t>
              </w:r>
              <w:r w:rsidRPr="00CA691D">
                <w:rPr>
                  <w:rFonts w:ascii="Times New Roman" w:eastAsia="Times New Roman" w:hAnsi="Times New Roman" w:cs="Times New Roman"/>
                  <w:b/>
                  <w:bCs/>
                  <w:i/>
                  <w:iCs/>
                  <w:color w:val="000000"/>
                  <w:kern w:val="0"/>
                  <w:sz w:val="24"/>
                  <w:szCs w:val="24"/>
                  <w14:ligatures w14:val="none"/>
                  <w:rPrChange w:id="4450" w:author="Administrator" w:date="2025-10-28T17:49:00Z" w16du:dateUtc="2025-10-28T10:49:00Z">
                    <w:rPr>
                      <w:rFonts w:ascii="Calibri" w:eastAsia="Times New Roman" w:hAnsi="Calibri" w:cs="Calibri"/>
                      <w:b/>
                      <w:bCs/>
                      <w:i/>
                      <w:iCs/>
                      <w:color w:val="000000"/>
                      <w:kern w:val="0"/>
                      <w14:ligatures w14:val="none"/>
                    </w:rPr>
                  </w:rPrChange>
                </w:rPr>
                <w:t>ể</w:t>
              </w:r>
              <w:r w:rsidRPr="00CA691D">
                <w:rPr>
                  <w:rFonts w:ascii="Times New Roman" w:eastAsia="Times New Roman" w:hAnsi="Times New Roman" w:cs="Times New Roman"/>
                  <w:b/>
                  <w:bCs/>
                  <w:i/>
                  <w:iCs/>
                  <w:color w:val="000000"/>
                  <w:kern w:val="0"/>
                  <w:sz w:val="24"/>
                  <w:szCs w:val="24"/>
                  <w14:ligatures w14:val="none"/>
                  <w:rPrChange w:id="445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thao, t</w:t>
              </w:r>
              <w:r w:rsidRPr="00CA691D">
                <w:rPr>
                  <w:rFonts w:ascii="Times New Roman" w:eastAsia="Times New Roman" w:hAnsi="Times New Roman" w:cs="Times New Roman"/>
                  <w:b/>
                  <w:bCs/>
                  <w:i/>
                  <w:iCs/>
                  <w:color w:val="000000"/>
                  <w:kern w:val="0"/>
                  <w:sz w:val="24"/>
                  <w:szCs w:val="24"/>
                  <w14:ligatures w14:val="none"/>
                  <w:rPrChange w:id="4452"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445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u thuy</w:t>
              </w:r>
              <w:r w:rsidRPr="00CA691D">
                <w:rPr>
                  <w:rFonts w:ascii="Times New Roman" w:eastAsia="Times New Roman" w:hAnsi="Times New Roman" w:cs="Times New Roman"/>
                  <w:b/>
                  <w:bCs/>
                  <w:i/>
                  <w:iCs/>
                  <w:color w:val="000000"/>
                  <w:kern w:val="0"/>
                  <w:sz w:val="24"/>
                  <w:szCs w:val="24"/>
                  <w14:ligatures w14:val="none"/>
                  <w:rPrChange w:id="4454" w:author="Administrator" w:date="2025-10-28T17:49:00Z" w16du:dateUtc="2025-10-28T10:49:00Z">
                    <w:rPr>
                      <w:rFonts w:ascii="Calibri" w:eastAsia="Times New Roman" w:hAnsi="Calibri" w:cs="Calibri"/>
                      <w:b/>
                      <w:bCs/>
                      <w:i/>
                      <w:iCs/>
                      <w:color w:val="000000"/>
                      <w:kern w:val="0"/>
                      <w14:ligatures w14:val="none"/>
                    </w:rPr>
                  </w:rPrChange>
                </w:rPr>
                <w:t>ề</w:t>
              </w:r>
              <w:r w:rsidRPr="00CA691D">
                <w:rPr>
                  <w:rFonts w:ascii="Times New Roman" w:eastAsia="Times New Roman" w:hAnsi="Times New Roman" w:cs="Times New Roman"/>
                  <w:b/>
                  <w:bCs/>
                  <w:i/>
                  <w:iCs/>
                  <w:color w:val="000000"/>
                  <w:kern w:val="0"/>
                  <w:sz w:val="24"/>
                  <w:szCs w:val="24"/>
                  <w14:ligatures w14:val="none"/>
                  <w:rPrChange w:id="445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du l</w:t>
              </w:r>
              <w:r w:rsidRPr="00CA691D">
                <w:rPr>
                  <w:rFonts w:ascii="Times New Roman" w:eastAsia="Times New Roman" w:hAnsi="Times New Roman" w:cs="Times New Roman"/>
                  <w:b/>
                  <w:bCs/>
                  <w:i/>
                  <w:iCs/>
                  <w:color w:val="000000"/>
                  <w:kern w:val="0"/>
                  <w:sz w:val="24"/>
                  <w:szCs w:val="24"/>
                  <w14:ligatures w14:val="none"/>
                  <w:rPrChange w:id="4456" w:author="Administrator" w:date="2025-10-28T17:49:00Z" w16du:dateUtc="2025-10-28T10:49:00Z">
                    <w:rPr>
                      <w:rFonts w:ascii="Calibri" w:eastAsia="Times New Roman" w:hAnsi="Calibri" w:cs="Calibri"/>
                      <w:b/>
                      <w:bCs/>
                      <w:i/>
                      <w:iCs/>
                      <w:color w:val="000000"/>
                      <w:kern w:val="0"/>
                      <w14:ligatures w14:val="none"/>
                    </w:rPr>
                  </w:rPrChange>
                </w:rPr>
                <w:t>ị</w:t>
              </w:r>
              <w:r w:rsidRPr="00CA691D">
                <w:rPr>
                  <w:rFonts w:ascii="Times New Roman" w:eastAsia="Times New Roman" w:hAnsi="Times New Roman" w:cs="Times New Roman"/>
                  <w:b/>
                  <w:bCs/>
                  <w:i/>
                  <w:iCs/>
                  <w:color w:val="000000"/>
                  <w:kern w:val="0"/>
                  <w:sz w:val="24"/>
                  <w:szCs w:val="24"/>
                  <w14:ligatures w14:val="none"/>
                  <w:rPrChange w:id="445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ch c</w:t>
              </w:r>
              <w:r w:rsidRPr="00CA691D">
                <w:rPr>
                  <w:rFonts w:ascii="Times New Roman" w:eastAsia="Times New Roman" w:hAnsi="Times New Roman" w:cs="Times New Roman"/>
                  <w:b/>
                  <w:bCs/>
                  <w:i/>
                  <w:iCs/>
                  <w:color w:val="000000"/>
                  <w:kern w:val="0"/>
                  <w:sz w:val="24"/>
                  <w:szCs w:val="24"/>
                  <w14:ligatures w14:val="none"/>
                  <w:rPrChange w:id="4458"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445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a c</w:t>
              </w:r>
              <w:r w:rsidRPr="00CA691D">
                <w:rPr>
                  <w:rFonts w:ascii="Times New Roman" w:eastAsia="Times New Roman" w:hAnsi="Times New Roman" w:cs="Times New Roman"/>
                  <w:b/>
                  <w:bCs/>
                  <w:i/>
                  <w:iCs/>
                  <w:color w:val="000000"/>
                  <w:kern w:val="0"/>
                  <w:sz w:val="24"/>
                  <w:szCs w:val="24"/>
                  <w14:ligatures w14:val="none"/>
                  <w:rPrChange w:id="4460" w:author="Administrator" w:date="2025-10-28T17:49:00Z" w16du:dateUtc="2025-10-28T10:49:00Z">
                    <w:rPr>
                      <w:rFonts w:ascii=".VnTime" w:eastAsia="Times New Roman" w:hAnsi=".VnTime" w:cs=".VnTime"/>
                      <w:b/>
                      <w:bCs/>
                      <w:i/>
                      <w:iCs/>
                      <w:color w:val="000000"/>
                      <w:kern w:val="0"/>
                      <w14:ligatures w14:val="none"/>
                    </w:rPr>
                  </w:rPrChange>
                </w:rPr>
                <w:t>á</w:t>
              </w:r>
              <w:r w:rsidRPr="00CA691D">
                <w:rPr>
                  <w:rFonts w:ascii="Times New Roman" w:eastAsia="Times New Roman" w:hAnsi="Times New Roman" w:cs="Times New Roman"/>
                  <w:b/>
                  <w:bCs/>
                  <w:i/>
                  <w:iCs/>
                  <w:color w:val="000000"/>
                  <w:kern w:val="0"/>
                  <w:sz w:val="24"/>
                  <w:szCs w:val="24"/>
                  <w14:ligatures w14:val="none"/>
                  <w:rPrChange w:id="446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nh</w:t>
              </w:r>
              <w:r w:rsidRPr="00CA691D">
                <w:rPr>
                  <w:rFonts w:ascii="Times New Roman" w:eastAsia="Times New Roman" w:hAnsi="Times New Roman" w:cs="Times New Roman"/>
                  <w:b/>
                  <w:bCs/>
                  <w:i/>
                  <w:iCs/>
                  <w:color w:val="000000"/>
                  <w:kern w:val="0"/>
                  <w:sz w:val="24"/>
                  <w:szCs w:val="24"/>
                  <w14:ligatures w14:val="none"/>
                  <w:rPrChange w:id="4462" w:author="Administrator" w:date="2025-10-28T17:49:00Z" w16du:dateUtc="2025-10-28T10:49:00Z">
                    <w:rPr>
                      <w:rFonts w:ascii=".VnTime" w:eastAsia="Times New Roman" w:hAnsi=".VnTime" w:cs=".VnTime"/>
                      <w:b/>
                      <w:bCs/>
                      <w:i/>
                      <w:iCs/>
                      <w:color w:val="000000"/>
                      <w:kern w:val="0"/>
                      <w14:ligatures w14:val="none"/>
                    </w:rPr>
                  </w:rPrChange>
                </w:rPr>
                <w:t>â</w:t>
              </w:r>
              <w:r w:rsidRPr="00CA691D">
                <w:rPr>
                  <w:rFonts w:ascii="Times New Roman" w:eastAsia="Times New Roman" w:hAnsi="Times New Roman" w:cs="Times New Roman"/>
                  <w:b/>
                  <w:bCs/>
                  <w:i/>
                  <w:iCs/>
                  <w:color w:val="000000"/>
                  <w:kern w:val="0"/>
                  <w:sz w:val="24"/>
                  <w:szCs w:val="24"/>
                  <w14:ligatures w14:val="none"/>
                  <w:rPrChange w:id="446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th</w:t>
              </w:r>
              <w:r w:rsidRPr="00CA691D">
                <w:rPr>
                  <w:rFonts w:ascii="Times New Roman" w:eastAsia="Times New Roman" w:hAnsi="Times New Roman" w:cs="Times New Roman"/>
                  <w:b/>
                  <w:bCs/>
                  <w:i/>
                  <w:iCs/>
                  <w:color w:val="000000"/>
                  <w:kern w:val="0"/>
                  <w:sz w:val="24"/>
                  <w:szCs w:val="24"/>
                  <w14:ligatures w14:val="none"/>
                  <w:rPrChange w:id="4464"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446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 phi c</w:t>
              </w:r>
              <w:r w:rsidRPr="00CA691D">
                <w:rPr>
                  <w:rFonts w:ascii="Times New Roman" w:eastAsia="Times New Roman" w:hAnsi="Times New Roman" w:cs="Times New Roman"/>
                  <w:b/>
                  <w:bCs/>
                  <w:i/>
                  <w:iCs/>
                  <w:color w:val="000000"/>
                  <w:kern w:val="0"/>
                  <w:sz w:val="24"/>
                  <w:szCs w:val="24"/>
                  <w14:ligatures w14:val="none"/>
                  <w:rPrChange w:id="4466" w:author="Administrator" w:date="2025-10-28T17:49:00Z" w16du:dateUtc="2025-10-28T10:49:00Z">
                    <w:rPr>
                      <w:rFonts w:ascii="Calibri" w:eastAsia="Times New Roman" w:hAnsi="Calibri" w:cs="Calibri"/>
                      <w:b/>
                      <w:bCs/>
                      <w:i/>
                      <w:iCs/>
                      <w:color w:val="000000"/>
                      <w:kern w:val="0"/>
                      <w14:ligatures w14:val="none"/>
                    </w:rPr>
                  </w:rPrChange>
                </w:rPr>
                <w:t>ơ</w:t>
              </w:r>
              <w:r w:rsidRPr="00CA691D">
                <w:rPr>
                  <w:rFonts w:ascii="Times New Roman" w:eastAsia="Times New Roman" w:hAnsi="Times New Roman" w:cs="Times New Roman"/>
                  <w:b/>
                  <w:bCs/>
                  <w:i/>
                  <w:iCs/>
                  <w:color w:val="000000"/>
                  <w:kern w:val="0"/>
                  <w:sz w:val="24"/>
                  <w:szCs w:val="24"/>
                  <w14:ligatures w14:val="none"/>
                  <w:rPrChange w:id="446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4468" w:author="Administrator" w:date="2025-10-28T17:49:00Z" w16du:dateUtc="2025-10-28T10:49:00Z">
                    <w:rPr>
                      <w:rFonts w:ascii="TimesNewRomanPS-ItalicMT" w:eastAsia="Times New Roman" w:hAnsi="TimesNewRomanPS-ItalicMT" w:cs="Times New Roman"/>
                      <w:i/>
                      <w:iCs/>
                      <w:color w:val="000000"/>
                      <w:kern w:val="0"/>
                      <w14:ligatures w14:val="none"/>
                    </w:rPr>
                  </w:rPrChange>
                </w:rPr>
                <w:t>v</w:t>
              </w:r>
              <w:r w:rsidRPr="00CA691D">
                <w:rPr>
                  <w:rFonts w:ascii="Times New Roman" w:eastAsia="Times New Roman" w:hAnsi="Times New Roman" w:cs="Times New Roman"/>
                  <w:i/>
                  <w:iCs/>
                  <w:color w:val="000000"/>
                  <w:kern w:val="0"/>
                  <w:sz w:val="24"/>
                  <w:szCs w:val="24"/>
                  <w14:ligatures w14:val="none"/>
                  <w:rPrChange w:id="4469"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470" w:author="Administrator" w:date="2025-10-28T17:49:00Z" w16du:dateUtc="2025-10-28T10:49:00Z">
                    <w:rPr>
                      <w:rFonts w:ascii="TimesNewRomanPS-ItalicMT" w:eastAsia="Times New Roman" w:hAnsi="TimesNewRomanPS-ItalicMT" w:cs="Times New Roman"/>
                      <w:i/>
                      <w:iCs/>
                      <w:color w:val="000000"/>
                      <w:kern w:val="0"/>
                      <w14:ligatures w14:val="none"/>
                    </w:rPr>
                  </w:rPrChange>
                </w:rPr>
                <w:t>o, r</w:t>
              </w:r>
              <w:r w:rsidRPr="00CA691D">
                <w:rPr>
                  <w:rFonts w:ascii="Times New Roman" w:eastAsia="Times New Roman" w:hAnsi="Times New Roman" w:cs="Times New Roman"/>
                  <w:i/>
                  <w:iCs/>
                  <w:color w:val="000000"/>
                  <w:kern w:val="0"/>
                  <w:sz w:val="24"/>
                  <w:szCs w:val="24"/>
                  <w14:ligatures w14:val="none"/>
                  <w:rPrChange w:id="4471" w:author="Administrator" w:date="2025-10-28T17:49:00Z" w16du:dateUtc="2025-10-28T10:49:00Z">
                    <w:rPr>
                      <w:rFonts w:ascii="Calibri" w:eastAsia="Times New Roman" w:hAnsi="Calibri" w:cs="Calibri"/>
                      <w:i/>
                      <w:iCs/>
                      <w:color w:val="000000"/>
                      <w:kern w:val="0"/>
                      <w14:ligatures w14:val="none"/>
                    </w:rPr>
                  </w:rPrChange>
                </w:rPr>
                <w:t>ờ</w:t>
              </w:r>
              <w:r w:rsidRPr="00CA691D">
                <w:rPr>
                  <w:rFonts w:ascii="Times New Roman" w:eastAsia="Times New Roman" w:hAnsi="Times New Roman" w:cs="Times New Roman"/>
                  <w:i/>
                  <w:iCs/>
                  <w:color w:val="000000"/>
                  <w:kern w:val="0"/>
                  <w:sz w:val="24"/>
                  <w:szCs w:val="24"/>
                  <w14:ligatures w14:val="none"/>
                  <w:rPrChange w:id="4472"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4473"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474" w:author="Administrator" w:date="2025-10-28T17:49:00Z" w16du:dateUtc="2025-10-28T10:49:00Z">
                    <w:rPr>
                      <w:rFonts w:ascii="TimesNewRomanPS-ItalicMT" w:eastAsia="Times New Roman" w:hAnsi="TimesNewRomanPS-ItalicMT" w:cs="Times New Roman"/>
                      <w:i/>
                      <w:iCs/>
                      <w:color w:val="000000"/>
                      <w:kern w:val="0"/>
                      <w14:ligatures w14:val="none"/>
                    </w:rPr>
                  </w:rPrChange>
                </w:rPr>
                <w:t>ng, b</w:t>
              </w:r>
              <w:r w:rsidRPr="00CA691D">
                <w:rPr>
                  <w:rFonts w:ascii="Times New Roman" w:eastAsia="Times New Roman" w:hAnsi="Times New Roman" w:cs="Times New Roman"/>
                  <w:i/>
                  <w:iCs/>
                  <w:color w:val="000000"/>
                  <w:kern w:val="0"/>
                  <w:sz w:val="24"/>
                  <w:szCs w:val="24"/>
                  <w14:ligatures w14:val="none"/>
                  <w:rPrChange w:id="4475"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4476"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ins>
            <w:ins w:id="4477"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478"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479" w:author="Administrator" w:date="2025-10-28T17:49:00Z" w16du:dateUtc="2025-10-28T10:49:00Z">
                    <w:rPr>
                      <w:rFonts w:ascii="TimesNewRomanPS-ItalicMT" w:eastAsia="Times New Roman" w:hAnsi="TimesNewRomanPS-ItalicMT" w:cs="Times New Roman"/>
                      <w:i/>
                      <w:iCs/>
                      <w:color w:val="000000"/>
                      <w:kern w:val="0"/>
                      <w14:ligatures w14:val="none"/>
                    </w:rPr>
                  </w:rPrChange>
                </w:rPr>
                <w:t>th</w:t>
              </w:r>
              <w:r w:rsidRPr="00CA691D">
                <w:rPr>
                  <w:rFonts w:ascii="Times New Roman" w:eastAsia="Times New Roman" w:hAnsi="Times New Roman" w:cs="Times New Roman"/>
                  <w:i/>
                  <w:iCs/>
                  <w:color w:val="000000"/>
                  <w:kern w:val="0"/>
                  <w:sz w:val="24"/>
                  <w:szCs w:val="24"/>
                  <w14:ligatures w14:val="none"/>
                  <w:rPrChange w:id="4480"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481"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482"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48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484"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48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a, khu neo </w:t>
              </w:r>
              <w:r w:rsidRPr="00CA691D">
                <w:rPr>
                  <w:rFonts w:ascii="Times New Roman" w:eastAsia="Times New Roman" w:hAnsi="Times New Roman" w:cs="Times New Roman"/>
                  <w:i/>
                  <w:iCs/>
                  <w:color w:val="000000"/>
                  <w:kern w:val="0"/>
                  <w:sz w:val="24"/>
                  <w:szCs w:val="24"/>
                  <w14:ligatures w14:val="none"/>
                  <w:rPrChange w:id="4486" w:author="Administrator" w:date="2025-10-28T17:49:00Z" w16du:dateUtc="2025-10-28T10:49:00Z">
                    <w:rPr>
                      <w:rFonts w:ascii="Calibri" w:eastAsia="Times New Roman" w:hAnsi="Calibri" w:cs="Calibri"/>
                      <w:i/>
                      <w:iCs/>
                      <w:color w:val="000000"/>
                      <w:kern w:val="0"/>
                      <w14:ligatures w14:val="none"/>
                    </w:rPr>
                  </w:rPrChange>
                </w:rPr>
                <w:t>đậ</w:t>
              </w:r>
              <w:r w:rsidRPr="00CA691D">
                <w:rPr>
                  <w:rFonts w:ascii="Times New Roman" w:eastAsia="Times New Roman" w:hAnsi="Times New Roman" w:cs="Times New Roman"/>
                  <w:i/>
                  <w:iCs/>
                  <w:color w:val="000000"/>
                  <w:kern w:val="0"/>
                  <w:sz w:val="24"/>
                  <w:szCs w:val="24"/>
                  <w14:ligatures w14:val="none"/>
                  <w:rPrChange w:id="4487" w:author="Administrator" w:date="2025-10-28T17:49:00Z" w16du:dateUtc="2025-10-28T10:49:00Z">
                    <w:rPr>
                      <w:rFonts w:ascii="TimesNewRomanPS-ItalicMT" w:eastAsia="Times New Roman" w:hAnsi="TimesNewRomanPS-ItalicMT" w:cs="Times New Roman"/>
                      <w:i/>
                      <w:iCs/>
                      <w:color w:val="000000"/>
                      <w:kern w:val="0"/>
                      <w14:ligatures w14:val="none"/>
                    </w:rPr>
                  </w:rPrChange>
                </w:rPr>
                <w:t>u th</w:t>
              </w:r>
              <w:r w:rsidRPr="00CA691D">
                <w:rPr>
                  <w:rFonts w:ascii="Times New Roman" w:eastAsia="Times New Roman" w:hAnsi="Times New Roman" w:cs="Times New Roman"/>
                  <w:i/>
                  <w:iCs/>
                  <w:color w:val="000000"/>
                  <w:kern w:val="0"/>
                  <w:sz w:val="24"/>
                  <w:szCs w:val="24"/>
                  <w14:ligatures w14:val="none"/>
                  <w:rPrChange w:id="4488"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4489" w:author="Administrator" w:date="2025-10-28T17:49:00Z" w16du:dateUtc="2025-10-28T10:49:00Z">
                    <w:rPr>
                      <w:rFonts w:ascii="TimesNewRomanPS-ItalicMT" w:eastAsia="Times New Roman" w:hAnsi="TimesNewRomanPS-ItalicMT" w:cs="Times New Roman"/>
                      <w:i/>
                      <w:iCs/>
                      <w:color w:val="000000"/>
                      <w:kern w:val="0"/>
                      <w14:ligatures w14:val="none"/>
                    </w:rPr>
                  </w:rPrChange>
                </w:rPr>
                <w:t>c hi</w:t>
              </w:r>
              <w:r w:rsidRPr="00CA691D">
                <w:rPr>
                  <w:rFonts w:ascii="Times New Roman" w:eastAsia="Times New Roman" w:hAnsi="Times New Roman" w:cs="Times New Roman"/>
                  <w:i/>
                  <w:iCs/>
                  <w:color w:val="000000"/>
                  <w:kern w:val="0"/>
                  <w:sz w:val="24"/>
                  <w:szCs w:val="24"/>
                  <w14:ligatures w14:val="none"/>
                  <w:rPrChange w:id="4490"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49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 theo quy </w:t>
              </w:r>
              <w:r w:rsidRPr="00CA691D">
                <w:rPr>
                  <w:rFonts w:ascii="Times New Roman" w:eastAsia="Times New Roman" w:hAnsi="Times New Roman" w:cs="Times New Roman"/>
                  <w:i/>
                  <w:iCs/>
                  <w:color w:val="000000"/>
                  <w:kern w:val="0"/>
                  <w:sz w:val="24"/>
                  <w:szCs w:val="24"/>
                  <w14:ligatures w14:val="none"/>
                  <w:rPrChange w:id="4492"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493" w:author="Administrator" w:date="2025-10-28T17:49:00Z" w16du:dateUtc="2025-10-28T10:49:00Z">
                    <w:rPr>
                      <w:rFonts w:ascii="TimesNewRomanPS-ItalicMT" w:eastAsia="Times New Roman" w:hAnsi="TimesNewRomanPS-ItalicMT" w:cs="Times New Roman"/>
                      <w:i/>
                      <w:iCs/>
                      <w:color w:val="000000"/>
                      <w:kern w:val="0"/>
                      <w14:ligatures w14:val="none"/>
                    </w:rPr>
                  </w:rPrChange>
                </w:rPr>
                <w:t>nh c</w:t>
              </w:r>
              <w:r w:rsidRPr="00CA691D">
                <w:rPr>
                  <w:rFonts w:ascii="Times New Roman" w:eastAsia="Times New Roman" w:hAnsi="Times New Roman" w:cs="Times New Roman"/>
                  <w:i/>
                  <w:iCs/>
                  <w:color w:val="000000"/>
                  <w:kern w:val="0"/>
                  <w:sz w:val="24"/>
                  <w:szCs w:val="24"/>
                  <w14:ligatures w14:val="none"/>
                  <w:rPrChange w:id="4494"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495" w:author="Administrator" w:date="2025-10-28T17:49:00Z" w16du:dateUtc="2025-10-28T10:49:00Z">
                    <w:rPr>
                      <w:rFonts w:ascii="TimesNewRomanPS-ItalicMT" w:eastAsia="Times New Roman" w:hAnsi="TimesNewRomanPS-ItalicMT" w:cs="Times New Roman"/>
                      <w:i/>
                      <w:iCs/>
                      <w:color w:val="000000"/>
                      <w:kern w:val="0"/>
                      <w14:ligatures w14:val="none"/>
                    </w:rPr>
                  </w:rPrChange>
                </w:rPr>
                <w:t>a ph</w:t>
              </w:r>
              <w:r w:rsidRPr="00CA691D">
                <w:rPr>
                  <w:rFonts w:ascii="Times New Roman" w:eastAsia="Times New Roman" w:hAnsi="Times New Roman" w:cs="Times New Roman"/>
                  <w:i/>
                  <w:iCs/>
                  <w:color w:val="000000"/>
                  <w:kern w:val="0"/>
                  <w:sz w:val="24"/>
                  <w:szCs w:val="24"/>
                  <w14:ligatures w14:val="none"/>
                  <w:rPrChange w:id="4496"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4497" w:author="Administrator" w:date="2025-10-28T17:49:00Z" w16du:dateUtc="2025-10-28T10:49:00Z">
                    <w:rPr>
                      <w:rFonts w:ascii="TimesNewRomanPS-ItalicMT" w:eastAsia="Times New Roman" w:hAnsi="TimesNewRomanPS-ItalicMT" w:cs="Times New Roman"/>
                      <w:i/>
                      <w:iCs/>
                      <w:color w:val="000000"/>
                      <w:kern w:val="0"/>
                      <w14:ligatures w14:val="none"/>
                    </w:rPr>
                  </w:rPrChange>
                </w:rPr>
                <w:t>p lu</w:t>
              </w:r>
              <w:r w:rsidRPr="00CA691D">
                <w:rPr>
                  <w:rFonts w:ascii="Times New Roman" w:eastAsia="Times New Roman" w:hAnsi="Times New Roman" w:cs="Times New Roman"/>
                  <w:i/>
                  <w:iCs/>
                  <w:color w:val="000000"/>
                  <w:kern w:val="0"/>
                  <w:sz w:val="24"/>
                  <w:szCs w:val="24"/>
                  <w14:ligatures w14:val="none"/>
                  <w:rPrChange w:id="4498"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4499" w:author="Administrator" w:date="2025-10-28T17:49:00Z" w16du:dateUtc="2025-10-28T10:49:00Z">
                    <w:rPr>
                      <w:rFonts w:ascii="TimesNewRomanPS-ItalicMT" w:eastAsia="Times New Roman" w:hAnsi="TimesNewRomanPS-ItalicMT" w:cs="Times New Roman"/>
                      <w:i/>
                      <w:iCs/>
                      <w:color w:val="000000"/>
                      <w:kern w:val="0"/>
                      <w14:ligatures w14:val="none"/>
                    </w:rPr>
                  </w:rPrChange>
                </w:rPr>
                <w:t>t h</w:t>
              </w:r>
              <w:r w:rsidRPr="00CA691D">
                <w:rPr>
                  <w:rFonts w:ascii="Times New Roman" w:eastAsia="Times New Roman" w:hAnsi="Times New Roman" w:cs="Times New Roman"/>
                  <w:i/>
                  <w:iCs/>
                  <w:color w:val="000000"/>
                  <w:kern w:val="0"/>
                  <w:sz w:val="24"/>
                  <w:szCs w:val="24"/>
                  <w14:ligatures w14:val="none"/>
                  <w:rPrChange w:id="4500"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501"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4502"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503" w:author="Administrator" w:date="2025-10-28T17:49:00Z" w16du:dateUtc="2025-10-28T10:49:00Z">
                    <w:rPr>
                      <w:rFonts w:ascii="TimesNewRomanPS-ItalicMT" w:eastAsia="Times New Roman" w:hAnsi="TimesNewRomanPS-ItalicMT" w:cs="Times New Roman"/>
                      <w:i/>
                      <w:iCs/>
                      <w:color w:val="000000"/>
                      <w:kern w:val="0"/>
                      <w14:ligatures w14:val="none"/>
                    </w:rPr>
                  </w:rPrChange>
                </w:rPr>
                <w:t>i</w:t>
              </w:r>
              <w:r w:rsidRPr="00CA691D">
                <w:rPr>
                  <w:rFonts w:ascii="Times New Roman" w:eastAsia="Times New Roman" w:hAnsi="Times New Roman" w:cs="Times New Roman"/>
                  <w:i/>
                  <w:iCs/>
                  <w:color w:val="000000"/>
                  <w:kern w:val="0"/>
                  <w:sz w:val="24"/>
                  <w:szCs w:val="24"/>
                  <w14:ligatures w14:val="none"/>
                  <w:rPrChange w:id="4504" w:author="Administrator" w:date="2025-10-28T17:49:00Z" w16du:dateUtc="2025-10-28T10:49:00Z">
                    <w:rPr>
                      <w:rFonts w:ascii=".VnTime" w:eastAsia="Times New Roman" w:hAnsi=".VnTime" w:cs=".VnTime"/>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450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4506" w:author="Administrator" w:date="2025-10-28T17:49:00Z" w16du:dateUtc="2025-10-28T10:49:00Z">
                    <w:rPr>
                      <w:rFonts w:ascii="Calibri" w:eastAsia="Times New Roman" w:hAnsi="Calibri" w:cs="Calibri"/>
                      <w:color w:val="000000"/>
                      <w:kern w:val="0"/>
                      <w14:ligatures w14:val="none"/>
                    </w:rPr>
                  </w:rPrChange>
                </w:rPr>
                <w:t>Đề</w:t>
              </w:r>
            </w:ins>
            <w:ins w:id="4507" w:author="Administrator" w:date="2025-10-28T17:58:00Z" w16du:dateUtc="2025-10-28T10:58:00Z">
              <w:r>
                <w:rPr>
                  <w:rFonts w:ascii="Times New Roman" w:eastAsia="Times New Roman" w:hAnsi="Times New Roman" w:cs="Times New Roman"/>
                  <w:color w:val="000000"/>
                  <w:kern w:val="0"/>
                  <w:sz w:val="24"/>
                  <w:szCs w:val="24"/>
                  <w14:ligatures w14:val="none"/>
                </w:rPr>
                <w:t xml:space="preserve"> </w:t>
              </w:r>
            </w:ins>
            <w:ins w:id="4508"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509" w:author="Administrator" w:date="2025-10-28T17:49:00Z" w16du:dateUtc="2025-10-28T10:49:00Z">
                    <w:rPr>
                      <w:rFonts w:ascii="TimesNewRomanPSMT" w:eastAsia="Times New Roman" w:hAnsi="TimesNewRomanPSMT" w:cs="Times New Roman"/>
                      <w:color w:val="000000"/>
                      <w:kern w:val="0"/>
                      <w14:ligatures w14:val="none"/>
                    </w:rPr>
                  </w:rPrChange>
                </w:rPr>
                <w:t>ngh</w:t>
              </w:r>
              <w:r w:rsidRPr="00CA691D">
                <w:rPr>
                  <w:rFonts w:ascii="Times New Roman" w:eastAsia="Times New Roman" w:hAnsi="Times New Roman" w:cs="Times New Roman"/>
                  <w:color w:val="000000"/>
                  <w:kern w:val="0"/>
                  <w:sz w:val="24"/>
                  <w:szCs w:val="24"/>
                  <w14:ligatures w14:val="none"/>
                  <w:rPrChange w:id="4510"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4511"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4512"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4513" w:author="Administrator" w:date="2025-10-28T17:49:00Z" w16du:dateUtc="2025-10-28T10:49:00Z">
                    <w:rPr>
                      <w:rFonts w:ascii="TimesNewRomanPSMT" w:eastAsia="Times New Roman" w:hAnsi="TimesNewRomanPSMT" w:cs="Times New Roman"/>
                      <w:color w:val="000000"/>
                      <w:kern w:val="0"/>
                      <w14:ligatures w14:val="none"/>
                    </w:rPr>
                  </w:rPrChange>
                </w:rPr>
                <w:t xml:space="preserve"> sung quy </w:t>
              </w:r>
              <w:r w:rsidRPr="00CA691D">
                <w:rPr>
                  <w:rFonts w:ascii="Times New Roman" w:eastAsia="Times New Roman" w:hAnsi="Times New Roman" w:cs="Times New Roman"/>
                  <w:color w:val="000000"/>
                  <w:kern w:val="0"/>
                  <w:sz w:val="24"/>
                  <w:szCs w:val="24"/>
                  <w14:ligatures w14:val="none"/>
                  <w:rPrChange w:id="4514"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4515" w:author="Administrator" w:date="2025-10-28T17:49:00Z" w16du:dateUtc="2025-10-28T10:49:00Z">
                    <w:rPr>
                      <w:rFonts w:ascii="TimesNewRomanPSMT" w:eastAsia="Times New Roman" w:hAnsi="TimesNewRomanPSMT" w:cs="Times New Roman"/>
                      <w:color w:val="000000"/>
                      <w:kern w:val="0"/>
                      <w14:ligatures w14:val="none"/>
                    </w:rPr>
                  </w:rPrChange>
                </w:rPr>
                <w:t>nh gi</w:t>
              </w:r>
              <w:r w:rsidRPr="00CA691D">
                <w:rPr>
                  <w:rFonts w:ascii="Times New Roman" w:eastAsia="Times New Roman" w:hAnsi="Times New Roman" w:cs="Times New Roman"/>
                  <w:color w:val="000000"/>
                  <w:kern w:val="0"/>
                  <w:sz w:val="24"/>
                  <w:szCs w:val="24"/>
                  <w14:ligatures w14:val="none"/>
                  <w:rPrChange w:id="451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517" w:author="Administrator" w:date="2025-10-28T17:49:00Z" w16du:dateUtc="2025-10-28T10:49:00Z">
                    <w:rPr>
                      <w:rFonts w:ascii="TimesNewRomanPSMT" w:eastAsia="Times New Roman" w:hAnsi="TimesNewRomanPSMT" w:cs="Times New Roman"/>
                      <w:color w:val="000000"/>
                      <w:kern w:val="0"/>
                      <w14:ligatures w14:val="none"/>
                    </w:rPr>
                  </w:rPrChange>
                </w:rPr>
                <w:t>i th</w:t>
              </w:r>
              <w:r w:rsidRPr="00CA691D">
                <w:rPr>
                  <w:rFonts w:ascii="Times New Roman" w:eastAsia="Times New Roman" w:hAnsi="Times New Roman" w:cs="Times New Roman"/>
                  <w:color w:val="000000"/>
                  <w:kern w:val="0"/>
                  <w:sz w:val="24"/>
                  <w:szCs w:val="24"/>
                  <w14:ligatures w14:val="none"/>
                  <w:rPrChange w:id="4518"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4519" w:author="Administrator" w:date="2025-10-28T17:49:00Z" w16du:dateUtc="2025-10-28T10:49:00Z">
                    <w:rPr>
                      <w:rFonts w:ascii="TimesNewRomanPSMT" w:eastAsia="Times New Roman" w:hAnsi="TimesNewRomanPSMT" w:cs="Times New Roman"/>
                      <w:color w:val="000000"/>
                      <w:kern w:val="0"/>
                      <w14:ligatures w14:val="none"/>
                    </w:rPr>
                  </w:rPrChange>
                </w:rPr>
                <w:t>ch t</w:t>
              </w:r>
              <w:r w:rsidRPr="00CA691D">
                <w:rPr>
                  <w:rFonts w:ascii="Times New Roman" w:eastAsia="Times New Roman" w:hAnsi="Times New Roman" w:cs="Times New Roman"/>
                  <w:color w:val="000000"/>
                  <w:kern w:val="0"/>
                  <w:sz w:val="24"/>
                  <w:szCs w:val="24"/>
                  <w14:ligatures w14:val="none"/>
                  <w:rPrChange w:id="4520" w:author="Administrator" w:date="2025-10-28T17:49:00Z" w16du:dateUtc="2025-10-28T10:49:00Z">
                    <w:rPr>
                      <w:rFonts w:ascii="Calibri" w:eastAsia="Times New Roman" w:hAnsi="Calibri" w:cs="Calibri"/>
                      <w:color w:val="000000"/>
                      <w:kern w:val="0"/>
                      <w14:ligatures w14:val="none"/>
                    </w:rPr>
                  </w:rPrChange>
                </w:rPr>
                <w:t>ừ</w:t>
              </w:r>
              <w:r w:rsidRPr="00CA691D">
                <w:rPr>
                  <w:rFonts w:ascii="Times New Roman" w:eastAsia="Times New Roman" w:hAnsi="Times New Roman" w:cs="Times New Roman"/>
                  <w:color w:val="000000"/>
                  <w:kern w:val="0"/>
                  <w:sz w:val="24"/>
                  <w:szCs w:val="24"/>
                  <w14:ligatures w14:val="none"/>
                  <w:rPrChange w:id="4521" w:author="Administrator" w:date="2025-10-28T17:49:00Z" w16du:dateUtc="2025-10-28T10:49:00Z">
                    <w:rPr>
                      <w:rFonts w:ascii="TimesNewRomanPSMT" w:eastAsia="Times New Roman" w:hAnsi="TimesNewRomanPSMT" w:cs="Times New Roman"/>
                      <w:color w:val="000000"/>
                      <w:kern w:val="0"/>
                      <w14:ligatures w14:val="none"/>
                    </w:rPr>
                  </w:rPrChange>
                </w:rPr>
                <w:t xml:space="preserve"> ng</w:t>
              </w:r>
              <w:r w:rsidRPr="00CA691D">
                <w:rPr>
                  <w:rFonts w:ascii="Times New Roman" w:eastAsia="Times New Roman" w:hAnsi="Times New Roman" w:cs="Times New Roman"/>
                  <w:color w:val="000000"/>
                  <w:kern w:val="0"/>
                  <w:sz w:val="24"/>
                  <w:szCs w:val="24"/>
                  <w14:ligatures w14:val="none"/>
                  <w:rPrChange w:id="4522"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4523"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4524"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4525"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4526"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4527"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4528"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4529" w:author="Administrator" w:date="2025-10-28T17:49:00Z" w16du:dateUtc="2025-10-28T10:49:00Z">
                    <w:rPr>
                      <w:rFonts w:ascii="TimesNewRomanPSMT" w:eastAsia="Times New Roman" w:hAnsi="TimesNewRomanPSMT" w:cs="Times New Roman"/>
                      <w:color w:val="000000"/>
                      <w:kern w:val="0"/>
                      <w14:ligatures w14:val="none"/>
                    </w:rPr>
                  </w:rPrChange>
                </w:rPr>
                <w:t>c ph</w:t>
              </w:r>
              <w:r w:rsidRPr="00CA691D">
                <w:rPr>
                  <w:rFonts w:ascii="Times New Roman" w:eastAsia="Times New Roman" w:hAnsi="Times New Roman" w:cs="Times New Roman"/>
                  <w:color w:val="000000"/>
                  <w:kern w:val="0"/>
                  <w:sz w:val="24"/>
                  <w:szCs w:val="24"/>
                  <w14:ligatures w14:val="none"/>
                  <w:rPrChange w:id="4530"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4531"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453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533" w:author="Administrator" w:date="2025-10-28T17:49:00Z" w16du:dateUtc="2025-10-28T10:49:00Z">
                    <w:rPr>
                      <w:rFonts w:ascii="TimesNewRomanPSMT" w:eastAsia="Times New Roman" w:hAnsi="TimesNewRomanPSMT" w:cs="Times New Roman"/>
                      <w:color w:val="000000"/>
                      <w:kern w:val="0"/>
                      <w14:ligatures w14:val="none"/>
                    </w:rPr>
                  </w:rPrChange>
                </w:rPr>
                <w:t>n n</w:t>
              </w:r>
              <w:r w:rsidRPr="00CA691D">
                <w:rPr>
                  <w:rFonts w:ascii="Times New Roman" w:eastAsia="Times New Roman" w:hAnsi="Times New Roman" w:cs="Times New Roman"/>
                  <w:color w:val="000000"/>
                  <w:kern w:val="0"/>
                  <w:sz w:val="24"/>
                  <w:szCs w:val="24"/>
                  <w14:ligatures w14:val="none"/>
                  <w:rPrChange w:id="4534"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4535" w:author="Administrator" w:date="2025-10-28T17:49:00Z" w16du:dateUtc="2025-10-28T10:49:00Z">
                    <w:rPr>
                      <w:rFonts w:ascii="TimesNewRomanPSMT" w:eastAsia="Times New Roman" w:hAnsi="TimesNewRomanPSMT" w:cs="Times New Roman"/>
                      <w:color w:val="000000"/>
                      <w:kern w:val="0"/>
                      <w14:ligatures w14:val="none"/>
                    </w:rPr>
                  </w:rPrChange>
                </w:rPr>
                <w:t>u tr</w:t>
              </w:r>
              <w:r w:rsidRPr="00CA691D">
                <w:rPr>
                  <w:rFonts w:ascii="Times New Roman" w:eastAsia="Times New Roman" w:hAnsi="Times New Roman" w:cs="Times New Roman"/>
                  <w:color w:val="000000"/>
                  <w:kern w:val="0"/>
                  <w:sz w:val="24"/>
                  <w:szCs w:val="24"/>
                  <w14:ligatures w14:val="none"/>
                  <w:rPrChange w:id="4536"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4537"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4538"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4539" w:author="Administrator" w:date="2025-10-28T17:49:00Z" w16du:dateUtc="2025-10-28T10:49:00Z">
                    <w:rPr>
                      <w:rFonts w:ascii="TimesNewRomanPSMT" w:eastAsia="Times New Roman" w:hAnsi="TimesNewRomanPSMT" w:cs="Times New Roman"/>
                      <w:color w:val="000000"/>
                      <w:kern w:val="0"/>
                      <w14:ligatures w14:val="none"/>
                    </w:rPr>
                  </w:rPrChange>
                </w:rPr>
                <w:t xml:space="preserve"> l</w:t>
              </w:r>
              <w:r w:rsidRPr="00CA691D">
                <w:rPr>
                  <w:rFonts w:ascii="Times New Roman" w:eastAsia="Times New Roman" w:hAnsi="Times New Roman" w:cs="Times New Roman"/>
                  <w:color w:val="000000"/>
                  <w:kern w:val="0"/>
                  <w:sz w:val="24"/>
                  <w:szCs w:val="24"/>
                  <w14:ligatures w14:val="none"/>
                  <w:rPrChange w:id="4540"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4541" w:author="Administrator" w:date="2025-10-28T17:49:00Z" w16du:dateUtc="2025-10-28T10:49:00Z">
                    <w:rPr>
                      <w:rFonts w:ascii="TimesNewRomanPSMT" w:eastAsia="Times New Roman" w:hAnsi="TimesNewRomanPSMT" w:cs="Times New Roman"/>
                      <w:color w:val="000000"/>
                      <w:kern w:val="0"/>
                      <w14:ligatures w14:val="none"/>
                    </w:rPr>
                  </w:rPrChange>
                </w:rPr>
                <w:t>m</w:t>
              </w:r>
            </w:ins>
            <w:ins w:id="4542" w:author="Administrator" w:date="2025-10-28T17:58:00Z" w16du:dateUtc="2025-10-28T10:58:00Z">
              <w:r>
                <w:rPr>
                  <w:rFonts w:ascii="Times New Roman" w:eastAsia="Times New Roman" w:hAnsi="Times New Roman" w:cs="Times New Roman"/>
                  <w:color w:val="000000"/>
                  <w:kern w:val="0"/>
                  <w:sz w:val="24"/>
                  <w:szCs w:val="24"/>
                  <w14:ligatures w14:val="none"/>
                </w:rPr>
                <w:t xml:space="preserve"> </w:t>
              </w:r>
            </w:ins>
            <w:ins w:id="4543"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544"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4545"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4546"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4547" w:author="Administrator" w:date="2025-10-28T17:49:00Z" w16du:dateUtc="2025-10-28T10:49:00Z">
                    <w:rPr>
                      <w:rFonts w:ascii="Calibri" w:eastAsia="Times New Roman" w:hAnsi="Calibri" w:cs="Calibri"/>
                      <w:color w:val="000000"/>
                      <w:kern w:val="0"/>
                      <w14:ligatures w14:val="none"/>
                    </w:rPr>
                  </w:rPrChange>
                </w:rPr>
                <w:t>ở</w:t>
              </w:r>
              <w:r w:rsidRPr="00CA691D">
                <w:rPr>
                  <w:rFonts w:ascii="Times New Roman" w:eastAsia="Times New Roman" w:hAnsi="Times New Roman" w:cs="Times New Roman"/>
                  <w:color w:val="000000"/>
                  <w:kern w:val="0"/>
                  <w:sz w:val="24"/>
                  <w:szCs w:val="24"/>
                  <w14:ligatures w14:val="none"/>
                  <w:rPrChange w:id="4548" w:author="Administrator" w:date="2025-10-28T17:49:00Z" w16du:dateUtc="2025-10-28T10:49:00Z">
                    <w:rPr>
                      <w:rFonts w:ascii="TimesNewRomanPSMT" w:eastAsia="Times New Roman" w:hAnsi="TimesNewRomanPSMT" w:cs="Times New Roman"/>
                      <w:color w:val="000000"/>
                      <w:kern w:val="0"/>
                      <w14:ligatures w14:val="none"/>
                    </w:rPr>
                  </w:rPrChange>
                </w:rPr>
                <w:t xml:space="preserve"> tri</w:t>
              </w:r>
              <w:r w:rsidRPr="00CA691D">
                <w:rPr>
                  <w:rFonts w:ascii="Times New Roman" w:eastAsia="Times New Roman" w:hAnsi="Times New Roman" w:cs="Times New Roman"/>
                  <w:color w:val="000000"/>
                  <w:kern w:val="0"/>
                  <w:sz w:val="24"/>
                  <w:szCs w:val="24"/>
                  <w14:ligatures w14:val="none"/>
                  <w:rPrChange w:id="4549"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4550" w:author="Administrator" w:date="2025-10-28T17:49:00Z" w16du:dateUtc="2025-10-28T10:49:00Z">
                    <w:rPr>
                      <w:rFonts w:ascii="TimesNewRomanPSMT" w:eastAsia="Times New Roman" w:hAnsi="TimesNewRomanPSMT" w:cs="Times New Roman"/>
                      <w:color w:val="000000"/>
                      <w:kern w:val="0"/>
                      <w14:ligatures w14:val="none"/>
                    </w:rPr>
                  </w:rPrChange>
                </w:rPr>
                <w:t>n khai th</w:t>
              </w:r>
              <w:r w:rsidRPr="00CA691D">
                <w:rPr>
                  <w:rFonts w:ascii="Times New Roman" w:eastAsia="Times New Roman" w:hAnsi="Times New Roman" w:cs="Times New Roman"/>
                  <w:color w:val="000000"/>
                  <w:kern w:val="0"/>
                  <w:sz w:val="24"/>
                  <w:szCs w:val="24"/>
                  <w14:ligatures w14:val="none"/>
                  <w:rPrChange w:id="4551"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4552" w:author="Administrator" w:date="2025-10-28T17:49:00Z" w16du:dateUtc="2025-10-28T10:49:00Z">
                    <w:rPr>
                      <w:rFonts w:ascii="TimesNewRomanPSMT" w:eastAsia="Times New Roman" w:hAnsi="TimesNewRomanPSMT" w:cs="Times New Roman"/>
                      <w:color w:val="000000"/>
                      <w:kern w:val="0"/>
                      <w14:ligatures w14:val="none"/>
                    </w:rPr>
                  </w:rPrChange>
                </w:rPr>
                <w:t>c hi</w:t>
              </w:r>
              <w:r w:rsidRPr="00CA691D">
                <w:rPr>
                  <w:rFonts w:ascii="Times New Roman" w:eastAsia="Times New Roman" w:hAnsi="Times New Roman" w:cs="Times New Roman"/>
                  <w:color w:val="000000"/>
                  <w:kern w:val="0"/>
                  <w:sz w:val="24"/>
                  <w:szCs w:val="24"/>
                  <w14:ligatures w14:val="none"/>
                  <w:rPrChange w:id="4553"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554" w:author="Administrator" w:date="2025-10-28T17:49:00Z" w16du:dateUtc="2025-10-28T10:49:00Z">
                    <w:rPr>
                      <w:rFonts w:ascii="TimesNewRomanPSMT" w:eastAsia="Times New Roman" w:hAnsi="TimesNewRomanPSMT" w:cs="Times New Roman"/>
                      <w:color w:val="000000"/>
                      <w:kern w:val="0"/>
                      <w14:ligatures w14:val="none"/>
                    </w:rPr>
                  </w:rPrChange>
                </w:rPr>
                <w:t>n.</w:t>
              </w:r>
            </w:ins>
          </w:p>
          <w:p w14:paraId="2F2C8274" w14:textId="77777777" w:rsidR="00CA691D" w:rsidRDefault="00CA691D" w:rsidP="00A3338D">
            <w:pPr>
              <w:pStyle w:val="Vnbnnidung0"/>
              <w:tabs>
                <w:tab w:val="left" w:pos="1996"/>
              </w:tabs>
              <w:spacing w:after="0" w:line="240" w:lineRule="auto"/>
              <w:ind w:firstLine="0"/>
              <w:jc w:val="both"/>
              <w:rPr>
                <w:ins w:id="4555" w:author="Administrator" w:date="2025-10-28T17:58:00Z" w16du:dateUtc="2025-10-28T10:58:00Z"/>
                <w:rFonts w:ascii="Times New Roman" w:eastAsia="Times New Roman" w:hAnsi="Times New Roman" w:cs="Times New Roman"/>
                <w:color w:val="000000"/>
                <w:kern w:val="0"/>
                <w:sz w:val="24"/>
                <w:szCs w:val="24"/>
                <w14:ligatures w14:val="none"/>
              </w:rPr>
            </w:pPr>
            <w:ins w:id="4556" w:author="Administrator" w:date="2025-10-28T17:45:00Z" w16du:dateUtc="2025-10-28T10:45:00Z">
              <w:r w:rsidRPr="00CA691D">
                <w:rPr>
                  <w:rFonts w:ascii="Times New Roman" w:eastAsia="Times New Roman" w:hAnsi="Times New Roman" w:cs="Times New Roman"/>
                  <w:b/>
                  <w:bCs/>
                  <w:color w:val="000000"/>
                  <w:kern w:val="0"/>
                  <w:sz w:val="24"/>
                  <w:szCs w:val="24"/>
                  <w14:ligatures w14:val="none"/>
                  <w:rPrChange w:id="455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3. </w:t>
              </w:r>
              <w:r w:rsidRPr="00CA691D">
                <w:rPr>
                  <w:rFonts w:ascii="Times New Roman" w:eastAsia="Times New Roman" w:hAnsi="Times New Roman" w:cs="Times New Roman"/>
                  <w:color w:val="000000"/>
                  <w:kern w:val="0"/>
                  <w:sz w:val="24"/>
                  <w:szCs w:val="24"/>
                  <w14:ligatures w14:val="none"/>
                  <w:rPrChange w:id="4558" w:author="Administrator" w:date="2025-10-28T17:49:00Z" w16du:dateUtc="2025-10-28T10:49:00Z">
                    <w:rPr>
                      <w:rFonts w:ascii="TimesNewRomanPSMT" w:eastAsia="Times New Roman" w:hAnsi="TimesNewRomanPSMT" w:cs="Times New Roman"/>
                      <w:color w:val="000000"/>
                      <w:kern w:val="0"/>
                      <w14:ligatures w14:val="none"/>
                    </w:rPr>
                  </w:rPrChange>
                </w:rPr>
                <w:t>S</w:t>
              </w:r>
              <w:r w:rsidRPr="00CA691D">
                <w:rPr>
                  <w:rFonts w:ascii="Times New Roman" w:eastAsia="Times New Roman" w:hAnsi="Times New Roman" w:cs="Times New Roman"/>
                  <w:color w:val="000000"/>
                  <w:kern w:val="0"/>
                  <w:sz w:val="24"/>
                  <w:szCs w:val="24"/>
                  <w14:ligatures w14:val="none"/>
                  <w:rPrChange w:id="4559"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4560"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4561" w:author="Administrator" w:date="2025-10-28T17:49:00Z" w16du:dateUtc="2025-10-28T10:49:00Z">
                    <w:rPr>
                      <w:rFonts w:ascii="Calibri" w:eastAsia="Times New Roman" w:hAnsi="Calibri" w:cs="Calibri"/>
                      <w:color w:val="000000"/>
                      <w:kern w:val="0"/>
                      <w14:ligatures w14:val="none"/>
                    </w:rPr>
                  </w:rPrChange>
                </w:rPr>
                <w:t>đổ</w:t>
              </w:r>
              <w:r w:rsidRPr="00CA691D">
                <w:rPr>
                  <w:rFonts w:ascii="Times New Roman" w:eastAsia="Times New Roman" w:hAnsi="Times New Roman" w:cs="Times New Roman"/>
                  <w:color w:val="000000"/>
                  <w:kern w:val="0"/>
                  <w:sz w:val="24"/>
                  <w:szCs w:val="24"/>
                  <w14:ligatures w14:val="none"/>
                  <w:rPrChange w:id="4562" w:author="Administrator" w:date="2025-10-28T17:49:00Z" w16du:dateUtc="2025-10-28T10:49:00Z">
                    <w:rPr>
                      <w:rFonts w:ascii="TimesNewRomanPSMT" w:eastAsia="Times New Roman" w:hAnsi="TimesNewRomanPSMT" w:cs="Times New Roman"/>
                      <w:color w:val="000000"/>
                      <w:kern w:val="0"/>
                      <w14:ligatures w14:val="none"/>
                    </w:rPr>
                  </w:rPrChange>
                </w:rPr>
                <w:t>i, b</w:t>
              </w:r>
              <w:r w:rsidRPr="00CA691D">
                <w:rPr>
                  <w:rFonts w:ascii="Times New Roman" w:eastAsia="Times New Roman" w:hAnsi="Times New Roman" w:cs="Times New Roman"/>
                  <w:color w:val="000000"/>
                  <w:kern w:val="0"/>
                  <w:sz w:val="24"/>
                  <w:szCs w:val="24"/>
                  <w14:ligatures w14:val="none"/>
                  <w:rPrChange w:id="4563"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4564" w:author="Administrator" w:date="2025-10-28T17:49:00Z" w16du:dateUtc="2025-10-28T10:49:00Z">
                    <w:rPr>
                      <w:rFonts w:ascii="TimesNewRomanPSMT" w:eastAsia="Times New Roman" w:hAnsi="TimesNewRomanPSMT" w:cs="Times New Roman"/>
                      <w:color w:val="000000"/>
                      <w:kern w:val="0"/>
                      <w14:ligatures w14:val="none"/>
                    </w:rPr>
                  </w:rPrChange>
                </w:rPr>
                <w:t xml:space="preserve"> sung </w:t>
              </w:r>
              <w:r w:rsidRPr="00CA691D">
                <w:rPr>
                  <w:rFonts w:ascii="Times New Roman" w:eastAsia="Times New Roman" w:hAnsi="Times New Roman" w:cs="Times New Roman"/>
                  <w:color w:val="000000"/>
                  <w:kern w:val="0"/>
                  <w:sz w:val="24"/>
                  <w:szCs w:val="24"/>
                  <w14:ligatures w14:val="none"/>
                  <w:rPrChange w:id="4565"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4566"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4567"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4568" w:author="Administrator" w:date="2025-10-28T17:49:00Z" w16du:dateUtc="2025-10-28T10:49:00Z">
                    <w:rPr>
                      <w:rFonts w:ascii="TimesNewRomanPSMT" w:eastAsia="Times New Roman" w:hAnsi="TimesNewRomanPSMT" w:cs="Times New Roman"/>
                      <w:color w:val="000000"/>
                      <w:kern w:val="0"/>
                      <w14:ligatures w14:val="none"/>
                    </w:rPr>
                  </w:rPrChange>
                </w:rPr>
                <w:t>m a kho</w:t>
              </w:r>
              <w:r w:rsidRPr="00CA691D">
                <w:rPr>
                  <w:rFonts w:ascii="Times New Roman" w:eastAsia="Times New Roman" w:hAnsi="Times New Roman" w:cs="Times New Roman"/>
                  <w:color w:val="000000"/>
                  <w:kern w:val="0"/>
                  <w:sz w:val="24"/>
                  <w:szCs w:val="24"/>
                  <w14:ligatures w14:val="none"/>
                  <w:rPrChange w:id="4569"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570" w:author="Administrator" w:date="2025-10-28T17:49:00Z" w16du:dateUtc="2025-10-28T10:49:00Z">
                    <w:rPr>
                      <w:rFonts w:ascii="TimesNewRomanPSMT" w:eastAsia="Times New Roman" w:hAnsi="TimesNewRomanPSMT" w:cs="Times New Roman"/>
                      <w:color w:val="000000"/>
                      <w:kern w:val="0"/>
                      <w14:ligatures w14:val="none"/>
                    </w:rPr>
                  </w:rPrChange>
                </w:rPr>
                <w:t xml:space="preserve">n 1 </w:t>
              </w:r>
              <w:r w:rsidRPr="00CA691D">
                <w:rPr>
                  <w:rFonts w:ascii="Times New Roman" w:eastAsia="Times New Roman" w:hAnsi="Times New Roman" w:cs="Times New Roman"/>
                  <w:color w:val="000000"/>
                  <w:kern w:val="0"/>
                  <w:sz w:val="24"/>
                  <w:szCs w:val="24"/>
                  <w14:ligatures w14:val="none"/>
                  <w:rPrChange w:id="4571"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4572"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4573"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4574" w:author="Administrator" w:date="2025-10-28T17:49:00Z" w16du:dateUtc="2025-10-28T10:49:00Z">
                    <w:rPr>
                      <w:rFonts w:ascii="TimesNewRomanPSMT" w:eastAsia="Times New Roman" w:hAnsi="TimesNewRomanPSMT" w:cs="Times New Roman"/>
                      <w:color w:val="000000"/>
                      <w:kern w:val="0"/>
                      <w14:ligatures w14:val="none"/>
                    </w:rPr>
                  </w:rPrChange>
                </w:rPr>
                <w:t>u 4 [Th</w:t>
              </w:r>
              <w:r w:rsidRPr="00CA691D">
                <w:rPr>
                  <w:rFonts w:ascii="Times New Roman" w:eastAsia="Times New Roman" w:hAnsi="Times New Roman" w:cs="Times New Roman"/>
                  <w:color w:val="000000"/>
                  <w:kern w:val="0"/>
                  <w:sz w:val="24"/>
                  <w:szCs w:val="24"/>
                  <w14:ligatures w14:val="none"/>
                  <w:rPrChange w:id="457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4576"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4577"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4578" w:author="Administrator" w:date="2025-10-28T17:49:00Z" w16du:dateUtc="2025-10-28T10:49:00Z">
                    <w:rPr>
                      <w:rFonts w:ascii="TimesNewRomanPSMT" w:eastAsia="Times New Roman" w:hAnsi="TimesNewRomanPSMT" w:cs="Times New Roman"/>
                      <w:color w:val="000000"/>
                      <w:kern w:val="0"/>
                      <w14:ligatures w14:val="none"/>
                    </w:rPr>
                  </w:rPrChange>
                </w:rPr>
                <w:t>c cho ph</w:t>
              </w:r>
              <w:r w:rsidRPr="00CA691D">
                <w:rPr>
                  <w:rFonts w:ascii="Times New Roman" w:eastAsia="Times New Roman" w:hAnsi="Times New Roman" w:cs="Times New Roman"/>
                  <w:color w:val="000000"/>
                  <w:kern w:val="0"/>
                  <w:sz w:val="24"/>
                  <w:szCs w:val="24"/>
                  <w14:ligatures w14:val="none"/>
                  <w:rPrChange w:id="4579"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4580"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4581"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582"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458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4584" w:author="Administrator" w:date="2025-10-28T17:49:00Z" w16du:dateUtc="2025-10-28T10:49:00Z">
                    <w:rPr>
                      <w:rFonts w:ascii="TimesNewRomanPSMT" w:eastAsia="Times New Roman" w:hAnsi="TimesNewRomanPSMT" w:cs="Times New Roman"/>
                      <w:color w:val="000000"/>
                      <w:kern w:val="0"/>
                      <w14:ligatures w14:val="none"/>
                    </w:rPr>
                  </w:rPrChange>
                </w:rPr>
                <w:t>y</w:t>
              </w:r>
            </w:ins>
            <w:ins w:id="4585" w:author="Administrator" w:date="2025-10-28T17:58:00Z" w16du:dateUtc="2025-10-28T10:58:00Z">
              <w:r>
                <w:rPr>
                  <w:rFonts w:ascii="Times New Roman" w:eastAsia="Times New Roman" w:hAnsi="Times New Roman" w:cs="Times New Roman"/>
                  <w:color w:val="000000"/>
                  <w:kern w:val="0"/>
                  <w:sz w:val="24"/>
                  <w:szCs w:val="24"/>
                  <w14:ligatures w14:val="none"/>
                </w:rPr>
                <w:t xml:space="preserve"> </w:t>
              </w:r>
            </w:ins>
            <w:ins w:id="4586"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587" w:author="Administrator" w:date="2025-10-28T17:49:00Z" w16du:dateUtc="2025-10-28T10:49:00Z">
                    <w:rPr>
                      <w:rFonts w:ascii="TimesNewRomanPSMT" w:eastAsia="Times New Roman" w:hAnsi="TimesNewRomanPSMT" w:cs="Times New Roman"/>
                      <w:color w:val="000000"/>
                      <w:kern w:val="0"/>
                      <w14:ligatures w14:val="none"/>
                    </w:rPr>
                  </w:rPrChange>
                </w:rPr>
                <w:t>phi c</w:t>
              </w:r>
              <w:r w:rsidRPr="00CA691D">
                <w:rPr>
                  <w:rFonts w:ascii="Times New Roman" w:eastAsia="Times New Roman" w:hAnsi="Times New Roman" w:cs="Times New Roman"/>
                  <w:color w:val="000000"/>
                  <w:kern w:val="0"/>
                  <w:sz w:val="24"/>
                  <w:szCs w:val="24"/>
                  <w14:ligatures w14:val="none"/>
                  <w:rPrChange w:id="4588"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4589" w:author="Administrator" w:date="2025-10-28T17:49:00Z" w16du:dateUtc="2025-10-28T10:49:00Z">
                    <w:rPr>
                      <w:rFonts w:ascii="TimesNewRomanPSMT" w:eastAsia="Times New Roman" w:hAnsi="TimesNewRomanPSMT" w:cs="Times New Roman"/>
                      <w:color w:val="000000"/>
                      <w:kern w:val="0"/>
                      <w14:ligatures w14:val="none"/>
                    </w:rPr>
                  </w:rPrChange>
                </w:rPr>
                <w:t>, t</w:t>
              </w:r>
              <w:r w:rsidRPr="00CA691D">
                <w:rPr>
                  <w:rFonts w:ascii="Times New Roman" w:eastAsia="Times New Roman" w:hAnsi="Times New Roman" w:cs="Times New Roman"/>
                  <w:color w:val="000000"/>
                  <w:kern w:val="0"/>
                  <w:sz w:val="24"/>
                  <w:szCs w:val="24"/>
                  <w14:ligatures w14:val="none"/>
                  <w:rPrChange w:id="4590"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4591" w:author="Administrator" w:date="2025-10-28T17:49:00Z" w16du:dateUtc="2025-10-28T10:49:00Z">
                    <w:rPr>
                      <w:rFonts w:ascii="TimesNewRomanPSMT" w:eastAsia="Times New Roman" w:hAnsi="TimesNewRomanPSMT" w:cs="Times New Roman"/>
                      <w:color w:val="000000"/>
                      <w:kern w:val="0"/>
                      <w14:ligatures w14:val="none"/>
                    </w:rPr>
                  </w:rPrChange>
                </w:rPr>
                <w:t>u bi</w:t>
              </w:r>
              <w:r w:rsidRPr="00CA691D">
                <w:rPr>
                  <w:rFonts w:ascii="Times New Roman" w:eastAsia="Times New Roman" w:hAnsi="Times New Roman" w:cs="Times New Roman"/>
                  <w:color w:val="000000"/>
                  <w:kern w:val="0"/>
                  <w:sz w:val="24"/>
                  <w:szCs w:val="24"/>
                  <w14:ligatures w14:val="none"/>
                  <w:rPrChange w:id="4592"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4593"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4594"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4595"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459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597"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4598"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4599"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4600"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4601" w:author="Administrator" w:date="2025-10-28T17:49:00Z" w16du:dateUtc="2025-10-28T10:49:00Z">
                    <w:rPr>
                      <w:rFonts w:ascii="TimesNewRomanPSMT" w:eastAsia="Times New Roman" w:hAnsi="TimesNewRomanPSMT" w:cs="Times New Roman"/>
                      <w:color w:val="000000"/>
                      <w:kern w:val="0"/>
                      <w14:ligatures w14:val="none"/>
                    </w:rPr>
                  </w:rPrChange>
                </w:rPr>
                <w:t>c ngo</w:t>
              </w:r>
              <w:r w:rsidRPr="00CA691D">
                <w:rPr>
                  <w:rFonts w:ascii="Times New Roman" w:eastAsia="Times New Roman" w:hAnsi="Times New Roman" w:cs="Times New Roman"/>
                  <w:color w:val="000000"/>
                  <w:kern w:val="0"/>
                  <w:sz w:val="24"/>
                  <w:szCs w:val="24"/>
                  <w14:ligatures w14:val="none"/>
                  <w:rPrChange w:id="460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4603"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460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4605" w:author="Administrator" w:date="2025-10-28T17:49:00Z" w16du:dateUtc="2025-10-28T10:49:00Z">
                    <w:rPr>
                      <w:rFonts w:ascii="TimesNewRomanPSMT" w:eastAsia="Times New Roman" w:hAnsi="TimesNewRomanPSMT" w:cs="Times New Roman"/>
                      <w:color w:val="000000"/>
                      <w:kern w:val="0"/>
                      <w14:ligatures w14:val="none"/>
                    </w:rPr>
                  </w:rPrChange>
                </w:rPr>
                <w:t>o, r</w:t>
              </w:r>
              <w:r w:rsidRPr="00CA691D">
                <w:rPr>
                  <w:rFonts w:ascii="Times New Roman" w:eastAsia="Times New Roman" w:hAnsi="Times New Roman" w:cs="Times New Roman"/>
                  <w:color w:val="000000"/>
                  <w:kern w:val="0"/>
                  <w:sz w:val="24"/>
                  <w:szCs w:val="24"/>
                  <w14:ligatures w14:val="none"/>
                  <w:rPrChange w:id="4606"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4607" w:author="Administrator" w:date="2025-10-28T17:49:00Z" w16du:dateUtc="2025-10-28T10:49:00Z">
                    <w:rPr>
                      <w:rFonts w:ascii="TimesNewRomanPSMT" w:eastAsia="Times New Roman" w:hAnsi="TimesNewRomanPSMT" w:cs="Times New Roman"/>
                      <w:color w:val="000000"/>
                      <w:kern w:val="0"/>
                      <w14:ligatures w14:val="none"/>
                    </w:rPr>
                  </w:rPrChange>
                </w:rPr>
                <w:t>i</w:t>
              </w:r>
            </w:ins>
            <w:ins w:id="4608" w:author="Administrator" w:date="2025-10-28T17:58:00Z" w16du:dateUtc="2025-10-28T10:58:00Z">
              <w:r>
                <w:rPr>
                  <w:rFonts w:ascii="Times New Roman" w:eastAsia="Times New Roman" w:hAnsi="Times New Roman" w:cs="Times New Roman"/>
                  <w:color w:val="000000"/>
                  <w:kern w:val="0"/>
                  <w:sz w:val="24"/>
                  <w:szCs w:val="24"/>
                  <w14:ligatures w14:val="none"/>
                </w:rPr>
                <w:t xml:space="preserve"> </w:t>
              </w:r>
            </w:ins>
            <w:ins w:id="4609"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610"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461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612"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4613"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4614"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461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4616"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461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4618"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4619"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4620" w:author="Administrator" w:date="2025-10-28T17:49:00Z" w16du:dateUtc="2025-10-28T10:49:00Z">
                    <w:rPr>
                      <w:rFonts w:ascii="TimesNewRomanPSMT" w:eastAsia="Times New Roman" w:hAnsi="TimesNewRomanPSMT" w:cs="Times New Roman"/>
                      <w:color w:val="000000"/>
                      <w:kern w:val="0"/>
                      <w14:ligatures w14:val="none"/>
                    </w:rPr>
                  </w:rPrChange>
                </w:rPr>
                <w:t>a, khu</w:t>
              </w:r>
            </w:ins>
            <w:ins w:id="4621" w:author="Administrator" w:date="2025-10-28T17:58:00Z" w16du:dateUtc="2025-10-28T10:58:00Z">
              <w:r>
                <w:rPr>
                  <w:rFonts w:ascii="Times New Roman" w:eastAsia="Times New Roman" w:hAnsi="Times New Roman" w:cs="Times New Roman"/>
                  <w:color w:val="000000"/>
                  <w:kern w:val="0"/>
                  <w:sz w:val="24"/>
                  <w:szCs w:val="24"/>
                  <w14:ligatures w14:val="none"/>
                </w:rPr>
                <w:t xml:space="preserve"> </w:t>
              </w:r>
            </w:ins>
            <w:ins w:id="4622"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623" w:author="Administrator" w:date="2025-10-28T17:49:00Z" w16du:dateUtc="2025-10-28T10:49:00Z">
                    <w:rPr>
                      <w:rFonts w:ascii="TimesNewRomanPSMT" w:eastAsia="Times New Roman" w:hAnsi="TimesNewRomanPSMT" w:cs="Times New Roman"/>
                      <w:color w:val="000000"/>
                      <w:kern w:val="0"/>
                      <w14:ligatures w14:val="none"/>
                    </w:rPr>
                  </w:rPrChange>
                </w:rPr>
                <w:t xml:space="preserve">neo </w:t>
              </w:r>
              <w:r w:rsidRPr="00CA691D">
                <w:rPr>
                  <w:rFonts w:ascii="Times New Roman" w:eastAsia="Times New Roman" w:hAnsi="Times New Roman" w:cs="Times New Roman"/>
                  <w:color w:val="000000"/>
                  <w:kern w:val="0"/>
                  <w:sz w:val="24"/>
                  <w:szCs w:val="24"/>
                  <w14:ligatures w14:val="none"/>
                  <w:rPrChange w:id="4624"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4625" w:author="Administrator" w:date="2025-10-28T17:49:00Z" w16du:dateUtc="2025-10-28T10:49:00Z">
                    <w:rPr>
                      <w:rFonts w:ascii="TimesNewRomanPSMT" w:eastAsia="Times New Roman" w:hAnsi="TimesNewRomanPSMT" w:cs="Times New Roman"/>
                      <w:color w:val="000000"/>
                      <w:kern w:val="0"/>
                      <w14:ligatures w14:val="none"/>
                    </w:rPr>
                  </w:rPrChange>
                </w:rPr>
                <w:t>u]</w:t>
              </w:r>
            </w:ins>
          </w:p>
          <w:p w14:paraId="44466496" w14:textId="77777777" w:rsidR="00CA691D" w:rsidRDefault="00CA691D" w:rsidP="00A3338D">
            <w:pPr>
              <w:pStyle w:val="Vnbnnidung0"/>
              <w:tabs>
                <w:tab w:val="left" w:pos="1996"/>
              </w:tabs>
              <w:spacing w:after="0" w:line="240" w:lineRule="auto"/>
              <w:ind w:firstLine="0"/>
              <w:jc w:val="both"/>
              <w:rPr>
                <w:ins w:id="4626" w:author="Administrator" w:date="2025-10-28T17:58:00Z" w16du:dateUtc="2025-10-28T10:58:00Z"/>
                <w:rFonts w:ascii="Times New Roman" w:eastAsia="Times New Roman" w:hAnsi="Times New Roman" w:cs="Times New Roman"/>
                <w:color w:val="000000"/>
                <w:kern w:val="0"/>
                <w:sz w:val="24"/>
                <w:szCs w:val="24"/>
                <w14:ligatures w14:val="none"/>
              </w:rPr>
            </w:pPr>
            <w:ins w:id="4627"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628" w:author="Administrator" w:date="2025-10-28T17:49:00Z" w16du:dateUtc="2025-10-28T10:49:00Z">
                    <w:rPr>
                      <w:rFonts w:ascii="TimesNewRomanPSMT" w:eastAsia="Times New Roman" w:hAnsi="TimesNewRomanPSMT" w:cs="Times New Roman"/>
                      <w:color w:val="000000"/>
                      <w:kern w:val="0"/>
                      <w14:ligatures w14:val="none"/>
                    </w:rPr>
                  </w:rPrChange>
                </w:rPr>
                <w:t>- Theo n</w:t>
              </w:r>
              <w:r w:rsidRPr="00CA691D">
                <w:rPr>
                  <w:rFonts w:ascii="Times New Roman" w:eastAsia="Times New Roman" w:hAnsi="Times New Roman" w:cs="Times New Roman"/>
                  <w:color w:val="000000"/>
                  <w:kern w:val="0"/>
                  <w:sz w:val="24"/>
                  <w:szCs w:val="24"/>
                  <w14:ligatures w14:val="none"/>
                  <w:rPrChange w:id="462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4630" w:author="Administrator" w:date="2025-10-28T17:49:00Z" w16du:dateUtc="2025-10-28T10:49:00Z">
                    <w:rPr>
                      <w:rFonts w:ascii="TimesNewRomanPSMT" w:eastAsia="Times New Roman" w:hAnsi="TimesNewRomanPSMT" w:cs="Times New Roman"/>
                      <w:color w:val="000000"/>
                      <w:kern w:val="0"/>
                      <w14:ligatures w14:val="none"/>
                    </w:rPr>
                  </w:rPrChange>
                </w:rPr>
                <w:t>i dung d</w:t>
              </w:r>
              <w:r w:rsidRPr="00CA691D">
                <w:rPr>
                  <w:rFonts w:ascii="Times New Roman" w:eastAsia="Times New Roman" w:hAnsi="Times New Roman" w:cs="Times New Roman"/>
                  <w:color w:val="000000"/>
                  <w:kern w:val="0"/>
                  <w:sz w:val="24"/>
                  <w:szCs w:val="24"/>
                  <w14:ligatures w14:val="none"/>
                  <w:rPrChange w:id="4631"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4632"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463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634"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4635"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4636"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4637"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4638"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686546F3" w14:textId="77777777" w:rsidR="00CA691D" w:rsidRDefault="00CA691D" w:rsidP="00A3338D">
            <w:pPr>
              <w:pStyle w:val="Vnbnnidung0"/>
              <w:tabs>
                <w:tab w:val="left" w:pos="1996"/>
              </w:tabs>
              <w:spacing w:after="0" w:line="240" w:lineRule="auto"/>
              <w:ind w:firstLine="0"/>
              <w:jc w:val="both"/>
              <w:rPr>
                <w:ins w:id="4639" w:author="Administrator" w:date="2025-10-28T17:58:00Z" w16du:dateUtc="2025-10-28T10:58:00Z"/>
                <w:rFonts w:ascii="Times New Roman" w:eastAsia="Times New Roman" w:hAnsi="Times New Roman" w:cs="Times New Roman"/>
                <w:i/>
                <w:iCs/>
                <w:color w:val="000000"/>
                <w:kern w:val="0"/>
                <w:sz w:val="24"/>
                <w:szCs w:val="24"/>
                <w14:ligatures w14:val="none"/>
              </w:rPr>
            </w:pPr>
            <w:ins w:id="4640" w:author="Administrator" w:date="2025-10-28T17:45:00Z" w16du:dateUtc="2025-10-28T10:45:00Z">
              <w:r w:rsidRPr="00CA691D">
                <w:rPr>
                  <w:rFonts w:ascii="Times New Roman" w:eastAsia="Times New Roman" w:hAnsi="Times New Roman" w:cs="Times New Roman" w:hint="eastAsia"/>
                  <w:i/>
                  <w:iCs/>
                  <w:color w:val="000000"/>
                  <w:kern w:val="0"/>
                  <w:sz w:val="24"/>
                  <w:szCs w:val="24"/>
                  <w14:ligatures w14:val="none"/>
                  <w:rPrChange w:id="4641"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4642" w:author="Administrator" w:date="2025-10-28T17:49:00Z" w16du:dateUtc="2025-10-28T10:49:00Z">
                    <w:rPr>
                      <w:rFonts w:ascii="TimesNewRomanPS-ItalicMT" w:eastAsia="Times New Roman" w:hAnsi="TimesNewRomanPS-ItalicMT" w:cs="Times New Roman"/>
                      <w:i/>
                      <w:iCs/>
                      <w:color w:val="000000"/>
                      <w:kern w:val="0"/>
                      <w14:ligatures w14:val="none"/>
                    </w:rPr>
                  </w:rPrChange>
                </w:rPr>
                <w:t>1. Ph</w:t>
              </w:r>
              <w:r w:rsidRPr="00CA691D">
                <w:rPr>
                  <w:rFonts w:ascii="Times New Roman" w:eastAsia="Times New Roman" w:hAnsi="Times New Roman" w:cs="Times New Roman"/>
                  <w:i/>
                  <w:iCs/>
                  <w:color w:val="000000"/>
                  <w:kern w:val="0"/>
                  <w:sz w:val="24"/>
                  <w:szCs w:val="24"/>
                  <w14:ligatures w14:val="none"/>
                  <w:rPrChange w:id="4643"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644"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645"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646" w:author="Administrator" w:date="2025-10-28T17:49:00Z" w16du:dateUtc="2025-10-28T10:49:00Z">
                    <w:rPr>
                      <w:rFonts w:ascii="TimesNewRomanPS-ItalicMT" w:eastAsia="Times New Roman" w:hAnsi="TimesNewRomanPS-ItalicMT" w:cs="Times New Roman"/>
                      <w:i/>
                      <w:iCs/>
                      <w:color w:val="000000"/>
                      <w:kern w:val="0"/>
                      <w14:ligatures w14:val="none"/>
                    </w:rPr>
                  </w:rPrChange>
                </w:rPr>
                <w:t>n, t</w:t>
              </w:r>
              <w:r w:rsidRPr="00CA691D">
                <w:rPr>
                  <w:rFonts w:ascii="Times New Roman" w:eastAsia="Times New Roman" w:hAnsi="Times New Roman" w:cs="Times New Roman"/>
                  <w:i/>
                  <w:iCs/>
                  <w:color w:val="000000"/>
                  <w:kern w:val="0"/>
                  <w:sz w:val="24"/>
                  <w:szCs w:val="24"/>
                  <w14:ligatures w14:val="none"/>
                  <w:rPrChange w:id="4647"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648" w:author="Administrator" w:date="2025-10-28T17:49:00Z" w16du:dateUtc="2025-10-28T10:49:00Z">
                    <w:rPr>
                      <w:rFonts w:ascii="TimesNewRomanPS-ItalicMT" w:eastAsia="Times New Roman" w:hAnsi="TimesNewRomanPS-ItalicMT" w:cs="Times New Roman"/>
                      <w:i/>
                      <w:iCs/>
                      <w:color w:val="000000"/>
                      <w:kern w:val="0"/>
                      <w14:ligatures w14:val="none"/>
                    </w:rPr>
                  </w:rPrChange>
                </w:rPr>
                <w:t>u bi</w:t>
              </w:r>
              <w:r w:rsidRPr="00CA691D">
                <w:rPr>
                  <w:rFonts w:ascii="Times New Roman" w:eastAsia="Times New Roman" w:hAnsi="Times New Roman" w:cs="Times New Roman"/>
                  <w:i/>
                  <w:iCs/>
                  <w:color w:val="000000"/>
                  <w:kern w:val="0"/>
                  <w:sz w:val="24"/>
                  <w:szCs w:val="24"/>
                  <w14:ligatures w14:val="none"/>
                  <w:rPrChange w:id="4649"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4650" w:author="Administrator" w:date="2025-10-28T17:49:00Z" w16du:dateUtc="2025-10-28T10:49:00Z">
                    <w:rPr>
                      <w:rFonts w:ascii="TimesNewRomanPS-ItalicMT" w:eastAsia="Times New Roman" w:hAnsi="TimesNewRomanPS-ItalicMT" w:cs="Times New Roman"/>
                      <w:i/>
                      <w:iCs/>
                      <w:color w:val="000000"/>
                      <w:kern w:val="0"/>
                      <w14:ligatures w14:val="none"/>
                    </w:rPr>
                  </w:rPrChange>
                </w:rPr>
                <w:t>n, ph</w:t>
              </w:r>
              <w:r w:rsidRPr="00CA691D">
                <w:rPr>
                  <w:rFonts w:ascii="Times New Roman" w:eastAsia="Times New Roman" w:hAnsi="Times New Roman" w:cs="Times New Roman"/>
                  <w:i/>
                  <w:iCs/>
                  <w:color w:val="000000"/>
                  <w:kern w:val="0"/>
                  <w:sz w:val="24"/>
                  <w:szCs w:val="24"/>
                  <w14:ligatures w14:val="none"/>
                  <w:rPrChange w:id="4651"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652"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653"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654"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655"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656"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657"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4658"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4659"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660"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466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662" w:author="Administrator" w:date="2025-10-28T17:49:00Z" w16du:dateUtc="2025-10-28T10:49:00Z">
                    <w:rPr>
                      <w:rFonts w:ascii="TimesNewRomanPS-ItalicMT" w:eastAsia="Times New Roman" w:hAnsi="TimesNewRomanPS-ItalicMT" w:cs="Times New Roman"/>
                      <w:i/>
                      <w:iCs/>
                      <w:color w:val="000000"/>
                      <w:kern w:val="0"/>
                      <w14:ligatures w14:val="none"/>
                    </w:rPr>
                  </w:rPrChange>
                </w:rPr>
                <w:t>o, r</w:t>
              </w:r>
              <w:r w:rsidRPr="00CA691D">
                <w:rPr>
                  <w:rFonts w:ascii="Times New Roman" w:eastAsia="Times New Roman" w:hAnsi="Times New Roman" w:cs="Times New Roman"/>
                  <w:i/>
                  <w:iCs/>
                  <w:color w:val="000000"/>
                  <w:kern w:val="0"/>
                  <w:sz w:val="24"/>
                  <w:szCs w:val="24"/>
                  <w14:ligatures w14:val="none"/>
                  <w:rPrChange w:id="4663" w:author="Administrator" w:date="2025-10-28T17:49:00Z" w16du:dateUtc="2025-10-28T10:49:00Z">
                    <w:rPr>
                      <w:rFonts w:ascii="Calibri" w:eastAsia="Times New Roman" w:hAnsi="Calibri" w:cs="Calibri"/>
                      <w:i/>
                      <w:iCs/>
                      <w:color w:val="000000"/>
                      <w:kern w:val="0"/>
                      <w14:ligatures w14:val="none"/>
                    </w:rPr>
                  </w:rPrChange>
                </w:rPr>
                <w:t>ờ</w:t>
              </w:r>
              <w:r w:rsidRPr="00CA691D">
                <w:rPr>
                  <w:rFonts w:ascii="Times New Roman" w:eastAsia="Times New Roman" w:hAnsi="Times New Roman" w:cs="Times New Roman"/>
                  <w:i/>
                  <w:iCs/>
                  <w:color w:val="000000"/>
                  <w:kern w:val="0"/>
                  <w:sz w:val="24"/>
                  <w:szCs w:val="24"/>
                  <w14:ligatures w14:val="none"/>
                  <w:rPrChange w:id="4664" w:author="Administrator" w:date="2025-10-28T17:49:00Z" w16du:dateUtc="2025-10-28T10:49:00Z">
                    <w:rPr>
                      <w:rFonts w:ascii="TimesNewRomanPS-ItalicMT" w:eastAsia="Times New Roman" w:hAnsi="TimesNewRomanPS-ItalicMT" w:cs="Times New Roman"/>
                      <w:i/>
                      <w:iCs/>
                      <w:color w:val="000000"/>
                      <w:kern w:val="0"/>
                      <w14:ligatures w14:val="none"/>
                    </w:rPr>
                  </w:rPrChange>
                </w:rPr>
                <w:t>i</w:t>
              </w:r>
            </w:ins>
            <w:ins w:id="4665"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666"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667"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4668"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669" w:author="Administrator" w:date="2025-10-28T17:49:00Z" w16du:dateUtc="2025-10-28T10:49:00Z">
                    <w:rPr>
                      <w:rFonts w:ascii="TimesNewRomanPS-ItalicMT" w:eastAsia="Times New Roman" w:hAnsi="TimesNewRomanPS-ItalicMT" w:cs="Times New Roman"/>
                      <w:i/>
                      <w:iCs/>
                      <w:color w:val="000000"/>
                      <w:kern w:val="0"/>
                      <w14:ligatures w14:val="none"/>
                    </w:rPr>
                  </w:rPrChange>
                </w:rPr>
                <w:t>ng, b</w:t>
              </w:r>
              <w:r w:rsidRPr="00CA691D">
                <w:rPr>
                  <w:rFonts w:ascii="Times New Roman" w:eastAsia="Times New Roman" w:hAnsi="Times New Roman" w:cs="Times New Roman"/>
                  <w:i/>
                  <w:iCs/>
                  <w:color w:val="000000"/>
                  <w:kern w:val="0"/>
                  <w:sz w:val="24"/>
                  <w:szCs w:val="24"/>
                  <w14:ligatures w14:val="none"/>
                  <w:rPrChange w:id="4670"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4671"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ins>
            <w:ins w:id="4672"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673"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674" w:author="Administrator" w:date="2025-10-28T17:49:00Z" w16du:dateUtc="2025-10-28T10:49:00Z">
                    <w:rPr>
                      <w:rFonts w:ascii="TimesNewRomanPS-ItalicMT" w:eastAsia="Times New Roman" w:hAnsi="TimesNewRomanPS-ItalicMT" w:cs="Times New Roman"/>
                      <w:i/>
                      <w:iCs/>
                      <w:color w:val="000000"/>
                      <w:kern w:val="0"/>
                      <w14:ligatures w14:val="none"/>
                    </w:rPr>
                  </w:rPrChange>
                </w:rPr>
                <w:t>th</w:t>
              </w:r>
              <w:r w:rsidRPr="00CA691D">
                <w:rPr>
                  <w:rFonts w:ascii="Times New Roman" w:eastAsia="Times New Roman" w:hAnsi="Times New Roman" w:cs="Times New Roman"/>
                  <w:i/>
                  <w:iCs/>
                  <w:color w:val="000000"/>
                  <w:kern w:val="0"/>
                  <w:sz w:val="24"/>
                  <w:szCs w:val="24"/>
                  <w14:ligatures w14:val="none"/>
                  <w:rPrChange w:id="4675"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676"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677"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67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679"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68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a, khu neo </w:t>
              </w:r>
              <w:r w:rsidRPr="00CA691D">
                <w:rPr>
                  <w:rFonts w:ascii="Times New Roman" w:eastAsia="Times New Roman" w:hAnsi="Times New Roman" w:cs="Times New Roman"/>
                  <w:i/>
                  <w:iCs/>
                  <w:color w:val="000000"/>
                  <w:kern w:val="0"/>
                  <w:sz w:val="24"/>
                  <w:szCs w:val="24"/>
                  <w14:ligatures w14:val="none"/>
                  <w:rPrChange w:id="4681" w:author="Administrator" w:date="2025-10-28T17:49:00Z" w16du:dateUtc="2025-10-28T10:49:00Z">
                    <w:rPr>
                      <w:rFonts w:ascii="Calibri" w:eastAsia="Times New Roman" w:hAnsi="Calibri" w:cs="Calibri"/>
                      <w:i/>
                      <w:iCs/>
                      <w:color w:val="000000"/>
                      <w:kern w:val="0"/>
                      <w14:ligatures w14:val="none"/>
                    </w:rPr>
                  </w:rPrChange>
                </w:rPr>
                <w:t>đậ</w:t>
              </w:r>
              <w:r w:rsidRPr="00CA691D">
                <w:rPr>
                  <w:rFonts w:ascii="Times New Roman" w:eastAsia="Times New Roman" w:hAnsi="Times New Roman" w:cs="Times New Roman"/>
                  <w:i/>
                  <w:iCs/>
                  <w:color w:val="000000"/>
                  <w:kern w:val="0"/>
                  <w:sz w:val="24"/>
                  <w:szCs w:val="24"/>
                  <w14:ligatures w14:val="none"/>
                  <w:rPrChange w:id="4682" w:author="Administrator" w:date="2025-10-28T17:49:00Z" w16du:dateUtc="2025-10-28T10:49:00Z">
                    <w:rPr>
                      <w:rFonts w:ascii="TimesNewRomanPS-ItalicMT" w:eastAsia="Times New Roman" w:hAnsi="TimesNewRomanPS-ItalicMT" w:cs="Times New Roman"/>
                      <w:i/>
                      <w:iCs/>
                      <w:color w:val="000000"/>
                      <w:kern w:val="0"/>
                      <w14:ligatures w14:val="none"/>
                    </w:rPr>
                  </w:rPrChange>
                </w:rPr>
                <w:t>u ph</w:t>
              </w:r>
              <w:r w:rsidRPr="00CA691D">
                <w:rPr>
                  <w:rFonts w:ascii="Times New Roman" w:eastAsia="Times New Roman" w:hAnsi="Times New Roman" w:cs="Times New Roman"/>
                  <w:i/>
                  <w:iCs/>
                  <w:color w:val="000000"/>
                  <w:kern w:val="0"/>
                  <w:sz w:val="24"/>
                  <w:szCs w:val="24"/>
                  <w14:ligatures w14:val="none"/>
                  <w:rPrChange w:id="4683"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684" w:author="Administrator" w:date="2025-10-28T17:49:00Z" w16du:dateUtc="2025-10-28T10:49:00Z">
                    <w:rPr>
                      <w:rFonts w:ascii="TimesNewRomanPS-ItalicMT" w:eastAsia="Times New Roman" w:hAnsi="TimesNewRomanPS-ItalicMT" w:cs="Times New Roman"/>
                      <w:i/>
                      <w:iCs/>
                      <w:color w:val="000000"/>
                      <w:kern w:val="0"/>
                      <w14:ligatures w14:val="none"/>
                    </w:rPr>
                  </w:rPrChange>
                </w:rPr>
                <w:t>i l</w:t>
              </w:r>
              <w:r w:rsidRPr="00CA691D">
                <w:rPr>
                  <w:rFonts w:ascii="Times New Roman" w:eastAsia="Times New Roman" w:hAnsi="Times New Roman" w:cs="Times New Roman"/>
                  <w:i/>
                  <w:iCs/>
                  <w:color w:val="000000"/>
                  <w:kern w:val="0"/>
                  <w:sz w:val="24"/>
                  <w:szCs w:val="24"/>
                  <w14:ligatures w14:val="none"/>
                  <w:rPrChange w:id="4685"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686" w:author="Administrator" w:date="2025-10-28T17:49:00Z" w16du:dateUtc="2025-10-28T10:49:00Z">
                    <w:rPr>
                      <w:rFonts w:ascii="TimesNewRomanPS-ItalicMT" w:eastAsia="Times New Roman" w:hAnsi="TimesNewRomanPS-ItalicMT" w:cs="Times New Roman"/>
                      <w:i/>
                      <w:iCs/>
                      <w:color w:val="000000"/>
                      <w:kern w:val="0"/>
                      <w14:ligatures w14:val="none"/>
                    </w:rPr>
                  </w:rPrChange>
                </w:rPr>
                <w:t>m th</w:t>
              </w:r>
              <w:r w:rsidRPr="00CA691D">
                <w:rPr>
                  <w:rFonts w:ascii="Times New Roman" w:eastAsia="Times New Roman" w:hAnsi="Times New Roman" w:cs="Times New Roman"/>
                  <w:i/>
                  <w:iCs/>
                  <w:color w:val="000000"/>
                  <w:kern w:val="0"/>
                  <w:sz w:val="24"/>
                  <w:szCs w:val="24"/>
                  <w14:ligatures w14:val="none"/>
                  <w:rPrChange w:id="4687"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68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w:t>
              </w:r>
              <w:r w:rsidRPr="00CA691D">
                <w:rPr>
                  <w:rFonts w:ascii="Times New Roman" w:eastAsia="Times New Roman" w:hAnsi="Times New Roman" w:cs="Times New Roman"/>
                  <w:i/>
                  <w:iCs/>
                  <w:color w:val="000000"/>
                  <w:kern w:val="0"/>
                  <w:sz w:val="24"/>
                  <w:szCs w:val="24"/>
                  <w14:ligatures w14:val="none"/>
                  <w:rPrChange w:id="4689"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4690" w:author="Administrator" w:date="2025-10-28T17:49:00Z" w16du:dateUtc="2025-10-28T10:49:00Z">
                    <w:rPr>
                      <w:rFonts w:ascii="TimesNewRomanPS-ItalicMT" w:eastAsia="Times New Roman" w:hAnsi="TimesNewRomanPS-ItalicMT" w:cs="Times New Roman"/>
                      <w:i/>
                      <w:iCs/>
                      <w:color w:val="000000"/>
                      <w:kern w:val="0"/>
                      <w14:ligatures w14:val="none"/>
                    </w:rPr>
                  </w:rPrChange>
                </w:rPr>
                <w:t>c v</w:t>
              </w:r>
              <w:r w:rsidRPr="00CA691D">
                <w:rPr>
                  <w:rFonts w:ascii="Times New Roman" w:eastAsia="Times New Roman" w:hAnsi="Times New Roman" w:cs="Times New Roman"/>
                  <w:i/>
                  <w:iCs/>
                  <w:color w:val="000000"/>
                  <w:kern w:val="0"/>
                  <w:sz w:val="24"/>
                  <w:szCs w:val="24"/>
                  <w14:ligatures w14:val="none"/>
                  <w:rPrChange w:id="469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69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w:t>
              </w:r>
              <w:r w:rsidRPr="00CA691D">
                <w:rPr>
                  <w:rFonts w:ascii="Times New Roman" w:eastAsia="Times New Roman" w:hAnsi="Times New Roman" w:cs="Times New Roman"/>
                  <w:i/>
                  <w:iCs/>
                  <w:color w:val="000000"/>
                  <w:kern w:val="0"/>
                  <w:sz w:val="24"/>
                  <w:szCs w:val="24"/>
                  <w14:ligatures w14:val="none"/>
                  <w:rPrChange w:id="4693"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694" w:author="Administrator" w:date="2025-10-28T17:49:00Z" w16du:dateUtc="2025-10-28T10:49:00Z">
                    <w:rPr>
                      <w:rFonts w:ascii="TimesNewRomanPS-ItalicMT" w:eastAsia="Times New Roman" w:hAnsi="TimesNewRomanPS-ItalicMT" w:cs="Times New Roman"/>
                      <w:i/>
                      <w:iCs/>
                      <w:color w:val="000000"/>
                      <w:kern w:val="0"/>
                      <w14:ligatures w14:val="none"/>
                    </w:rPr>
                  </w:rPrChange>
                </w:rPr>
                <w:t>p ph</w:t>
              </w:r>
              <w:r w:rsidRPr="00CA691D">
                <w:rPr>
                  <w:rFonts w:ascii="Times New Roman" w:eastAsia="Times New Roman" w:hAnsi="Times New Roman" w:cs="Times New Roman"/>
                  <w:i/>
                  <w:iCs/>
                  <w:color w:val="000000"/>
                  <w:kern w:val="0"/>
                  <w:sz w:val="24"/>
                  <w:szCs w:val="24"/>
                  <w14:ligatures w14:val="none"/>
                  <w:rPrChange w:id="4695" w:author="Administrator" w:date="2025-10-28T17:49:00Z" w16du:dateUtc="2025-10-28T10:49:00Z">
                    <w:rPr>
                      <w:rFonts w:ascii=".VnTime" w:eastAsia="Times New Roman" w:hAnsi=".VnTime" w:cs=".VnTime"/>
                      <w:i/>
                      <w:iCs/>
                      <w:color w:val="000000"/>
                      <w:kern w:val="0"/>
                      <w14:ligatures w14:val="none"/>
                    </w:rPr>
                  </w:rPrChange>
                </w:rPr>
                <w:t>í</w:t>
              </w:r>
              <w:r w:rsidRPr="00CA691D">
                <w:rPr>
                  <w:rFonts w:ascii="Times New Roman" w:eastAsia="Times New Roman" w:hAnsi="Times New Roman" w:cs="Times New Roman"/>
                  <w:i/>
                  <w:iCs/>
                  <w:color w:val="000000"/>
                  <w:kern w:val="0"/>
                  <w:sz w:val="24"/>
                  <w:szCs w:val="24"/>
                  <w14:ligatures w14:val="none"/>
                  <w:rPrChange w:id="4696" w:author="Administrator" w:date="2025-10-28T17:49:00Z" w16du:dateUtc="2025-10-28T10:49:00Z">
                    <w:rPr>
                      <w:rFonts w:ascii="TimesNewRomanPS-ItalicMT" w:eastAsia="Times New Roman" w:hAnsi="TimesNewRomanPS-ItalicMT" w:cs="Times New Roman"/>
                      <w:i/>
                      <w:iCs/>
                      <w:color w:val="000000"/>
                      <w:kern w:val="0"/>
                      <w14:ligatures w14:val="none"/>
                    </w:rPr>
                  </w:rPrChange>
                </w:rPr>
                <w:t>,</w:t>
              </w:r>
            </w:ins>
            <w:ins w:id="4697"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698"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699" w:author="Administrator" w:date="2025-10-28T17:49:00Z" w16du:dateUtc="2025-10-28T10:49:00Z">
                    <w:rPr>
                      <w:rFonts w:ascii="TimesNewRomanPS-ItalicMT" w:eastAsia="Times New Roman" w:hAnsi="TimesNewRomanPS-ItalicMT" w:cs="Times New Roman"/>
                      <w:i/>
                      <w:iCs/>
                      <w:color w:val="000000"/>
                      <w:kern w:val="0"/>
                      <w14:ligatures w14:val="none"/>
                    </w:rPr>
                  </w:rPrChange>
                </w:rPr>
                <w:t>l</w:t>
              </w:r>
              <w:r w:rsidRPr="00CA691D">
                <w:rPr>
                  <w:rFonts w:ascii="Times New Roman" w:eastAsia="Times New Roman" w:hAnsi="Times New Roman" w:cs="Times New Roman"/>
                  <w:i/>
                  <w:iCs/>
                  <w:color w:val="000000"/>
                  <w:kern w:val="0"/>
                  <w:sz w:val="24"/>
                  <w:szCs w:val="24"/>
                  <w14:ligatures w14:val="none"/>
                  <w:rPrChange w:id="4700"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70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ph</w:t>
              </w:r>
              <w:r w:rsidRPr="00CA691D">
                <w:rPr>
                  <w:rFonts w:ascii="Times New Roman" w:eastAsia="Times New Roman" w:hAnsi="Times New Roman" w:cs="Times New Roman"/>
                  <w:i/>
                  <w:iCs/>
                  <w:color w:val="000000"/>
                  <w:kern w:val="0"/>
                  <w:sz w:val="24"/>
                  <w:szCs w:val="24"/>
                  <w14:ligatures w14:val="none"/>
                  <w:rPrChange w:id="4702" w:author="Administrator" w:date="2025-10-28T17:49:00Z" w16du:dateUtc="2025-10-28T10:49:00Z">
                    <w:rPr>
                      <w:rFonts w:ascii=".VnTime" w:eastAsia="Times New Roman" w:hAnsi=".VnTime" w:cs=".VnTime"/>
                      <w:i/>
                      <w:iCs/>
                      <w:color w:val="000000"/>
                      <w:kern w:val="0"/>
                      <w14:ligatures w14:val="none"/>
                    </w:rPr>
                  </w:rPrChange>
                </w:rPr>
                <w:t>í</w:t>
              </w:r>
              <w:r w:rsidRPr="00CA691D">
                <w:rPr>
                  <w:rFonts w:ascii="Times New Roman" w:eastAsia="Times New Roman" w:hAnsi="Times New Roman" w:cs="Times New Roman"/>
                  <w:i/>
                  <w:iCs/>
                  <w:color w:val="000000"/>
                  <w:kern w:val="0"/>
                  <w:sz w:val="24"/>
                  <w:szCs w:val="24"/>
                  <w14:ligatures w14:val="none"/>
                  <w:rPrChange w:id="470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theo quy </w:t>
              </w:r>
              <w:r w:rsidRPr="00CA691D">
                <w:rPr>
                  <w:rFonts w:ascii="Times New Roman" w:eastAsia="Times New Roman" w:hAnsi="Times New Roman" w:cs="Times New Roman"/>
                  <w:i/>
                  <w:iCs/>
                  <w:color w:val="000000"/>
                  <w:kern w:val="0"/>
                  <w:sz w:val="24"/>
                  <w:szCs w:val="24"/>
                  <w14:ligatures w14:val="none"/>
                  <w:rPrChange w:id="4704"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705" w:author="Administrator" w:date="2025-10-28T17:49:00Z" w16du:dateUtc="2025-10-28T10:49:00Z">
                    <w:rPr>
                      <w:rFonts w:ascii="TimesNewRomanPS-ItalicMT" w:eastAsia="Times New Roman" w:hAnsi="TimesNewRomanPS-ItalicMT" w:cs="Times New Roman"/>
                      <w:i/>
                      <w:iCs/>
                      <w:color w:val="000000"/>
                      <w:kern w:val="0"/>
                      <w14:ligatures w14:val="none"/>
                    </w:rPr>
                  </w:rPrChange>
                </w:rPr>
                <w:t>nh trong</w:t>
              </w:r>
            </w:ins>
            <w:ins w:id="4706"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707"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708"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hint="eastAsia"/>
                  <w:i/>
                  <w:iCs/>
                  <w:color w:val="000000"/>
                  <w:kern w:val="0"/>
                  <w:sz w:val="24"/>
                  <w:szCs w:val="24"/>
                  <w14:ligatures w14:val="none"/>
                  <w:rPrChange w:id="4709"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4710" w:author="Administrator" w:date="2025-10-28T17:49:00Z" w16du:dateUtc="2025-10-28T10:49:00Z">
                    <w:rPr>
                      <w:rFonts w:ascii="TimesNewRomanPS-ItalicMT" w:eastAsia="Times New Roman" w:hAnsi="TimesNewRomanPS-ItalicMT" w:cs="Times New Roman"/>
                      <w:i/>
                      <w:iCs/>
                      <w:color w:val="000000"/>
                      <w:kern w:val="0"/>
                      <w14:ligatures w14:val="none"/>
                    </w:rPr>
                  </w:rPrChange>
                </w:rPr>
                <w:t>c tr</w:t>
              </w:r>
              <w:r w:rsidRPr="00CA691D">
                <w:rPr>
                  <w:rFonts w:ascii="Times New Roman" w:eastAsia="Times New Roman" w:hAnsi="Times New Roman" w:cs="Times New Roman"/>
                  <w:i/>
                  <w:iCs/>
                  <w:color w:val="000000"/>
                  <w:kern w:val="0"/>
                  <w:sz w:val="24"/>
                  <w:szCs w:val="24"/>
                  <w14:ligatures w14:val="none"/>
                  <w:rPrChange w:id="4711"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4712"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4713"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4714" w:author="Administrator" w:date="2025-10-28T17:49:00Z" w16du:dateUtc="2025-10-28T10:49:00Z">
                    <w:rPr>
                      <w:rFonts w:ascii="TimesNewRomanPS-ItalicMT" w:eastAsia="Times New Roman" w:hAnsi="TimesNewRomanPS-ItalicMT" w:cs="Times New Roman"/>
                      <w:i/>
                      <w:iCs/>
                      <w:color w:val="000000"/>
                      <w:kern w:val="0"/>
                      <w14:ligatures w14:val="none"/>
                    </w:rPr>
                  </w:rPrChange>
                </w:rPr>
                <w:t>p sau:</w:t>
              </w:r>
            </w:ins>
          </w:p>
          <w:p w14:paraId="7F008339" w14:textId="77777777" w:rsidR="00CA691D" w:rsidRDefault="00CA691D" w:rsidP="00A3338D">
            <w:pPr>
              <w:pStyle w:val="Vnbnnidung0"/>
              <w:tabs>
                <w:tab w:val="left" w:pos="1996"/>
              </w:tabs>
              <w:spacing w:after="0" w:line="240" w:lineRule="auto"/>
              <w:ind w:firstLine="0"/>
              <w:jc w:val="both"/>
              <w:rPr>
                <w:ins w:id="4715" w:author="Administrator" w:date="2025-10-28T17:58:00Z" w16du:dateUtc="2025-10-28T10:58:00Z"/>
                <w:rFonts w:ascii="Times New Roman" w:eastAsia="Times New Roman" w:hAnsi="Times New Roman" w:cs="Times New Roman"/>
                <w:i/>
                <w:iCs/>
                <w:color w:val="000000"/>
                <w:kern w:val="0"/>
                <w:sz w:val="24"/>
                <w:szCs w:val="24"/>
                <w14:ligatures w14:val="none"/>
              </w:rPr>
            </w:pPr>
            <w:ins w:id="4716"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717" w:author="Administrator" w:date="2025-10-28T17:49:00Z" w16du:dateUtc="2025-10-28T10:49:00Z">
                    <w:rPr>
                      <w:rFonts w:ascii="TimesNewRomanPS-ItalicMT" w:eastAsia="Times New Roman" w:hAnsi="TimesNewRomanPS-ItalicMT" w:cs="Times New Roman"/>
                      <w:i/>
                      <w:iCs/>
                      <w:color w:val="000000"/>
                      <w:kern w:val="0"/>
                      <w14:ligatures w14:val="none"/>
                    </w:rPr>
                  </w:rPrChange>
                </w:rPr>
                <w:t>a) Ph</w:t>
              </w:r>
              <w:r w:rsidRPr="00CA691D">
                <w:rPr>
                  <w:rFonts w:ascii="Times New Roman" w:eastAsia="Times New Roman" w:hAnsi="Times New Roman" w:cs="Times New Roman"/>
                  <w:i/>
                  <w:iCs/>
                  <w:color w:val="000000"/>
                  <w:kern w:val="0"/>
                  <w:sz w:val="24"/>
                  <w:szCs w:val="24"/>
                  <w14:ligatures w14:val="none"/>
                  <w:rPrChange w:id="4718"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719"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720"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721"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722"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723"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724"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72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726"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727" w:author="Administrator" w:date="2025-10-28T17:49:00Z" w16du:dateUtc="2025-10-28T10:49:00Z">
                    <w:rPr>
                      <w:rFonts w:ascii="TimesNewRomanPS-ItalicMT" w:eastAsia="Times New Roman" w:hAnsi="TimesNewRomanPS-ItalicMT" w:cs="Times New Roman"/>
                      <w:i/>
                      <w:iCs/>
                      <w:color w:val="000000"/>
                      <w:kern w:val="0"/>
                      <w14:ligatures w14:val="none"/>
                    </w:rPr>
                  </w:rPrChange>
                </w:rPr>
                <w:t>a mang c</w:t>
              </w:r>
              <w:r w:rsidRPr="00CA691D">
                <w:rPr>
                  <w:rFonts w:ascii="Times New Roman" w:eastAsia="Times New Roman" w:hAnsi="Times New Roman" w:cs="Times New Roman"/>
                  <w:i/>
                  <w:iCs/>
                  <w:color w:val="000000"/>
                  <w:kern w:val="0"/>
                  <w:sz w:val="24"/>
                  <w:szCs w:val="24"/>
                  <w14:ligatures w14:val="none"/>
                  <w:rPrChange w:id="4728"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4729" w:author="Administrator" w:date="2025-10-28T17:49:00Z" w16du:dateUtc="2025-10-28T10:49:00Z">
                    <w:rPr>
                      <w:rFonts w:ascii="TimesNewRomanPS-ItalicMT" w:eastAsia="Times New Roman" w:hAnsi="TimesNewRomanPS-ItalicMT" w:cs="Times New Roman"/>
                      <w:i/>
                      <w:iCs/>
                      <w:color w:val="000000"/>
                      <w:kern w:val="0"/>
                      <w14:ligatures w14:val="none"/>
                    </w:rPr>
                  </w:rPrChange>
                </w:rPr>
                <w:t>p VR-SB; th</w:t>
              </w:r>
              <w:r w:rsidRPr="00CA691D">
                <w:rPr>
                  <w:rFonts w:ascii="Times New Roman" w:eastAsia="Times New Roman" w:hAnsi="Times New Roman" w:cs="Times New Roman"/>
                  <w:i/>
                  <w:iCs/>
                  <w:color w:val="000000"/>
                  <w:kern w:val="0"/>
                  <w:sz w:val="24"/>
                  <w:szCs w:val="24"/>
                  <w14:ligatures w14:val="none"/>
                  <w:rPrChange w:id="4730"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731" w:author="Administrator" w:date="2025-10-28T17:49:00Z" w16du:dateUtc="2025-10-28T10:49:00Z">
                    <w:rPr>
                      <w:rFonts w:ascii="TimesNewRomanPS-ItalicMT" w:eastAsia="Times New Roman" w:hAnsi="TimesNewRomanPS-ItalicMT" w:cs="Times New Roman"/>
                      <w:i/>
                      <w:iCs/>
                      <w:color w:val="000000"/>
                      <w:kern w:val="0"/>
                      <w14:ligatures w14:val="none"/>
                    </w:rPr>
                  </w:rPrChange>
                </w:rPr>
                <w:t>y phi c</w:t>
              </w:r>
              <w:r w:rsidRPr="00CA691D">
                <w:rPr>
                  <w:rFonts w:ascii="Times New Roman" w:eastAsia="Times New Roman" w:hAnsi="Times New Roman" w:cs="Times New Roman"/>
                  <w:i/>
                  <w:iCs/>
                  <w:color w:val="000000"/>
                  <w:kern w:val="0"/>
                  <w:sz w:val="24"/>
                  <w:szCs w:val="24"/>
                  <w14:ligatures w14:val="none"/>
                  <w:rPrChange w:id="4732"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4733" w:author="Administrator" w:date="2025-10-28T17:49:00Z" w16du:dateUtc="2025-10-28T10:49:00Z">
                    <w:rPr>
                      <w:rFonts w:ascii="TimesNewRomanPS-ItalicMT" w:eastAsia="Times New Roman" w:hAnsi="TimesNewRomanPS-ItalicMT" w:cs="Times New Roman"/>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4734" w:author="Administrator" w:date="2025-10-28T17:49:00Z" w16du:dateUtc="2025-10-28T10:49:00Z">
                    <w:rPr>
                      <w:rFonts w:ascii=".VnTime" w:eastAsia="Times New Roman" w:hAnsi=".VnTime" w:cs=".VnTime"/>
                      <w:i/>
                      <w:iCs/>
                      <w:color w:val="000000"/>
                      <w:kern w:val="0"/>
                      <w14:ligatures w14:val="none"/>
                    </w:rPr>
                  </w:rPrChange>
                </w:rPr>
                <w:t>”</w:t>
              </w:r>
            </w:ins>
          </w:p>
          <w:p w14:paraId="436669BF" w14:textId="77777777" w:rsidR="00CA691D" w:rsidRDefault="00CA691D" w:rsidP="00A3338D">
            <w:pPr>
              <w:pStyle w:val="Vnbnnidung0"/>
              <w:tabs>
                <w:tab w:val="left" w:pos="1996"/>
              </w:tabs>
              <w:spacing w:after="0" w:line="240" w:lineRule="auto"/>
              <w:ind w:firstLine="0"/>
              <w:jc w:val="both"/>
              <w:rPr>
                <w:ins w:id="4735" w:author="Administrator" w:date="2025-10-28T17:58:00Z" w16du:dateUtc="2025-10-28T10:58:00Z"/>
                <w:rFonts w:ascii="Times New Roman" w:eastAsia="Times New Roman" w:hAnsi="Times New Roman" w:cs="Times New Roman"/>
                <w:color w:val="000000"/>
                <w:kern w:val="0"/>
                <w:sz w:val="24"/>
                <w:szCs w:val="24"/>
                <w14:ligatures w14:val="none"/>
              </w:rPr>
            </w:pPr>
            <w:ins w:id="4736"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737"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4738"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4739"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4740"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4741"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4742"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4743"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4744"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4745" w:author="Administrator" w:date="2025-10-28T17:49:00Z" w16du:dateUtc="2025-10-28T10:49:00Z">
                    <w:rPr>
                      <w:rFonts w:ascii="TimesNewRomanPSMT" w:eastAsia="Times New Roman" w:hAnsi="TimesNewRomanPSMT" w:cs="Times New Roman"/>
                      <w:color w:val="000000"/>
                      <w:kern w:val="0"/>
                      <w14:ligatures w14:val="none"/>
                    </w:rPr>
                  </w:rPrChange>
                </w:rPr>
                <w:t>u ch</w:t>
              </w:r>
              <w:r w:rsidRPr="00CA691D">
                <w:rPr>
                  <w:rFonts w:ascii="Times New Roman" w:eastAsia="Times New Roman" w:hAnsi="Times New Roman" w:cs="Times New Roman"/>
                  <w:color w:val="000000"/>
                  <w:kern w:val="0"/>
                  <w:sz w:val="24"/>
                  <w:szCs w:val="24"/>
                  <w14:ligatures w14:val="none"/>
                  <w:rPrChange w:id="4746"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4747"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474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4749" w:author="Administrator" w:date="2025-10-28T17:49:00Z" w16du:dateUtc="2025-10-28T10:49:00Z">
                    <w:rPr>
                      <w:rFonts w:ascii="TimesNewRomanPSMT" w:eastAsia="Times New Roman" w:hAnsi="TimesNewRomanPSMT" w:cs="Times New Roman"/>
                      <w:color w:val="000000"/>
                      <w:kern w:val="0"/>
                      <w14:ligatures w14:val="none"/>
                    </w:rPr>
                  </w:rPrChange>
                </w:rPr>
                <w:t>nh:</w:t>
              </w:r>
            </w:ins>
          </w:p>
          <w:p w14:paraId="21638EC0" w14:textId="77777777" w:rsidR="00CA691D" w:rsidRDefault="00CA691D" w:rsidP="00A3338D">
            <w:pPr>
              <w:pStyle w:val="Vnbnnidung0"/>
              <w:tabs>
                <w:tab w:val="left" w:pos="1996"/>
              </w:tabs>
              <w:spacing w:after="0" w:line="240" w:lineRule="auto"/>
              <w:ind w:firstLine="0"/>
              <w:jc w:val="both"/>
              <w:rPr>
                <w:ins w:id="4750" w:author="Administrator" w:date="2025-10-28T17:59:00Z" w16du:dateUtc="2025-10-28T10:59:00Z"/>
                <w:rFonts w:ascii="Times New Roman" w:eastAsia="Times New Roman" w:hAnsi="Times New Roman" w:cs="Times New Roman"/>
                <w:i/>
                <w:iCs/>
                <w:color w:val="000000"/>
                <w:kern w:val="0"/>
                <w:sz w:val="24"/>
                <w:szCs w:val="24"/>
                <w14:ligatures w14:val="none"/>
              </w:rPr>
            </w:pPr>
            <w:ins w:id="4751" w:author="Administrator" w:date="2025-10-28T17:45:00Z" w16du:dateUtc="2025-10-28T10:45:00Z">
              <w:r w:rsidRPr="00CA691D">
                <w:rPr>
                  <w:rFonts w:ascii="Times New Roman" w:eastAsia="Times New Roman" w:hAnsi="Times New Roman" w:cs="Times New Roman" w:hint="eastAsia"/>
                  <w:i/>
                  <w:iCs/>
                  <w:color w:val="000000"/>
                  <w:kern w:val="0"/>
                  <w:sz w:val="24"/>
                  <w:szCs w:val="24"/>
                  <w14:ligatures w14:val="none"/>
                  <w:rPrChange w:id="4752"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4753" w:author="Administrator" w:date="2025-10-28T17:49:00Z" w16du:dateUtc="2025-10-28T10:49:00Z">
                    <w:rPr>
                      <w:rFonts w:ascii="TimesNewRomanPS-ItalicMT" w:eastAsia="Times New Roman" w:hAnsi="TimesNewRomanPS-ItalicMT" w:cs="Times New Roman"/>
                      <w:i/>
                      <w:iCs/>
                      <w:color w:val="000000"/>
                      <w:kern w:val="0"/>
                      <w14:ligatures w14:val="none"/>
                    </w:rPr>
                  </w:rPrChange>
                </w:rPr>
                <w:t>1. Ph</w:t>
              </w:r>
              <w:r w:rsidRPr="00CA691D">
                <w:rPr>
                  <w:rFonts w:ascii="Times New Roman" w:eastAsia="Times New Roman" w:hAnsi="Times New Roman" w:cs="Times New Roman"/>
                  <w:i/>
                  <w:iCs/>
                  <w:color w:val="000000"/>
                  <w:kern w:val="0"/>
                  <w:sz w:val="24"/>
                  <w:szCs w:val="24"/>
                  <w14:ligatures w14:val="none"/>
                  <w:rPrChange w:id="4754"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75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756"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75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 </w:t>
              </w:r>
              <w:r w:rsidRPr="00CA691D">
                <w:rPr>
                  <w:rFonts w:ascii="Times New Roman" w:eastAsia="Times New Roman" w:hAnsi="Times New Roman" w:cs="Times New Roman"/>
                  <w:b/>
                  <w:bCs/>
                  <w:i/>
                  <w:iCs/>
                  <w:color w:val="000000"/>
                  <w:kern w:val="0"/>
                  <w:sz w:val="24"/>
                  <w:szCs w:val="24"/>
                  <w14:ligatures w14:val="none"/>
                  <w:rPrChange w:id="475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th</w:t>
              </w:r>
              <w:r w:rsidRPr="00CA691D">
                <w:rPr>
                  <w:rFonts w:ascii="Times New Roman" w:eastAsia="Times New Roman" w:hAnsi="Times New Roman" w:cs="Times New Roman"/>
                  <w:b/>
                  <w:bCs/>
                  <w:i/>
                  <w:iCs/>
                  <w:color w:val="000000"/>
                  <w:kern w:val="0"/>
                  <w:sz w:val="24"/>
                  <w:szCs w:val="24"/>
                  <w14:ligatures w14:val="none"/>
                  <w:rPrChange w:id="4759"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476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 phi c</w:t>
              </w:r>
              <w:r w:rsidRPr="00CA691D">
                <w:rPr>
                  <w:rFonts w:ascii="Times New Roman" w:eastAsia="Times New Roman" w:hAnsi="Times New Roman" w:cs="Times New Roman"/>
                  <w:b/>
                  <w:bCs/>
                  <w:i/>
                  <w:iCs/>
                  <w:color w:val="000000"/>
                  <w:kern w:val="0"/>
                  <w:sz w:val="24"/>
                  <w:szCs w:val="24"/>
                  <w14:ligatures w14:val="none"/>
                  <w:rPrChange w:id="4761" w:author="Administrator" w:date="2025-10-28T17:49:00Z" w16du:dateUtc="2025-10-28T10:49:00Z">
                    <w:rPr>
                      <w:rFonts w:ascii="Calibri" w:eastAsia="Times New Roman" w:hAnsi="Calibri" w:cs="Calibri"/>
                      <w:b/>
                      <w:bCs/>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4762" w:author="Administrator" w:date="2025-10-28T17:49:00Z" w16du:dateUtc="2025-10-28T10:49:00Z">
                    <w:rPr>
                      <w:rFonts w:ascii="TimesNewRomanPS-ItalicMT" w:eastAsia="Times New Roman" w:hAnsi="TimesNewRomanPS-ItalicMT" w:cs="Times New Roman"/>
                      <w:i/>
                      <w:iCs/>
                      <w:color w:val="000000"/>
                      <w:kern w:val="0"/>
                      <w14:ligatures w14:val="none"/>
                    </w:rPr>
                  </w:rPrChange>
                </w:rPr>
                <w:t>, t</w:t>
              </w:r>
              <w:r w:rsidRPr="00CA691D">
                <w:rPr>
                  <w:rFonts w:ascii="Times New Roman" w:eastAsia="Times New Roman" w:hAnsi="Times New Roman" w:cs="Times New Roman"/>
                  <w:i/>
                  <w:iCs/>
                  <w:color w:val="000000"/>
                  <w:kern w:val="0"/>
                  <w:sz w:val="24"/>
                  <w:szCs w:val="24"/>
                  <w14:ligatures w14:val="none"/>
                  <w:rPrChange w:id="4763"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764" w:author="Administrator" w:date="2025-10-28T17:49:00Z" w16du:dateUtc="2025-10-28T10:49:00Z">
                    <w:rPr>
                      <w:rFonts w:ascii="TimesNewRomanPS-ItalicMT" w:eastAsia="Times New Roman" w:hAnsi="TimesNewRomanPS-ItalicMT" w:cs="Times New Roman"/>
                      <w:i/>
                      <w:iCs/>
                      <w:color w:val="000000"/>
                      <w:kern w:val="0"/>
                      <w14:ligatures w14:val="none"/>
                    </w:rPr>
                  </w:rPrChange>
                </w:rPr>
                <w:t>u bi</w:t>
              </w:r>
              <w:r w:rsidRPr="00CA691D">
                <w:rPr>
                  <w:rFonts w:ascii="Times New Roman" w:eastAsia="Times New Roman" w:hAnsi="Times New Roman" w:cs="Times New Roman"/>
                  <w:i/>
                  <w:iCs/>
                  <w:color w:val="000000"/>
                  <w:kern w:val="0"/>
                  <w:sz w:val="24"/>
                  <w:szCs w:val="24"/>
                  <w14:ligatures w14:val="none"/>
                  <w:rPrChange w:id="4765"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4766" w:author="Administrator" w:date="2025-10-28T17:49:00Z" w16du:dateUtc="2025-10-28T10:49:00Z">
                    <w:rPr>
                      <w:rFonts w:ascii="TimesNewRomanPS-ItalicMT" w:eastAsia="Times New Roman" w:hAnsi="TimesNewRomanPS-ItalicMT" w:cs="Times New Roman"/>
                      <w:i/>
                      <w:iCs/>
                      <w:color w:val="000000"/>
                      <w:kern w:val="0"/>
                      <w14:ligatures w14:val="none"/>
                    </w:rPr>
                  </w:rPrChange>
                </w:rPr>
                <w:t>n, ph</w:t>
              </w:r>
              <w:r w:rsidRPr="00CA691D">
                <w:rPr>
                  <w:rFonts w:ascii="Times New Roman" w:eastAsia="Times New Roman" w:hAnsi="Times New Roman" w:cs="Times New Roman"/>
                  <w:i/>
                  <w:iCs/>
                  <w:color w:val="000000"/>
                  <w:kern w:val="0"/>
                  <w:sz w:val="24"/>
                  <w:szCs w:val="24"/>
                  <w14:ligatures w14:val="none"/>
                  <w:rPrChange w:id="4767"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768"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769"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770"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771"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772"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773"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4774"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ins>
            <w:ins w:id="4775"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776"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777" w:author="Administrator" w:date="2025-10-28T17:49:00Z" w16du:dateUtc="2025-10-28T10:49:00Z">
                    <w:rPr>
                      <w:rFonts w:ascii="TimesNewRomanPS-ItalicMT" w:eastAsia="Times New Roman" w:hAnsi="TimesNewRomanPS-ItalicMT" w:cs="Times New Roman"/>
                      <w:i/>
                      <w:iCs/>
                      <w:color w:val="000000"/>
                      <w:kern w:val="0"/>
                      <w14:ligatures w14:val="none"/>
                    </w:rPr>
                  </w:rPrChange>
                </w:rPr>
                <w:t>ngo</w:t>
              </w:r>
              <w:r w:rsidRPr="00CA691D">
                <w:rPr>
                  <w:rFonts w:ascii="Times New Roman" w:eastAsia="Times New Roman" w:hAnsi="Times New Roman" w:cs="Times New Roman"/>
                  <w:i/>
                  <w:iCs/>
                  <w:color w:val="000000"/>
                  <w:kern w:val="0"/>
                  <w:sz w:val="24"/>
                  <w:szCs w:val="24"/>
                  <w14:ligatures w14:val="none"/>
                  <w:rPrChange w:id="4778"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779"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4780"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781" w:author="Administrator" w:date="2025-10-28T17:49:00Z" w16du:dateUtc="2025-10-28T10:49:00Z">
                    <w:rPr>
                      <w:rFonts w:ascii="TimesNewRomanPS-ItalicMT" w:eastAsia="Times New Roman" w:hAnsi="TimesNewRomanPS-ItalicMT" w:cs="Times New Roman"/>
                      <w:i/>
                      <w:iCs/>
                      <w:color w:val="000000"/>
                      <w:kern w:val="0"/>
                      <w14:ligatures w14:val="none"/>
                    </w:rPr>
                  </w:rPrChange>
                </w:rPr>
                <w:t>o,</w:t>
              </w:r>
            </w:ins>
            <w:ins w:id="4782"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783"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784" w:author="Administrator" w:date="2025-10-28T17:49:00Z" w16du:dateUtc="2025-10-28T10:49:00Z">
                    <w:rPr>
                      <w:rFonts w:ascii="TimesNewRomanPS-ItalicMT" w:eastAsia="Times New Roman" w:hAnsi="TimesNewRomanPS-ItalicMT" w:cs="Times New Roman"/>
                      <w:i/>
                      <w:iCs/>
                      <w:color w:val="000000"/>
                      <w:kern w:val="0"/>
                      <w14:ligatures w14:val="none"/>
                    </w:rPr>
                  </w:rPrChange>
                </w:rPr>
                <w:t>r</w:t>
              </w:r>
              <w:r w:rsidRPr="00CA691D">
                <w:rPr>
                  <w:rFonts w:ascii="Times New Roman" w:eastAsia="Times New Roman" w:hAnsi="Times New Roman" w:cs="Times New Roman"/>
                  <w:i/>
                  <w:iCs/>
                  <w:color w:val="000000"/>
                  <w:kern w:val="0"/>
                  <w:sz w:val="24"/>
                  <w:szCs w:val="24"/>
                  <w14:ligatures w14:val="none"/>
                  <w:rPrChange w:id="4785" w:author="Administrator" w:date="2025-10-28T17:49:00Z" w16du:dateUtc="2025-10-28T10:49:00Z">
                    <w:rPr>
                      <w:rFonts w:ascii="Calibri" w:eastAsia="Times New Roman" w:hAnsi="Calibri" w:cs="Calibri"/>
                      <w:i/>
                      <w:iCs/>
                      <w:color w:val="000000"/>
                      <w:kern w:val="0"/>
                      <w14:ligatures w14:val="none"/>
                    </w:rPr>
                  </w:rPrChange>
                </w:rPr>
                <w:t>ờ</w:t>
              </w:r>
              <w:r w:rsidRPr="00CA691D">
                <w:rPr>
                  <w:rFonts w:ascii="Times New Roman" w:eastAsia="Times New Roman" w:hAnsi="Times New Roman" w:cs="Times New Roman"/>
                  <w:i/>
                  <w:iCs/>
                  <w:color w:val="000000"/>
                  <w:kern w:val="0"/>
                  <w:sz w:val="24"/>
                  <w:szCs w:val="24"/>
                  <w14:ligatures w14:val="none"/>
                  <w:rPrChange w:id="4786"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4787"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788" w:author="Administrator" w:date="2025-10-28T17:49:00Z" w16du:dateUtc="2025-10-28T10:49:00Z">
                    <w:rPr>
                      <w:rFonts w:ascii="TimesNewRomanPS-ItalicMT" w:eastAsia="Times New Roman" w:hAnsi="TimesNewRomanPS-ItalicMT" w:cs="Times New Roman"/>
                      <w:i/>
                      <w:iCs/>
                      <w:color w:val="000000"/>
                      <w:kern w:val="0"/>
                      <w14:ligatures w14:val="none"/>
                    </w:rPr>
                  </w:rPrChange>
                </w:rPr>
                <w:t>ng, b</w:t>
              </w:r>
              <w:r w:rsidRPr="00CA691D">
                <w:rPr>
                  <w:rFonts w:ascii="Times New Roman" w:eastAsia="Times New Roman" w:hAnsi="Times New Roman" w:cs="Times New Roman"/>
                  <w:i/>
                  <w:iCs/>
                  <w:color w:val="000000"/>
                  <w:kern w:val="0"/>
                  <w:sz w:val="24"/>
                  <w:szCs w:val="24"/>
                  <w14:ligatures w14:val="none"/>
                  <w:rPrChange w:id="4789"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4790"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791"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792"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793"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79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795"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79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a, khu neo </w:t>
              </w:r>
              <w:r w:rsidRPr="00CA691D">
                <w:rPr>
                  <w:rFonts w:ascii="Times New Roman" w:eastAsia="Times New Roman" w:hAnsi="Times New Roman" w:cs="Times New Roman"/>
                  <w:i/>
                  <w:iCs/>
                  <w:color w:val="000000"/>
                  <w:kern w:val="0"/>
                  <w:sz w:val="24"/>
                  <w:szCs w:val="24"/>
                  <w14:ligatures w14:val="none"/>
                  <w:rPrChange w:id="4797" w:author="Administrator" w:date="2025-10-28T17:49:00Z" w16du:dateUtc="2025-10-28T10:49:00Z">
                    <w:rPr>
                      <w:rFonts w:ascii="Calibri" w:eastAsia="Times New Roman" w:hAnsi="Calibri" w:cs="Calibri"/>
                      <w:i/>
                      <w:iCs/>
                      <w:color w:val="000000"/>
                      <w:kern w:val="0"/>
                      <w14:ligatures w14:val="none"/>
                    </w:rPr>
                  </w:rPrChange>
                </w:rPr>
                <w:t>đậ</w:t>
              </w:r>
              <w:r w:rsidRPr="00CA691D">
                <w:rPr>
                  <w:rFonts w:ascii="Times New Roman" w:eastAsia="Times New Roman" w:hAnsi="Times New Roman" w:cs="Times New Roman"/>
                  <w:i/>
                  <w:iCs/>
                  <w:color w:val="000000"/>
                  <w:kern w:val="0"/>
                  <w:sz w:val="24"/>
                  <w:szCs w:val="24"/>
                  <w14:ligatures w14:val="none"/>
                  <w:rPrChange w:id="4798" w:author="Administrator" w:date="2025-10-28T17:49:00Z" w16du:dateUtc="2025-10-28T10:49:00Z">
                    <w:rPr>
                      <w:rFonts w:ascii="TimesNewRomanPS-ItalicMT" w:eastAsia="Times New Roman" w:hAnsi="TimesNewRomanPS-ItalicMT" w:cs="Times New Roman"/>
                      <w:i/>
                      <w:iCs/>
                      <w:color w:val="000000"/>
                      <w:kern w:val="0"/>
                      <w14:ligatures w14:val="none"/>
                    </w:rPr>
                  </w:rPrChange>
                </w:rPr>
                <w:t>u ph</w:t>
              </w:r>
              <w:r w:rsidRPr="00CA691D">
                <w:rPr>
                  <w:rFonts w:ascii="Times New Roman" w:eastAsia="Times New Roman" w:hAnsi="Times New Roman" w:cs="Times New Roman"/>
                  <w:i/>
                  <w:iCs/>
                  <w:color w:val="000000"/>
                  <w:kern w:val="0"/>
                  <w:sz w:val="24"/>
                  <w:szCs w:val="24"/>
                  <w14:ligatures w14:val="none"/>
                  <w:rPrChange w:id="4799"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4800" w:author="Administrator" w:date="2025-10-28T17:49:00Z" w16du:dateUtc="2025-10-28T10:49:00Z">
                    <w:rPr>
                      <w:rFonts w:ascii="TimesNewRomanPS-ItalicMT" w:eastAsia="Times New Roman" w:hAnsi="TimesNewRomanPS-ItalicMT" w:cs="Times New Roman"/>
                      <w:i/>
                      <w:iCs/>
                      <w:color w:val="000000"/>
                      <w:kern w:val="0"/>
                      <w14:ligatures w14:val="none"/>
                    </w:rPr>
                  </w:rPrChange>
                </w:rPr>
                <w:t>i l</w:t>
              </w:r>
              <w:r w:rsidRPr="00CA691D">
                <w:rPr>
                  <w:rFonts w:ascii="Times New Roman" w:eastAsia="Times New Roman" w:hAnsi="Times New Roman" w:cs="Times New Roman"/>
                  <w:i/>
                  <w:iCs/>
                  <w:color w:val="000000"/>
                  <w:kern w:val="0"/>
                  <w:sz w:val="24"/>
                  <w:szCs w:val="24"/>
                  <w14:ligatures w14:val="none"/>
                  <w:rPrChange w:id="480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802" w:author="Administrator" w:date="2025-10-28T17:49:00Z" w16du:dateUtc="2025-10-28T10:49:00Z">
                    <w:rPr>
                      <w:rFonts w:ascii="TimesNewRomanPS-ItalicMT" w:eastAsia="Times New Roman" w:hAnsi="TimesNewRomanPS-ItalicMT" w:cs="Times New Roman"/>
                      <w:i/>
                      <w:iCs/>
                      <w:color w:val="000000"/>
                      <w:kern w:val="0"/>
                      <w14:ligatures w14:val="none"/>
                    </w:rPr>
                  </w:rPrChange>
                </w:rPr>
                <w:t>m th</w:t>
              </w:r>
              <w:r w:rsidRPr="00CA691D">
                <w:rPr>
                  <w:rFonts w:ascii="Times New Roman" w:eastAsia="Times New Roman" w:hAnsi="Times New Roman" w:cs="Times New Roman"/>
                  <w:i/>
                  <w:iCs/>
                  <w:color w:val="000000"/>
                  <w:kern w:val="0"/>
                  <w:sz w:val="24"/>
                  <w:szCs w:val="24"/>
                  <w14:ligatures w14:val="none"/>
                  <w:rPrChange w:id="4803" w:author="Administrator" w:date="2025-10-28T17:49:00Z" w16du:dateUtc="2025-10-28T10:49:00Z">
                    <w:rPr>
                      <w:rFonts w:ascii="Calibri" w:eastAsia="Times New Roman" w:hAnsi="Calibri" w:cs="Calibri"/>
                      <w:i/>
                      <w:iCs/>
                      <w:color w:val="000000"/>
                      <w:kern w:val="0"/>
                      <w14:ligatures w14:val="none"/>
                    </w:rPr>
                  </w:rPrChange>
                </w:rPr>
                <w:t>ủ</w:t>
              </w:r>
            </w:ins>
            <w:ins w:id="4804"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805"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806" w:author="Administrator" w:date="2025-10-28T17:49:00Z" w16du:dateUtc="2025-10-28T10:49:00Z">
                    <w:rPr>
                      <w:rFonts w:ascii="TimesNewRomanPS-ItalicMT" w:eastAsia="Times New Roman" w:hAnsi="TimesNewRomanPS-ItalicMT" w:cs="Times New Roman"/>
                      <w:i/>
                      <w:iCs/>
                      <w:color w:val="000000"/>
                      <w:kern w:val="0"/>
                      <w14:ligatures w14:val="none"/>
                    </w:rPr>
                  </w:rPrChange>
                </w:rPr>
                <w:t>t</w:t>
              </w:r>
              <w:r w:rsidRPr="00CA691D">
                <w:rPr>
                  <w:rFonts w:ascii="Times New Roman" w:eastAsia="Times New Roman" w:hAnsi="Times New Roman" w:cs="Times New Roman"/>
                  <w:i/>
                  <w:iCs/>
                  <w:color w:val="000000"/>
                  <w:kern w:val="0"/>
                  <w:sz w:val="24"/>
                  <w:szCs w:val="24"/>
                  <w14:ligatures w14:val="none"/>
                  <w:rPrChange w:id="4807"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4808" w:author="Administrator" w:date="2025-10-28T17:49:00Z" w16du:dateUtc="2025-10-28T10:49:00Z">
                    <w:rPr>
                      <w:rFonts w:ascii="TimesNewRomanPS-ItalicMT" w:eastAsia="Times New Roman" w:hAnsi="TimesNewRomanPS-ItalicMT" w:cs="Times New Roman"/>
                      <w:i/>
                      <w:iCs/>
                      <w:color w:val="000000"/>
                      <w:kern w:val="0"/>
                      <w14:ligatures w14:val="none"/>
                    </w:rPr>
                  </w:rPrChange>
                </w:rPr>
                <w:t>c v</w:t>
              </w:r>
              <w:r w:rsidRPr="00CA691D">
                <w:rPr>
                  <w:rFonts w:ascii="Times New Roman" w:eastAsia="Times New Roman" w:hAnsi="Times New Roman" w:cs="Times New Roman"/>
                  <w:i/>
                  <w:iCs/>
                  <w:color w:val="000000"/>
                  <w:kern w:val="0"/>
                  <w:sz w:val="24"/>
                  <w:szCs w:val="24"/>
                  <w14:ligatures w14:val="none"/>
                  <w:rPrChange w:id="4809"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481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w:t>
              </w:r>
              <w:r w:rsidRPr="00CA691D">
                <w:rPr>
                  <w:rFonts w:ascii="Times New Roman" w:eastAsia="Times New Roman" w:hAnsi="Times New Roman" w:cs="Times New Roman"/>
                  <w:i/>
                  <w:iCs/>
                  <w:color w:val="000000"/>
                  <w:kern w:val="0"/>
                  <w:sz w:val="24"/>
                  <w:szCs w:val="24"/>
                  <w14:ligatures w14:val="none"/>
                  <w:rPrChange w:id="4811"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812" w:author="Administrator" w:date="2025-10-28T17:49:00Z" w16du:dateUtc="2025-10-28T10:49:00Z">
                    <w:rPr>
                      <w:rFonts w:ascii="TimesNewRomanPS-ItalicMT" w:eastAsia="Times New Roman" w:hAnsi="TimesNewRomanPS-ItalicMT" w:cs="Times New Roman"/>
                      <w:i/>
                      <w:iCs/>
                      <w:color w:val="000000"/>
                      <w:kern w:val="0"/>
                      <w14:ligatures w14:val="none"/>
                    </w:rPr>
                  </w:rPrChange>
                </w:rPr>
                <w:t>p ph</w:t>
              </w:r>
              <w:r w:rsidRPr="00CA691D">
                <w:rPr>
                  <w:rFonts w:ascii="Times New Roman" w:eastAsia="Times New Roman" w:hAnsi="Times New Roman" w:cs="Times New Roman"/>
                  <w:i/>
                  <w:iCs/>
                  <w:color w:val="000000"/>
                  <w:kern w:val="0"/>
                  <w:sz w:val="24"/>
                  <w:szCs w:val="24"/>
                  <w14:ligatures w14:val="none"/>
                  <w:rPrChange w:id="4813" w:author="Administrator" w:date="2025-10-28T17:49:00Z" w16du:dateUtc="2025-10-28T10:49:00Z">
                    <w:rPr>
                      <w:rFonts w:ascii=".VnTime" w:eastAsia="Times New Roman" w:hAnsi=".VnTime" w:cs=".VnTime"/>
                      <w:i/>
                      <w:iCs/>
                      <w:color w:val="000000"/>
                      <w:kern w:val="0"/>
                      <w14:ligatures w14:val="none"/>
                    </w:rPr>
                  </w:rPrChange>
                </w:rPr>
                <w:t>í</w:t>
              </w:r>
              <w:r w:rsidRPr="00CA691D">
                <w:rPr>
                  <w:rFonts w:ascii="Times New Roman" w:eastAsia="Times New Roman" w:hAnsi="Times New Roman" w:cs="Times New Roman"/>
                  <w:i/>
                  <w:iCs/>
                  <w:color w:val="000000"/>
                  <w:kern w:val="0"/>
                  <w:sz w:val="24"/>
                  <w:szCs w:val="24"/>
                  <w14:ligatures w14:val="none"/>
                  <w:rPrChange w:id="4814" w:author="Administrator" w:date="2025-10-28T17:49:00Z" w16du:dateUtc="2025-10-28T10:49:00Z">
                    <w:rPr>
                      <w:rFonts w:ascii="TimesNewRomanPS-ItalicMT" w:eastAsia="Times New Roman" w:hAnsi="TimesNewRomanPS-ItalicMT" w:cs="Times New Roman"/>
                      <w:i/>
                      <w:iCs/>
                      <w:color w:val="000000"/>
                      <w:kern w:val="0"/>
                      <w14:ligatures w14:val="none"/>
                    </w:rPr>
                  </w:rPrChange>
                </w:rPr>
                <w:t>, l</w:t>
              </w:r>
              <w:r w:rsidRPr="00CA691D">
                <w:rPr>
                  <w:rFonts w:ascii="Times New Roman" w:eastAsia="Times New Roman" w:hAnsi="Times New Roman" w:cs="Times New Roman"/>
                  <w:i/>
                  <w:iCs/>
                  <w:color w:val="000000"/>
                  <w:kern w:val="0"/>
                  <w:sz w:val="24"/>
                  <w:szCs w:val="24"/>
                  <w14:ligatures w14:val="none"/>
                  <w:rPrChange w:id="4815"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81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ph</w:t>
              </w:r>
              <w:r w:rsidRPr="00CA691D">
                <w:rPr>
                  <w:rFonts w:ascii="Times New Roman" w:eastAsia="Times New Roman" w:hAnsi="Times New Roman" w:cs="Times New Roman"/>
                  <w:i/>
                  <w:iCs/>
                  <w:color w:val="000000"/>
                  <w:kern w:val="0"/>
                  <w:sz w:val="24"/>
                  <w:szCs w:val="24"/>
                  <w14:ligatures w14:val="none"/>
                  <w:rPrChange w:id="4817" w:author="Administrator" w:date="2025-10-28T17:49:00Z" w16du:dateUtc="2025-10-28T10:49:00Z">
                    <w:rPr>
                      <w:rFonts w:ascii=".VnTime" w:eastAsia="Times New Roman" w:hAnsi=".VnTime" w:cs=".VnTime"/>
                      <w:i/>
                      <w:iCs/>
                      <w:color w:val="000000"/>
                      <w:kern w:val="0"/>
                      <w14:ligatures w14:val="none"/>
                    </w:rPr>
                  </w:rPrChange>
                </w:rPr>
                <w:t>í</w:t>
              </w:r>
              <w:r w:rsidRPr="00CA691D">
                <w:rPr>
                  <w:rFonts w:ascii="Times New Roman" w:eastAsia="Times New Roman" w:hAnsi="Times New Roman" w:cs="Times New Roman"/>
                  <w:i/>
                  <w:iCs/>
                  <w:color w:val="000000"/>
                  <w:kern w:val="0"/>
                  <w:sz w:val="24"/>
                  <w:szCs w:val="24"/>
                  <w14:ligatures w14:val="none"/>
                  <w:rPrChange w:id="481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theo</w:t>
              </w:r>
            </w:ins>
            <w:ins w:id="4819" w:author="Administrator" w:date="2025-10-28T17:58:00Z" w16du:dateUtc="2025-10-28T10:58:00Z">
              <w:r>
                <w:rPr>
                  <w:rFonts w:ascii="Times New Roman" w:eastAsia="Times New Roman" w:hAnsi="Times New Roman" w:cs="Times New Roman"/>
                  <w:i/>
                  <w:iCs/>
                  <w:color w:val="000000"/>
                  <w:kern w:val="0"/>
                  <w:sz w:val="24"/>
                  <w:szCs w:val="24"/>
                  <w14:ligatures w14:val="none"/>
                </w:rPr>
                <w:t xml:space="preserve"> </w:t>
              </w:r>
            </w:ins>
            <w:ins w:id="4820"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82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quy </w:t>
              </w:r>
              <w:r w:rsidRPr="00CA691D">
                <w:rPr>
                  <w:rFonts w:ascii="Times New Roman" w:eastAsia="Times New Roman" w:hAnsi="Times New Roman" w:cs="Times New Roman"/>
                  <w:i/>
                  <w:iCs/>
                  <w:color w:val="000000"/>
                  <w:kern w:val="0"/>
                  <w:sz w:val="24"/>
                  <w:szCs w:val="24"/>
                  <w14:ligatures w14:val="none"/>
                  <w:rPrChange w:id="4822"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823" w:author="Administrator" w:date="2025-10-28T17:49:00Z" w16du:dateUtc="2025-10-28T10:49:00Z">
                    <w:rPr>
                      <w:rFonts w:ascii="TimesNewRomanPS-ItalicMT" w:eastAsia="Times New Roman" w:hAnsi="TimesNewRomanPS-ItalicMT" w:cs="Times New Roman"/>
                      <w:i/>
                      <w:iCs/>
                      <w:color w:val="000000"/>
                      <w:kern w:val="0"/>
                      <w14:ligatures w14:val="none"/>
                    </w:rPr>
                  </w:rPrChange>
                </w:rPr>
                <w:t>nh trong c</w:t>
              </w:r>
              <w:r w:rsidRPr="00CA691D">
                <w:rPr>
                  <w:rFonts w:ascii="Times New Roman" w:eastAsia="Times New Roman" w:hAnsi="Times New Roman" w:cs="Times New Roman"/>
                  <w:i/>
                  <w:iCs/>
                  <w:color w:val="000000"/>
                  <w:kern w:val="0"/>
                  <w:sz w:val="24"/>
                  <w:szCs w:val="24"/>
                  <w14:ligatures w14:val="none"/>
                  <w:rPrChange w:id="4824"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4825" w:author="Administrator" w:date="2025-10-28T17:49:00Z" w16du:dateUtc="2025-10-28T10:49:00Z">
                    <w:rPr>
                      <w:rFonts w:ascii="TimesNewRomanPS-ItalicMT" w:eastAsia="Times New Roman" w:hAnsi="TimesNewRomanPS-ItalicMT" w:cs="Times New Roman"/>
                      <w:i/>
                      <w:iCs/>
                      <w:color w:val="000000"/>
                      <w:kern w:val="0"/>
                      <w14:ligatures w14:val="none"/>
                    </w:rPr>
                  </w:rPrChange>
                </w:rPr>
                <w:t>c tr</w:t>
              </w:r>
              <w:r w:rsidRPr="00CA691D">
                <w:rPr>
                  <w:rFonts w:ascii="Times New Roman" w:eastAsia="Times New Roman" w:hAnsi="Times New Roman" w:cs="Times New Roman"/>
                  <w:i/>
                  <w:iCs/>
                  <w:color w:val="000000"/>
                  <w:kern w:val="0"/>
                  <w:sz w:val="24"/>
                  <w:szCs w:val="24"/>
                  <w14:ligatures w14:val="none"/>
                  <w:rPrChange w:id="4826"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4827"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4828"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4829" w:author="Administrator" w:date="2025-10-28T17:49:00Z" w16du:dateUtc="2025-10-28T10:49:00Z">
                    <w:rPr>
                      <w:rFonts w:ascii="TimesNewRomanPS-ItalicMT" w:eastAsia="Times New Roman" w:hAnsi="TimesNewRomanPS-ItalicMT" w:cs="Times New Roman"/>
                      <w:i/>
                      <w:iCs/>
                      <w:color w:val="000000"/>
                      <w:kern w:val="0"/>
                      <w14:ligatures w14:val="none"/>
                    </w:rPr>
                  </w:rPrChange>
                </w:rPr>
                <w:t>p sau:</w:t>
              </w:r>
            </w:ins>
          </w:p>
          <w:p w14:paraId="703EC248" w14:textId="77777777" w:rsidR="00CA691D" w:rsidRDefault="00CA691D" w:rsidP="00A3338D">
            <w:pPr>
              <w:pStyle w:val="Vnbnnidung0"/>
              <w:tabs>
                <w:tab w:val="left" w:pos="1996"/>
              </w:tabs>
              <w:spacing w:after="0" w:line="240" w:lineRule="auto"/>
              <w:ind w:firstLine="0"/>
              <w:jc w:val="both"/>
              <w:rPr>
                <w:ins w:id="4830" w:author="Administrator" w:date="2025-10-28T17:59:00Z" w16du:dateUtc="2025-10-28T10:59:00Z"/>
                <w:rFonts w:ascii="Times New Roman" w:eastAsia="Times New Roman" w:hAnsi="Times New Roman" w:cs="Times New Roman"/>
                <w:i/>
                <w:iCs/>
                <w:color w:val="000000"/>
                <w:kern w:val="0"/>
                <w:sz w:val="24"/>
                <w:szCs w:val="24"/>
                <w14:ligatures w14:val="none"/>
              </w:rPr>
            </w:pPr>
            <w:ins w:id="4831"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832" w:author="Administrator" w:date="2025-10-28T17:49:00Z" w16du:dateUtc="2025-10-28T10:49:00Z">
                    <w:rPr>
                      <w:rFonts w:ascii="TimesNewRomanPS-ItalicMT" w:eastAsia="Times New Roman" w:hAnsi="TimesNewRomanPS-ItalicMT" w:cs="Times New Roman"/>
                      <w:i/>
                      <w:iCs/>
                      <w:color w:val="000000"/>
                      <w:kern w:val="0"/>
                      <w14:ligatures w14:val="none"/>
                    </w:rPr>
                  </w:rPrChange>
                </w:rPr>
                <w:t>a) Ph</w:t>
              </w:r>
              <w:r w:rsidRPr="00CA691D">
                <w:rPr>
                  <w:rFonts w:ascii="Times New Roman" w:eastAsia="Times New Roman" w:hAnsi="Times New Roman" w:cs="Times New Roman"/>
                  <w:i/>
                  <w:iCs/>
                  <w:color w:val="000000"/>
                  <w:kern w:val="0"/>
                  <w:sz w:val="24"/>
                  <w:szCs w:val="24"/>
                  <w14:ligatures w14:val="none"/>
                  <w:rPrChange w:id="4833"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4834"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4835"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4836"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4837"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838"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4839"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484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4841"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4842" w:author="Administrator" w:date="2025-10-28T17:49:00Z" w16du:dateUtc="2025-10-28T10:49:00Z">
                    <w:rPr>
                      <w:rFonts w:ascii="TimesNewRomanPS-ItalicMT" w:eastAsia="Times New Roman" w:hAnsi="TimesNewRomanPS-ItalicMT" w:cs="Times New Roman"/>
                      <w:i/>
                      <w:iCs/>
                      <w:color w:val="000000"/>
                      <w:kern w:val="0"/>
                      <w14:ligatures w14:val="none"/>
                    </w:rPr>
                  </w:rPrChange>
                </w:rPr>
                <w:t>a mang c</w:t>
              </w:r>
              <w:r w:rsidRPr="00CA691D">
                <w:rPr>
                  <w:rFonts w:ascii="Times New Roman" w:eastAsia="Times New Roman" w:hAnsi="Times New Roman" w:cs="Times New Roman"/>
                  <w:i/>
                  <w:iCs/>
                  <w:color w:val="000000"/>
                  <w:kern w:val="0"/>
                  <w:sz w:val="24"/>
                  <w:szCs w:val="24"/>
                  <w14:ligatures w14:val="none"/>
                  <w:rPrChange w:id="4843"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484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p VR-SB </w:t>
              </w:r>
              <w:r w:rsidRPr="00CA691D">
                <w:rPr>
                  <w:rFonts w:ascii="Times New Roman" w:eastAsia="Times New Roman" w:hAnsi="Times New Roman" w:cs="Times New Roman"/>
                  <w:b/>
                  <w:bCs/>
                  <w:i/>
                  <w:iCs/>
                  <w:color w:val="000000"/>
                  <w:kern w:val="0"/>
                  <w:sz w:val="24"/>
                  <w:szCs w:val="24"/>
                  <w14:ligatures w14:val="none"/>
                  <w:rPrChange w:id="484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w:t>
              </w:r>
              <w:r w:rsidRPr="00CA691D">
                <w:rPr>
                  <w:rFonts w:ascii="Times New Roman" w:eastAsia="Times New Roman" w:hAnsi="Times New Roman" w:cs="Times New Roman"/>
                  <w:b/>
                  <w:bCs/>
                  <w:i/>
                  <w:iCs/>
                  <w:color w:val="000000"/>
                  <w:kern w:val="0"/>
                  <w:sz w:val="24"/>
                  <w:szCs w:val="24"/>
                  <w14:ligatures w14:val="none"/>
                  <w:rPrChange w:id="4846" w:author="Administrator" w:date="2025-10-28T17:49:00Z" w16du:dateUtc="2025-10-28T10:49:00Z">
                    <w:rPr>
                      <w:rFonts w:ascii="Calibri" w:eastAsia="Times New Roman" w:hAnsi="Calibri" w:cs="Calibri"/>
                      <w:b/>
                      <w:bCs/>
                      <w:i/>
                      <w:iCs/>
                      <w:color w:val="000000"/>
                      <w:kern w:val="0"/>
                      <w14:ligatures w14:val="none"/>
                    </w:rPr>
                  </w:rPrChange>
                </w:rPr>
                <w:t>đố</w:t>
              </w:r>
              <w:r w:rsidRPr="00CA691D">
                <w:rPr>
                  <w:rFonts w:ascii="Times New Roman" w:eastAsia="Times New Roman" w:hAnsi="Times New Roman" w:cs="Times New Roman"/>
                  <w:b/>
                  <w:bCs/>
                  <w:i/>
                  <w:iCs/>
                  <w:color w:val="000000"/>
                  <w:kern w:val="0"/>
                  <w:sz w:val="24"/>
                  <w:szCs w:val="24"/>
                  <w14:ligatures w14:val="none"/>
                  <w:rPrChange w:id="484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i v</w:t>
              </w:r>
              <w:r w:rsidRPr="00CA691D">
                <w:rPr>
                  <w:rFonts w:ascii="Times New Roman" w:eastAsia="Times New Roman" w:hAnsi="Times New Roman" w:cs="Times New Roman"/>
                  <w:b/>
                  <w:bCs/>
                  <w:i/>
                  <w:iCs/>
                  <w:color w:val="000000"/>
                  <w:kern w:val="0"/>
                  <w:sz w:val="24"/>
                  <w:szCs w:val="24"/>
                  <w14:ligatures w14:val="none"/>
                  <w:rPrChange w:id="4848" w:author="Administrator" w:date="2025-10-28T17:49:00Z" w16du:dateUtc="2025-10-28T10:49:00Z">
                    <w:rPr>
                      <w:rFonts w:ascii="Calibri" w:eastAsia="Times New Roman" w:hAnsi="Calibri" w:cs="Calibri"/>
                      <w:b/>
                      <w:bCs/>
                      <w:i/>
                      <w:iCs/>
                      <w:color w:val="000000"/>
                      <w:kern w:val="0"/>
                      <w14:ligatures w14:val="none"/>
                    </w:rPr>
                  </w:rPrChange>
                </w:rPr>
                <w:t>ớ</w:t>
              </w:r>
              <w:r w:rsidRPr="00CA691D">
                <w:rPr>
                  <w:rFonts w:ascii="Times New Roman" w:eastAsia="Times New Roman" w:hAnsi="Times New Roman" w:cs="Times New Roman"/>
                  <w:b/>
                  <w:bCs/>
                  <w:i/>
                  <w:iCs/>
                  <w:color w:val="000000"/>
                  <w:kern w:val="0"/>
                  <w:sz w:val="24"/>
                  <w:szCs w:val="24"/>
                  <w14:ligatures w14:val="none"/>
                  <w:rPrChange w:id="484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i ph</w:t>
              </w:r>
              <w:r w:rsidRPr="00CA691D">
                <w:rPr>
                  <w:rFonts w:ascii="Times New Roman" w:eastAsia="Times New Roman" w:hAnsi="Times New Roman" w:cs="Times New Roman"/>
                  <w:b/>
                  <w:bCs/>
                  <w:i/>
                  <w:iCs/>
                  <w:color w:val="000000"/>
                  <w:kern w:val="0"/>
                  <w:sz w:val="24"/>
                  <w:szCs w:val="24"/>
                  <w14:ligatures w14:val="none"/>
                  <w:rPrChange w:id="4850" w:author="Administrator" w:date="2025-10-28T17:49:00Z" w16du:dateUtc="2025-10-28T10:49:00Z">
                    <w:rPr>
                      <w:rFonts w:ascii="Calibri" w:eastAsia="Times New Roman" w:hAnsi="Calibri" w:cs="Calibri"/>
                      <w:b/>
                      <w:bCs/>
                      <w:i/>
                      <w:iCs/>
                      <w:color w:val="000000"/>
                      <w:kern w:val="0"/>
                      <w14:ligatures w14:val="none"/>
                    </w:rPr>
                  </w:rPrChange>
                </w:rPr>
                <w:t>ươ</w:t>
              </w:r>
              <w:r w:rsidRPr="00CA691D">
                <w:rPr>
                  <w:rFonts w:ascii="Times New Roman" w:eastAsia="Times New Roman" w:hAnsi="Times New Roman" w:cs="Times New Roman"/>
                  <w:b/>
                  <w:bCs/>
                  <w:i/>
                  <w:iCs/>
                  <w:color w:val="000000"/>
                  <w:kern w:val="0"/>
                  <w:sz w:val="24"/>
                  <w:szCs w:val="24"/>
                  <w14:ligatures w14:val="none"/>
                  <w:rPrChange w:id="485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ti</w:t>
              </w:r>
              <w:r w:rsidRPr="00CA691D">
                <w:rPr>
                  <w:rFonts w:ascii="Times New Roman" w:eastAsia="Times New Roman" w:hAnsi="Times New Roman" w:cs="Times New Roman"/>
                  <w:b/>
                  <w:bCs/>
                  <w:i/>
                  <w:iCs/>
                  <w:color w:val="000000"/>
                  <w:kern w:val="0"/>
                  <w:sz w:val="24"/>
                  <w:szCs w:val="24"/>
                  <w14:ligatures w14:val="none"/>
                  <w:rPrChange w:id="4852" w:author="Administrator" w:date="2025-10-28T17:49:00Z" w16du:dateUtc="2025-10-28T10:49:00Z">
                    <w:rPr>
                      <w:rFonts w:ascii="Calibri" w:eastAsia="Times New Roman" w:hAnsi="Calibri" w:cs="Calibri"/>
                      <w:b/>
                      <w:bCs/>
                      <w:i/>
                      <w:iCs/>
                      <w:color w:val="000000"/>
                      <w:kern w:val="0"/>
                      <w14:ligatures w14:val="none"/>
                    </w:rPr>
                  </w:rPrChange>
                </w:rPr>
                <w:t>ệ</w:t>
              </w:r>
              <w:r w:rsidRPr="00CA691D">
                <w:rPr>
                  <w:rFonts w:ascii="Times New Roman" w:eastAsia="Times New Roman" w:hAnsi="Times New Roman" w:cs="Times New Roman"/>
                  <w:b/>
                  <w:bCs/>
                  <w:i/>
                  <w:iCs/>
                  <w:color w:val="000000"/>
                  <w:kern w:val="0"/>
                  <w:sz w:val="24"/>
                  <w:szCs w:val="24"/>
                  <w14:ligatures w14:val="none"/>
                  <w:rPrChange w:id="485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w:t>
              </w:r>
            </w:ins>
            <w:ins w:id="4854" w:author="Administrator" w:date="2025-10-28T17:59:00Z" w16du:dateUtc="2025-10-28T10:59:00Z">
              <w:r>
                <w:rPr>
                  <w:rFonts w:ascii="Times New Roman" w:eastAsia="Times New Roman" w:hAnsi="Times New Roman" w:cs="Times New Roman"/>
                  <w:b/>
                  <w:bCs/>
                  <w:i/>
                  <w:iCs/>
                  <w:color w:val="000000"/>
                  <w:kern w:val="0"/>
                  <w:sz w:val="24"/>
                  <w:szCs w:val="24"/>
                  <w14:ligatures w14:val="none"/>
                </w:rPr>
                <w:t xml:space="preserve"> </w:t>
              </w:r>
            </w:ins>
            <w:ins w:id="4855" w:author="Administrator" w:date="2025-10-28T17:45:00Z" w16du:dateUtc="2025-10-28T10:45:00Z">
              <w:r w:rsidRPr="00CA691D">
                <w:rPr>
                  <w:rFonts w:ascii="Times New Roman" w:eastAsia="Times New Roman" w:hAnsi="Times New Roman" w:cs="Times New Roman"/>
                  <w:b/>
                  <w:bCs/>
                  <w:i/>
                  <w:iCs/>
                  <w:color w:val="000000"/>
                  <w:kern w:val="0"/>
                  <w:sz w:val="24"/>
                  <w:szCs w:val="24"/>
                  <w14:ligatures w14:val="none"/>
                  <w:rPrChange w:id="485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ho</w:t>
              </w:r>
              <w:r w:rsidRPr="00CA691D">
                <w:rPr>
                  <w:rFonts w:ascii="Times New Roman" w:eastAsia="Times New Roman" w:hAnsi="Times New Roman" w:cs="Times New Roman"/>
                  <w:b/>
                  <w:bCs/>
                  <w:i/>
                  <w:iCs/>
                  <w:color w:val="000000"/>
                  <w:kern w:val="0"/>
                  <w:sz w:val="24"/>
                  <w:szCs w:val="24"/>
                  <w14:ligatures w14:val="none"/>
                  <w:rPrChange w:id="4857" w:author="Administrator" w:date="2025-10-28T17:49:00Z" w16du:dateUtc="2025-10-28T10:49:00Z">
                    <w:rPr>
                      <w:rFonts w:ascii="Calibri" w:eastAsia="Times New Roman" w:hAnsi="Calibri" w:cs="Calibri"/>
                      <w:b/>
                      <w:bCs/>
                      <w:i/>
                      <w:iCs/>
                      <w:color w:val="000000"/>
                      <w:kern w:val="0"/>
                      <w14:ligatures w14:val="none"/>
                    </w:rPr>
                  </w:rPrChange>
                </w:rPr>
                <w:t>ạ</w:t>
              </w:r>
              <w:r w:rsidRPr="00CA691D">
                <w:rPr>
                  <w:rFonts w:ascii="Times New Roman" w:eastAsia="Times New Roman" w:hAnsi="Times New Roman" w:cs="Times New Roman"/>
                  <w:b/>
                  <w:bCs/>
                  <w:i/>
                  <w:iCs/>
                  <w:color w:val="000000"/>
                  <w:kern w:val="0"/>
                  <w:sz w:val="24"/>
                  <w:szCs w:val="24"/>
                  <w14:ligatures w14:val="none"/>
                  <w:rPrChange w:id="485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t</w:t>
              </w:r>
            </w:ins>
            <w:ins w:id="4859" w:author="Administrator" w:date="2025-10-28T17:59:00Z" w16du:dateUtc="2025-10-28T10:59:00Z">
              <w:r>
                <w:rPr>
                  <w:rFonts w:ascii="Times New Roman" w:eastAsia="Times New Roman" w:hAnsi="Times New Roman" w:cs="Times New Roman"/>
                  <w:b/>
                  <w:bCs/>
                  <w:i/>
                  <w:iCs/>
                  <w:color w:val="000000"/>
                  <w:kern w:val="0"/>
                  <w:sz w:val="24"/>
                  <w:szCs w:val="24"/>
                  <w14:ligatures w14:val="none"/>
                </w:rPr>
                <w:t xml:space="preserve"> </w:t>
              </w:r>
            </w:ins>
            <w:ins w:id="4860" w:author="Administrator" w:date="2025-10-28T17:45:00Z" w16du:dateUtc="2025-10-28T10:45:00Z">
              <w:r w:rsidRPr="00CA691D">
                <w:rPr>
                  <w:rFonts w:ascii="Times New Roman" w:eastAsia="Times New Roman" w:hAnsi="Times New Roman" w:cs="Times New Roman"/>
                  <w:b/>
                  <w:bCs/>
                  <w:i/>
                  <w:iCs/>
                  <w:color w:val="000000"/>
                  <w:kern w:val="0"/>
                  <w:sz w:val="24"/>
                  <w:szCs w:val="24"/>
                  <w14:ligatures w14:val="none"/>
                  <w:rPrChange w:id="4861" w:author="Administrator" w:date="2025-10-28T17:49:00Z" w16du:dateUtc="2025-10-28T10:49:00Z">
                    <w:rPr>
                      <w:rFonts w:ascii="Calibri" w:eastAsia="Times New Roman" w:hAnsi="Calibri" w:cs="Calibri"/>
                      <w:b/>
                      <w:bCs/>
                      <w:i/>
                      <w:iCs/>
                      <w:color w:val="000000"/>
                      <w:kern w:val="0"/>
                      <w14:ligatures w14:val="none"/>
                    </w:rPr>
                  </w:rPrChange>
                </w:rPr>
                <w:t>độ</w:t>
              </w:r>
              <w:r w:rsidRPr="00CA691D">
                <w:rPr>
                  <w:rFonts w:ascii="Times New Roman" w:eastAsia="Times New Roman" w:hAnsi="Times New Roman" w:cs="Times New Roman"/>
                  <w:b/>
                  <w:bCs/>
                  <w:i/>
                  <w:iCs/>
                  <w:color w:val="000000"/>
                  <w:kern w:val="0"/>
                  <w:sz w:val="24"/>
                  <w:szCs w:val="24"/>
                  <w14:ligatures w14:val="none"/>
                  <w:rPrChange w:id="486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v</w:t>
              </w:r>
              <w:r w:rsidRPr="00CA691D">
                <w:rPr>
                  <w:rFonts w:ascii="Times New Roman" w:eastAsia="Times New Roman" w:hAnsi="Times New Roman" w:cs="Times New Roman"/>
                  <w:b/>
                  <w:bCs/>
                  <w:i/>
                  <w:iCs/>
                  <w:color w:val="000000"/>
                  <w:kern w:val="0"/>
                  <w:sz w:val="24"/>
                  <w:szCs w:val="24"/>
                  <w14:ligatures w14:val="none"/>
                  <w:rPrChange w:id="4863" w:author="Administrator" w:date="2025-10-28T17:49:00Z" w16du:dateUtc="2025-10-28T10:49:00Z">
                    <w:rPr>
                      <w:rFonts w:ascii="Calibri" w:eastAsia="Times New Roman" w:hAnsi="Calibri" w:cs="Calibri"/>
                      <w:b/>
                      <w:bCs/>
                      <w:i/>
                      <w:iCs/>
                      <w:color w:val="000000"/>
                      <w:kern w:val="0"/>
                      <w14:ligatures w14:val="none"/>
                    </w:rPr>
                  </w:rPrChange>
                </w:rPr>
                <w:t>ậ</w:t>
              </w:r>
              <w:r w:rsidRPr="00CA691D">
                <w:rPr>
                  <w:rFonts w:ascii="Times New Roman" w:eastAsia="Times New Roman" w:hAnsi="Times New Roman" w:cs="Times New Roman"/>
                  <w:b/>
                  <w:bCs/>
                  <w:i/>
                  <w:iCs/>
                  <w:color w:val="000000"/>
                  <w:kern w:val="0"/>
                  <w:sz w:val="24"/>
                  <w:szCs w:val="24"/>
                  <w14:ligatures w14:val="none"/>
                  <w:rPrChange w:id="486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t</w:t>
              </w:r>
              <w:r w:rsidRPr="00CA691D">
                <w:rPr>
                  <w:rFonts w:ascii="Times New Roman" w:eastAsia="Times New Roman" w:hAnsi="Times New Roman" w:cs="Times New Roman"/>
                  <w:b/>
                  <w:bCs/>
                  <w:i/>
                  <w:iCs/>
                  <w:color w:val="000000"/>
                  <w:kern w:val="0"/>
                  <w:sz w:val="24"/>
                  <w:szCs w:val="24"/>
                  <w14:ligatures w14:val="none"/>
                  <w:rPrChange w:id="4865" w:author="Administrator" w:date="2025-10-28T17:49:00Z" w16du:dateUtc="2025-10-28T10:49:00Z">
                    <w:rPr>
                      <w:rFonts w:ascii="Calibri" w:eastAsia="Times New Roman" w:hAnsi="Calibri" w:cs="Calibri"/>
                      <w:b/>
                      <w:bCs/>
                      <w:i/>
                      <w:iCs/>
                      <w:color w:val="000000"/>
                      <w:kern w:val="0"/>
                      <w14:ligatures w14:val="none"/>
                    </w:rPr>
                  </w:rPrChange>
                </w:rPr>
                <w:t>ả</w:t>
              </w:r>
              <w:r w:rsidRPr="00CA691D">
                <w:rPr>
                  <w:rFonts w:ascii="Times New Roman" w:eastAsia="Times New Roman" w:hAnsi="Times New Roman" w:cs="Times New Roman"/>
                  <w:b/>
                  <w:bCs/>
                  <w:i/>
                  <w:iCs/>
                  <w:color w:val="000000"/>
                  <w:kern w:val="0"/>
                  <w:sz w:val="24"/>
                  <w:szCs w:val="24"/>
                  <w14:ligatures w14:val="none"/>
                  <w:rPrChange w:id="486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i ven bi</w:t>
              </w:r>
              <w:r w:rsidRPr="00CA691D">
                <w:rPr>
                  <w:rFonts w:ascii="Times New Roman" w:eastAsia="Times New Roman" w:hAnsi="Times New Roman" w:cs="Times New Roman"/>
                  <w:b/>
                  <w:bCs/>
                  <w:i/>
                  <w:iCs/>
                  <w:color w:val="000000"/>
                  <w:kern w:val="0"/>
                  <w:sz w:val="24"/>
                  <w:szCs w:val="24"/>
                  <w14:ligatures w14:val="none"/>
                  <w:rPrChange w:id="4867" w:author="Administrator" w:date="2025-10-28T17:49:00Z" w16du:dateUtc="2025-10-28T10:49:00Z">
                    <w:rPr>
                      <w:rFonts w:ascii="Calibri" w:eastAsia="Times New Roman" w:hAnsi="Calibri" w:cs="Calibri"/>
                      <w:b/>
                      <w:bCs/>
                      <w:i/>
                      <w:iCs/>
                      <w:color w:val="000000"/>
                      <w:kern w:val="0"/>
                      <w14:ligatures w14:val="none"/>
                    </w:rPr>
                  </w:rPrChange>
                </w:rPr>
                <w:t>ể</w:t>
              </w:r>
              <w:r w:rsidRPr="00CA691D">
                <w:rPr>
                  <w:rFonts w:ascii="Times New Roman" w:eastAsia="Times New Roman" w:hAnsi="Times New Roman" w:cs="Times New Roman"/>
                  <w:b/>
                  <w:bCs/>
                  <w:i/>
                  <w:iCs/>
                  <w:color w:val="000000"/>
                  <w:kern w:val="0"/>
                  <w:sz w:val="24"/>
                  <w:szCs w:val="24"/>
                  <w14:ligatures w14:val="none"/>
                  <w:rPrChange w:id="486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n), </w:t>
              </w:r>
              <w:r w:rsidRPr="00CA691D">
                <w:rPr>
                  <w:rFonts w:ascii="Times New Roman" w:eastAsia="Times New Roman" w:hAnsi="Times New Roman" w:cs="Times New Roman"/>
                  <w:i/>
                  <w:iCs/>
                  <w:color w:val="000000"/>
                  <w:kern w:val="0"/>
                  <w:sz w:val="24"/>
                  <w:szCs w:val="24"/>
                  <w14:ligatures w14:val="none"/>
                  <w:rPrChange w:id="4869" w:author="Administrator" w:date="2025-10-28T17:49:00Z" w16du:dateUtc="2025-10-28T10:49:00Z">
                    <w:rPr>
                      <w:rFonts w:ascii="TimesNewRomanPS-ItalicMT" w:eastAsia="Times New Roman" w:hAnsi="TimesNewRomanPS-ItalicMT" w:cs="Times New Roman"/>
                      <w:i/>
                      <w:iCs/>
                      <w:color w:val="000000"/>
                      <w:kern w:val="0"/>
                      <w14:ligatures w14:val="none"/>
                    </w:rPr>
                  </w:rPrChange>
                </w:rPr>
                <w:t>th</w:t>
              </w:r>
              <w:r w:rsidRPr="00CA691D">
                <w:rPr>
                  <w:rFonts w:ascii="Times New Roman" w:eastAsia="Times New Roman" w:hAnsi="Times New Roman" w:cs="Times New Roman"/>
                  <w:i/>
                  <w:iCs/>
                  <w:color w:val="000000"/>
                  <w:kern w:val="0"/>
                  <w:sz w:val="24"/>
                  <w:szCs w:val="24"/>
                  <w14:ligatures w14:val="none"/>
                  <w:rPrChange w:id="4870"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4871" w:author="Administrator" w:date="2025-10-28T17:49:00Z" w16du:dateUtc="2025-10-28T10:49:00Z">
                    <w:rPr>
                      <w:rFonts w:ascii="TimesNewRomanPS-ItalicMT" w:eastAsia="Times New Roman" w:hAnsi="TimesNewRomanPS-ItalicMT" w:cs="Times New Roman"/>
                      <w:i/>
                      <w:iCs/>
                      <w:color w:val="000000"/>
                      <w:kern w:val="0"/>
                      <w14:ligatures w14:val="none"/>
                    </w:rPr>
                  </w:rPrChange>
                </w:rPr>
                <w:t>y phi c</w:t>
              </w:r>
              <w:r w:rsidRPr="00CA691D">
                <w:rPr>
                  <w:rFonts w:ascii="Times New Roman" w:eastAsia="Times New Roman" w:hAnsi="Times New Roman" w:cs="Times New Roman"/>
                  <w:i/>
                  <w:iCs/>
                  <w:color w:val="000000"/>
                  <w:kern w:val="0"/>
                  <w:sz w:val="24"/>
                  <w:szCs w:val="24"/>
                  <w14:ligatures w14:val="none"/>
                  <w:rPrChange w:id="4872"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4873" w:author="Administrator" w:date="2025-10-28T17:49:00Z" w16du:dateUtc="2025-10-28T10:49:00Z">
                    <w:rPr>
                      <w:rFonts w:ascii="TimesNewRomanPS-ItalicMT" w:eastAsia="Times New Roman" w:hAnsi="TimesNewRomanPS-ItalicMT" w:cs="Times New Roman"/>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4874" w:author="Administrator" w:date="2025-10-28T17:49:00Z" w16du:dateUtc="2025-10-28T10:49:00Z">
                    <w:rPr>
                      <w:rFonts w:ascii=".VnTime" w:eastAsia="Times New Roman" w:hAnsi=".VnTime" w:cs=".VnTime"/>
                      <w:i/>
                      <w:iCs/>
                      <w:color w:val="000000"/>
                      <w:kern w:val="0"/>
                      <w14:ligatures w14:val="none"/>
                    </w:rPr>
                  </w:rPrChange>
                </w:rPr>
                <w:t>”</w:t>
              </w:r>
            </w:ins>
          </w:p>
          <w:p w14:paraId="6C26A9DF" w14:textId="1F605D05" w:rsidR="00CA691D" w:rsidRDefault="00CA691D" w:rsidP="00A3338D">
            <w:pPr>
              <w:pStyle w:val="Vnbnnidung0"/>
              <w:tabs>
                <w:tab w:val="left" w:pos="1996"/>
              </w:tabs>
              <w:spacing w:after="0" w:line="240" w:lineRule="auto"/>
              <w:ind w:firstLine="0"/>
              <w:jc w:val="both"/>
              <w:rPr>
                <w:ins w:id="4875" w:author="Administrator" w:date="2025-10-28T17:59:00Z" w16du:dateUtc="2025-10-28T10:59:00Z"/>
                <w:rFonts w:ascii="Times New Roman" w:eastAsia="Times New Roman" w:hAnsi="Times New Roman" w:cs="Times New Roman"/>
                <w:color w:val="000000"/>
                <w:kern w:val="0"/>
                <w:sz w:val="24"/>
                <w:szCs w:val="24"/>
                <w14:ligatures w14:val="none"/>
              </w:rPr>
            </w:pPr>
            <w:ins w:id="4876"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877" w:author="Administrator" w:date="2025-10-28T17:49:00Z" w16du:dateUtc="2025-10-28T10:49:00Z">
                    <w:rPr>
                      <w:rFonts w:ascii="TimesNewRomanPSMT" w:eastAsia="Times New Roman" w:hAnsi="TimesNewRomanPSMT" w:cs="Times New Roman"/>
                      <w:color w:val="000000"/>
                      <w:kern w:val="0"/>
                      <w14:ligatures w14:val="none"/>
                    </w:rPr>
                  </w:rPrChange>
                </w:rPr>
                <w:t>- L</w:t>
              </w:r>
              <w:r w:rsidRPr="00CA691D">
                <w:rPr>
                  <w:rFonts w:ascii="Times New Roman" w:eastAsia="Times New Roman" w:hAnsi="Times New Roman" w:cs="Times New Roman" w:hint="eastAsia"/>
                  <w:color w:val="000000"/>
                  <w:kern w:val="0"/>
                  <w:sz w:val="24"/>
                  <w:szCs w:val="24"/>
                  <w14:ligatures w14:val="none"/>
                  <w:rPrChange w:id="4878" w:author="Administrator" w:date="2025-10-28T17:49:00Z" w16du:dateUtc="2025-10-28T10:49:00Z">
                    <w:rPr>
                      <w:rFonts w:ascii="TimesNewRomanPSMT" w:eastAsia="Times New Roman" w:hAnsi="TimesNewRomanPSMT" w:cs="Times New Roman" w:hint="eastAsia"/>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4879" w:author="Administrator" w:date="2025-10-28T17:49:00Z" w16du:dateUtc="2025-10-28T10:49:00Z">
                    <w:rPr>
                      <w:rFonts w:ascii="TimesNewRomanPSMT" w:eastAsia="Times New Roman" w:hAnsi="TimesNewRomanPSMT" w:cs="Times New Roman"/>
                      <w:color w:val="000000"/>
                      <w:kern w:val="0"/>
                      <w14:ligatures w14:val="none"/>
                    </w:rPr>
                  </w:rPrChange>
                </w:rPr>
                <w:t xml:space="preserve"> do: Th</w:t>
              </w:r>
              <w:r w:rsidRPr="00CA691D">
                <w:rPr>
                  <w:rFonts w:ascii="Times New Roman" w:eastAsia="Times New Roman" w:hAnsi="Times New Roman" w:cs="Times New Roman"/>
                  <w:color w:val="000000"/>
                  <w:kern w:val="0"/>
                  <w:sz w:val="24"/>
                  <w:szCs w:val="24"/>
                  <w14:ligatures w14:val="none"/>
                  <w:rPrChange w:id="4880"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4881" w:author="Administrator" w:date="2025-10-28T17:49:00Z" w16du:dateUtc="2025-10-28T10:49:00Z">
                    <w:rPr>
                      <w:rFonts w:ascii="TimesNewRomanPSMT" w:eastAsia="Times New Roman" w:hAnsi="TimesNewRomanPSMT" w:cs="Times New Roman"/>
                      <w:color w:val="000000"/>
                      <w:kern w:val="0"/>
                      <w14:ligatures w14:val="none"/>
                    </w:rPr>
                  </w:rPrChange>
                </w:rPr>
                <w:t>c t</w:t>
              </w:r>
              <w:r w:rsidRPr="00CA691D">
                <w:rPr>
                  <w:rFonts w:ascii="Times New Roman" w:eastAsia="Times New Roman" w:hAnsi="Times New Roman" w:cs="Times New Roman"/>
                  <w:color w:val="000000"/>
                  <w:kern w:val="0"/>
                  <w:sz w:val="24"/>
                  <w:szCs w:val="24"/>
                  <w14:ligatures w14:val="none"/>
                  <w:rPrChange w:id="4882"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4883" w:author="Administrator" w:date="2025-10-28T17:49:00Z" w16du:dateUtc="2025-10-28T10:49:00Z">
                    <w:rPr>
                      <w:rFonts w:ascii="TimesNewRomanPSMT" w:eastAsia="Times New Roman" w:hAnsi="TimesNewRomanPSMT" w:cs="Times New Roman"/>
                      <w:color w:val="000000"/>
                      <w:kern w:val="0"/>
                      <w14:ligatures w14:val="none"/>
                    </w:rPr>
                  </w:rPrChange>
                </w:rPr>
                <w:t xml:space="preserve"> hi</w:t>
              </w:r>
              <w:r w:rsidRPr="00CA691D">
                <w:rPr>
                  <w:rFonts w:ascii="Times New Roman" w:eastAsia="Times New Roman" w:hAnsi="Times New Roman" w:cs="Times New Roman"/>
                  <w:color w:val="000000"/>
                  <w:kern w:val="0"/>
                  <w:sz w:val="24"/>
                  <w:szCs w:val="24"/>
                  <w14:ligatures w14:val="none"/>
                  <w:rPrChange w:id="488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885" w:author="Administrator" w:date="2025-10-28T17:49:00Z" w16du:dateUtc="2025-10-28T10:49:00Z">
                    <w:rPr>
                      <w:rFonts w:ascii="TimesNewRomanPSMT" w:eastAsia="Times New Roman" w:hAnsi="TimesNewRomanPSMT" w:cs="Times New Roman"/>
                      <w:color w:val="000000"/>
                      <w:kern w:val="0"/>
                      <w14:ligatures w14:val="none"/>
                    </w:rPr>
                  </w:rPrChange>
                </w:rPr>
                <w:t>n nay, r</w:t>
              </w:r>
              <w:r w:rsidRPr="00CA691D">
                <w:rPr>
                  <w:rFonts w:ascii="Times New Roman" w:eastAsia="Times New Roman" w:hAnsi="Times New Roman" w:cs="Times New Roman"/>
                  <w:color w:val="000000"/>
                  <w:kern w:val="0"/>
                  <w:sz w:val="24"/>
                  <w:szCs w:val="24"/>
                  <w14:ligatures w14:val="none"/>
                  <w:rPrChange w:id="488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4887" w:author="Administrator" w:date="2025-10-28T17:49:00Z" w16du:dateUtc="2025-10-28T10:49:00Z">
                    <w:rPr>
                      <w:rFonts w:ascii="TimesNewRomanPSMT" w:eastAsia="Times New Roman" w:hAnsi="TimesNewRomanPSMT" w:cs="Times New Roman"/>
                      <w:color w:val="000000"/>
                      <w:kern w:val="0"/>
                      <w14:ligatures w14:val="none"/>
                    </w:rPr>
                  </w:rPrChange>
                </w:rPr>
                <w:t>t nhi</w:t>
              </w:r>
              <w:r w:rsidRPr="00CA691D">
                <w:rPr>
                  <w:rFonts w:ascii="Times New Roman" w:eastAsia="Times New Roman" w:hAnsi="Times New Roman" w:cs="Times New Roman"/>
                  <w:color w:val="000000"/>
                  <w:kern w:val="0"/>
                  <w:sz w:val="24"/>
                  <w:szCs w:val="24"/>
                  <w14:ligatures w14:val="none"/>
                  <w:rPrChange w:id="4888"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4889" w:author="Administrator" w:date="2025-10-28T17:49:00Z" w16du:dateUtc="2025-10-28T10:49:00Z">
                    <w:rPr>
                      <w:rFonts w:ascii="TimesNewRomanPSMT" w:eastAsia="Times New Roman" w:hAnsi="TimesNewRomanPSMT" w:cs="Times New Roman"/>
                      <w:color w:val="000000"/>
                      <w:kern w:val="0"/>
                      <w14:ligatures w14:val="none"/>
                    </w:rPr>
                  </w:rPrChange>
                </w:rPr>
                <w:t>u ph</w:t>
              </w:r>
              <w:r w:rsidRPr="00CA691D">
                <w:rPr>
                  <w:rFonts w:ascii="Times New Roman" w:eastAsia="Times New Roman" w:hAnsi="Times New Roman" w:cs="Times New Roman"/>
                  <w:color w:val="000000"/>
                  <w:kern w:val="0"/>
                  <w:sz w:val="24"/>
                  <w:szCs w:val="24"/>
                  <w14:ligatures w14:val="none"/>
                  <w:rPrChange w:id="4890"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4891"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489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893"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489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4895"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4896"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4897"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4898"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4899" w:author="Administrator" w:date="2025-10-28T17:49:00Z" w16du:dateUtc="2025-10-28T10:49:00Z">
                    <w:rPr>
                      <w:rFonts w:ascii="TimesNewRomanPSMT" w:eastAsia="Times New Roman" w:hAnsi="TimesNewRomanPSMT" w:cs="Times New Roman"/>
                      <w:color w:val="000000"/>
                      <w:kern w:val="0"/>
                      <w14:ligatures w14:val="none"/>
                    </w:rPr>
                  </w:rPrChange>
                </w:rPr>
                <w:t>a mang c</w:t>
              </w:r>
              <w:r w:rsidRPr="00CA691D">
                <w:rPr>
                  <w:rFonts w:ascii="Times New Roman" w:eastAsia="Times New Roman" w:hAnsi="Times New Roman" w:cs="Times New Roman"/>
                  <w:color w:val="000000"/>
                  <w:kern w:val="0"/>
                  <w:sz w:val="24"/>
                  <w:szCs w:val="24"/>
                  <w14:ligatures w14:val="none"/>
                  <w:rPrChange w:id="4900"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4901" w:author="Administrator" w:date="2025-10-28T17:49:00Z" w16du:dateUtc="2025-10-28T10:49:00Z">
                    <w:rPr>
                      <w:rFonts w:ascii="TimesNewRomanPSMT" w:eastAsia="Times New Roman" w:hAnsi="TimesNewRomanPSMT" w:cs="Times New Roman"/>
                      <w:color w:val="000000"/>
                      <w:kern w:val="0"/>
                      <w14:ligatures w14:val="none"/>
                    </w:rPr>
                  </w:rPrChange>
                </w:rPr>
                <w:t>p VR</w:t>
              </w:r>
            </w:ins>
            <w:ins w:id="4902"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4903"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904" w:author="Administrator" w:date="2025-10-28T17:49:00Z" w16du:dateUtc="2025-10-28T10:49:00Z">
                    <w:rPr>
                      <w:rFonts w:ascii="TimesNewRomanPSMT" w:eastAsia="Times New Roman" w:hAnsi="TimesNewRomanPSMT" w:cs="Times New Roman"/>
                      <w:color w:val="000000"/>
                      <w:kern w:val="0"/>
                      <w14:ligatures w14:val="none"/>
                    </w:rPr>
                  </w:rPrChange>
                </w:rPr>
                <w:t>SB ho</w:t>
              </w:r>
              <w:r w:rsidRPr="00CA691D">
                <w:rPr>
                  <w:rFonts w:ascii="Times New Roman" w:eastAsia="Times New Roman" w:hAnsi="Times New Roman" w:cs="Times New Roman"/>
                  <w:color w:val="000000"/>
                  <w:kern w:val="0"/>
                  <w:sz w:val="24"/>
                  <w:szCs w:val="24"/>
                  <w14:ligatures w14:val="none"/>
                  <w:rPrChange w:id="4905"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4906"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4907"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4908" w:author="Administrator" w:date="2025-10-28T17:49:00Z" w16du:dateUtc="2025-10-28T10:49:00Z">
                    <w:rPr>
                      <w:rFonts w:ascii="TimesNewRomanPSMT" w:eastAsia="Times New Roman" w:hAnsi="TimesNewRomanPSMT" w:cs="Times New Roman"/>
                      <w:color w:val="000000"/>
                      <w:kern w:val="0"/>
                      <w14:ligatures w14:val="none"/>
                    </w:rPr>
                  </w:rPrChange>
                </w:rPr>
                <w:t>ng tr</w:t>
              </w:r>
              <w:r w:rsidRPr="00CA691D">
                <w:rPr>
                  <w:rFonts w:ascii="Times New Roman" w:eastAsia="Times New Roman" w:hAnsi="Times New Roman" w:cs="Times New Roman"/>
                  <w:color w:val="000000"/>
                  <w:kern w:val="0"/>
                  <w:sz w:val="24"/>
                  <w:szCs w:val="24"/>
                  <w14:ligatures w14:val="none"/>
                  <w:rPrChange w:id="4909"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4910"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4911"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4912" w:author="Administrator" w:date="2025-10-28T17:49:00Z" w16du:dateUtc="2025-10-28T10:49:00Z">
                    <w:rPr>
                      <w:rFonts w:ascii="TimesNewRomanPSMT" w:eastAsia="Times New Roman" w:hAnsi="TimesNewRomanPSMT" w:cs="Times New Roman"/>
                      <w:color w:val="000000"/>
                      <w:kern w:val="0"/>
                      <w14:ligatures w14:val="none"/>
                    </w:rPr>
                  </w:rPrChange>
                </w:rPr>
                <w:t>c tuy</w:t>
              </w:r>
              <w:r w:rsidRPr="00CA691D">
                <w:rPr>
                  <w:rFonts w:ascii="Times New Roman" w:eastAsia="Times New Roman" w:hAnsi="Times New Roman" w:cs="Times New Roman"/>
                  <w:color w:val="000000"/>
                  <w:kern w:val="0"/>
                  <w:sz w:val="24"/>
                  <w:szCs w:val="24"/>
                  <w14:ligatures w14:val="none"/>
                  <w:rPrChange w:id="4913"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4914"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4915" w:author="Administrator" w:date="2025-10-28T17:49:00Z" w16du:dateUtc="2025-10-28T10:49:00Z">
                    <w:rPr>
                      <w:rFonts w:ascii="Calibri" w:eastAsia="Times New Roman" w:hAnsi="Calibri" w:cs="Calibri"/>
                      <w:color w:val="000000"/>
                      <w:kern w:val="0"/>
                      <w14:ligatures w14:val="none"/>
                    </w:rPr>
                  </w:rPrChange>
                </w:rPr>
                <w:t>đườ</w:t>
              </w:r>
              <w:r w:rsidRPr="00CA691D">
                <w:rPr>
                  <w:rFonts w:ascii="Times New Roman" w:eastAsia="Times New Roman" w:hAnsi="Times New Roman" w:cs="Times New Roman"/>
                  <w:color w:val="000000"/>
                  <w:kern w:val="0"/>
                  <w:sz w:val="24"/>
                  <w:szCs w:val="24"/>
                  <w14:ligatures w14:val="none"/>
                  <w:rPrChange w:id="4916"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4917"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4918"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491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4920"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492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4922"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i/>
                  <w:iCs/>
                  <w:color w:val="000000"/>
                  <w:kern w:val="0"/>
                  <w:sz w:val="24"/>
                  <w:szCs w:val="24"/>
                  <w14:ligatures w14:val="none"/>
                  <w:rPrChange w:id="4923" w:author="Administrator" w:date="2025-10-28T17:49:00Z" w16du:dateUtc="2025-10-28T10:49:00Z">
                    <w:rPr>
                      <w:rFonts w:ascii="TimesNewRomanPS-ItalicMT" w:eastAsia="Times New Roman" w:hAnsi="TimesNewRomanPS-ItalicMT" w:cs="Times New Roman"/>
                      <w:i/>
                      <w:iCs/>
                      <w:color w:val="000000"/>
                      <w:kern w:val="0"/>
                      <w14:ligatures w14:val="none"/>
                    </w:rPr>
                  </w:rPrChange>
                </w:rPr>
                <w:t>(r</w:t>
              </w:r>
              <w:r w:rsidRPr="00CA691D">
                <w:rPr>
                  <w:rFonts w:ascii="Times New Roman" w:eastAsia="Times New Roman" w:hAnsi="Times New Roman" w:cs="Times New Roman"/>
                  <w:i/>
                  <w:iCs/>
                  <w:color w:val="000000"/>
                  <w:kern w:val="0"/>
                  <w:sz w:val="24"/>
                  <w:szCs w:val="24"/>
                  <w14:ligatures w14:val="none"/>
                  <w:rPrChange w:id="4924"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4925" w:author="Administrator" w:date="2025-10-28T17:49:00Z" w16du:dateUtc="2025-10-28T10:49:00Z">
                    <w:rPr>
                      <w:rFonts w:ascii="TimesNewRomanPS-ItalicMT" w:eastAsia="Times New Roman" w:hAnsi="TimesNewRomanPS-ItalicMT" w:cs="Times New Roman"/>
                      <w:i/>
                      <w:iCs/>
                      <w:color w:val="000000"/>
                      <w:kern w:val="0"/>
                      <w14:ligatures w14:val="none"/>
                    </w:rPr>
                  </w:rPrChange>
                </w:rPr>
                <w:t>t h</w:t>
              </w:r>
              <w:r w:rsidRPr="00CA691D">
                <w:rPr>
                  <w:rFonts w:ascii="Times New Roman" w:eastAsia="Times New Roman" w:hAnsi="Times New Roman" w:cs="Times New Roman"/>
                  <w:i/>
                  <w:iCs/>
                  <w:color w:val="000000"/>
                  <w:kern w:val="0"/>
                  <w:sz w:val="24"/>
                  <w:szCs w:val="24"/>
                  <w14:ligatures w14:val="none"/>
                  <w:rPrChange w:id="4926"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927"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ins>
            <w:ins w:id="4928" w:author="Administrator" w:date="2025-10-28T17:59:00Z" w16du:dateUtc="2025-10-28T10:59:00Z">
              <w:r>
                <w:rPr>
                  <w:rFonts w:ascii="Times New Roman" w:eastAsia="Times New Roman" w:hAnsi="Times New Roman" w:cs="Times New Roman"/>
                  <w:i/>
                  <w:iCs/>
                  <w:color w:val="000000"/>
                  <w:kern w:val="0"/>
                  <w:sz w:val="24"/>
                  <w:szCs w:val="24"/>
                  <w14:ligatures w14:val="none"/>
                </w:rPr>
                <w:t xml:space="preserve"> </w:t>
              </w:r>
            </w:ins>
            <w:ins w:id="4929"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4930" w:author="Administrator" w:date="2025-10-28T17:49:00Z" w16du:dateUtc="2025-10-28T10:49:00Z">
                    <w:rPr>
                      <w:rFonts w:ascii="TimesNewRomanPS-ItalicMT" w:eastAsia="Times New Roman" w:hAnsi="TimesNewRomanPS-ItalicMT" w:cs="Times New Roman"/>
                      <w:i/>
                      <w:iCs/>
                      <w:color w:val="000000"/>
                      <w:kern w:val="0"/>
                      <w14:ligatures w14:val="none"/>
                    </w:rPr>
                  </w:rPrChange>
                </w:rPr>
                <w:t>ch</w:t>
              </w:r>
              <w:r w:rsidRPr="00CA691D">
                <w:rPr>
                  <w:rFonts w:ascii="Times New Roman" w:eastAsia="Times New Roman" w:hAnsi="Times New Roman" w:cs="Times New Roman"/>
                  <w:i/>
                  <w:iCs/>
                  <w:color w:val="000000"/>
                  <w:kern w:val="0"/>
                  <w:sz w:val="24"/>
                  <w:szCs w:val="24"/>
                  <w14:ligatures w14:val="none"/>
                  <w:rPrChange w:id="4931"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493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ho</w:t>
              </w:r>
              <w:r w:rsidRPr="00CA691D">
                <w:rPr>
                  <w:rFonts w:ascii="Times New Roman" w:eastAsia="Times New Roman" w:hAnsi="Times New Roman" w:cs="Times New Roman"/>
                  <w:i/>
                  <w:iCs/>
                  <w:color w:val="000000"/>
                  <w:kern w:val="0"/>
                  <w:sz w:val="24"/>
                  <w:szCs w:val="24"/>
                  <w14:ligatures w14:val="none"/>
                  <w:rPrChange w:id="4933"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493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4935" w:author="Administrator" w:date="2025-10-28T17:49:00Z" w16du:dateUtc="2025-10-28T10:49:00Z">
                    <w:rPr>
                      <w:rFonts w:ascii="Calibri" w:eastAsia="Times New Roman" w:hAnsi="Calibri" w:cs="Calibri"/>
                      <w:i/>
                      <w:iCs/>
                      <w:color w:val="000000"/>
                      <w:kern w:val="0"/>
                      <w14:ligatures w14:val="none"/>
                    </w:rPr>
                  </w:rPrChange>
                </w:rPr>
                <w:t>độ</w:t>
              </w:r>
              <w:r w:rsidRPr="00CA691D">
                <w:rPr>
                  <w:rFonts w:ascii="Times New Roman" w:eastAsia="Times New Roman" w:hAnsi="Times New Roman" w:cs="Times New Roman"/>
                  <w:i/>
                  <w:iCs/>
                  <w:color w:val="000000"/>
                  <w:kern w:val="0"/>
                  <w:sz w:val="24"/>
                  <w:szCs w:val="24"/>
                  <w14:ligatures w14:val="none"/>
                  <w:rPrChange w:id="4936" w:author="Administrator" w:date="2025-10-28T17:49:00Z" w16du:dateUtc="2025-10-28T10:49:00Z">
                    <w:rPr>
                      <w:rFonts w:ascii="TimesNewRomanPS-ItalicMT" w:eastAsia="Times New Roman" w:hAnsi="TimesNewRomanPS-ItalicMT" w:cs="Times New Roman"/>
                      <w:i/>
                      <w:iCs/>
                      <w:color w:val="000000"/>
                      <w:kern w:val="0"/>
                      <w14:ligatures w14:val="none"/>
                    </w:rPr>
                  </w:rPrChange>
                </w:rPr>
                <w:t>ng ven bi</w:t>
              </w:r>
              <w:r w:rsidRPr="00CA691D">
                <w:rPr>
                  <w:rFonts w:ascii="Times New Roman" w:eastAsia="Times New Roman" w:hAnsi="Times New Roman" w:cs="Times New Roman"/>
                  <w:i/>
                  <w:iCs/>
                  <w:color w:val="000000"/>
                  <w:kern w:val="0"/>
                  <w:sz w:val="24"/>
                  <w:szCs w:val="24"/>
                  <w14:ligatures w14:val="none"/>
                  <w:rPrChange w:id="4937"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4938"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r w:rsidRPr="00CA691D">
                <w:rPr>
                  <w:rFonts w:ascii="Times New Roman" w:eastAsia="Times New Roman" w:hAnsi="Times New Roman" w:cs="Times New Roman"/>
                  <w:color w:val="000000"/>
                  <w:kern w:val="0"/>
                  <w:sz w:val="24"/>
                  <w:szCs w:val="24"/>
                  <w14:ligatures w14:val="none"/>
                  <w:rPrChange w:id="4939" w:author="Administrator" w:date="2025-10-28T17:49:00Z" w16du:dateUtc="2025-10-28T10:49:00Z">
                    <w:rPr>
                      <w:rFonts w:ascii="TimesNewRomanPSMT" w:eastAsia="Times New Roman" w:hAnsi="TimesNewRomanPSMT" w:cs="Times New Roman"/>
                      <w:color w:val="000000"/>
                      <w:kern w:val="0"/>
                      <w14:ligatures w14:val="none"/>
                    </w:rPr>
                  </w:rPrChange>
                </w:rPr>
                <w:t>;</w:t>
              </w:r>
            </w:ins>
            <w:ins w:id="4940"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4941"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942" w:author="Administrator" w:date="2025-10-28T17:49:00Z" w16du:dateUtc="2025-10-28T10:49:00Z">
                    <w:rPr>
                      <w:rFonts w:ascii="TimesNewRomanPSMT" w:eastAsia="Times New Roman" w:hAnsi="TimesNewRomanPSMT" w:cs="Times New Roman"/>
                      <w:color w:val="000000"/>
                      <w:kern w:val="0"/>
                      <w14:ligatures w14:val="none"/>
                    </w:rPr>
                  </w:rPrChange>
                </w:rPr>
                <w:t>nhi</w:t>
              </w:r>
              <w:r w:rsidRPr="00CA691D">
                <w:rPr>
                  <w:rFonts w:ascii="Times New Roman" w:eastAsia="Times New Roman" w:hAnsi="Times New Roman" w:cs="Times New Roman"/>
                  <w:color w:val="000000"/>
                  <w:kern w:val="0"/>
                  <w:sz w:val="24"/>
                  <w:szCs w:val="24"/>
                  <w14:ligatures w14:val="none"/>
                  <w:rPrChange w:id="4943"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4944" w:author="Administrator" w:date="2025-10-28T17:49:00Z" w16du:dateUtc="2025-10-28T10:49:00Z">
                    <w:rPr>
                      <w:rFonts w:ascii="TimesNewRomanPSMT" w:eastAsia="Times New Roman" w:hAnsi="TimesNewRomanPSMT" w:cs="Times New Roman"/>
                      <w:color w:val="000000"/>
                      <w:kern w:val="0"/>
                      <w14:ligatures w14:val="none"/>
                    </w:rPr>
                  </w:rPrChange>
                </w:rPr>
                <w:t>u ph</w:t>
              </w:r>
              <w:r w:rsidRPr="00CA691D">
                <w:rPr>
                  <w:rFonts w:ascii="Times New Roman" w:eastAsia="Times New Roman" w:hAnsi="Times New Roman" w:cs="Times New Roman"/>
                  <w:color w:val="000000"/>
                  <w:kern w:val="0"/>
                  <w:sz w:val="24"/>
                  <w:szCs w:val="24"/>
                  <w14:ligatures w14:val="none"/>
                  <w:rPrChange w:id="4945"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4946"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494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948" w:author="Administrator" w:date="2025-10-28T17:49:00Z" w16du:dateUtc="2025-10-28T10:49:00Z">
                    <w:rPr>
                      <w:rFonts w:ascii="TimesNewRomanPSMT" w:eastAsia="Times New Roman" w:hAnsi="TimesNewRomanPSMT" w:cs="Times New Roman"/>
                      <w:color w:val="000000"/>
                      <w:kern w:val="0"/>
                      <w14:ligatures w14:val="none"/>
                    </w:rPr>
                  </w:rPrChange>
                </w:rPr>
                <w:t>n mang c</w:t>
              </w:r>
              <w:r w:rsidRPr="00CA691D">
                <w:rPr>
                  <w:rFonts w:ascii="Times New Roman" w:eastAsia="Times New Roman" w:hAnsi="Times New Roman" w:cs="Times New Roman"/>
                  <w:color w:val="000000"/>
                  <w:kern w:val="0"/>
                  <w:sz w:val="24"/>
                  <w:szCs w:val="24"/>
                  <w14:ligatures w14:val="none"/>
                  <w:rPrChange w:id="4949"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4950" w:author="Administrator" w:date="2025-10-28T17:49:00Z" w16du:dateUtc="2025-10-28T10:49:00Z">
                    <w:rPr>
                      <w:rFonts w:ascii="TimesNewRomanPSMT" w:eastAsia="Times New Roman" w:hAnsi="TimesNewRomanPSMT" w:cs="Times New Roman"/>
                      <w:color w:val="000000"/>
                      <w:kern w:val="0"/>
                      <w14:ligatures w14:val="none"/>
                    </w:rPr>
                  </w:rPrChange>
                </w:rPr>
                <w:t>p VR-SB c</w:t>
              </w:r>
              <w:r w:rsidRPr="00CA691D">
                <w:rPr>
                  <w:rFonts w:ascii="Times New Roman" w:eastAsia="Times New Roman" w:hAnsi="Times New Roman" w:cs="Times New Roman"/>
                  <w:color w:val="000000"/>
                  <w:kern w:val="0"/>
                  <w:sz w:val="24"/>
                  <w:szCs w:val="24"/>
                  <w14:ligatures w14:val="none"/>
                  <w:rPrChange w:id="4951" w:author="Administrator" w:date="2025-10-28T17:49:00Z" w16du:dateUtc="2025-10-28T10:49:00Z">
                    <w:rPr>
                      <w:rFonts w:ascii=".VnTime" w:eastAsia="Times New Roman" w:hAnsi=".VnTime" w:cs=".VnTime"/>
                      <w:color w:val="000000"/>
                      <w:kern w:val="0"/>
                      <w14:ligatures w14:val="none"/>
                    </w:rPr>
                  </w:rPrChange>
                </w:rPr>
                <w:t>ó</w:t>
              </w:r>
            </w:ins>
            <w:ins w:id="4952"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4953"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954" w:author="Administrator" w:date="2025-10-28T17:49:00Z" w16du:dateUtc="2025-10-28T10:49:00Z">
                    <w:rPr>
                      <w:rFonts w:ascii="TimesNewRomanPSMT" w:eastAsia="Times New Roman" w:hAnsi="TimesNewRomanPSMT" w:cs="Times New Roman"/>
                      <w:color w:val="000000"/>
                      <w:kern w:val="0"/>
                      <w14:ligatures w14:val="none"/>
                    </w:rPr>
                  </w:rPrChange>
                </w:rPr>
                <w:lastRenderedPageBreak/>
                <w:t>k</w:t>
              </w:r>
              <w:r w:rsidRPr="00CA691D">
                <w:rPr>
                  <w:rFonts w:ascii="Times New Roman" w:eastAsia="Times New Roman" w:hAnsi="Times New Roman" w:cs="Times New Roman"/>
                  <w:color w:val="000000"/>
                  <w:kern w:val="0"/>
                  <w:sz w:val="24"/>
                  <w:szCs w:val="24"/>
                  <w14:ligatures w14:val="none"/>
                  <w:rPrChange w:id="4955"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4956" w:author="Administrator" w:date="2025-10-28T17:49:00Z" w16du:dateUtc="2025-10-28T10:49:00Z">
                    <w:rPr>
                      <w:rFonts w:ascii="TimesNewRomanPSMT" w:eastAsia="Times New Roman" w:hAnsi="TimesNewRomanPSMT" w:cs="Times New Roman"/>
                      <w:color w:val="000000"/>
                      <w:kern w:val="0"/>
                      <w14:ligatures w14:val="none"/>
                    </w:rPr>
                  </w:rPrChange>
                </w:rPr>
                <w:t>ch th</w:t>
              </w:r>
              <w:r w:rsidRPr="00CA691D">
                <w:rPr>
                  <w:rFonts w:ascii="Times New Roman" w:eastAsia="Times New Roman" w:hAnsi="Times New Roman" w:cs="Times New Roman"/>
                  <w:color w:val="000000"/>
                  <w:kern w:val="0"/>
                  <w:sz w:val="24"/>
                  <w:szCs w:val="24"/>
                  <w14:ligatures w14:val="none"/>
                  <w:rPrChange w:id="4957"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4958" w:author="Administrator" w:date="2025-10-28T17:49:00Z" w16du:dateUtc="2025-10-28T10:49:00Z">
                    <w:rPr>
                      <w:rFonts w:ascii="TimesNewRomanPSMT" w:eastAsia="Times New Roman" w:hAnsi="TimesNewRomanPSMT" w:cs="Times New Roman"/>
                      <w:color w:val="000000"/>
                      <w:kern w:val="0"/>
                      <w14:ligatures w14:val="none"/>
                    </w:rPr>
                  </w:rPrChange>
                </w:rPr>
                <w:t>c, tr</w:t>
              </w:r>
              <w:r w:rsidRPr="00CA691D">
                <w:rPr>
                  <w:rFonts w:ascii="Times New Roman" w:eastAsia="Times New Roman" w:hAnsi="Times New Roman" w:cs="Times New Roman"/>
                  <w:color w:val="000000"/>
                  <w:kern w:val="0"/>
                  <w:sz w:val="24"/>
                  <w:szCs w:val="24"/>
                  <w14:ligatures w14:val="none"/>
                  <w:rPrChange w:id="4959" w:author="Administrator" w:date="2025-10-28T17:49:00Z" w16du:dateUtc="2025-10-28T10:49:00Z">
                    <w:rPr>
                      <w:rFonts w:ascii="Calibri" w:eastAsia="Times New Roman" w:hAnsi="Calibri" w:cs="Calibri"/>
                      <w:color w:val="000000"/>
                      <w:kern w:val="0"/>
                      <w14:ligatures w14:val="none"/>
                    </w:rPr>
                  </w:rPrChange>
                </w:rPr>
                <w:t>ọ</w:t>
              </w:r>
              <w:r w:rsidRPr="00CA691D">
                <w:rPr>
                  <w:rFonts w:ascii="Times New Roman" w:eastAsia="Times New Roman" w:hAnsi="Times New Roman" w:cs="Times New Roman"/>
                  <w:color w:val="000000"/>
                  <w:kern w:val="0"/>
                  <w:sz w:val="24"/>
                  <w:szCs w:val="24"/>
                  <w14:ligatures w14:val="none"/>
                  <w:rPrChange w:id="4960"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496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4962" w:author="Administrator" w:date="2025-10-28T17:49:00Z" w16du:dateUtc="2025-10-28T10:49:00Z">
                    <w:rPr>
                      <w:rFonts w:ascii="TimesNewRomanPSMT" w:eastAsia="Times New Roman" w:hAnsi="TimesNewRomanPSMT" w:cs="Times New Roman"/>
                      <w:color w:val="000000"/>
                      <w:kern w:val="0"/>
                      <w14:ligatures w14:val="none"/>
                    </w:rPr>
                  </w:rPrChange>
                </w:rPr>
                <w:t>i nh</w:t>
              </w:r>
              <w:r w:rsidRPr="00CA691D">
                <w:rPr>
                  <w:rFonts w:ascii="Times New Roman" w:eastAsia="Times New Roman" w:hAnsi="Times New Roman" w:cs="Times New Roman"/>
                  <w:color w:val="000000"/>
                  <w:kern w:val="0"/>
                  <w:sz w:val="24"/>
                  <w:szCs w:val="24"/>
                  <w14:ligatures w14:val="none"/>
                  <w:rPrChange w:id="4963" w:author="Administrator" w:date="2025-10-28T17:49:00Z" w16du:dateUtc="2025-10-28T10:49:00Z">
                    <w:rPr>
                      <w:rFonts w:ascii="Calibri" w:eastAsia="Times New Roman" w:hAnsi="Calibri" w:cs="Calibri"/>
                      <w:color w:val="000000"/>
                      <w:kern w:val="0"/>
                      <w14:ligatures w14:val="none"/>
                    </w:rPr>
                  </w:rPrChange>
                </w:rPr>
                <w:t>ỏ</w:t>
              </w:r>
              <w:r w:rsidRPr="00CA691D">
                <w:rPr>
                  <w:rFonts w:ascii="Times New Roman" w:eastAsia="Times New Roman" w:hAnsi="Times New Roman" w:cs="Times New Roman"/>
                  <w:color w:val="000000"/>
                  <w:kern w:val="0"/>
                  <w:sz w:val="24"/>
                  <w:szCs w:val="24"/>
                  <w14:ligatures w14:val="none"/>
                  <w:rPrChange w:id="4964"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4965"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4966"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4967"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4968"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496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970" w:author="Administrator" w:date="2025-10-28T17:49:00Z" w16du:dateUtc="2025-10-28T10:49:00Z">
                    <w:rPr>
                      <w:rFonts w:ascii="TimesNewRomanPSMT" w:eastAsia="Times New Roman" w:hAnsi="TimesNewRomanPSMT" w:cs="Times New Roman"/>
                      <w:color w:val="000000"/>
                      <w:kern w:val="0"/>
                      <w14:ligatures w14:val="none"/>
                    </w:rPr>
                  </w:rPrChange>
                </w:rPr>
                <w:t>n</w:t>
              </w:r>
            </w:ins>
            <w:ins w:id="4971"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4972"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973" w:author="Administrator" w:date="2025-10-28T17:49:00Z" w16du:dateUtc="2025-10-28T10:49:00Z">
                    <w:rPr>
                      <w:rFonts w:ascii="TimesNewRomanPSMT" w:eastAsia="Times New Roman" w:hAnsi="TimesNewRomanPSMT" w:cs="Times New Roman"/>
                      <w:color w:val="000000"/>
                      <w:kern w:val="0"/>
                      <w14:ligatures w14:val="none"/>
                    </w:rPr>
                  </w:rPrChange>
                </w:rPr>
                <w:t>mang c</w:t>
              </w:r>
              <w:r w:rsidRPr="00CA691D">
                <w:rPr>
                  <w:rFonts w:ascii="Times New Roman" w:eastAsia="Times New Roman" w:hAnsi="Times New Roman" w:cs="Times New Roman"/>
                  <w:color w:val="000000"/>
                  <w:kern w:val="0"/>
                  <w:sz w:val="24"/>
                  <w:szCs w:val="24"/>
                  <w14:ligatures w14:val="none"/>
                  <w:rPrChange w:id="4974"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4975" w:author="Administrator" w:date="2025-10-28T17:49:00Z" w16du:dateUtc="2025-10-28T10:49:00Z">
                    <w:rPr>
                      <w:rFonts w:ascii="TimesNewRomanPSMT" w:eastAsia="Times New Roman" w:hAnsi="TimesNewRomanPSMT" w:cs="Times New Roman"/>
                      <w:color w:val="000000"/>
                      <w:kern w:val="0"/>
                      <w14:ligatures w14:val="none"/>
                    </w:rPr>
                  </w:rPrChange>
                </w:rPr>
                <w:t>p VR-SI v</w:t>
              </w:r>
              <w:r w:rsidRPr="00CA691D">
                <w:rPr>
                  <w:rFonts w:ascii="Times New Roman" w:eastAsia="Times New Roman" w:hAnsi="Times New Roman" w:cs="Times New Roman"/>
                  <w:color w:val="000000"/>
                  <w:kern w:val="0"/>
                  <w:sz w:val="24"/>
                  <w:szCs w:val="24"/>
                  <w14:ligatures w14:val="none"/>
                  <w:rPrChange w:id="4976"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4977" w:author="Administrator" w:date="2025-10-28T17:49:00Z" w16du:dateUtc="2025-10-28T10:49:00Z">
                    <w:rPr>
                      <w:rFonts w:ascii="TimesNewRomanPSMT" w:eastAsia="Times New Roman" w:hAnsi="TimesNewRomanPSMT" w:cs="Times New Roman"/>
                      <w:color w:val="000000"/>
                      <w:kern w:val="0"/>
                      <w14:ligatures w14:val="none"/>
                    </w:rPr>
                  </w:rPrChange>
                </w:rPr>
                <w:t xml:space="preserve"> VR-SII,... n</w:t>
              </w:r>
              <w:r w:rsidRPr="00CA691D">
                <w:rPr>
                  <w:rFonts w:ascii="Times New Roman" w:eastAsia="Times New Roman" w:hAnsi="Times New Roman" w:cs="Times New Roman"/>
                  <w:color w:val="000000"/>
                  <w:kern w:val="0"/>
                  <w:sz w:val="24"/>
                  <w:szCs w:val="24"/>
                  <w14:ligatures w14:val="none"/>
                  <w:rPrChange w:id="4978"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4979" w:author="Administrator" w:date="2025-10-28T17:49:00Z" w16du:dateUtc="2025-10-28T10:49:00Z">
                    <w:rPr>
                      <w:rFonts w:ascii="TimesNewRomanPSMT" w:eastAsia="Times New Roman" w:hAnsi="TimesNewRomanPSMT" w:cs="Times New Roman"/>
                      <w:color w:val="000000"/>
                      <w:kern w:val="0"/>
                      <w14:ligatures w14:val="none"/>
                    </w:rPr>
                  </w:rPrChange>
                </w:rPr>
                <w:t>n vi</w:t>
              </w:r>
              <w:r w:rsidRPr="00CA691D">
                <w:rPr>
                  <w:rFonts w:ascii="Times New Roman" w:eastAsia="Times New Roman" w:hAnsi="Times New Roman" w:cs="Times New Roman"/>
                  <w:color w:val="000000"/>
                  <w:kern w:val="0"/>
                  <w:sz w:val="24"/>
                  <w:szCs w:val="24"/>
                  <w14:ligatures w14:val="none"/>
                  <w:rPrChange w:id="498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981" w:author="Administrator" w:date="2025-10-28T17:49:00Z" w16du:dateUtc="2025-10-28T10:49:00Z">
                    <w:rPr>
                      <w:rFonts w:ascii="TimesNewRomanPSMT" w:eastAsia="Times New Roman" w:hAnsi="TimesNewRomanPSMT" w:cs="Times New Roman"/>
                      <w:color w:val="000000"/>
                      <w:kern w:val="0"/>
                      <w14:ligatures w14:val="none"/>
                    </w:rPr>
                  </w:rPrChange>
                </w:rPr>
                <w:t xml:space="preserve">c quy </w:t>
              </w:r>
              <w:r w:rsidRPr="00CA691D">
                <w:rPr>
                  <w:rFonts w:ascii="Times New Roman" w:eastAsia="Times New Roman" w:hAnsi="Times New Roman" w:cs="Times New Roman"/>
                  <w:color w:val="000000"/>
                  <w:kern w:val="0"/>
                  <w:sz w:val="24"/>
                  <w:szCs w:val="24"/>
                  <w14:ligatures w14:val="none"/>
                  <w:rPrChange w:id="4982"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4983"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4984"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4985"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498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4987"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4988"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4989"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4990"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4991"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4992"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4993" w:author="Administrator" w:date="2025-10-28T17:49:00Z" w16du:dateUtc="2025-10-28T10:49:00Z">
                    <w:rPr>
                      <w:rFonts w:ascii="TimesNewRomanPSMT" w:eastAsia="Times New Roman" w:hAnsi="TimesNewRomanPSMT" w:cs="Times New Roman"/>
                      <w:color w:val="000000"/>
                      <w:kern w:val="0"/>
                      <w14:ligatures w14:val="none"/>
                    </w:rPr>
                  </w:rPrChange>
                </w:rPr>
                <w:t>a mang</w:t>
              </w:r>
            </w:ins>
            <w:ins w:id="4994"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4995"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4996"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4997"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4998" w:author="Administrator" w:date="2025-10-28T17:49:00Z" w16du:dateUtc="2025-10-28T10:49:00Z">
                    <w:rPr>
                      <w:rFonts w:ascii="TimesNewRomanPSMT" w:eastAsia="Times New Roman" w:hAnsi="TimesNewRomanPSMT" w:cs="Times New Roman"/>
                      <w:color w:val="000000"/>
                      <w:kern w:val="0"/>
                      <w14:ligatures w14:val="none"/>
                    </w:rPr>
                  </w:rPrChange>
                </w:rPr>
                <w:t>p VR-SB ph</w:t>
              </w:r>
              <w:r w:rsidRPr="00CA691D">
                <w:rPr>
                  <w:rFonts w:ascii="Times New Roman" w:eastAsia="Times New Roman" w:hAnsi="Times New Roman" w:cs="Times New Roman"/>
                  <w:color w:val="000000"/>
                  <w:kern w:val="0"/>
                  <w:sz w:val="24"/>
                  <w:szCs w:val="24"/>
                  <w14:ligatures w14:val="none"/>
                  <w:rPrChange w:id="4999"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000" w:author="Administrator" w:date="2025-10-28T17:49:00Z" w16du:dateUtc="2025-10-28T10:49:00Z">
                    <w:rPr>
                      <w:rFonts w:ascii="TimesNewRomanPSMT" w:eastAsia="Times New Roman" w:hAnsi="TimesNewRomanPSMT" w:cs="Times New Roman"/>
                      <w:color w:val="000000"/>
                      <w:kern w:val="0"/>
                      <w14:ligatures w14:val="none"/>
                    </w:rPr>
                  </w:rPrChange>
                </w:rPr>
                <w:t>i l</w:t>
              </w:r>
              <w:r w:rsidRPr="00CA691D">
                <w:rPr>
                  <w:rFonts w:ascii="Times New Roman" w:eastAsia="Times New Roman" w:hAnsi="Times New Roman" w:cs="Times New Roman"/>
                  <w:color w:val="000000"/>
                  <w:kern w:val="0"/>
                  <w:sz w:val="24"/>
                  <w:szCs w:val="24"/>
                  <w14:ligatures w14:val="none"/>
                  <w:rPrChange w:id="500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5002" w:author="Administrator" w:date="2025-10-28T17:49:00Z" w16du:dateUtc="2025-10-28T10:49:00Z">
                    <w:rPr>
                      <w:rFonts w:ascii="TimesNewRomanPSMT" w:eastAsia="Times New Roman" w:hAnsi="TimesNewRomanPSMT" w:cs="Times New Roman"/>
                      <w:color w:val="000000"/>
                      <w:kern w:val="0"/>
                      <w14:ligatures w14:val="none"/>
                    </w:rPr>
                  </w:rPrChange>
                </w:rPr>
                <w:t>m th</w:t>
              </w:r>
              <w:r w:rsidRPr="00CA691D">
                <w:rPr>
                  <w:rFonts w:ascii="Times New Roman" w:eastAsia="Times New Roman" w:hAnsi="Times New Roman" w:cs="Times New Roman"/>
                  <w:color w:val="000000"/>
                  <w:kern w:val="0"/>
                  <w:sz w:val="24"/>
                  <w:szCs w:val="24"/>
                  <w14:ligatures w14:val="none"/>
                  <w:rPrChange w:id="500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5004"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5005"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5006" w:author="Administrator" w:date="2025-10-28T17:49:00Z" w16du:dateUtc="2025-10-28T10:49:00Z">
                    <w:rPr>
                      <w:rFonts w:ascii="TimesNewRomanPSMT" w:eastAsia="Times New Roman" w:hAnsi="TimesNewRomanPSMT" w:cs="Times New Roman"/>
                      <w:color w:val="000000"/>
                      <w:kern w:val="0"/>
                      <w14:ligatures w14:val="none"/>
                    </w:rPr>
                  </w:rPrChange>
                </w:rPr>
                <w:t>c v</w:t>
              </w:r>
              <w:r w:rsidRPr="00CA691D">
                <w:rPr>
                  <w:rFonts w:ascii="Times New Roman" w:eastAsia="Times New Roman" w:hAnsi="Times New Roman" w:cs="Times New Roman"/>
                  <w:color w:val="000000"/>
                  <w:kern w:val="0"/>
                  <w:sz w:val="24"/>
                  <w:szCs w:val="24"/>
                  <w14:ligatures w14:val="none"/>
                  <w:rPrChange w:id="5007"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5008"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500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5010" w:author="Administrator" w:date="2025-10-28T17:49:00Z" w16du:dateUtc="2025-10-28T10:49:00Z">
                    <w:rPr>
                      <w:rFonts w:ascii="TimesNewRomanPSMT" w:eastAsia="Times New Roman" w:hAnsi="TimesNewRomanPSMT" w:cs="Times New Roman"/>
                      <w:color w:val="000000"/>
                      <w:kern w:val="0"/>
                      <w14:ligatures w14:val="none"/>
                    </w:rPr>
                  </w:rPrChange>
                </w:rPr>
                <w:t>p ph</w:t>
              </w:r>
              <w:r w:rsidRPr="00CA691D">
                <w:rPr>
                  <w:rFonts w:ascii="Times New Roman" w:eastAsia="Times New Roman" w:hAnsi="Times New Roman" w:cs="Times New Roman"/>
                  <w:color w:val="000000"/>
                  <w:kern w:val="0"/>
                  <w:sz w:val="24"/>
                  <w:szCs w:val="24"/>
                  <w14:ligatures w14:val="none"/>
                  <w:rPrChange w:id="5011"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5012" w:author="Administrator" w:date="2025-10-28T17:49:00Z" w16du:dateUtc="2025-10-28T10:49:00Z">
                    <w:rPr>
                      <w:rFonts w:ascii="TimesNewRomanPSMT" w:eastAsia="Times New Roman" w:hAnsi="TimesNewRomanPSMT" w:cs="Times New Roman"/>
                      <w:color w:val="000000"/>
                      <w:kern w:val="0"/>
                      <w14:ligatures w14:val="none"/>
                    </w:rPr>
                  </w:rPrChange>
                </w:rPr>
                <w:t>, l</w:t>
              </w:r>
              <w:r w:rsidRPr="00CA691D">
                <w:rPr>
                  <w:rFonts w:ascii="Times New Roman" w:eastAsia="Times New Roman" w:hAnsi="Times New Roman" w:cs="Times New Roman"/>
                  <w:color w:val="000000"/>
                  <w:kern w:val="0"/>
                  <w:sz w:val="24"/>
                  <w:szCs w:val="24"/>
                  <w14:ligatures w14:val="none"/>
                  <w:rPrChange w:id="5013"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5014"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5015"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5016"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5017" w:author="Administrator" w:date="2025-10-28T17:49:00Z" w16du:dateUtc="2025-10-28T10:49:00Z">
                    <w:rPr>
                      <w:rFonts w:ascii="Calibri" w:eastAsia="Times New Roman" w:hAnsi="Calibri" w:cs="Calibri"/>
                      <w:color w:val="000000"/>
                      <w:kern w:val="0"/>
                      <w14:ligatures w14:val="none"/>
                    </w:rPr>
                  </w:rPrChange>
                </w:rPr>
                <w:t>ũ</w:t>
              </w:r>
              <w:r w:rsidRPr="00CA691D">
                <w:rPr>
                  <w:rFonts w:ascii="Times New Roman" w:eastAsia="Times New Roman" w:hAnsi="Times New Roman" w:cs="Times New Roman"/>
                  <w:color w:val="000000"/>
                  <w:kern w:val="0"/>
                  <w:sz w:val="24"/>
                  <w:szCs w:val="24"/>
                  <w14:ligatures w14:val="none"/>
                  <w:rPrChange w:id="5018" w:author="Administrator" w:date="2025-10-28T17:49:00Z" w16du:dateUtc="2025-10-28T10:49:00Z">
                    <w:rPr>
                      <w:rFonts w:ascii="TimesNewRomanPSMT" w:eastAsia="Times New Roman" w:hAnsi="TimesNewRomanPSMT" w:cs="Times New Roman"/>
                      <w:color w:val="000000"/>
                      <w:kern w:val="0"/>
                      <w14:ligatures w14:val="none"/>
                    </w:rPr>
                  </w:rPrChange>
                </w:rPr>
                <w:t>ng c</w:t>
              </w:r>
              <w:r w:rsidRPr="00CA691D">
                <w:rPr>
                  <w:rFonts w:ascii="Times New Roman" w:eastAsia="Times New Roman" w:hAnsi="Times New Roman" w:cs="Times New Roman"/>
                  <w:color w:val="000000"/>
                  <w:kern w:val="0"/>
                  <w:sz w:val="24"/>
                  <w:szCs w:val="24"/>
                  <w14:ligatures w14:val="none"/>
                  <w:rPrChange w:id="5019" w:author="Administrator" w:date="2025-10-28T17:49:00Z" w16du:dateUtc="2025-10-28T10:49:00Z">
                    <w:rPr>
                      <w:rFonts w:ascii="Calibri" w:eastAsia="Times New Roman" w:hAnsi="Calibri" w:cs="Calibri"/>
                      <w:color w:val="000000"/>
                      <w:kern w:val="0"/>
                      <w14:ligatures w14:val="none"/>
                    </w:rPr>
                  </w:rPrChange>
                </w:rPr>
                <w:t>ầ</w:t>
              </w:r>
              <w:r w:rsidRPr="00CA691D">
                <w:rPr>
                  <w:rFonts w:ascii="Times New Roman" w:eastAsia="Times New Roman" w:hAnsi="Times New Roman" w:cs="Times New Roman"/>
                  <w:color w:val="000000"/>
                  <w:kern w:val="0"/>
                  <w:sz w:val="24"/>
                  <w:szCs w:val="24"/>
                  <w14:ligatures w14:val="none"/>
                  <w:rPrChange w:id="5020"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502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022" w:author="Administrator" w:date="2025-10-28T17:49:00Z" w16du:dateUtc="2025-10-28T10:49:00Z">
                    <w:rPr>
                      <w:rFonts w:ascii="TimesNewRomanPSMT" w:eastAsia="Times New Roman" w:hAnsi="TimesNewRomanPSMT" w:cs="Times New Roman"/>
                      <w:color w:val="000000"/>
                      <w:kern w:val="0"/>
                      <w14:ligatures w14:val="none"/>
                    </w:rPr>
                  </w:rPrChange>
                </w:rPr>
                <w:t>i xem x</w:t>
              </w:r>
              <w:r w:rsidRPr="00CA691D">
                <w:rPr>
                  <w:rFonts w:ascii="Times New Roman" w:eastAsia="Times New Roman" w:hAnsi="Times New Roman" w:cs="Times New Roman"/>
                  <w:color w:val="000000"/>
                  <w:kern w:val="0"/>
                  <w:sz w:val="24"/>
                  <w:szCs w:val="24"/>
                  <w14:ligatures w14:val="none"/>
                  <w:rPrChange w:id="5023" w:author="Administrator" w:date="2025-10-28T17:49:00Z" w16du:dateUtc="2025-10-28T10:49:00Z">
                    <w:rPr>
                      <w:rFonts w:ascii=".VnTime" w:eastAsia="Times New Roman" w:hAnsi=".VnTime" w:cs=".VnTime"/>
                      <w:color w:val="000000"/>
                      <w:kern w:val="0"/>
                      <w14:ligatures w14:val="none"/>
                    </w:rPr>
                  </w:rPrChange>
                </w:rPr>
                <w:t>é</w:t>
              </w:r>
              <w:r w:rsidRPr="00CA691D">
                <w:rPr>
                  <w:rFonts w:ascii="Times New Roman" w:eastAsia="Times New Roman" w:hAnsi="Times New Roman" w:cs="Times New Roman"/>
                  <w:color w:val="000000"/>
                  <w:kern w:val="0"/>
                  <w:sz w:val="24"/>
                  <w:szCs w:val="24"/>
                  <w14:ligatures w14:val="none"/>
                  <w:rPrChange w:id="5024" w:author="Administrator" w:date="2025-10-28T17:49:00Z" w16du:dateUtc="2025-10-28T10:49:00Z">
                    <w:rPr>
                      <w:rFonts w:ascii="TimesNewRomanPSMT" w:eastAsia="Times New Roman" w:hAnsi="TimesNewRomanPSMT" w:cs="Times New Roman"/>
                      <w:color w:val="000000"/>
                      <w:kern w:val="0"/>
                      <w14:ligatures w14:val="none"/>
                    </w:rPr>
                  </w:rPrChange>
                </w:rPr>
                <w:t>t l</w:t>
              </w:r>
              <w:r w:rsidRPr="00CA691D">
                <w:rPr>
                  <w:rFonts w:ascii="Times New Roman" w:eastAsia="Times New Roman" w:hAnsi="Times New Roman" w:cs="Times New Roman"/>
                  <w:color w:val="000000"/>
                  <w:kern w:val="0"/>
                  <w:sz w:val="24"/>
                  <w:szCs w:val="24"/>
                  <w14:ligatures w14:val="none"/>
                  <w:rPrChange w:id="5025"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5026" w:author="Administrator" w:date="2025-10-28T17:49:00Z" w16du:dateUtc="2025-10-28T10:49:00Z">
                    <w:rPr>
                      <w:rFonts w:ascii="TimesNewRomanPSMT" w:eastAsia="Times New Roman" w:hAnsi="TimesNewRomanPSMT" w:cs="Times New Roman"/>
                      <w:color w:val="000000"/>
                      <w:kern w:val="0"/>
                      <w14:ligatures w14:val="none"/>
                    </w:rPr>
                  </w:rPrChange>
                </w:rPr>
                <w:t>i cho c</w:t>
              </w:r>
              <w:r w:rsidRPr="00CA691D">
                <w:rPr>
                  <w:rFonts w:ascii="Times New Roman" w:eastAsia="Times New Roman" w:hAnsi="Times New Roman" w:cs="Times New Roman"/>
                  <w:color w:val="000000"/>
                  <w:kern w:val="0"/>
                  <w:sz w:val="24"/>
                  <w:szCs w:val="24"/>
                  <w14:ligatures w14:val="none"/>
                  <w:rPrChange w:id="5027"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5028" w:author="Administrator" w:date="2025-10-28T17:49:00Z" w16du:dateUtc="2025-10-28T10:49:00Z">
                    <w:rPr>
                      <w:rFonts w:ascii="TimesNewRomanPSMT" w:eastAsia="Times New Roman" w:hAnsi="TimesNewRomanPSMT" w:cs="Times New Roman"/>
                      <w:color w:val="000000"/>
                      <w:kern w:val="0"/>
                      <w14:ligatures w14:val="none"/>
                    </w:rPr>
                  </w:rPrChange>
                </w:rPr>
                <w:t>ng</w:t>
              </w:r>
            </w:ins>
            <w:ins w:id="5029"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5030"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5031" w:author="Administrator" w:date="2025-10-28T17:49:00Z" w16du:dateUtc="2025-10-28T10:49:00Z">
                    <w:rPr>
                      <w:rFonts w:ascii="TimesNewRomanPSMT" w:eastAsia="Times New Roman" w:hAnsi="TimesNewRomanPSMT" w:cs="Times New Roman"/>
                      <w:color w:val="000000"/>
                      <w:kern w:val="0"/>
                      <w14:ligatures w14:val="none"/>
                    </w:rPr>
                  </w:rPrChange>
                </w:rPr>
                <w:t>b</w:t>
              </w:r>
              <w:r w:rsidRPr="00CA691D">
                <w:rPr>
                  <w:rFonts w:ascii="Times New Roman" w:eastAsia="Times New Roman" w:hAnsi="Times New Roman" w:cs="Times New Roman"/>
                  <w:color w:val="000000"/>
                  <w:kern w:val="0"/>
                  <w:sz w:val="24"/>
                  <w:szCs w:val="24"/>
                  <w14:ligatures w14:val="none"/>
                  <w:rPrChange w:id="5032" w:author="Administrator" w:date="2025-10-28T17:49:00Z" w16du:dateUtc="2025-10-28T10:49:00Z">
                    <w:rPr>
                      <w:rFonts w:ascii="Calibri" w:eastAsia="Times New Roman" w:hAnsi="Calibri" w:cs="Calibri"/>
                      <w:color w:val="000000"/>
                      <w:kern w:val="0"/>
                      <w14:ligatures w14:val="none"/>
                    </w:rPr>
                  </w:rPrChange>
                </w:rPr>
                <w:t>ằ</w:t>
              </w:r>
              <w:r w:rsidRPr="00CA691D">
                <w:rPr>
                  <w:rFonts w:ascii="Times New Roman" w:eastAsia="Times New Roman" w:hAnsi="Times New Roman" w:cs="Times New Roman"/>
                  <w:color w:val="000000"/>
                  <w:kern w:val="0"/>
                  <w:sz w:val="24"/>
                  <w:szCs w:val="24"/>
                  <w14:ligatures w14:val="none"/>
                  <w:rPrChange w:id="5033" w:author="Administrator" w:date="2025-10-28T17:49:00Z" w16du:dateUtc="2025-10-28T10:49:00Z">
                    <w:rPr>
                      <w:rFonts w:ascii="TimesNewRomanPSMT" w:eastAsia="Times New Roman" w:hAnsi="TimesNewRomanPSMT" w:cs="Times New Roman"/>
                      <w:color w:val="000000"/>
                      <w:kern w:val="0"/>
                      <w14:ligatures w14:val="none"/>
                    </w:rPr>
                  </w:rPrChange>
                </w:rPr>
                <w:t>ng trong ho</w:t>
              </w:r>
              <w:r w:rsidRPr="00CA691D">
                <w:rPr>
                  <w:rFonts w:ascii="Times New Roman" w:eastAsia="Times New Roman" w:hAnsi="Times New Roman" w:cs="Times New Roman"/>
                  <w:color w:val="000000"/>
                  <w:kern w:val="0"/>
                  <w:sz w:val="24"/>
                  <w:szCs w:val="24"/>
                  <w14:ligatures w14:val="none"/>
                  <w:rPrChange w:id="5034"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5035"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5036"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5037" w:author="Administrator" w:date="2025-10-28T17:49:00Z" w16du:dateUtc="2025-10-28T10:49:00Z">
                    <w:rPr>
                      <w:rFonts w:ascii="TimesNewRomanPSMT" w:eastAsia="Times New Roman" w:hAnsi="TimesNewRomanPSMT" w:cs="Times New Roman"/>
                      <w:color w:val="000000"/>
                      <w:kern w:val="0"/>
                      <w14:ligatures w14:val="none"/>
                    </w:rPr>
                  </w:rPrChange>
                </w:rPr>
                <w:t>ng kinh doanh v</w:t>
              </w:r>
              <w:r w:rsidRPr="00CA691D">
                <w:rPr>
                  <w:rFonts w:ascii="Times New Roman" w:eastAsia="Times New Roman" w:hAnsi="Times New Roman" w:cs="Times New Roman"/>
                  <w:color w:val="000000"/>
                  <w:kern w:val="0"/>
                  <w:sz w:val="24"/>
                  <w:szCs w:val="24"/>
                  <w14:ligatures w14:val="none"/>
                  <w:rPrChange w:id="5038"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5039"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504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041"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5042" w:author="Administrator" w:date="2025-10-28T17:49:00Z" w16du:dateUtc="2025-10-28T10:49:00Z">
                    <w:rPr>
                      <w:rFonts w:ascii="Calibri" w:eastAsia="Times New Roman" w:hAnsi="Calibri" w:cs="Calibri"/>
                      <w:color w:val="000000"/>
                      <w:kern w:val="0"/>
                      <w14:ligatures w14:val="none"/>
                    </w:rPr>
                  </w:rPrChange>
                </w:rPr>
                <w:t>đườ</w:t>
              </w:r>
              <w:r w:rsidRPr="00CA691D">
                <w:rPr>
                  <w:rFonts w:ascii="Times New Roman" w:eastAsia="Times New Roman" w:hAnsi="Times New Roman" w:cs="Times New Roman"/>
                  <w:color w:val="000000"/>
                  <w:kern w:val="0"/>
                  <w:sz w:val="24"/>
                  <w:szCs w:val="24"/>
                  <w14:ligatures w14:val="none"/>
                  <w:rPrChange w:id="5043"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504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5045"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5046"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5047"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5048"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5049" w:author="Administrator" w:date="2025-10-28T17:49:00Z" w16du:dateUtc="2025-10-28T10:49:00Z">
                    <w:rPr>
                      <w:rFonts w:ascii="TimesNewRomanPSMT" w:eastAsia="Times New Roman" w:hAnsi="TimesNewRomanPSMT" w:cs="Times New Roman"/>
                      <w:color w:val="000000"/>
                      <w:kern w:val="0"/>
                      <w14:ligatures w14:val="none"/>
                    </w:rPr>
                  </w:rPrChange>
                </w:rPr>
                <w:t>a.</w:t>
              </w:r>
            </w:ins>
          </w:p>
          <w:p w14:paraId="75A52028" w14:textId="77777777" w:rsidR="00CA691D" w:rsidRDefault="00CA691D" w:rsidP="00A3338D">
            <w:pPr>
              <w:pStyle w:val="Vnbnnidung0"/>
              <w:tabs>
                <w:tab w:val="left" w:pos="1996"/>
              </w:tabs>
              <w:spacing w:after="0" w:line="240" w:lineRule="auto"/>
              <w:ind w:firstLine="0"/>
              <w:jc w:val="both"/>
              <w:rPr>
                <w:ins w:id="5050" w:author="Administrator" w:date="2025-10-28T17:59:00Z" w16du:dateUtc="2025-10-28T10:59:00Z"/>
                <w:rFonts w:ascii="Times New Roman" w:eastAsia="Times New Roman" w:hAnsi="Times New Roman" w:cs="Times New Roman"/>
                <w:color w:val="000000"/>
                <w:kern w:val="0"/>
                <w:sz w:val="24"/>
                <w:szCs w:val="24"/>
                <w14:ligatures w14:val="none"/>
              </w:rPr>
            </w:pPr>
            <w:ins w:id="5051" w:author="Administrator" w:date="2025-10-28T17:45:00Z" w16du:dateUtc="2025-10-28T10:45:00Z">
              <w:r w:rsidRPr="00CA691D">
                <w:rPr>
                  <w:rFonts w:ascii="Times New Roman" w:eastAsia="Times New Roman" w:hAnsi="Times New Roman" w:cs="Times New Roman"/>
                  <w:b/>
                  <w:bCs/>
                  <w:color w:val="000000"/>
                  <w:kern w:val="0"/>
                  <w:sz w:val="24"/>
                  <w:szCs w:val="24"/>
                  <w14:ligatures w14:val="none"/>
                  <w:rPrChange w:id="5052"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4. </w:t>
              </w:r>
              <w:r w:rsidRPr="00CA691D">
                <w:rPr>
                  <w:rFonts w:ascii="Times New Roman" w:eastAsia="Times New Roman" w:hAnsi="Times New Roman" w:cs="Times New Roman"/>
                  <w:color w:val="000000"/>
                  <w:kern w:val="0"/>
                  <w:sz w:val="24"/>
                  <w:szCs w:val="24"/>
                  <w14:ligatures w14:val="none"/>
                  <w:rPrChange w:id="5053" w:author="Administrator" w:date="2025-10-28T17:49:00Z" w16du:dateUtc="2025-10-28T10:49:00Z">
                    <w:rPr>
                      <w:rFonts w:ascii="TimesNewRomanPSMT" w:eastAsia="Times New Roman" w:hAnsi="TimesNewRomanPSMT" w:cs="Times New Roman"/>
                      <w:color w:val="000000"/>
                      <w:kern w:val="0"/>
                      <w14:ligatures w14:val="none"/>
                    </w:rPr>
                  </w:rPrChange>
                </w:rPr>
                <w:t>B</w:t>
              </w:r>
              <w:r w:rsidRPr="00CA691D">
                <w:rPr>
                  <w:rFonts w:ascii="Times New Roman" w:eastAsia="Times New Roman" w:hAnsi="Times New Roman" w:cs="Times New Roman"/>
                  <w:color w:val="000000"/>
                  <w:kern w:val="0"/>
                  <w:sz w:val="24"/>
                  <w:szCs w:val="24"/>
                  <w14:ligatures w14:val="none"/>
                  <w:rPrChange w:id="5054"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5055" w:author="Administrator" w:date="2025-10-28T17:49:00Z" w16du:dateUtc="2025-10-28T10:49:00Z">
                    <w:rPr>
                      <w:rFonts w:ascii="TimesNewRomanPSMT" w:eastAsia="Times New Roman" w:hAnsi="TimesNewRomanPSMT" w:cs="Times New Roman"/>
                      <w:color w:val="000000"/>
                      <w:kern w:val="0"/>
                      <w14:ligatures w14:val="none"/>
                    </w:rPr>
                  </w:rPrChange>
                </w:rPr>
                <w:t xml:space="preserve"> sung n</w:t>
              </w:r>
              <w:r w:rsidRPr="00CA691D">
                <w:rPr>
                  <w:rFonts w:ascii="Times New Roman" w:eastAsia="Times New Roman" w:hAnsi="Times New Roman" w:cs="Times New Roman"/>
                  <w:color w:val="000000"/>
                  <w:kern w:val="0"/>
                  <w:sz w:val="24"/>
                  <w:szCs w:val="24"/>
                  <w14:ligatures w14:val="none"/>
                  <w:rPrChange w:id="5056"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5057" w:author="Administrator" w:date="2025-10-28T17:49:00Z" w16du:dateUtc="2025-10-28T10:49:00Z">
                    <w:rPr>
                      <w:rFonts w:ascii="TimesNewRomanPSMT" w:eastAsia="Times New Roman" w:hAnsi="TimesNewRomanPSMT" w:cs="Times New Roman"/>
                      <w:color w:val="000000"/>
                      <w:kern w:val="0"/>
                      <w14:ligatures w14:val="none"/>
                    </w:rPr>
                  </w:rPrChange>
                </w:rPr>
                <w:t xml:space="preserve">i dung quy </w:t>
              </w:r>
              <w:r w:rsidRPr="00CA691D">
                <w:rPr>
                  <w:rFonts w:ascii="Times New Roman" w:eastAsia="Times New Roman" w:hAnsi="Times New Roman" w:cs="Times New Roman"/>
                  <w:color w:val="000000"/>
                  <w:kern w:val="0"/>
                  <w:sz w:val="24"/>
                  <w:szCs w:val="24"/>
                  <w14:ligatures w14:val="none"/>
                  <w:rPrChange w:id="5058"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5059" w:author="Administrator" w:date="2025-10-28T17:49:00Z" w16du:dateUtc="2025-10-28T10:49:00Z">
                    <w:rPr>
                      <w:rFonts w:ascii="TimesNewRomanPSMT" w:eastAsia="Times New Roman" w:hAnsi="TimesNewRomanPSMT" w:cs="Times New Roman"/>
                      <w:color w:val="000000"/>
                      <w:kern w:val="0"/>
                      <w14:ligatures w14:val="none"/>
                    </w:rPr>
                  </w:rPrChange>
                </w:rPr>
                <w:t xml:space="preserve">nh </w:t>
              </w:r>
              <w:r w:rsidRPr="00CA691D">
                <w:rPr>
                  <w:rFonts w:ascii="Times New Roman" w:eastAsia="Times New Roman" w:hAnsi="Times New Roman" w:cs="Times New Roman"/>
                  <w:color w:val="000000"/>
                  <w:kern w:val="0"/>
                  <w:sz w:val="24"/>
                  <w:szCs w:val="24"/>
                  <w14:ligatures w14:val="none"/>
                  <w:rPrChange w:id="5060"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5061"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5062"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5063"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hint="eastAsia"/>
                  <w:b/>
                  <w:bCs/>
                  <w:i/>
                  <w:iCs/>
                  <w:color w:val="000000"/>
                  <w:kern w:val="0"/>
                  <w:sz w:val="24"/>
                  <w:szCs w:val="24"/>
                  <w14:ligatures w14:val="none"/>
                  <w:rPrChange w:id="5064" w:author="Administrator" w:date="2025-10-28T17:49:00Z" w16du:dateUtc="2025-10-28T10:49:00Z">
                    <w:rPr>
                      <w:rFonts w:ascii="TimesNewRomanPS-BoldItalicMT" w:eastAsia="Times New Roman" w:hAnsi="TimesNewRomanPS-BoldItalicMT" w:cs="Times New Roman" w:hint="eastAsia"/>
                      <w:b/>
                      <w:bCs/>
                      <w:i/>
                      <w:iCs/>
                      <w:color w:val="000000"/>
                      <w:kern w:val="0"/>
                      <w14:ligatures w14:val="none"/>
                    </w:rPr>
                  </w:rPrChange>
                </w:rPr>
                <w:t>“</w:t>
              </w:r>
              <w:r w:rsidRPr="00CA691D">
                <w:rPr>
                  <w:rFonts w:ascii="Times New Roman" w:eastAsia="Times New Roman" w:hAnsi="Times New Roman" w:cs="Times New Roman"/>
                  <w:b/>
                  <w:bCs/>
                  <w:i/>
                  <w:iCs/>
                  <w:color w:val="000000"/>
                  <w:kern w:val="0"/>
                  <w:sz w:val="24"/>
                  <w:szCs w:val="24"/>
                  <w14:ligatures w14:val="none"/>
                  <w:rPrChange w:id="506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th</w:t>
              </w:r>
              <w:r w:rsidRPr="00CA691D">
                <w:rPr>
                  <w:rFonts w:ascii="Times New Roman" w:eastAsia="Times New Roman" w:hAnsi="Times New Roman" w:cs="Times New Roman"/>
                  <w:b/>
                  <w:bCs/>
                  <w:i/>
                  <w:iCs/>
                  <w:color w:val="000000"/>
                  <w:kern w:val="0"/>
                  <w:sz w:val="24"/>
                  <w:szCs w:val="24"/>
                  <w14:ligatures w14:val="none"/>
                  <w:rPrChange w:id="5066"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506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 phi c</w:t>
              </w:r>
              <w:r w:rsidRPr="00CA691D">
                <w:rPr>
                  <w:rFonts w:ascii="Times New Roman" w:eastAsia="Times New Roman" w:hAnsi="Times New Roman" w:cs="Times New Roman"/>
                  <w:b/>
                  <w:bCs/>
                  <w:i/>
                  <w:iCs/>
                  <w:color w:val="000000"/>
                  <w:kern w:val="0"/>
                  <w:sz w:val="24"/>
                  <w:szCs w:val="24"/>
                  <w14:ligatures w14:val="none"/>
                  <w:rPrChange w:id="5068" w:author="Administrator" w:date="2025-10-28T17:49:00Z" w16du:dateUtc="2025-10-28T10:49:00Z">
                    <w:rPr>
                      <w:rFonts w:ascii="Calibri" w:eastAsia="Times New Roman" w:hAnsi="Calibri" w:cs="Calibri"/>
                      <w:b/>
                      <w:bCs/>
                      <w:i/>
                      <w:iCs/>
                      <w:color w:val="000000"/>
                      <w:kern w:val="0"/>
                      <w14:ligatures w14:val="none"/>
                    </w:rPr>
                  </w:rPrChange>
                </w:rPr>
                <w:t>ơ</w:t>
              </w:r>
              <w:r w:rsidRPr="00CA691D">
                <w:rPr>
                  <w:rFonts w:ascii="Times New Roman" w:eastAsia="Times New Roman" w:hAnsi="Times New Roman" w:cs="Times New Roman"/>
                  <w:b/>
                  <w:bCs/>
                  <w:i/>
                  <w:iCs/>
                  <w:color w:val="000000"/>
                  <w:kern w:val="0"/>
                  <w:sz w:val="24"/>
                  <w:szCs w:val="24"/>
                  <w14:ligatures w14:val="none"/>
                  <w:rPrChange w:id="5069" w:author="Administrator" w:date="2025-10-28T17:49:00Z" w16du:dateUtc="2025-10-28T10:49:00Z">
                    <w:rPr>
                      <w:rFonts w:ascii=".VnTime" w:eastAsia="Times New Roman" w:hAnsi=".VnTime" w:cs=".VnTime"/>
                      <w:b/>
                      <w:bCs/>
                      <w:i/>
                      <w:iCs/>
                      <w:color w:val="000000"/>
                      <w:kern w:val="0"/>
                      <w14:ligatures w14:val="none"/>
                    </w:rPr>
                  </w:rPrChange>
                </w:rPr>
                <w:t>”</w:t>
              </w:r>
              <w:r w:rsidRPr="00CA691D">
                <w:rPr>
                  <w:rFonts w:ascii="Times New Roman" w:eastAsia="Times New Roman" w:hAnsi="Times New Roman" w:cs="Times New Roman"/>
                  <w:b/>
                  <w:bCs/>
                  <w:i/>
                  <w:iCs/>
                  <w:color w:val="000000"/>
                  <w:kern w:val="0"/>
                  <w:sz w:val="24"/>
                  <w:szCs w:val="24"/>
                  <w14:ligatures w14:val="none"/>
                  <w:rPrChange w:id="507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5071"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5072"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5073"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5074"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075"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076"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077" w:author="Administrator" w:date="2025-10-28T17:49:00Z" w16du:dateUtc="2025-10-28T10:49:00Z">
                    <w:rPr>
                      <w:rFonts w:ascii="TimesNewRomanPSMT" w:eastAsia="Times New Roman" w:hAnsi="TimesNewRomanPSMT" w:cs="Times New Roman"/>
                      <w:color w:val="000000"/>
                      <w:kern w:val="0"/>
                      <w14:ligatures w14:val="none"/>
                    </w:rPr>
                  </w:rPrChange>
                </w:rPr>
                <w:t>u 6,</w:t>
              </w:r>
            </w:ins>
            <w:ins w:id="5078"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5079"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5080"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081"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082"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083" w:author="Administrator" w:date="2025-10-28T17:49:00Z" w16du:dateUtc="2025-10-28T10:49:00Z">
                    <w:rPr>
                      <w:rFonts w:ascii="TimesNewRomanPSMT" w:eastAsia="Times New Roman" w:hAnsi="TimesNewRomanPSMT" w:cs="Times New Roman"/>
                      <w:color w:val="000000"/>
                      <w:kern w:val="0"/>
                      <w14:ligatures w14:val="none"/>
                    </w:rPr>
                  </w:rPrChange>
                </w:rPr>
                <w:t xml:space="preserve">u 7, </w:t>
              </w:r>
              <w:r w:rsidRPr="00CA691D">
                <w:rPr>
                  <w:rFonts w:ascii="Times New Roman" w:eastAsia="Times New Roman" w:hAnsi="Times New Roman" w:cs="Times New Roman"/>
                  <w:color w:val="000000"/>
                  <w:kern w:val="0"/>
                  <w:sz w:val="24"/>
                  <w:szCs w:val="24"/>
                  <w14:ligatures w14:val="none"/>
                  <w:rPrChange w:id="5084"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085"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086"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087" w:author="Administrator" w:date="2025-10-28T17:49:00Z" w16du:dateUtc="2025-10-28T10:49:00Z">
                    <w:rPr>
                      <w:rFonts w:ascii="TimesNewRomanPSMT" w:eastAsia="Times New Roman" w:hAnsi="TimesNewRomanPSMT" w:cs="Times New Roman"/>
                      <w:color w:val="000000"/>
                      <w:kern w:val="0"/>
                      <w14:ligatures w14:val="none"/>
                    </w:rPr>
                  </w:rPrChange>
                </w:rPr>
                <w:t>u</w:t>
              </w:r>
            </w:ins>
            <w:ins w:id="5088"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5089"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5090" w:author="Administrator" w:date="2025-10-28T17:49:00Z" w16du:dateUtc="2025-10-28T10:49:00Z">
                    <w:rPr>
                      <w:rFonts w:ascii="TimesNewRomanPSMT" w:eastAsia="Times New Roman" w:hAnsi="TimesNewRomanPSMT" w:cs="Times New Roman"/>
                      <w:color w:val="000000"/>
                      <w:kern w:val="0"/>
                      <w14:ligatures w14:val="none"/>
                    </w:rPr>
                  </w:rPrChange>
                </w:rPr>
                <w:t xml:space="preserve">8, </w:t>
              </w:r>
              <w:r w:rsidRPr="00CA691D">
                <w:rPr>
                  <w:rFonts w:ascii="Times New Roman" w:eastAsia="Times New Roman" w:hAnsi="Times New Roman" w:cs="Times New Roman"/>
                  <w:color w:val="000000"/>
                  <w:kern w:val="0"/>
                  <w:sz w:val="24"/>
                  <w:szCs w:val="24"/>
                  <w14:ligatures w14:val="none"/>
                  <w:rPrChange w:id="5091"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092"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093"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094" w:author="Administrator" w:date="2025-10-28T17:49:00Z" w16du:dateUtc="2025-10-28T10:49:00Z">
                    <w:rPr>
                      <w:rFonts w:ascii="TimesNewRomanPSMT" w:eastAsia="Times New Roman" w:hAnsi="TimesNewRomanPSMT" w:cs="Times New Roman"/>
                      <w:color w:val="000000"/>
                      <w:kern w:val="0"/>
                      <w14:ligatures w14:val="none"/>
                    </w:rPr>
                  </w:rPrChange>
                </w:rPr>
                <w:t xml:space="preserve">u 9 </w:t>
              </w:r>
              <w:r w:rsidRPr="00CA691D">
                <w:rPr>
                  <w:rFonts w:ascii="Times New Roman" w:eastAsia="Times New Roman" w:hAnsi="Times New Roman" w:cs="Times New Roman"/>
                  <w:color w:val="000000"/>
                  <w:kern w:val="0"/>
                  <w:sz w:val="24"/>
                  <w:szCs w:val="24"/>
                  <w14:ligatures w14:val="none"/>
                  <w:rPrChange w:id="5095"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5096"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5097" w:author="Administrator" w:date="2025-10-28T17:49:00Z" w16du:dateUtc="2025-10-28T10:49:00Z">
                    <w:rPr>
                      <w:rFonts w:ascii=".VnTime" w:eastAsia="Times New Roman" w:hAnsi=".VnTime" w:cs=".VnTime"/>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5098"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5099" w:author="Administrator" w:date="2025-10-28T17:49:00Z" w16du:dateUtc="2025-10-28T10:49:00Z">
                    <w:rPr>
                      <w:rFonts w:ascii="Calibri" w:eastAsia="Times New Roman" w:hAnsi="Calibri" w:cs="Calibri"/>
                      <w:color w:val="000000"/>
                      <w:kern w:val="0"/>
                      <w14:ligatures w14:val="none"/>
                    </w:rPr>
                  </w:rPrChange>
                </w:rPr>
                <w:t>ợ</w:t>
              </w:r>
              <w:r w:rsidRPr="00CA691D">
                <w:rPr>
                  <w:rFonts w:ascii="Times New Roman" w:eastAsia="Times New Roman" w:hAnsi="Times New Roman" w:cs="Times New Roman"/>
                  <w:color w:val="000000"/>
                  <w:kern w:val="0"/>
                  <w:sz w:val="24"/>
                  <w:szCs w:val="24"/>
                  <w14:ligatures w14:val="none"/>
                  <w:rPrChange w:id="5100"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5101"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5102" w:author="Administrator" w:date="2025-10-28T17:49:00Z" w16du:dateUtc="2025-10-28T10:49:00Z">
                    <w:rPr>
                      <w:rFonts w:ascii="TimesNewRomanPSMT" w:eastAsia="Times New Roman" w:hAnsi="TimesNewRomanPSMT" w:cs="Times New Roman"/>
                      <w:color w:val="000000"/>
                      <w:kern w:val="0"/>
                      <w14:ligatures w14:val="none"/>
                    </w:rPr>
                  </w:rPrChange>
                </w:rPr>
                <w:t xml:space="preserve">i quy </w:t>
              </w:r>
              <w:r w:rsidRPr="00CA691D">
                <w:rPr>
                  <w:rFonts w:ascii="Times New Roman" w:eastAsia="Times New Roman" w:hAnsi="Times New Roman" w:cs="Times New Roman"/>
                  <w:color w:val="000000"/>
                  <w:kern w:val="0"/>
                  <w:sz w:val="24"/>
                  <w:szCs w:val="24"/>
                  <w14:ligatures w14:val="none"/>
                  <w:rPrChange w:id="5103"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5104" w:author="Administrator" w:date="2025-10-28T17:49:00Z" w16du:dateUtc="2025-10-28T10:49:00Z">
                    <w:rPr>
                      <w:rFonts w:ascii="TimesNewRomanPSMT" w:eastAsia="Times New Roman" w:hAnsi="TimesNewRomanPSMT" w:cs="Times New Roman"/>
                      <w:color w:val="000000"/>
                      <w:kern w:val="0"/>
                      <w14:ligatures w14:val="none"/>
                    </w:rPr>
                  </w:rPrChange>
                </w:rPr>
                <w:t>nh li</w:t>
              </w:r>
              <w:r w:rsidRPr="00CA691D">
                <w:rPr>
                  <w:rFonts w:ascii="Times New Roman" w:eastAsia="Times New Roman" w:hAnsi="Times New Roman" w:cs="Times New Roman"/>
                  <w:color w:val="000000"/>
                  <w:kern w:val="0"/>
                  <w:sz w:val="24"/>
                  <w:szCs w:val="24"/>
                  <w14:ligatures w14:val="none"/>
                  <w:rPrChange w:id="5105"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5106" w:author="Administrator" w:date="2025-10-28T17:49:00Z" w16du:dateUtc="2025-10-28T10:49:00Z">
                    <w:rPr>
                      <w:rFonts w:ascii="TimesNewRomanPSMT" w:eastAsia="Times New Roman" w:hAnsi="TimesNewRomanPSMT" w:cs="Times New Roman"/>
                      <w:color w:val="000000"/>
                      <w:kern w:val="0"/>
                      <w14:ligatures w14:val="none"/>
                    </w:rPr>
                  </w:rPrChange>
                </w:rPr>
                <w:t xml:space="preserve">n quan </w:t>
              </w:r>
              <w:r w:rsidRPr="00CA691D">
                <w:rPr>
                  <w:rFonts w:ascii="Times New Roman" w:eastAsia="Times New Roman" w:hAnsi="Times New Roman" w:cs="Times New Roman"/>
                  <w:color w:val="000000"/>
                  <w:kern w:val="0"/>
                  <w:sz w:val="24"/>
                  <w:szCs w:val="24"/>
                  <w14:ligatures w14:val="none"/>
                  <w:rPrChange w:id="5107" w:author="Administrator" w:date="2025-10-28T17:49:00Z" w16du:dateUtc="2025-10-28T10:49:00Z">
                    <w:rPr>
                      <w:rFonts w:ascii="Calibri" w:eastAsia="Times New Roman" w:hAnsi="Calibri" w:cs="Calibri"/>
                      <w:color w:val="000000"/>
                      <w:kern w:val="0"/>
                      <w14:ligatures w14:val="none"/>
                    </w:rPr>
                  </w:rPrChange>
                </w:rPr>
                <w:t>đế</w:t>
              </w:r>
              <w:r w:rsidRPr="00CA691D">
                <w:rPr>
                  <w:rFonts w:ascii="Times New Roman" w:eastAsia="Times New Roman" w:hAnsi="Times New Roman" w:cs="Times New Roman"/>
                  <w:color w:val="000000"/>
                  <w:kern w:val="0"/>
                  <w:sz w:val="24"/>
                  <w:szCs w:val="24"/>
                  <w14:ligatures w14:val="none"/>
                  <w:rPrChange w:id="5108"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510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5110" w:author="Administrator" w:date="2025-10-28T17:49:00Z" w16du:dateUtc="2025-10-28T10:49:00Z">
                    <w:rPr>
                      <w:rFonts w:ascii="TimesNewRomanPSMT" w:eastAsia="Times New Roman" w:hAnsi="TimesNewRomanPSMT" w:cs="Times New Roman"/>
                      <w:color w:val="000000"/>
                      <w:kern w:val="0"/>
                      <w14:ligatures w14:val="none"/>
                    </w:rPr>
                  </w:rPrChange>
                </w:rPr>
                <w:t>y</w:t>
              </w:r>
            </w:ins>
            <w:ins w:id="5111"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5112"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5113" w:author="Administrator" w:date="2025-10-28T17:49:00Z" w16du:dateUtc="2025-10-28T10:49:00Z">
                    <w:rPr>
                      <w:rFonts w:ascii="TimesNewRomanPSMT" w:eastAsia="Times New Roman" w:hAnsi="TimesNewRomanPSMT" w:cs="Times New Roman"/>
                      <w:color w:val="000000"/>
                      <w:kern w:val="0"/>
                      <w14:ligatures w14:val="none"/>
                    </w:rPr>
                  </w:rPrChange>
                </w:rPr>
                <w:t>phi c</w:t>
              </w:r>
              <w:r w:rsidRPr="00CA691D">
                <w:rPr>
                  <w:rFonts w:ascii="Times New Roman" w:eastAsia="Times New Roman" w:hAnsi="Times New Roman" w:cs="Times New Roman"/>
                  <w:color w:val="000000"/>
                  <w:kern w:val="0"/>
                  <w:sz w:val="24"/>
                  <w:szCs w:val="24"/>
                  <w14:ligatures w14:val="none"/>
                  <w:rPrChange w:id="5114"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5115"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511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5117"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5118"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119"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120"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121" w:author="Administrator" w:date="2025-10-28T17:49:00Z" w16du:dateUtc="2025-10-28T10:49:00Z">
                    <w:rPr>
                      <w:rFonts w:ascii="TimesNewRomanPSMT" w:eastAsia="Times New Roman" w:hAnsi="TimesNewRomanPSMT" w:cs="Times New Roman"/>
                      <w:color w:val="000000"/>
                      <w:kern w:val="0"/>
                      <w14:ligatures w14:val="none"/>
                    </w:rPr>
                  </w:rPrChange>
                </w:rPr>
                <w:t xml:space="preserve">u 4, </w:t>
              </w:r>
              <w:r w:rsidRPr="00CA691D">
                <w:rPr>
                  <w:rFonts w:ascii="Times New Roman" w:eastAsia="Times New Roman" w:hAnsi="Times New Roman" w:cs="Times New Roman"/>
                  <w:color w:val="000000"/>
                  <w:kern w:val="0"/>
                  <w:sz w:val="24"/>
                  <w:szCs w:val="24"/>
                  <w14:ligatures w14:val="none"/>
                  <w:rPrChange w:id="5122"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123"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124"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125" w:author="Administrator" w:date="2025-10-28T17:49:00Z" w16du:dateUtc="2025-10-28T10:49:00Z">
                    <w:rPr>
                      <w:rFonts w:ascii="TimesNewRomanPSMT" w:eastAsia="Times New Roman" w:hAnsi="TimesNewRomanPSMT" w:cs="Times New Roman"/>
                      <w:color w:val="000000"/>
                      <w:kern w:val="0"/>
                      <w14:ligatures w14:val="none"/>
                    </w:rPr>
                  </w:rPrChange>
                </w:rPr>
                <w:t>u 5</w:t>
              </w:r>
            </w:ins>
            <w:ins w:id="5126"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5127"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5128" w:author="Administrator" w:date="2025-10-28T17:49:00Z" w16du:dateUtc="2025-10-28T10:49:00Z">
                    <w:rPr>
                      <w:rFonts w:ascii="TimesNewRomanPSMT" w:eastAsia="Times New Roman" w:hAnsi="TimesNewRomanPSMT" w:cs="Times New Roman"/>
                      <w:color w:val="000000"/>
                      <w:kern w:val="0"/>
                      <w14:ligatures w14:val="none"/>
                    </w:rPr>
                  </w:rPrChange>
                </w:rPr>
                <w:t>d</w:t>
              </w:r>
              <w:r w:rsidRPr="00CA691D">
                <w:rPr>
                  <w:rFonts w:ascii="Times New Roman" w:eastAsia="Times New Roman" w:hAnsi="Times New Roman" w:cs="Times New Roman"/>
                  <w:color w:val="000000"/>
                  <w:kern w:val="0"/>
                  <w:sz w:val="24"/>
                  <w:szCs w:val="24"/>
                  <w14:ligatures w14:val="none"/>
                  <w:rPrChange w:id="5129"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5130"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513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132"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5133"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5134"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5135"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5136"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5EFCFE81" w14:textId="77777777" w:rsidR="00CA691D" w:rsidRDefault="00CA691D" w:rsidP="00A3338D">
            <w:pPr>
              <w:pStyle w:val="Vnbnnidung0"/>
              <w:tabs>
                <w:tab w:val="left" w:pos="1996"/>
              </w:tabs>
              <w:spacing w:after="0" w:line="240" w:lineRule="auto"/>
              <w:ind w:firstLine="0"/>
              <w:jc w:val="both"/>
              <w:rPr>
                <w:ins w:id="5137" w:author="Administrator" w:date="2025-10-28T17:59:00Z" w16du:dateUtc="2025-10-28T10:59:00Z"/>
                <w:rFonts w:ascii="Times New Roman" w:eastAsia="Times New Roman" w:hAnsi="Times New Roman" w:cs="Times New Roman"/>
                <w:color w:val="000000"/>
                <w:kern w:val="0"/>
                <w:sz w:val="24"/>
                <w:szCs w:val="24"/>
                <w14:ligatures w14:val="none"/>
              </w:rPr>
            </w:pPr>
            <w:ins w:id="5138" w:author="Administrator" w:date="2025-10-28T17:45:00Z" w16du:dateUtc="2025-10-28T10:45:00Z">
              <w:r w:rsidRPr="00CA691D">
                <w:rPr>
                  <w:rFonts w:ascii="Times New Roman" w:eastAsia="Times New Roman" w:hAnsi="Times New Roman" w:cs="Times New Roman"/>
                  <w:b/>
                  <w:bCs/>
                  <w:color w:val="000000"/>
                  <w:kern w:val="0"/>
                  <w:sz w:val="24"/>
                  <w:szCs w:val="24"/>
                  <w14:ligatures w14:val="none"/>
                  <w:rPrChange w:id="5139"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5. </w:t>
              </w:r>
              <w:r w:rsidRPr="00CA691D">
                <w:rPr>
                  <w:rFonts w:ascii="Times New Roman" w:eastAsia="Times New Roman" w:hAnsi="Times New Roman" w:cs="Times New Roman"/>
                  <w:color w:val="000000"/>
                  <w:kern w:val="0"/>
                  <w:sz w:val="24"/>
                  <w:szCs w:val="24"/>
                  <w14:ligatures w14:val="none"/>
                  <w:rPrChange w:id="5140" w:author="Administrator" w:date="2025-10-28T17:49:00Z" w16du:dateUtc="2025-10-28T10:49:00Z">
                    <w:rPr>
                      <w:rFonts w:ascii="TimesNewRomanPSMT" w:eastAsia="Times New Roman" w:hAnsi="TimesNewRomanPSMT" w:cs="Times New Roman"/>
                      <w:color w:val="000000"/>
                      <w:kern w:val="0"/>
                      <w14:ligatures w14:val="none"/>
                    </w:rPr>
                  </w:rPrChange>
                </w:rPr>
                <w:t>S</w:t>
              </w:r>
              <w:r w:rsidRPr="00CA691D">
                <w:rPr>
                  <w:rFonts w:ascii="Times New Roman" w:eastAsia="Times New Roman" w:hAnsi="Times New Roman" w:cs="Times New Roman"/>
                  <w:color w:val="000000"/>
                  <w:kern w:val="0"/>
                  <w:sz w:val="24"/>
                  <w:szCs w:val="24"/>
                  <w14:ligatures w14:val="none"/>
                  <w:rPrChange w:id="5141"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5142"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5143" w:author="Administrator" w:date="2025-10-28T17:49:00Z" w16du:dateUtc="2025-10-28T10:49:00Z">
                    <w:rPr>
                      <w:rFonts w:ascii="Calibri" w:eastAsia="Times New Roman" w:hAnsi="Calibri" w:cs="Calibri"/>
                      <w:color w:val="000000"/>
                      <w:kern w:val="0"/>
                      <w14:ligatures w14:val="none"/>
                    </w:rPr>
                  </w:rPrChange>
                </w:rPr>
                <w:t>đổ</w:t>
              </w:r>
              <w:r w:rsidRPr="00CA691D">
                <w:rPr>
                  <w:rFonts w:ascii="Times New Roman" w:eastAsia="Times New Roman" w:hAnsi="Times New Roman" w:cs="Times New Roman"/>
                  <w:color w:val="000000"/>
                  <w:kern w:val="0"/>
                  <w:sz w:val="24"/>
                  <w:szCs w:val="24"/>
                  <w14:ligatures w14:val="none"/>
                  <w:rPrChange w:id="5144" w:author="Administrator" w:date="2025-10-28T17:49:00Z" w16du:dateUtc="2025-10-28T10:49:00Z">
                    <w:rPr>
                      <w:rFonts w:ascii="TimesNewRomanPSMT" w:eastAsia="Times New Roman" w:hAnsi="TimesNewRomanPSMT" w:cs="Times New Roman"/>
                      <w:color w:val="000000"/>
                      <w:kern w:val="0"/>
                      <w14:ligatures w14:val="none"/>
                    </w:rPr>
                  </w:rPrChange>
                </w:rPr>
                <w:t>i, b</w:t>
              </w:r>
              <w:r w:rsidRPr="00CA691D">
                <w:rPr>
                  <w:rFonts w:ascii="Times New Roman" w:eastAsia="Times New Roman" w:hAnsi="Times New Roman" w:cs="Times New Roman"/>
                  <w:color w:val="000000"/>
                  <w:kern w:val="0"/>
                  <w:sz w:val="24"/>
                  <w:szCs w:val="24"/>
                  <w14:ligatures w14:val="none"/>
                  <w:rPrChange w:id="5145"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5146" w:author="Administrator" w:date="2025-10-28T17:49:00Z" w16du:dateUtc="2025-10-28T10:49:00Z">
                    <w:rPr>
                      <w:rFonts w:ascii="TimesNewRomanPSMT" w:eastAsia="Times New Roman" w:hAnsi="TimesNewRomanPSMT" w:cs="Times New Roman"/>
                      <w:color w:val="000000"/>
                      <w:kern w:val="0"/>
                      <w14:ligatures w14:val="none"/>
                    </w:rPr>
                  </w:rPrChange>
                </w:rPr>
                <w:t xml:space="preserve"> sung kho</w:t>
              </w:r>
              <w:r w:rsidRPr="00CA691D">
                <w:rPr>
                  <w:rFonts w:ascii="Times New Roman" w:eastAsia="Times New Roman" w:hAnsi="Times New Roman" w:cs="Times New Roman"/>
                  <w:color w:val="000000"/>
                  <w:kern w:val="0"/>
                  <w:sz w:val="24"/>
                  <w:szCs w:val="24"/>
                  <w14:ligatures w14:val="none"/>
                  <w:rPrChange w:id="514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148" w:author="Administrator" w:date="2025-10-28T17:49:00Z" w16du:dateUtc="2025-10-28T10:49:00Z">
                    <w:rPr>
                      <w:rFonts w:ascii="TimesNewRomanPSMT" w:eastAsia="Times New Roman" w:hAnsi="TimesNewRomanPSMT" w:cs="Times New Roman"/>
                      <w:color w:val="000000"/>
                      <w:kern w:val="0"/>
                      <w14:ligatures w14:val="none"/>
                    </w:rPr>
                  </w:rPrChange>
                </w:rPr>
                <w:t xml:space="preserve">n 2 </w:t>
              </w:r>
              <w:r w:rsidRPr="00CA691D">
                <w:rPr>
                  <w:rFonts w:ascii="Times New Roman" w:eastAsia="Times New Roman" w:hAnsi="Times New Roman" w:cs="Times New Roman"/>
                  <w:color w:val="000000"/>
                  <w:kern w:val="0"/>
                  <w:sz w:val="24"/>
                  <w:szCs w:val="24"/>
                  <w14:ligatures w14:val="none"/>
                  <w:rPrChange w:id="5149"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150"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151"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152" w:author="Administrator" w:date="2025-10-28T17:49:00Z" w16du:dateUtc="2025-10-28T10:49:00Z">
                    <w:rPr>
                      <w:rFonts w:ascii="TimesNewRomanPSMT" w:eastAsia="Times New Roman" w:hAnsi="TimesNewRomanPSMT" w:cs="Times New Roman"/>
                      <w:color w:val="000000"/>
                      <w:kern w:val="0"/>
                      <w14:ligatures w14:val="none"/>
                    </w:rPr>
                  </w:rPrChange>
                </w:rPr>
                <w:t>u 13 [Ki</w:t>
              </w:r>
              <w:r w:rsidRPr="00CA691D">
                <w:rPr>
                  <w:rFonts w:ascii="Times New Roman" w:eastAsia="Times New Roman" w:hAnsi="Times New Roman" w:cs="Times New Roman"/>
                  <w:color w:val="000000"/>
                  <w:kern w:val="0"/>
                  <w:sz w:val="24"/>
                  <w:szCs w:val="24"/>
                  <w14:ligatures w14:val="none"/>
                  <w:rPrChange w:id="5153"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5154" w:author="Administrator" w:date="2025-10-28T17:49:00Z" w16du:dateUtc="2025-10-28T10:49:00Z">
                    <w:rPr>
                      <w:rFonts w:ascii="TimesNewRomanPSMT" w:eastAsia="Times New Roman" w:hAnsi="TimesNewRomanPSMT" w:cs="Times New Roman"/>
                      <w:color w:val="000000"/>
                      <w:kern w:val="0"/>
                      <w14:ligatures w14:val="none"/>
                    </w:rPr>
                  </w:rPrChange>
                </w:rPr>
                <w:t>m tra, gi</w:t>
              </w:r>
              <w:r w:rsidRPr="00CA691D">
                <w:rPr>
                  <w:rFonts w:ascii="Times New Roman" w:eastAsia="Times New Roman" w:hAnsi="Times New Roman" w:cs="Times New Roman"/>
                  <w:color w:val="000000"/>
                  <w:kern w:val="0"/>
                  <w:sz w:val="24"/>
                  <w:szCs w:val="24"/>
                  <w14:ligatures w14:val="none"/>
                  <w:rPrChange w:id="515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156" w:author="Administrator" w:date="2025-10-28T17:49:00Z" w16du:dateUtc="2025-10-28T10:49:00Z">
                    <w:rPr>
                      <w:rFonts w:ascii="TimesNewRomanPSMT" w:eastAsia="Times New Roman" w:hAnsi="TimesNewRomanPSMT" w:cs="Times New Roman"/>
                      <w:color w:val="000000"/>
                      <w:kern w:val="0"/>
                      <w14:ligatures w14:val="none"/>
                    </w:rPr>
                  </w:rPrChange>
                </w:rPr>
                <w:t>m s</w:t>
              </w:r>
              <w:r w:rsidRPr="00CA691D">
                <w:rPr>
                  <w:rFonts w:ascii="Times New Roman" w:eastAsia="Times New Roman" w:hAnsi="Times New Roman" w:cs="Times New Roman"/>
                  <w:color w:val="000000"/>
                  <w:kern w:val="0"/>
                  <w:sz w:val="24"/>
                  <w:szCs w:val="24"/>
                  <w14:ligatures w14:val="none"/>
                  <w:rPrChange w:id="5157"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158" w:author="Administrator" w:date="2025-10-28T17:49:00Z" w16du:dateUtc="2025-10-28T10:49:00Z">
                    <w:rPr>
                      <w:rFonts w:ascii="TimesNewRomanPSMT" w:eastAsia="Times New Roman" w:hAnsi="TimesNewRomanPSMT" w:cs="Times New Roman"/>
                      <w:color w:val="000000"/>
                      <w:kern w:val="0"/>
                      <w14:ligatures w14:val="none"/>
                    </w:rPr>
                  </w:rPrChange>
                </w:rPr>
                <w:t>t chuy</w:t>
              </w:r>
              <w:r w:rsidRPr="00CA691D">
                <w:rPr>
                  <w:rFonts w:ascii="Times New Roman" w:eastAsia="Times New Roman" w:hAnsi="Times New Roman" w:cs="Times New Roman"/>
                  <w:color w:val="000000"/>
                  <w:kern w:val="0"/>
                  <w:sz w:val="24"/>
                  <w:szCs w:val="24"/>
                  <w14:ligatures w14:val="none"/>
                  <w:rPrChange w:id="5159"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5160" w:author="Administrator" w:date="2025-10-28T17:49:00Z" w16du:dateUtc="2025-10-28T10:49:00Z">
                    <w:rPr>
                      <w:rFonts w:ascii="TimesNewRomanPSMT" w:eastAsia="Times New Roman" w:hAnsi="TimesNewRomanPSMT" w:cs="Times New Roman"/>
                      <w:color w:val="000000"/>
                      <w:kern w:val="0"/>
                      <w14:ligatures w14:val="none"/>
                    </w:rPr>
                  </w:rPrChange>
                </w:rPr>
                <w:t>n</w:t>
              </w:r>
            </w:ins>
            <w:ins w:id="5161"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5162"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5163" w:author="Administrator" w:date="2025-10-28T17:49:00Z" w16du:dateUtc="2025-10-28T10:49:00Z">
                    <w:rPr>
                      <w:rFonts w:ascii="TimesNewRomanPSMT" w:eastAsia="Times New Roman" w:hAnsi="TimesNewRomanPSMT" w:cs="Times New Roman"/>
                      <w:color w:val="000000"/>
                      <w:kern w:val="0"/>
                      <w14:ligatures w14:val="none"/>
                    </w:rPr>
                  </w:rPrChange>
                </w:rPr>
                <w:t>ng</w:t>
              </w:r>
              <w:r w:rsidRPr="00CA691D">
                <w:rPr>
                  <w:rFonts w:ascii="Times New Roman" w:eastAsia="Times New Roman" w:hAnsi="Times New Roman" w:cs="Times New Roman"/>
                  <w:color w:val="000000"/>
                  <w:kern w:val="0"/>
                  <w:sz w:val="24"/>
                  <w:szCs w:val="24"/>
                  <w14:ligatures w14:val="none"/>
                  <w:rPrChange w:id="516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5165" w:author="Administrator" w:date="2025-10-28T17:49:00Z" w16du:dateUtc="2025-10-28T10:49:00Z">
                    <w:rPr>
                      <w:rFonts w:ascii="TimesNewRomanPSMT" w:eastAsia="Times New Roman" w:hAnsi="TimesNewRomanPSMT" w:cs="Times New Roman"/>
                      <w:color w:val="000000"/>
                      <w:kern w:val="0"/>
                      <w14:ligatures w14:val="none"/>
                    </w:rPr>
                  </w:rPrChange>
                </w:rPr>
                <w:t>nh t</w:t>
              </w:r>
              <w:r w:rsidRPr="00CA691D">
                <w:rPr>
                  <w:rFonts w:ascii="Times New Roman" w:eastAsia="Times New Roman" w:hAnsi="Times New Roman" w:cs="Times New Roman"/>
                  <w:color w:val="000000"/>
                  <w:kern w:val="0"/>
                  <w:sz w:val="24"/>
                  <w:szCs w:val="24"/>
                  <w14:ligatures w14:val="none"/>
                  <w:rPrChange w:id="516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5167" w:author="Administrator" w:date="2025-10-28T17:49:00Z" w16du:dateUtc="2025-10-28T10:49:00Z">
                    <w:rPr>
                      <w:rFonts w:ascii="TimesNewRomanPSMT" w:eastAsia="Times New Roman" w:hAnsi="TimesNewRomanPSMT" w:cs="Times New Roman"/>
                      <w:color w:val="000000"/>
                      <w:kern w:val="0"/>
                      <w14:ligatures w14:val="none"/>
                    </w:rPr>
                  </w:rPrChange>
                </w:rPr>
                <w:t>i</w:t>
              </w:r>
            </w:ins>
            <w:ins w:id="5168" w:author="Administrator" w:date="2025-10-28T17:59:00Z" w16du:dateUtc="2025-10-28T10:59:00Z">
              <w:r>
                <w:rPr>
                  <w:rFonts w:ascii="Times New Roman" w:eastAsia="Times New Roman" w:hAnsi="Times New Roman" w:cs="Times New Roman"/>
                  <w:color w:val="000000"/>
                  <w:kern w:val="0"/>
                  <w:sz w:val="24"/>
                  <w:szCs w:val="24"/>
                  <w14:ligatures w14:val="none"/>
                </w:rPr>
                <w:t xml:space="preserve"> </w:t>
              </w:r>
            </w:ins>
            <w:ins w:id="5169"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5170"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517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172"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5173"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5174"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517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5176"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517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5178"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5179"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5180"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5181"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5182" w:author="Administrator" w:date="2025-10-28T17:49:00Z" w16du:dateUtc="2025-10-28T10:49:00Z">
                    <w:rPr>
                      <w:rFonts w:ascii="TimesNewRomanPSMT" w:eastAsia="Times New Roman" w:hAnsi="TimesNewRomanPSMT" w:cs="Times New Roman"/>
                      <w:color w:val="000000"/>
                      <w:kern w:val="0"/>
                      <w14:ligatures w14:val="none"/>
                    </w:rPr>
                  </w:rPrChange>
                </w:rPr>
                <w:t>u]</w:t>
              </w:r>
            </w:ins>
          </w:p>
          <w:p w14:paraId="0F43F232" w14:textId="77777777" w:rsidR="00CA691D" w:rsidRDefault="00CA691D" w:rsidP="00A3338D">
            <w:pPr>
              <w:pStyle w:val="Vnbnnidung0"/>
              <w:tabs>
                <w:tab w:val="left" w:pos="1996"/>
              </w:tabs>
              <w:spacing w:after="0" w:line="240" w:lineRule="auto"/>
              <w:ind w:firstLine="0"/>
              <w:jc w:val="both"/>
              <w:rPr>
                <w:ins w:id="5183" w:author="Administrator" w:date="2025-10-28T17:59:00Z" w16du:dateUtc="2025-10-28T10:59:00Z"/>
                <w:rFonts w:ascii="Times New Roman" w:eastAsia="Times New Roman" w:hAnsi="Times New Roman" w:cs="Times New Roman"/>
                <w:color w:val="000000"/>
                <w:kern w:val="0"/>
                <w:sz w:val="24"/>
                <w:szCs w:val="24"/>
                <w14:ligatures w14:val="none"/>
              </w:rPr>
            </w:pPr>
            <w:ins w:id="5184"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5185" w:author="Administrator" w:date="2025-10-28T17:49:00Z" w16du:dateUtc="2025-10-28T10:49:00Z">
                    <w:rPr>
                      <w:rFonts w:ascii="TimesNewRomanPSMT" w:eastAsia="Times New Roman" w:hAnsi="TimesNewRomanPSMT" w:cs="Times New Roman"/>
                      <w:color w:val="000000"/>
                      <w:kern w:val="0"/>
                      <w14:ligatures w14:val="none"/>
                    </w:rPr>
                  </w:rPrChange>
                </w:rPr>
                <w:t>- Theo n</w:t>
              </w:r>
              <w:r w:rsidRPr="00CA691D">
                <w:rPr>
                  <w:rFonts w:ascii="Times New Roman" w:eastAsia="Times New Roman" w:hAnsi="Times New Roman" w:cs="Times New Roman"/>
                  <w:color w:val="000000"/>
                  <w:kern w:val="0"/>
                  <w:sz w:val="24"/>
                  <w:szCs w:val="24"/>
                  <w14:ligatures w14:val="none"/>
                  <w:rPrChange w:id="5186"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5187" w:author="Administrator" w:date="2025-10-28T17:49:00Z" w16du:dateUtc="2025-10-28T10:49:00Z">
                    <w:rPr>
                      <w:rFonts w:ascii="TimesNewRomanPSMT" w:eastAsia="Times New Roman" w:hAnsi="TimesNewRomanPSMT" w:cs="Times New Roman"/>
                      <w:color w:val="000000"/>
                      <w:kern w:val="0"/>
                      <w14:ligatures w14:val="none"/>
                    </w:rPr>
                  </w:rPrChange>
                </w:rPr>
                <w:t>i dung d</w:t>
              </w:r>
              <w:r w:rsidRPr="00CA691D">
                <w:rPr>
                  <w:rFonts w:ascii="Times New Roman" w:eastAsia="Times New Roman" w:hAnsi="Times New Roman" w:cs="Times New Roman"/>
                  <w:color w:val="000000"/>
                  <w:kern w:val="0"/>
                  <w:sz w:val="24"/>
                  <w:szCs w:val="24"/>
                  <w14:ligatures w14:val="none"/>
                  <w:rPrChange w:id="5188"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5189"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519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191"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5192"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5193"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5194"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5195"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439E0F54" w14:textId="77777777" w:rsidR="00CA691D" w:rsidRDefault="00CA691D" w:rsidP="00A3338D">
            <w:pPr>
              <w:pStyle w:val="Vnbnnidung0"/>
              <w:tabs>
                <w:tab w:val="left" w:pos="1996"/>
              </w:tabs>
              <w:spacing w:after="0" w:line="240" w:lineRule="auto"/>
              <w:ind w:firstLine="0"/>
              <w:jc w:val="both"/>
              <w:rPr>
                <w:ins w:id="5196" w:author="Administrator" w:date="2025-10-28T17:59:00Z" w16du:dateUtc="2025-10-28T10:59:00Z"/>
                <w:rFonts w:ascii="Times New Roman" w:eastAsia="Times New Roman" w:hAnsi="Times New Roman" w:cs="Times New Roman"/>
                <w:i/>
                <w:iCs/>
                <w:color w:val="000000"/>
                <w:kern w:val="0"/>
                <w:sz w:val="24"/>
                <w:szCs w:val="24"/>
                <w14:ligatures w14:val="none"/>
              </w:rPr>
            </w:pPr>
            <w:ins w:id="5197" w:author="Administrator" w:date="2025-10-28T17:45:00Z" w16du:dateUtc="2025-10-28T10:45:00Z">
              <w:r w:rsidRPr="00CA691D">
                <w:rPr>
                  <w:rFonts w:ascii="Times New Roman" w:eastAsia="Times New Roman" w:hAnsi="Times New Roman" w:cs="Times New Roman" w:hint="eastAsia"/>
                  <w:i/>
                  <w:iCs/>
                  <w:color w:val="000000"/>
                  <w:kern w:val="0"/>
                  <w:sz w:val="24"/>
                  <w:szCs w:val="24"/>
                  <w14:ligatures w14:val="none"/>
                  <w:rPrChange w:id="5198"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5199" w:author="Administrator" w:date="2025-10-28T17:49:00Z" w16du:dateUtc="2025-10-28T10:49:00Z">
                    <w:rPr>
                      <w:rFonts w:ascii="TimesNewRomanPS-ItalicMT" w:eastAsia="Times New Roman" w:hAnsi="TimesNewRomanPS-ItalicMT" w:cs="Times New Roman"/>
                      <w:i/>
                      <w:iCs/>
                      <w:color w:val="000000"/>
                      <w:kern w:val="0"/>
                      <w14:ligatures w14:val="none"/>
                    </w:rPr>
                  </w:rPrChange>
                </w:rPr>
                <w:t>2. Vi</w:t>
              </w:r>
              <w:r w:rsidRPr="00CA691D">
                <w:rPr>
                  <w:rFonts w:ascii="Times New Roman" w:eastAsia="Times New Roman" w:hAnsi="Times New Roman" w:cs="Times New Roman"/>
                  <w:i/>
                  <w:iCs/>
                  <w:color w:val="000000"/>
                  <w:kern w:val="0"/>
                  <w:sz w:val="24"/>
                  <w:szCs w:val="24"/>
                  <w14:ligatures w14:val="none"/>
                  <w:rPrChange w:id="5200"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20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c </w:t>
              </w:r>
              <w:r w:rsidRPr="00CA691D">
                <w:rPr>
                  <w:rFonts w:ascii="Times New Roman" w:eastAsia="Times New Roman" w:hAnsi="Times New Roman" w:cs="Times New Roman"/>
                  <w:b/>
                  <w:bCs/>
                  <w:i/>
                  <w:iCs/>
                  <w:color w:val="000000"/>
                  <w:kern w:val="0"/>
                  <w:sz w:val="24"/>
                  <w:szCs w:val="24"/>
                  <w14:ligatures w14:val="none"/>
                  <w:rPrChange w:id="520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gi</w:t>
              </w:r>
              <w:r w:rsidRPr="00CA691D">
                <w:rPr>
                  <w:rFonts w:ascii="Times New Roman" w:eastAsia="Times New Roman" w:hAnsi="Times New Roman" w:cs="Times New Roman" w:hint="eastAsia"/>
                  <w:b/>
                  <w:bCs/>
                  <w:i/>
                  <w:iCs/>
                  <w:color w:val="000000"/>
                  <w:kern w:val="0"/>
                  <w:sz w:val="24"/>
                  <w:szCs w:val="24"/>
                  <w14:ligatures w14:val="none"/>
                  <w:rPrChange w:id="5203" w:author="Administrator" w:date="2025-10-28T17:49:00Z" w16du:dateUtc="2025-10-28T10:49:00Z">
                    <w:rPr>
                      <w:rFonts w:ascii="TimesNewRomanPS-BoldItalicMT" w:eastAsia="Times New Roman" w:hAnsi="TimesNewRomanPS-BoldItalicMT" w:cs="Times New Roman" w:hint="eastAsia"/>
                      <w:b/>
                      <w:bCs/>
                      <w:i/>
                      <w:iCs/>
                      <w:color w:val="000000"/>
                      <w:kern w:val="0"/>
                      <w14:ligatures w14:val="none"/>
                    </w:rPr>
                  </w:rPrChange>
                </w:rPr>
                <w:t>á</w:t>
              </w:r>
              <w:r w:rsidRPr="00CA691D">
                <w:rPr>
                  <w:rFonts w:ascii="Times New Roman" w:eastAsia="Times New Roman" w:hAnsi="Times New Roman" w:cs="Times New Roman"/>
                  <w:b/>
                  <w:bCs/>
                  <w:i/>
                  <w:iCs/>
                  <w:color w:val="000000"/>
                  <w:kern w:val="0"/>
                  <w:sz w:val="24"/>
                  <w:szCs w:val="24"/>
                  <w14:ligatures w14:val="none"/>
                  <w:rPrChange w:id="520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m s</w:t>
              </w:r>
              <w:r w:rsidRPr="00CA691D">
                <w:rPr>
                  <w:rFonts w:ascii="Times New Roman" w:eastAsia="Times New Roman" w:hAnsi="Times New Roman" w:cs="Times New Roman" w:hint="eastAsia"/>
                  <w:b/>
                  <w:bCs/>
                  <w:i/>
                  <w:iCs/>
                  <w:color w:val="000000"/>
                  <w:kern w:val="0"/>
                  <w:sz w:val="24"/>
                  <w:szCs w:val="24"/>
                  <w14:ligatures w14:val="none"/>
                  <w:rPrChange w:id="5205" w:author="Administrator" w:date="2025-10-28T17:49:00Z" w16du:dateUtc="2025-10-28T10:49:00Z">
                    <w:rPr>
                      <w:rFonts w:ascii="TimesNewRomanPS-BoldItalicMT" w:eastAsia="Times New Roman" w:hAnsi="TimesNewRomanPS-BoldItalicMT" w:cs="Times New Roman" w:hint="eastAsia"/>
                      <w:b/>
                      <w:bCs/>
                      <w:i/>
                      <w:iCs/>
                      <w:color w:val="000000"/>
                      <w:kern w:val="0"/>
                      <w14:ligatures w14:val="none"/>
                    </w:rPr>
                  </w:rPrChange>
                </w:rPr>
                <w:t>á</w:t>
              </w:r>
              <w:r w:rsidRPr="00CA691D">
                <w:rPr>
                  <w:rFonts w:ascii="Times New Roman" w:eastAsia="Times New Roman" w:hAnsi="Times New Roman" w:cs="Times New Roman"/>
                  <w:b/>
                  <w:bCs/>
                  <w:i/>
                  <w:iCs/>
                  <w:color w:val="000000"/>
                  <w:kern w:val="0"/>
                  <w:sz w:val="24"/>
                  <w:szCs w:val="24"/>
                  <w14:ligatures w14:val="none"/>
                  <w:rPrChange w:id="520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5207" w:author="Administrator" w:date="2025-10-28T17:49:00Z" w16du:dateUtc="2025-10-28T10:49:00Z">
                    <w:rPr>
                      <w:rFonts w:ascii="TimesNewRomanPS-ItalicMT" w:eastAsia="Times New Roman" w:hAnsi="TimesNewRomanPS-ItalicMT" w:cs="Times New Roman"/>
                      <w:i/>
                      <w:iCs/>
                      <w:color w:val="000000"/>
                      <w:kern w:val="0"/>
                      <w14:ligatures w14:val="none"/>
                    </w:rPr>
                  </w:rPrChange>
                </w:rPr>
                <w:t>tr</w:t>
              </w:r>
              <w:r w:rsidRPr="00CA691D">
                <w:rPr>
                  <w:rFonts w:ascii="Times New Roman" w:eastAsia="Times New Roman" w:hAnsi="Times New Roman" w:cs="Times New Roman"/>
                  <w:i/>
                  <w:iCs/>
                  <w:color w:val="000000"/>
                  <w:kern w:val="0"/>
                  <w:sz w:val="24"/>
                  <w:szCs w:val="24"/>
                  <w14:ligatures w14:val="none"/>
                  <w:rPrChange w:id="5208"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5209" w:author="Administrator" w:date="2025-10-28T17:49:00Z" w16du:dateUtc="2025-10-28T10:49:00Z">
                    <w:rPr>
                      <w:rFonts w:ascii="TimesNewRomanPS-ItalicMT" w:eastAsia="Times New Roman" w:hAnsi="TimesNewRomanPS-ItalicMT" w:cs="Times New Roman"/>
                      <w:i/>
                      <w:iCs/>
                      <w:color w:val="000000"/>
                      <w:kern w:val="0"/>
                      <w14:ligatures w14:val="none"/>
                    </w:rPr>
                  </w:rPrChange>
                </w:rPr>
                <w:t>c ti</w:t>
              </w:r>
              <w:r w:rsidRPr="00CA691D">
                <w:rPr>
                  <w:rFonts w:ascii="Times New Roman" w:eastAsia="Times New Roman" w:hAnsi="Times New Roman" w:cs="Times New Roman"/>
                  <w:i/>
                  <w:iCs/>
                  <w:color w:val="000000"/>
                  <w:kern w:val="0"/>
                  <w:sz w:val="24"/>
                  <w:szCs w:val="24"/>
                  <w14:ligatures w14:val="none"/>
                  <w:rPrChange w:id="5210"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5211" w:author="Administrator" w:date="2025-10-28T17:49:00Z" w16du:dateUtc="2025-10-28T10:49:00Z">
                    <w:rPr>
                      <w:rFonts w:ascii="TimesNewRomanPS-ItalicMT" w:eastAsia="Times New Roman" w:hAnsi="TimesNewRomanPS-ItalicMT" w:cs="Times New Roman"/>
                      <w:i/>
                      <w:iCs/>
                      <w:color w:val="000000"/>
                      <w:kern w:val="0"/>
                      <w14:ligatures w14:val="none"/>
                    </w:rPr>
                  </w:rPrChange>
                </w:rPr>
                <w:t>p tr</w:t>
              </w:r>
              <w:r w:rsidRPr="00CA691D">
                <w:rPr>
                  <w:rFonts w:ascii="Times New Roman" w:eastAsia="Times New Roman" w:hAnsi="Times New Roman" w:cs="Times New Roman"/>
                  <w:i/>
                  <w:iCs/>
                  <w:color w:val="000000"/>
                  <w:kern w:val="0"/>
                  <w:sz w:val="24"/>
                  <w:szCs w:val="24"/>
                  <w14:ligatures w14:val="none"/>
                  <w:rPrChange w:id="5212"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5213" w:author="Administrator" w:date="2025-10-28T17:49:00Z" w16du:dateUtc="2025-10-28T10:49:00Z">
                    <w:rPr>
                      <w:rFonts w:ascii="TimesNewRomanPS-ItalicMT" w:eastAsia="Times New Roman" w:hAnsi="TimesNewRomanPS-ItalicMT" w:cs="Times New Roman"/>
                      <w:i/>
                      <w:iCs/>
                      <w:color w:val="000000"/>
                      <w:kern w:val="0"/>
                      <w14:ligatures w14:val="none"/>
                    </w:rPr>
                  </w:rPrChange>
                </w:rPr>
                <w:t>n ph</w:t>
              </w:r>
              <w:r w:rsidRPr="00CA691D">
                <w:rPr>
                  <w:rFonts w:ascii="Times New Roman" w:eastAsia="Times New Roman" w:hAnsi="Times New Roman" w:cs="Times New Roman"/>
                  <w:i/>
                  <w:iCs/>
                  <w:color w:val="000000"/>
                  <w:kern w:val="0"/>
                  <w:sz w:val="24"/>
                  <w:szCs w:val="24"/>
                  <w14:ligatures w14:val="none"/>
                  <w:rPrChange w:id="5214"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521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5216"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217" w:author="Administrator" w:date="2025-10-28T17:49:00Z" w16du:dateUtc="2025-10-28T10:49:00Z">
                    <w:rPr>
                      <w:rFonts w:ascii="TimesNewRomanPS-ItalicMT" w:eastAsia="Times New Roman" w:hAnsi="TimesNewRomanPS-ItalicMT" w:cs="Times New Roman"/>
                      <w:i/>
                      <w:iCs/>
                      <w:color w:val="000000"/>
                      <w:kern w:val="0"/>
                      <w14:ligatures w14:val="none"/>
                    </w:rPr>
                  </w:rPrChange>
                </w:rPr>
                <w:t>n c</w:t>
              </w:r>
              <w:r w:rsidRPr="00CA691D">
                <w:rPr>
                  <w:rFonts w:ascii="Times New Roman" w:eastAsia="Times New Roman" w:hAnsi="Times New Roman" w:cs="Times New Roman"/>
                  <w:i/>
                  <w:iCs/>
                  <w:color w:val="000000"/>
                  <w:kern w:val="0"/>
                  <w:sz w:val="24"/>
                  <w:szCs w:val="24"/>
                  <w14:ligatures w14:val="none"/>
                  <w:rPrChange w:id="5218"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219" w:author="Administrator" w:date="2025-10-28T17:49:00Z" w16du:dateUtc="2025-10-28T10:49:00Z">
                    <w:rPr>
                      <w:rFonts w:ascii="TimesNewRomanPS-ItalicMT" w:eastAsia="Times New Roman" w:hAnsi="TimesNewRomanPS-ItalicMT" w:cs="Times New Roman"/>
                      <w:i/>
                      <w:iCs/>
                      <w:color w:val="000000"/>
                      <w:kern w:val="0"/>
                      <w14:ligatures w14:val="none"/>
                    </w:rPr>
                  </w:rPrChange>
                </w:rPr>
                <w:t>a c</w:t>
              </w:r>
              <w:r w:rsidRPr="00CA691D">
                <w:rPr>
                  <w:rFonts w:ascii="Times New Roman" w:eastAsia="Times New Roman" w:hAnsi="Times New Roman" w:cs="Times New Roman"/>
                  <w:i/>
                  <w:iCs/>
                  <w:color w:val="000000"/>
                  <w:kern w:val="0"/>
                  <w:sz w:val="24"/>
                  <w:szCs w:val="24"/>
                  <w14:ligatures w14:val="none"/>
                  <w:rPrChange w:id="5220"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221"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5222"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522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quan qu</w:t>
              </w:r>
              <w:r w:rsidRPr="00CA691D">
                <w:rPr>
                  <w:rFonts w:ascii="Times New Roman" w:eastAsia="Times New Roman" w:hAnsi="Times New Roman" w:cs="Times New Roman"/>
                  <w:i/>
                  <w:iCs/>
                  <w:color w:val="000000"/>
                  <w:kern w:val="0"/>
                  <w:sz w:val="24"/>
                  <w:szCs w:val="24"/>
                  <w14:ligatures w14:val="none"/>
                  <w:rPrChange w:id="5224"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225" w:author="Administrator" w:date="2025-10-28T17:49:00Z" w16du:dateUtc="2025-10-28T10:49:00Z">
                    <w:rPr>
                      <w:rFonts w:ascii="TimesNewRomanPS-ItalicMT" w:eastAsia="Times New Roman" w:hAnsi="TimesNewRomanPS-ItalicMT" w:cs="Times New Roman"/>
                      <w:i/>
                      <w:iCs/>
                      <w:color w:val="000000"/>
                      <w:kern w:val="0"/>
                      <w14:ligatures w14:val="none"/>
                    </w:rPr>
                  </w:rPrChange>
                </w:rPr>
                <w:t>n l</w:t>
              </w:r>
              <w:r w:rsidRPr="00CA691D">
                <w:rPr>
                  <w:rFonts w:ascii="Times New Roman" w:eastAsia="Times New Roman" w:hAnsi="Times New Roman" w:cs="Times New Roman"/>
                  <w:i/>
                  <w:iCs/>
                  <w:color w:val="000000"/>
                  <w:kern w:val="0"/>
                  <w:sz w:val="24"/>
                  <w:szCs w:val="24"/>
                  <w14:ligatures w14:val="none"/>
                  <w:rPrChange w:id="5226" w:author="Administrator" w:date="2025-10-28T17:49:00Z" w16du:dateUtc="2025-10-28T10:49:00Z">
                    <w:rPr>
                      <w:rFonts w:ascii=".VnTime" w:eastAsia="Times New Roman" w:hAnsi=".VnTime" w:cs=".VnTime"/>
                      <w:i/>
                      <w:iCs/>
                      <w:color w:val="000000"/>
                      <w:kern w:val="0"/>
                      <w14:ligatures w14:val="none"/>
                    </w:rPr>
                  </w:rPrChange>
                </w:rPr>
                <w:t>ý</w:t>
              </w:r>
              <w:r w:rsidRPr="00CA691D">
                <w:rPr>
                  <w:rFonts w:ascii="Times New Roman" w:eastAsia="Times New Roman" w:hAnsi="Times New Roman" w:cs="Times New Roman"/>
                  <w:i/>
                  <w:iCs/>
                  <w:color w:val="000000"/>
                  <w:kern w:val="0"/>
                  <w:sz w:val="24"/>
                  <w:szCs w:val="24"/>
                  <w14:ligatures w14:val="none"/>
                  <w:rPrChange w:id="522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nh</w:t>
              </w:r>
              <w:r w:rsidRPr="00CA691D">
                <w:rPr>
                  <w:rFonts w:ascii="Times New Roman" w:eastAsia="Times New Roman" w:hAnsi="Times New Roman" w:cs="Times New Roman"/>
                  <w:i/>
                  <w:iCs/>
                  <w:color w:val="000000"/>
                  <w:kern w:val="0"/>
                  <w:sz w:val="24"/>
                  <w:szCs w:val="24"/>
                  <w14:ligatures w14:val="none"/>
                  <w:rPrChange w:id="5228" w:author="Administrator" w:date="2025-10-28T17:49:00Z" w16du:dateUtc="2025-10-28T10:49:00Z">
                    <w:rPr>
                      <w:rFonts w:ascii="Calibri" w:eastAsia="Times New Roman" w:hAnsi="Calibri" w:cs="Calibri"/>
                      <w:i/>
                      <w:iCs/>
                      <w:color w:val="000000"/>
                      <w:kern w:val="0"/>
                      <w14:ligatures w14:val="none"/>
                    </w:rPr>
                  </w:rPrChange>
                </w:rPr>
                <w:t>à</w:t>
              </w:r>
            </w:ins>
            <w:ins w:id="5229" w:author="Administrator" w:date="2025-10-28T17:59:00Z" w16du:dateUtc="2025-10-28T10:59:00Z">
              <w:r>
                <w:rPr>
                  <w:rFonts w:ascii="Times New Roman" w:eastAsia="Times New Roman" w:hAnsi="Times New Roman" w:cs="Times New Roman"/>
                  <w:i/>
                  <w:iCs/>
                  <w:color w:val="000000"/>
                  <w:kern w:val="0"/>
                  <w:sz w:val="24"/>
                  <w:szCs w:val="24"/>
                  <w14:ligatures w14:val="none"/>
                </w:rPr>
                <w:t xml:space="preserve"> </w:t>
              </w:r>
            </w:ins>
            <w:ins w:id="5230"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5231"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r w:rsidRPr="00CA691D">
                <w:rPr>
                  <w:rFonts w:ascii="Times New Roman" w:eastAsia="Times New Roman" w:hAnsi="Times New Roman" w:cs="Times New Roman"/>
                  <w:i/>
                  <w:iCs/>
                  <w:color w:val="000000"/>
                  <w:kern w:val="0"/>
                  <w:sz w:val="24"/>
                  <w:szCs w:val="24"/>
                  <w14:ligatures w14:val="none"/>
                  <w:rPrChange w:id="5232"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5233" w:author="Administrator" w:date="2025-10-28T17:49:00Z" w16du:dateUtc="2025-10-28T10:49:00Z">
                    <w:rPr>
                      <w:rFonts w:ascii="TimesNewRomanPS-ItalicMT" w:eastAsia="Times New Roman" w:hAnsi="TimesNewRomanPS-ItalicMT" w:cs="Times New Roman"/>
                      <w:i/>
                      <w:iCs/>
                      <w:color w:val="000000"/>
                      <w:kern w:val="0"/>
                      <w14:ligatures w14:val="none"/>
                    </w:rPr>
                  </w:rPrChange>
                </w:rPr>
                <w:t>c chuy</w:t>
              </w:r>
              <w:r w:rsidRPr="00CA691D">
                <w:rPr>
                  <w:rFonts w:ascii="Times New Roman" w:eastAsia="Times New Roman" w:hAnsi="Times New Roman" w:cs="Times New Roman"/>
                  <w:i/>
                  <w:iCs/>
                  <w:color w:val="000000"/>
                  <w:kern w:val="0"/>
                  <w:sz w:val="24"/>
                  <w:szCs w:val="24"/>
                  <w14:ligatures w14:val="none"/>
                  <w:rPrChange w:id="5234"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5235" w:author="Administrator" w:date="2025-10-28T17:49:00Z" w16du:dateUtc="2025-10-28T10:49:00Z">
                    <w:rPr>
                      <w:rFonts w:ascii="TimesNewRomanPS-ItalicMT" w:eastAsia="Times New Roman" w:hAnsi="TimesNewRomanPS-ItalicMT" w:cs="Times New Roman"/>
                      <w:i/>
                      <w:iCs/>
                      <w:color w:val="000000"/>
                      <w:kern w:val="0"/>
                      <w14:ligatures w14:val="none"/>
                    </w:rPr>
                  </w:rPrChange>
                </w:rPr>
                <w:t>n ng</w:t>
              </w:r>
              <w:r w:rsidRPr="00CA691D">
                <w:rPr>
                  <w:rFonts w:ascii="Times New Roman" w:eastAsia="Times New Roman" w:hAnsi="Times New Roman" w:cs="Times New Roman"/>
                  <w:i/>
                  <w:iCs/>
                  <w:color w:val="000000"/>
                  <w:kern w:val="0"/>
                  <w:sz w:val="24"/>
                  <w:szCs w:val="24"/>
                  <w14:ligatures w14:val="none"/>
                  <w:rPrChange w:id="5236"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237" w:author="Administrator" w:date="2025-10-28T17:49:00Z" w16du:dateUtc="2025-10-28T10:49:00Z">
                    <w:rPr>
                      <w:rFonts w:ascii="TimesNewRomanPS-ItalicMT" w:eastAsia="Times New Roman" w:hAnsi="TimesNewRomanPS-ItalicMT" w:cs="Times New Roman"/>
                      <w:i/>
                      <w:iCs/>
                      <w:color w:val="000000"/>
                      <w:kern w:val="0"/>
                      <w14:ligatures w14:val="none"/>
                    </w:rPr>
                  </w:rPrChange>
                </w:rPr>
                <w:t>nh ch</w:t>
              </w:r>
              <w:r w:rsidRPr="00CA691D">
                <w:rPr>
                  <w:rFonts w:ascii="Times New Roman" w:eastAsia="Times New Roman" w:hAnsi="Times New Roman" w:cs="Times New Roman"/>
                  <w:i/>
                  <w:iCs/>
                  <w:color w:val="000000"/>
                  <w:kern w:val="0"/>
                  <w:sz w:val="24"/>
                  <w:szCs w:val="24"/>
                  <w14:ligatures w14:val="none"/>
                  <w:rPrChange w:id="5238" w:author="Administrator" w:date="2025-10-28T17:49:00Z" w16du:dateUtc="2025-10-28T10:49:00Z">
                    <w:rPr>
                      <w:rFonts w:ascii="Calibri" w:eastAsia="Times New Roman" w:hAnsi="Calibri" w:cs="Calibri"/>
                      <w:i/>
                      <w:iCs/>
                      <w:color w:val="000000"/>
                      <w:kern w:val="0"/>
                      <w14:ligatures w14:val="none"/>
                    </w:rPr>
                  </w:rPrChange>
                </w:rPr>
                <w:t>ỉ</w:t>
              </w:r>
              <w:r w:rsidRPr="00CA691D">
                <w:rPr>
                  <w:rFonts w:ascii="Times New Roman" w:eastAsia="Times New Roman" w:hAnsi="Times New Roman" w:cs="Times New Roman"/>
                  <w:i/>
                  <w:iCs/>
                  <w:color w:val="000000"/>
                  <w:kern w:val="0"/>
                  <w:sz w:val="24"/>
                  <w:szCs w:val="24"/>
                  <w14:ligatures w14:val="none"/>
                  <w:rPrChange w:id="523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5240" w:author="Administrator" w:date="2025-10-28T17:49:00Z" w16du:dateUtc="2025-10-28T10:49:00Z">
                    <w:rPr>
                      <w:rFonts w:ascii="Calibri" w:eastAsia="Times New Roman" w:hAnsi="Calibri" w:cs="Calibri"/>
                      <w:i/>
                      <w:iCs/>
                      <w:color w:val="000000"/>
                      <w:kern w:val="0"/>
                      <w14:ligatures w14:val="none"/>
                    </w:rPr>
                  </w:rPrChange>
                </w:rPr>
                <w:t>đượ</w:t>
              </w:r>
              <w:r w:rsidRPr="00CA691D">
                <w:rPr>
                  <w:rFonts w:ascii="Times New Roman" w:eastAsia="Times New Roman" w:hAnsi="Times New Roman" w:cs="Times New Roman"/>
                  <w:i/>
                  <w:iCs/>
                  <w:color w:val="000000"/>
                  <w:kern w:val="0"/>
                  <w:sz w:val="24"/>
                  <w:szCs w:val="24"/>
                  <w14:ligatures w14:val="none"/>
                  <w:rPrChange w:id="5241" w:author="Administrator" w:date="2025-10-28T17:49:00Z" w16du:dateUtc="2025-10-28T10:49:00Z">
                    <w:rPr>
                      <w:rFonts w:ascii="TimesNewRomanPS-ItalicMT" w:eastAsia="Times New Roman" w:hAnsi="TimesNewRomanPS-ItalicMT" w:cs="Times New Roman"/>
                      <w:i/>
                      <w:iCs/>
                      <w:color w:val="000000"/>
                      <w:kern w:val="0"/>
                      <w14:ligatures w14:val="none"/>
                    </w:rPr>
                  </w:rPrChange>
                </w:rPr>
                <w:t>c th</w:t>
              </w:r>
              <w:r w:rsidRPr="00CA691D">
                <w:rPr>
                  <w:rFonts w:ascii="Times New Roman" w:eastAsia="Times New Roman" w:hAnsi="Times New Roman" w:cs="Times New Roman"/>
                  <w:i/>
                  <w:iCs/>
                  <w:color w:val="000000"/>
                  <w:kern w:val="0"/>
                  <w:sz w:val="24"/>
                  <w:szCs w:val="24"/>
                  <w14:ligatures w14:val="none"/>
                  <w:rPrChange w:id="5242"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5243" w:author="Administrator" w:date="2025-10-28T17:49:00Z" w16du:dateUtc="2025-10-28T10:49:00Z">
                    <w:rPr>
                      <w:rFonts w:ascii="TimesNewRomanPS-ItalicMT" w:eastAsia="Times New Roman" w:hAnsi="TimesNewRomanPS-ItalicMT" w:cs="Times New Roman"/>
                      <w:i/>
                      <w:iCs/>
                      <w:color w:val="000000"/>
                      <w:kern w:val="0"/>
                      <w14:ligatures w14:val="none"/>
                    </w:rPr>
                  </w:rPrChange>
                </w:rPr>
                <w:t>c hi</w:t>
              </w:r>
              <w:r w:rsidRPr="00CA691D">
                <w:rPr>
                  <w:rFonts w:ascii="Times New Roman" w:eastAsia="Times New Roman" w:hAnsi="Times New Roman" w:cs="Times New Roman"/>
                  <w:i/>
                  <w:iCs/>
                  <w:color w:val="000000"/>
                  <w:kern w:val="0"/>
                  <w:sz w:val="24"/>
                  <w:szCs w:val="24"/>
                  <w14:ligatures w14:val="none"/>
                  <w:rPrChange w:id="5244"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245" w:author="Administrator" w:date="2025-10-28T17:49:00Z" w16du:dateUtc="2025-10-28T10:49:00Z">
                    <w:rPr>
                      <w:rFonts w:ascii="TimesNewRomanPS-ItalicMT" w:eastAsia="Times New Roman" w:hAnsi="TimesNewRomanPS-ItalicMT" w:cs="Times New Roman"/>
                      <w:i/>
                      <w:iCs/>
                      <w:color w:val="000000"/>
                      <w:kern w:val="0"/>
                      <w14:ligatures w14:val="none"/>
                    </w:rPr>
                  </w:rPrChange>
                </w:rPr>
                <w:t>n trong c</w:t>
              </w:r>
              <w:r w:rsidRPr="00CA691D">
                <w:rPr>
                  <w:rFonts w:ascii="Times New Roman" w:eastAsia="Times New Roman" w:hAnsi="Times New Roman" w:cs="Times New Roman"/>
                  <w:i/>
                  <w:iCs/>
                  <w:color w:val="000000"/>
                  <w:kern w:val="0"/>
                  <w:sz w:val="24"/>
                  <w:szCs w:val="24"/>
                  <w14:ligatures w14:val="none"/>
                  <w:rPrChange w:id="5246"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247" w:author="Administrator" w:date="2025-10-28T17:49:00Z" w16du:dateUtc="2025-10-28T10:49:00Z">
                    <w:rPr>
                      <w:rFonts w:ascii="TimesNewRomanPS-ItalicMT" w:eastAsia="Times New Roman" w:hAnsi="TimesNewRomanPS-ItalicMT" w:cs="Times New Roman"/>
                      <w:i/>
                      <w:iCs/>
                      <w:color w:val="000000"/>
                      <w:kern w:val="0"/>
                      <w14:ligatures w14:val="none"/>
                    </w:rPr>
                  </w:rPrChange>
                </w:rPr>
                <w:t>c tr</w:t>
              </w:r>
              <w:r w:rsidRPr="00CA691D">
                <w:rPr>
                  <w:rFonts w:ascii="Times New Roman" w:eastAsia="Times New Roman" w:hAnsi="Times New Roman" w:cs="Times New Roman"/>
                  <w:i/>
                  <w:iCs/>
                  <w:color w:val="000000"/>
                  <w:kern w:val="0"/>
                  <w:sz w:val="24"/>
                  <w:szCs w:val="24"/>
                  <w14:ligatures w14:val="none"/>
                  <w:rPrChange w:id="5248"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5249"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5250"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525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p sau </w:t>
              </w:r>
              <w:r w:rsidRPr="00CA691D">
                <w:rPr>
                  <w:rFonts w:ascii="Times New Roman" w:eastAsia="Times New Roman" w:hAnsi="Times New Roman" w:cs="Times New Roman"/>
                  <w:i/>
                  <w:iCs/>
                  <w:color w:val="000000"/>
                  <w:kern w:val="0"/>
                  <w:sz w:val="24"/>
                  <w:szCs w:val="24"/>
                  <w14:ligatures w14:val="none"/>
                  <w:rPrChange w:id="5252" w:author="Administrator" w:date="2025-10-28T17:49:00Z" w16du:dateUtc="2025-10-28T10:49:00Z">
                    <w:rPr>
                      <w:rFonts w:ascii="Calibri" w:eastAsia="Times New Roman" w:hAnsi="Calibri" w:cs="Calibri"/>
                      <w:i/>
                      <w:iCs/>
                      <w:color w:val="000000"/>
                      <w:kern w:val="0"/>
                      <w14:ligatures w14:val="none"/>
                    </w:rPr>
                  </w:rPrChange>
                </w:rPr>
                <w:t>đ</w:t>
              </w:r>
              <w:r w:rsidRPr="00CA691D">
                <w:rPr>
                  <w:rFonts w:ascii="Times New Roman" w:eastAsia="Times New Roman" w:hAnsi="Times New Roman" w:cs="Times New Roman"/>
                  <w:i/>
                  <w:iCs/>
                  <w:color w:val="000000"/>
                  <w:kern w:val="0"/>
                  <w:sz w:val="24"/>
                  <w:szCs w:val="24"/>
                  <w14:ligatures w14:val="none"/>
                  <w:rPrChange w:id="5253" w:author="Administrator" w:date="2025-10-28T17:49:00Z" w16du:dateUtc="2025-10-28T10:49:00Z">
                    <w:rPr>
                      <w:rFonts w:ascii=".VnTime" w:eastAsia="Times New Roman" w:hAnsi=".VnTime" w:cs=".VnTime"/>
                      <w:i/>
                      <w:iCs/>
                      <w:color w:val="000000"/>
                      <w:kern w:val="0"/>
                      <w14:ligatures w14:val="none"/>
                    </w:rPr>
                  </w:rPrChange>
                </w:rPr>
                <w:t>â</w:t>
              </w:r>
              <w:r w:rsidRPr="00CA691D">
                <w:rPr>
                  <w:rFonts w:ascii="Times New Roman" w:eastAsia="Times New Roman" w:hAnsi="Times New Roman" w:cs="Times New Roman"/>
                  <w:i/>
                  <w:iCs/>
                  <w:color w:val="000000"/>
                  <w:kern w:val="0"/>
                  <w:sz w:val="24"/>
                  <w:szCs w:val="24"/>
                  <w14:ligatures w14:val="none"/>
                  <w:rPrChange w:id="5254" w:author="Administrator" w:date="2025-10-28T17:49:00Z" w16du:dateUtc="2025-10-28T10:49:00Z">
                    <w:rPr>
                      <w:rFonts w:ascii="TimesNewRomanPS-ItalicMT" w:eastAsia="Times New Roman" w:hAnsi="TimesNewRomanPS-ItalicMT" w:cs="Times New Roman"/>
                      <w:i/>
                      <w:iCs/>
                      <w:color w:val="000000"/>
                      <w:kern w:val="0"/>
                      <w14:ligatures w14:val="none"/>
                    </w:rPr>
                  </w:rPrChange>
                </w:rPr>
                <w:t>y:</w:t>
              </w:r>
            </w:ins>
          </w:p>
          <w:p w14:paraId="52E0F8A9" w14:textId="77777777" w:rsidR="00CA691D" w:rsidRDefault="00CA691D" w:rsidP="00A3338D">
            <w:pPr>
              <w:pStyle w:val="Vnbnnidung0"/>
              <w:tabs>
                <w:tab w:val="left" w:pos="1996"/>
              </w:tabs>
              <w:spacing w:after="0" w:line="240" w:lineRule="auto"/>
              <w:ind w:firstLine="0"/>
              <w:jc w:val="both"/>
              <w:rPr>
                <w:ins w:id="5255" w:author="Administrator" w:date="2025-10-28T17:59:00Z" w16du:dateUtc="2025-10-28T10:59:00Z"/>
                <w:rFonts w:ascii="Times New Roman" w:eastAsia="Times New Roman" w:hAnsi="Times New Roman" w:cs="Times New Roman"/>
                <w:i/>
                <w:iCs/>
                <w:color w:val="000000"/>
                <w:kern w:val="0"/>
                <w:sz w:val="24"/>
                <w:szCs w:val="24"/>
                <w14:ligatures w14:val="none"/>
              </w:rPr>
            </w:pPr>
            <w:ins w:id="5256"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5257" w:author="Administrator" w:date="2025-10-28T17:49:00Z" w16du:dateUtc="2025-10-28T10:49:00Z">
                    <w:rPr>
                      <w:rFonts w:ascii="TimesNewRomanPS-ItalicMT" w:eastAsia="Times New Roman" w:hAnsi="TimesNewRomanPS-ItalicMT" w:cs="Times New Roman"/>
                      <w:i/>
                      <w:iCs/>
                      <w:color w:val="000000"/>
                      <w:kern w:val="0"/>
                      <w14:ligatures w14:val="none"/>
                    </w:rPr>
                  </w:rPrChange>
                </w:rPr>
                <w:t>a) C</w:t>
              </w:r>
              <w:r w:rsidRPr="00CA691D">
                <w:rPr>
                  <w:rFonts w:ascii="Times New Roman" w:eastAsia="Times New Roman" w:hAnsi="Times New Roman" w:cs="Times New Roman" w:hint="eastAsia"/>
                  <w:i/>
                  <w:iCs/>
                  <w:color w:val="000000"/>
                  <w:kern w:val="0"/>
                  <w:sz w:val="24"/>
                  <w:szCs w:val="24"/>
                  <w14:ligatures w14:val="none"/>
                  <w:rPrChange w:id="5258"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525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d</w:t>
              </w:r>
              <w:r w:rsidRPr="00CA691D">
                <w:rPr>
                  <w:rFonts w:ascii="Times New Roman" w:eastAsia="Times New Roman" w:hAnsi="Times New Roman" w:cs="Times New Roman"/>
                  <w:i/>
                  <w:iCs/>
                  <w:color w:val="000000"/>
                  <w:kern w:val="0"/>
                  <w:sz w:val="24"/>
                  <w:szCs w:val="24"/>
                  <w14:ligatures w14:val="none"/>
                  <w:rPrChange w:id="5260"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5261" w:author="Administrator" w:date="2025-10-28T17:49:00Z" w16du:dateUtc="2025-10-28T10:49:00Z">
                    <w:rPr>
                      <w:rFonts w:ascii="TimesNewRomanPS-ItalicMT" w:eastAsia="Times New Roman" w:hAnsi="TimesNewRomanPS-ItalicMT" w:cs="Times New Roman"/>
                      <w:i/>
                      <w:iCs/>
                      <w:color w:val="000000"/>
                      <w:kern w:val="0"/>
                      <w14:ligatures w14:val="none"/>
                    </w:rPr>
                  </w:rPrChange>
                </w:rPr>
                <w:t>u hi</w:t>
              </w:r>
              <w:r w:rsidRPr="00CA691D">
                <w:rPr>
                  <w:rFonts w:ascii="Times New Roman" w:eastAsia="Times New Roman" w:hAnsi="Times New Roman" w:cs="Times New Roman"/>
                  <w:i/>
                  <w:iCs/>
                  <w:color w:val="000000"/>
                  <w:kern w:val="0"/>
                  <w:sz w:val="24"/>
                  <w:szCs w:val="24"/>
                  <w14:ligatures w14:val="none"/>
                  <w:rPrChange w:id="526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26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u </w:t>
              </w:r>
              <w:r w:rsidRPr="00CA691D">
                <w:rPr>
                  <w:rFonts w:ascii="Times New Roman" w:eastAsia="Times New Roman" w:hAnsi="Times New Roman" w:cs="Times New Roman"/>
                  <w:b/>
                  <w:bCs/>
                  <w:i/>
                  <w:iCs/>
                  <w:color w:val="000000"/>
                  <w:kern w:val="0"/>
                  <w:sz w:val="24"/>
                  <w:szCs w:val="24"/>
                  <w14:ligatures w14:val="none"/>
                  <w:rPrChange w:id="526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r</w:t>
              </w:r>
              <w:r w:rsidRPr="00CA691D">
                <w:rPr>
                  <w:rFonts w:ascii="Times New Roman" w:eastAsia="Times New Roman" w:hAnsi="Times New Roman" w:cs="Times New Roman" w:hint="eastAsia"/>
                  <w:b/>
                  <w:bCs/>
                  <w:i/>
                  <w:iCs/>
                  <w:color w:val="000000"/>
                  <w:kern w:val="0"/>
                  <w:sz w:val="24"/>
                  <w:szCs w:val="24"/>
                  <w14:ligatures w14:val="none"/>
                  <w:rPrChange w:id="5265" w:author="Administrator" w:date="2025-10-28T17:49:00Z" w16du:dateUtc="2025-10-28T10:49:00Z">
                    <w:rPr>
                      <w:rFonts w:ascii="TimesNewRomanPS-BoldItalicMT" w:eastAsia="Times New Roman" w:hAnsi="TimesNewRomanPS-BoldItalicMT" w:cs="Times New Roman" w:hint="eastAsia"/>
                      <w:b/>
                      <w:bCs/>
                      <w:i/>
                      <w:iCs/>
                      <w:color w:val="000000"/>
                      <w:kern w:val="0"/>
                      <w14:ligatures w14:val="none"/>
                    </w:rPr>
                  </w:rPrChange>
                </w:rPr>
                <w:t>õ</w:t>
              </w:r>
              <w:r w:rsidRPr="00CA691D">
                <w:rPr>
                  <w:rFonts w:ascii="Times New Roman" w:eastAsia="Times New Roman" w:hAnsi="Times New Roman" w:cs="Times New Roman"/>
                  <w:b/>
                  <w:bCs/>
                  <w:i/>
                  <w:iCs/>
                  <w:color w:val="000000"/>
                  <w:kern w:val="0"/>
                  <w:sz w:val="24"/>
                  <w:szCs w:val="24"/>
                  <w14:ligatures w14:val="none"/>
                  <w:rPrChange w:id="526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r</w:t>
              </w:r>
              <w:r w:rsidRPr="00CA691D">
                <w:rPr>
                  <w:rFonts w:ascii="Times New Roman" w:eastAsia="Times New Roman" w:hAnsi="Times New Roman" w:cs="Times New Roman"/>
                  <w:b/>
                  <w:bCs/>
                  <w:i/>
                  <w:iCs/>
                  <w:color w:val="000000"/>
                  <w:kern w:val="0"/>
                  <w:sz w:val="24"/>
                  <w:szCs w:val="24"/>
                  <w14:ligatures w14:val="none"/>
                  <w:rPrChange w:id="5267"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526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ng </w:t>
              </w:r>
              <w:r w:rsidRPr="00CA691D">
                <w:rPr>
                  <w:rFonts w:ascii="Times New Roman" w:eastAsia="Times New Roman" w:hAnsi="Times New Roman" w:cs="Times New Roman"/>
                  <w:i/>
                  <w:iCs/>
                  <w:color w:val="000000"/>
                  <w:kern w:val="0"/>
                  <w:sz w:val="24"/>
                  <w:szCs w:val="24"/>
                  <w14:ligatures w14:val="none"/>
                  <w:rPrChange w:id="5269" w:author="Administrator" w:date="2025-10-28T17:49:00Z" w16du:dateUtc="2025-10-28T10:49:00Z">
                    <w:rPr>
                      <w:rFonts w:ascii="TimesNewRomanPS-ItalicMT" w:eastAsia="Times New Roman" w:hAnsi="TimesNewRomanPS-ItalicMT" w:cs="Times New Roman"/>
                      <w:i/>
                      <w:iCs/>
                      <w:color w:val="000000"/>
                      <w:kern w:val="0"/>
                      <w14:ligatures w14:val="none"/>
                    </w:rPr>
                  </w:rPrChange>
                </w:rPr>
                <w:t>vi ph</w:t>
              </w:r>
              <w:r w:rsidRPr="00CA691D">
                <w:rPr>
                  <w:rFonts w:ascii="Times New Roman" w:eastAsia="Times New Roman" w:hAnsi="Times New Roman" w:cs="Times New Roman"/>
                  <w:i/>
                  <w:iCs/>
                  <w:color w:val="000000"/>
                  <w:kern w:val="0"/>
                  <w:sz w:val="24"/>
                  <w:szCs w:val="24"/>
                  <w14:ligatures w14:val="none"/>
                  <w:rPrChange w:id="5270"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5271" w:author="Administrator" w:date="2025-10-28T17:49:00Z" w16du:dateUtc="2025-10-28T10:49:00Z">
                    <w:rPr>
                      <w:rFonts w:ascii="TimesNewRomanPS-ItalicMT" w:eastAsia="Times New Roman" w:hAnsi="TimesNewRomanPS-ItalicMT" w:cs="Times New Roman"/>
                      <w:i/>
                      <w:iCs/>
                      <w:color w:val="000000"/>
                      <w:kern w:val="0"/>
                      <w14:ligatures w14:val="none"/>
                    </w:rPr>
                  </w:rPrChange>
                </w:rPr>
                <w:t>m ph</w:t>
              </w:r>
              <w:r w:rsidRPr="00CA691D">
                <w:rPr>
                  <w:rFonts w:ascii="Times New Roman" w:eastAsia="Times New Roman" w:hAnsi="Times New Roman" w:cs="Times New Roman"/>
                  <w:i/>
                  <w:iCs/>
                  <w:color w:val="000000"/>
                  <w:kern w:val="0"/>
                  <w:sz w:val="24"/>
                  <w:szCs w:val="24"/>
                  <w14:ligatures w14:val="none"/>
                  <w:rPrChange w:id="5272"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273" w:author="Administrator" w:date="2025-10-28T17:49:00Z" w16du:dateUtc="2025-10-28T10:49:00Z">
                    <w:rPr>
                      <w:rFonts w:ascii="TimesNewRomanPS-ItalicMT" w:eastAsia="Times New Roman" w:hAnsi="TimesNewRomanPS-ItalicMT" w:cs="Times New Roman"/>
                      <w:i/>
                      <w:iCs/>
                      <w:color w:val="000000"/>
                      <w:kern w:val="0"/>
                      <w14:ligatures w14:val="none"/>
                    </w:rPr>
                  </w:rPrChange>
                </w:rPr>
                <w:t>p lu</w:t>
              </w:r>
              <w:r w:rsidRPr="00CA691D">
                <w:rPr>
                  <w:rFonts w:ascii="Times New Roman" w:eastAsia="Times New Roman" w:hAnsi="Times New Roman" w:cs="Times New Roman"/>
                  <w:i/>
                  <w:iCs/>
                  <w:color w:val="000000"/>
                  <w:kern w:val="0"/>
                  <w:sz w:val="24"/>
                  <w:szCs w:val="24"/>
                  <w14:ligatures w14:val="none"/>
                  <w:rPrChange w:id="5274"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5275" w:author="Administrator" w:date="2025-10-28T17:49:00Z" w16du:dateUtc="2025-10-28T10:49:00Z">
                    <w:rPr>
                      <w:rFonts w:ascii="TimesNewRomanPS-ItalicMT" w:eastAsia="Times New Roman" w:hAnsi="TimesNewRomanPS-ItalicMT" w:cs="Times New Roman"/>
                      <w:i/>
                      <w:iCs/>
                      <w:color w:val="000000"/>
                      <w:kern w:val="0"/>
                      <w14:ligatures w14:val="none"/>
                    </w:rPr>
                  </w:rPrChange>
                </w:rPr>
                <w:t>t;</w:t>
              </w:r>
            </w:ins>
          </w:p>
          <w:p w14:paraId="56832BA3" w14:textId="77777777" w:rsidR="00CA691D" w:rsidRDefault="00CA691D" w:rsidP="00A3338D">
            <w:pPr>
              <w:pStyle w:val="Vnbnnidung0"/>
              <w:tabs>
                <w:tab w:val="left" w:pos="1996"/>
              </w:tabs>
              <w:spacing w:after="0" w:line="240" w:lineRule="auto"/>
              <w:ind w:firstLine="0"/>
              <w:jc w:val="both"/>
              <w:rPr>
                <w:ins w:id="5276" w:author="Administrator" w:date="2025-10-28T18:00:00Z" w16du:dateUtc="2025-10-28T11:00:00Z"/>
                <w:rFonts w:ascii="Times New Roman" w:eastAsia="Times New Roman" w:hAnsi="Times New Roman" w:cs="Times New Roman"/>
                <w:i/>
                <w:iCs/>
                <w:color w:val="000000"/>
                <w:kern w:val="0"/>
                <w:sz w:val="24"/>
                <w:szCs w:val="24"/>
                <w14:ligatures w14:val="none"/>
              </w:rPr>
            </w:pPr>
            <w:ins w:id="5277"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5278" w:author="Administrator" w:date="2025-10-28T17:49:00Z" w16du:dateUtc="2025-10-28T10:49:00Z">
                    <w:rPr>
                      <w:rFonts w:ascii="TimesNewRomanPS-ItalicMT" w:eastAsia="Times New Roman" w:hAnsi="TimesNewRomanPS-ItalicMT" w:cs="Times New Roman"/>
                      <w:i/>
                      <w:iCs/>
                      <w:color w:val="000000"/>
                      <w:kern w:val="0"/>
                      <w14:ligatures w14:val="none"/>
                    </w:rPr>
                  </w:rPrChange>
                </w:rPr>
                <w:t>b) Tr</w:t>
              </w:r>
              <w:r w:rsidRPr="00CA691D">
                <w:rPr>
                  <w:rFonts w:ascii="Times New Roman" w:eastAsia="Times New Roman" w:hAnsi="Times New Roman" w:cs="Times New Roman"/>
                  <w:i/>
                  <w:iCs/>
                  <w:color w:val="000000"/>
                  <w:kern w:val="0"/>
                  <w:sz w:val="24"/>
                  <w:szCs w:val="24"/>
                  <w14:ligatures w14:val="none"/>
                  <w:rPrChange w:id="5279"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5280"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5281"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5282" w:author="Administrator" w:date="2025-10-28T17:49:00Z" w16du:dateUtc="2025-10-28T10:49:00Z">
                    <w:rPr>
                      <w:rFonts w:ascii="TimesNewRomanPS-ItalicMT" w:eastAsia="Times New Roman" w:hAnsi="TimesNewRomanPS-ItalicMT" w:cs="Times New Roman"/>
                      <w:i/>
                      <w:iCs/>
                      <w:color w:val="000000"/>
                      <w:kern w:val="0"/>
                      <w14:ligatures w14:val="none"/>
                    </w:rPr>
                  </w:rPrChange>
                </w:rPr>
                <w:t>p c</w:t>
              </w:r>
              <w:r w:rsidRPr="00CA691D">
                <w:rPr>
                  <w:rFonts w:ascii="Times New Roman" w:eastAsia="Times New Roman" w:hAnsi="Times New Roman" w:cs="Times New Roman"/>
                  <w:i/>
                  <w:iCs/>
                  <w:color w:val="000000"/>
                  <w:kern w:val="0"/>
                  <w:sz w:val="24"/>
                  <w:szCs w:val="24"/>
                  <w14:ligatures w14:val="none"/>
                  <w:rPrChange w:id="5283" w:author="Administrator" w:date="2025-10-28T17:49:00Z" w16du:dateUtc="2025-10-28T10:49:00Z">
                    <w:rPr>
                      <w:rFonts w:ascii="Calibri" w:eastAsia="Times New Roman" w:hAnsi="Calibri" w:cs="Calibri"/>
                      <w:i/>
                      <w:iCs/>
                      <w:color w:val="000000"/>
                      <w:kern w:val="0"/>
                      <w14:ligatures w14:val="none"/>
                    </w:rPr>
                  </w:rPrChange>
                </w:rPr>
                <w:t>ầ</w:t>
              </w:r>
              <w:r w:rsidRPr="00CA691D">
                <w:rPr>
                  <w:rFonts w:ascii="Times New Roman" w:eastAsia="Times New Roman" w:hAnsi="Times New Roman" w:cs="Times New Roman"/>
                  <w:i/>
                  <w:iCs/>
                  <w:color w:val="000000"/>
                  <w:kern w:val="0"/>
                  <w:sz w:val="24"/>
                  <w:szCs w:val="24"/>
                  <w14:ligatures w14:val="none"/>
                  <w:rPrChange w:id="5284" w:author="Administrator" w:date="2025-10-28T17:49:00Z" w16du:dateUtc="2025-10-28T10:49:00Z">
                    <w:rPr>
                      <w:rFonts w:ascii="TimesNewRomanPS-ItalicMT" w:eastAsia="Times New Roman" w:hAnsi="TimesNewRomanPS-ItalicMT" w:cs="Times New Roman"/>
                      <w:i/>
                      <w:iCs/>
                      <w:color w:val="000000"/>
                      <w:kern w:val="0"/>
                      <w14:ligatures w14:val="none"/>
                    </w:rPr>
                  </w:rPrChange>
                </w:rPr>
                <w:t>n thi</w:t>
              </w:r>
              <w:r w:rsidRPr="00CA691D">
                <w:rPr>
                  <w:rFonts w:ascii="Times New Roman" w:eastAsia="Times New Roman" w:hAnsi="Times New Roman" w:cs="Times New Roman"/>
                  <w:i/>
                  <w:iCs/>
                  <w:color w:val="000000"/>
                  <w:kern w:val="0"/>
                  <w:sz w:val="24"/>
                  <w:szCs w:val="24"/>
                  <w14:ligatures w14:val="none"/>
                  <w:rPrChange w:id="5285"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528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5287" w:author="Administrator" w:date="2025-10-28T17:49:00Z" w16du:dateUtc="2025-10-28T10:49:00Z">
                    <w:rPr>
                      <w:rFonts w:ascii="Calibri" w:eastAsia="Times New Roman" w:hAnsi="Calibri" w:cs="Calibri"/>
                      <w:i/>
                      <w:iCs/>
                      <w:color w:val="000000"/>
                      <w:kern w:val="0"/>
                      <w14:ligatures w14:val="none"/>
                    </w:rPr>
                  </w:rPrChange>
                </w:rPr>
                <w:t>để</w:t>
              </w:r>
              <w:r w:rsidRPr="00CA691D">
                <w:rPr>
                  <w:rFonts w:ascii="Times New Roman" w:eastAsia="Times New Roman" w:hAnsi="Times New Roman" w:cs="Times New Roman"/>
                  <w:i/>
                  <w:iCs/>
                  <w:color w:val="000000"/>
                  <w:kern w:val="0"/>
                  <w:sz w:val="24"/>
                  <w:szCs w:val="24"/>
                  <w14:ligatures w14:val="none"/>
                  <w:rPrChange w:id="528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b</w:t>
              </w:r>
              <w:r w:rsidRPr="00CA691D">
                <w:rPr>
                  <w:rFonts w:ascii="Times New Roman" w:eastAsia="Times New Roman" w:hAnsi="Times New Roman" w:cs="Times New Roman"/>
                  <w:i/>
                  <w:iCs/>
                  <w:color w:val="000000"/>
                  <w:kern w:val="0"/>
                  <w:sz w:val="24"/>
                  <w:szCs w:val="24"/>
                  <w14:ligatures w14:val="none"/>
                  <w:rPrChange w:id="5289"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29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o </w:t>
              </w:r>
              <w:r w:rsidRPr="00CA691D">
                <w:rPr>
                  <w:rFonts w:ascii="Times New Roman" w:eastAsia="Times New Roman" w:hAnsi="Times New Roman" w:cs="Times New Roman"/>
                  <w:i/>
                  <w:iCs/>
                  <w:color w:val="000000"/>
                  <w:kern w:val="0"/>
                  <w:sz w:val="24"/>
                  <w:szCs w:val="24"/>
                  <w14:ligatures w14:val="none"/>
                  <w:rPrChange w:id="5291" w:author="Administrator" w:date="2025-10-28T17:49:00Z" w16du:dateUtc="2025-10-28T10:49:00Z">
                    <w:rPr>
                      <w:rFonts w:ascii="Calibri" w:eastAsia="Times New Roman" w:hAnsi="Calibri" w:cs="Calibri"/>
                      <w:i/>
                      <w:iCs/>
                      <w:color w:val="000000"/>
                      <w:kern w:val="0"/>
                      <w14:ligatures w14:val="none"/>
                    </w:rPr>
                  </w:rPrChange>
                </w:rPr>
                <w:t>đả</w:t>
              </w:r>
              <w:r w:rsidRPr="00CA691D">
                <w:rPr>
                  <w:rFonts w:ascii="Times New Roman" w:eastAsia="Times New Roman" w:hAnsi="Times New Roman" w:cs="Times New Roman"/>
                  <w:i/>
                  <w:iCs/>
                  <w:color w:val="000000"/>
                  <w:kern w:val="0"/>
                  <w:sz w:val="24"/>
                  <w:szCs w:val="24"/>
                  <w14:ligatures w14:val="none"/>
                  <w:rPrChange w:id="5292" w:author="Administrator" w:date="2025-10-28T17:49:00Z" w16du:dateUtc="2025-10-28T10:49:00Z">
                    <w:rPr>
                      <w:rFonts w:ascii="TimesNewRomanPS-ItalicMT" w:eastAsia="Times New Roman" w:hAnsi="TimesNewRomanPS-ItalicMT" w:cs="Times New Roman"/>
                      <w:i/>
                      <w:iCs/>
                      <w:color w:val="000000"/>
                      <w:kern w:val="0"/>
                      <w14:ligatures w14:val="none"/>
                    </w:rPr>
                  </w:rPrChange>
                </w:rPr>
                <w:t>m qu</w:t>
              </w:r>
              <w:r w:rsidRPr="00CA691D">
                <w:rPr>
                  <w:rFonts w:ascii="Times New Roman" w:eastAsia="Times New Roman" w:hAnsi="Times New Roman" w:cs="Times New Roman"/>
                  <w:i/>
                  <w:iCs/>
                  <w:color w:val="000000"/>
                  <w:kern w:val="0"/>
                  <w:sz w:val="24"/>
                  <w:szCs w:val="24"/>
                  <w14:ligatures w14:val="none"/>
                  <w:rPrChange w:id="5293"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5294" w:author="Administrator" w:date="2025-10-28T17:49:00Z" w16du:dateUtc="2025-10-28T10:49:00Z">
                    <w:rPr>
                      <w:rFonts w:ascii="TimesNewRomanPS-ItalicMT" w:eastAsia="Times New Roman" w:hAnsi="TimesNewRomanPS-ItalicMT" w:cs="Times New Roman"/>
                      <w:i/>
                      <w:iCs/>
                      <w:color w:val="000000"/>
                      <w:kern w:val="0"/>
                      <w14:ligatures w14:val="none"/>
                    </w:rPr>
                  </w:rPrChange>
                </w:rPr>
                <w:t>c ph</w:t>
              </w:r>
              <w:r w:rsidRPr="00CA691D">
                <w:rPr>
                  <w:rFonts w:ascii="Times New Roman" w:eastAsia="Times New Roman" w:hAnsi="Times New Roman" w:cs="Times New Roman"/>
                  <w:i/>
                  <w:iCs/>
                  <w:color w:val="000000"/>
                  <w:kern w:val="0"/>
                  <w:sz w:val="24"/>
                  <w:szCs w:val="24"/>
                  <w14:ligatures w14:val="none"/>
                  <w:rPrChange w:id="5295" w:author="Administrator" w:date="2025-10-28T17:49:00Z" w16du:dateUtc="2025-10-28T10:49:00Z">
                    <w:rPr>
                      <w:rFonts w:ascii=".VnTime" w:eastAsia="Times New Roman" w:hAnsi=".VnTime" w:cs=".VnTime"/>
                      <w:i/>
                      <w:iCs/>
                      <w:color w:val="000000"/>
                      <w:kern w:val="0"/>
                      <w14:ligatures w14:val="none"/>
                    </w:rPr>
                  </w:rPrChange>
                </w:rPr>
                <w:t>ò</w:t>
              </w:r>
              <w:r w:rsidRPr="00CA691D">
                <w:rPr>
                  <w:rFonts w:ascii="Times New Roman" w:eastAsia="Times New Roman" w:hAnsi="Times New Roman" w:cs="Times New Roman"/>
                  <w:i/>
                  <w:iCs/>
                  <w:color w:val="000000"/>
                  <w:kern w:val="0"/>
                  <w:sz w:val="24"/>
                  <w:szCs w:val="24"/>
                  <w14:ligatures w14:val="none"/>
                  <w:rPrChange w:id="5296" w:author="Administrator" w:date="2025-10-28T17:49:00Z" w16du:dateUtc="2025-10-28T10:49:00Z">
                    <w:rPr>
                      <w:rFonts w:ascii="TimesNewRomanPS-ItalicMT" w:eastAsia="Times New Roman" w:hAnsi="TimesNewRomanPS-ItalicMT" w:cs="Times New Roman"/>
                      <w:i/>
                      <w:iCs/>
                      <w:color w:val="000000"/>
                      <w:kern w:val="0"/>
                      <w14:ligatures w14:val="none"/>
                    </w:rPr>
                  </w:rPrChange>
                </w:rPr>
                <w:t>ng, an ninh, tr</w:t>
              </w:r>
              <w:r w:rsidRPr="00CA691D">
                <w:rPr>
                  <w:rFonts w:ascii="Times New Roman" w:eastAsia="Times New Roman" w:hAnsi="Times New Roman" w:cs="Times New Roman"/>
                  <w:i/>
                  <w:iCs/>
                  <w:color w:val="000000"/>
                  <w:kern w:val="0"/>
                  <w:sz w:val="24"/>
                  <w:szCs w:val="24"/>
                  <w14:ligatures w14:val="none"/>
                  <w:rPrChange w:id="5297"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5298" w:author="Administrator" w:date="2025-10-28T17:49:00Z" w16du:dateUtc="2025-10-28T10:49:00Z">
                    <w:rPr>
                      <w:rFonts w:ascii="TimesNewRomanPS-ItalicMT" w:eastAsia="Times New Roman" w:hAnsi="TimesNewRomanPS-ItalicMT" w:cs="Times New Roman"/>
                      <w:i/>
                      <w:iCs/>
                      <w:color w:val="000000"/>
                      <w:kern w:val="0"/>
                      <w14:ligatures w14:val="none"/>
                    </w:rPr>
                  </w:rPrChange>
                </w:rPr>
                <w:t>t t</w:t>
              </w:r>
              <w:r w:rsidRPr="00CA691D">
                <w:rPr>
                  <w:rFonts w:ascii="Times New Roman" w:eastAsia="Times New Roman" w:hAnsi="Times New Roman" w:cs="Times New Roman"/>
                  <w:i/>
                  <w:iCs/>
                  <w:color w:val="000000"/>
                  <w:kern w:val="0"/>
                  <w:sz w:val="24"/>
                  <w:szCs w:val="24"/>
                  <w14:ligatures w14:val="none"/>
                  <w:rPrChange w:id="5299"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5300" w:author="Administrator" w:date="2025-10-28T17:49:00Z" w16du:dateUtc="2025-10-28T10:49:00Z">
                    <w:rPr>
                      <w:rFonts w:ascii="TimesNewRomanPS-ItalicMT" w:eastAsia="Times New Roman" w:hAnsi="TimesNewRomanPS-ItalicMT" w:cs="Times New Roman"/>
                      <w:i/>
                      <w:iCs/>
                      <w:color w:val="000000"/>
                      <w:kern w:val="0"/>
                      <w14:ligatures w14:val="none"/>
                    </w:rPr>
                  </w:rPrChange>
                </w:rPr>
                <w:t>,</w:t>
              </w:r>
            </w:ins>
            <w:ins w:id="5301"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302"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5303" w:author="Administrator" w:date="2025-10-28T17:49:00Z" w16du:dateUtc="2025-10-28T10:49:00Z">
                    <w:rPr>
                      <w:rFonts w:ascii="TimesNewRomanPS-ItalicMT" w:eastAsia="Times New Roman" w:hAnsi="TimesNewRomanPS-ItalicMT" w:cs="Times New Roman"/>
                      <w:i/>
                      <w:iCs/>
                      <w:color w:val="000000"/>
                      <w:kern w:val="0"/>
                      <w14:ligatures w14:val="none"/>
                    </w:rPr>
                  </w:rPrChange>
                </w:rPr>
                <w:t>an to</w:t>
              </w:r>
              <w:r w:rsidRPr="00CA691D">
                <w:rPr>
                  <w:rFonts w:ascii="Times New Roman" w:eastAsia="Times New Roman" w:hAnsi="Times New Roman" w:cs="Times New Roman"/>
                  <w:i/>
                  <w:iCs/>
                  <w:color w:val="000000"/>
                  <w:kern w:val="0"/>
                  <w:sz w:val="24"/>
                  <w:szCs w:val="24"/>
                  <w14:ligatures w14:val="none"/>
                  <w:rPrChange w:id="530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305" w:author="Administrator" w:date="2025-10-28T17:49:00Z" w16du:dateUtc="2025-10-28T10:49:00Z">
                    <w:rPr>
                      <w:rFonts w:ascii="TimesNewRomanPS-ItalicMT" w:eastAsia="Times New Roman" w:hAnsi="TimesNewRomanPS-ItalicMT" w:cs="Times New Roman"/>
                      <w:i/>
                      <w:iCs/>
                      <w:color w:val="000000"/>
                      <w:kern w:val="0"/>
                      <w14:ligatures w14:val="none"/>
                    </w:rPr>
                  </w:rPrChange>
                </w:rPr>
                <w:t>n x</w:t>
              </w:r>
              <w:r w:rsidRPr="00CA691D">
                <w:rPr>
                  <w:rFonts w:ascii="Times New Roman" w:eastAsia="Times New Roman" w:hAnsi="Times New Roman" w:cs="Times New Roman"/>
                  <w:i/>
                  <w:iCs/>
                  <w:color w:val="000000"/>
                  <w:kern w:val="0"/>
                  <w:sz w:val="24"/>
                  <w:szCs w:val="24"/>
                  <w14:ligatures w14:val="none"/>
                  <w:rPrChange w:id="5306" w:author="Administrator" w:date="2025-10-28T17:49:00Z" w16du:dateUtc="2025-10-28T10:49:00Z">
                    <w:rPr>
                      <w:rFonts w:ascii=".VnTime" w:eastAsia="Times New Roman" w:hAnsi=".VnTime" w:cs=".VnTime"/>
                      <w:i/>
                      <w:iCs/>
                      <w:color w:val="000000"/>
                      <w:kern w:val="0"/>
                      <w14:ligatures w14:val="none"/>
                    </w:rPr>
                  </w:rPrChange>
                </w:rPr>
                <w:t>ã</w:t>
              </w:r>
            </w:ins>
            <w:ins w:id="5307"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308" w:author="Administrator" w:date="2025-10-28T17:45:00Z" w16du:dateUtc="2025-10-28T10:45:00Z">
              <w:r w:rsidRPr="00CA691D">
                <w:rPr>
                  <w:rFonts w:ascii="Times New Roman" w:eastAsia="Times New Roman" w:hAnsi="Times New Roman" w:cs="Times New Roman"/>
                  <w:i/>
                  <w:iCs/>
                  <w:color w:val="000000"/>
                  <w:kern w:val="0"/>
                  <w:sz w:val="24"/>
                  <w:szCs w:val="24"/>
                  <w14:ligatures w14:val="none"/>
                  <w:rPrChange w:id="5309" w:author="Administrator" w:date="2025-10-28T17:49:00Z" w16du:dateUtc="2025-10-28T10:49:00Z">
                    <w:rPr>
                      <w:rFonts w:ascii="TimesNewRomanPS-ItalicMT" w:eastAsia="Times New Roman" w:hAnsi="TimesNewRomanPS-ItalicMT" w:cs="Times New Roman"/>
                      <w:i/>
                      <w:iCs/>
                      <w:color w:val="000000"/>
                      <w:kern w:val="0"/>
                      <w14:ligatures w14:val="none"/>
                    </w:rPr>
                  </w:rPrChange>
                </w:rPr>
                <w:t>h</w:t>
              </w:r>
              <w:r w:rsidRPr="00CA691D">
                <w:rPr>
                  <w:rFonts w:ascii="Times New Roman" w:eastAsia="Times New Roman" w:hAnsi="Times New Roman" w:cs="Times New Roman"/>
                  <w:i/>
                  <w:iCs/>
                  <w:color w:val="000000"/>
                  <w:kern w:val="0"/>
                  <w:sz w:val="24"/>
                  <w:szCs w:val="24"/>
                  <w14:ligatures w14:val="none"/>
                  <w:rPrChange w:id="5310"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5311"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5312"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31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ph</w:t>
              </w:r>
              <w:r w:rsidRPr="00CA691D">
                <w:rPr>
                  <w:rFonts w:ascii="Times New Roman" w:eastAsia="Times New Roman" w:hAnsi="Times New Roman" w:cs="Times New Roman"/>
                  <w:i/>
                  <w:iCs/>
                  <w:color w:val="000000"/>
                  <w:kern w:val="0"/>
                  <w:sz w:val="24"/>
                  <w:szCs w:val="24"/>
                  <w14:ligatures w14:val="none"/>
                  <w:rPrChange w:id="5314" w:author="Administrator" w:date="2025-10-28T17:49:00Z" w16du:dateUtc="2025-10-28T10:49:00Z">
                    <w:rPr>
                      <w:rFonts w:ascii=".VnTime" w:eastAsia="Times New Roman" w:hAnsi=".VnTime" w:cs=".VnTime"/>
                      <w:i/>
                      <w:iCs/>
                      <w:color w:val="000000"/>
                      <w:kern w:val="0"/>
                      <w14:ligatures w14:val="none"/>
                    </w:rPr>
                  </w:rPrChange>
                </w:rPr>
                <w:t>ò</w:t>
              </w:r>
              <w:r w:rsidRPr="00CA691D">
                <w:rPr>
                  <w:rFonts w:ascii="Times New Roman" w:eastAsia="Times New Roman" w:hAnsi="Times New Roman" w:cs="Times New Roman"/>
                  <w:i/>
                  <w:iCs/>
                  <w:color w:val="000000"/>
                  <w:kern w:val="0"/>
                  <w:sz w:val="24"/>
                  <w:szCs w:val="24"/>
                  <w14:ligatures w14:val="none"/>
                  <w:rPrChange w:id="5315" w:author="Administrator" w:date="2025-10-28T17:49:00Z" w16du:dateUtc="2025-10-28T10:49:00Z">
                    <w:rPr>
                      <w:rFonts w:ascii="TimesNewRomanPS-ItalicMT" w:eastAsia="Times New Roman" w:hAnsi="TimesNewRomanPS-ItalicMT" w:cs="Times New Roman"/>
                      <w:i/>
                      <w:iCs/>
                      <w:color w:val="000000"/>
                      <w:kern w:val="0"/>
                      <w14:ligatures w14:val="none"/>
                    </w:rPr>
                  </w:rPrChange>
                </w:rPr>
                <w:t>ng, ch</w:t>
              </w:r>
              <w:r w:rsidRPr="00CA691D">
                <w:rPr>
                  <w:rFonts w:ascii="Times New Roman" w:eastAsia="Times New Roman" w:hAnsi="Times New Roman" w:cs="Times New Roman"/>
                  <w:i/>
                  <w:iCs/>
                  <w:color w:val="000000"/>
                  <w:kern w:val="0"/>
                  <w:sz w:val="24"/>
                  <w:szCs w:val="24"/>
                  <w14:ligatures w14:val="none"/>
                  <w:rPrChange w:id="5316"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5317" w:author="Administrator" w:date="2025-10-28T17:49:00Z" w16du:dateUtc="2025-10-28T10:49:00Z">
                    <w:rPr>
                      <w:rFonts w:ascii="TimesNewRomanPS-ItalicMT" w:eastAsia="Times New Roman" w:hAnsi="TimesNewRomanPS-ItalicMT" w:cs="Times New Roman"/>
                      <w:i/>
                      <w:iCs/>
                      <w:color w:val="000000"/>
                      <w:kern w:val="0"/>
                      <w14:ligatures w14:val="none"/>
                    </w:rPr>
                  </w:rPrChange>
                </w:rPr>
                <w:t>ng d</w:t>
              </w:r>
              <w:r w:rsidRPr="00CA691D">
                <w:rPr>
                  <w:rFonts w:ascii="Times New Roman" w:eastAsia="Times New Roman" w:hAnsi="Times New Roman" w:cs="Times New Roman"/>
                  <w:i/>
                  <w:iCs/>
                  <w:color w:val="000000"/>
                  <w:kern w:val="0"/>
                  <w:sz w:val="24"/>
                  <w:szCs w:val="24"/>
                  <w14:ligatures w14:val="none"/>
                  <w:rPrChange w:id="5318" w:author="Administrator" w:date="2025-10-28T17:49:00Z" w16du:dateUtc="2025-10-28T10:49:00Z">
                    <w:rPr>
                      <w:rFonts w:ascii="Calibri" w:eastAsia="Times New Roman" w:hAnsi="Calibri" w:cs="Calibri"/>
                      <w:i/>
                      <w:iCs/>
                      <w:color w:val="000000"/>
                      <w:kern w:val="0"/>
                      <w14:ligatures w14:val="none"/>
                    </w:rPr>
                  </w:rPrChange>
                </w:rPr>
                <w:t>ị</w:t>
              </w:r>
              <w:r w:rsidRPr="00CA691D">
                <w:rPr>
                  <w:rFonts w:ascii="Times New Roman" w:eastAsia="Times New Roman" w:hAnsi="Times New Roman" w:cs="Times New Roman"/>
                  <w:i/>
                  <w:iCs/>
                  <w:color w:val="000000"/>
                  <w:kern w:val="0"/>
                  <w:sz w:val="24"/>
                  <w:szCs w:val="24"/>
                  <w14:ligatures w14:val="none"/>
                  <w:rPrChange w:id="5319" w:author="Administrator" w:date="2025-10-28T17:49:00Z" w16du:dateUtc="2025-10-28T10:49:00Z">
                    <w:rPr>
                      <w:rFonts w:ascii="TimesNewRomanPS-ItalicMT" w:eastAsia="Times New Roman" w:hAnsi="TimesNewRomanPS-ItalicMT" w:cs="Times New Roman"/>
                      <w:i/>
                      <w:iCs/>
                      <w:color w:val="000000"/>
                      <w:kern w:val="0"/>
                      <w14:ligatures w14:val="none"/>
                    </w:rPr>
                  </w:rPrChange>
                </w:rPr>
                <w:t>ch b</w:t>
              </w:r>
              <w:r w:rsidRPr="00CA691D">
                <w:rPr>
                  <w:rFonts w:ascii="Times New Roman" w:eastAsia="Times New Roman" w:hAnsi="Times New Roman" w:cs="Times New Roman"/>
                  <w:i/>
                  <w:iCs/>
                  <w:color w:val="000000"/>
                  <w:kern w:val="0"/>
                  <w:sz w:val="24"/>
                  <w:szCs w:val="24"/>
                  <w14:ligatures w14:val="none"/>
                  <w:rPrChange w:id="5320"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321" w:author="Administrator" w:date="2025-10-28T17:49:00Z" w16du:dateUtc="2025-10-28T10:49:00Z">
                    <w:rPr>
                      <w:rFonts w:ascii="TimesNewRomanPS-ItalicMT" w:eastAsia="Times New Roman" w:hAnsi="TimesNewRomanPS-ItalicMT" w:cs="Times New Roman"/>
                      <w:i/>
                      <w:iCs/>
                      <w:color w:val="000000"/>
                      <w:kern w:val="0"/>
                      <w14:ligatures w14:val="none"/>
                    </w:rPr>
                  </w:rPrChange>
                </w:rPr>
                <w:t>nh.</w:t>
              </w:r>
              <w:r w:rsidRPr="00CA691D">
                <w:rPr>
                  <w:rFonts w:ascii="Times New Roman" w:eastAsia="Times New Roman" w:hAnsi="Times New Roman" w:cs="Times New Roman"/>
                  <w:i/>
                  <w:iCs/>
                  <w:color w:val="000000"/>
                  <w:kern w:val="0"/>
                  <w:sz w:val="24"/>
                  <w:szCs w:val="24"/>
                  <w14:ligatures w14:val="none"/>
                  <w:rPrChange w:id="5322" w:author="Administrator" w:date="2025-10-28T17:49:00Z" w16du:dateUtc="2025-10-28T10:49:00Z">
                    <w:rPr>
                      <w:rFonts w:ascii=".VnTime" w:eastAsia="Times New Roman" w:hAnsi=".VnTime" w:cs=".VnTime"/>
                      <w:i/>
                      <w:iCs/>
                      <w:color w:val="000000"/>
                      <w:kern w:val="0"/>
                      <w14:ligatures w14:val="none"/>
                    </w:rPr>
                  </w:rPrChange>
                </w:rPr>
                <w:t>”</w:t>
              </w:r>
            </w:ins>
          </w:p>
          <w:p w14:paraId="1EA20DFF" w14:textId="1E8B0673" w:rsidR="00CA691D" w:rsidRPr="00CA691D" w:rsidRDefault="00CA691D" w:rsidP="00A3338D">
            <w:pPr>
              <w:pStyle w:val="Vnbnnidung0"/>
              <w:tabs>
                <w:tab w:val="left" w:pos="1996"/>
              </w:tabs>
              <w:spacing w:after="0" w:line="240" w:lineRule="auto"/>
              <w:ind w:firstLine="0"/>
              <w:jc w:val="both"/>
              <w:rPr>
                <w:ins w:id="5323" w:author="Administrator" w:date="2025-10-28T17:46:00Z" w16du:dateUtc="2025-10-28T10:46:00Z"/>
                <w:rFonts w:ascii="Times New Roman" w:eastAsia="Times New Roman" w:hAnsi="Times New Roman" w:cs="Times New Roman"/>
                <w:color w:val="000000"/>
                <w:kern w:val="0"/>
                <w:sz w:val="24"/>
                <w:szCs w:val="24"/>
                <w14:ligatures w14:val="none"/>
                <w:rPrChange w:id="5324" w:author="Administrator" w:date="2025-10-28T17:49:00Z" w16du:dateUtc="2025-10-28T10:49:00Z">
                  <w:rPr>
                    <w:ins w:id="5325" w:author="Administrator" w:date="2025-10-28T17:46:00Z" w16du:dateUtc="2025-10-28T10:46:00Z"/>
                    <w:rFonts w:ascii="TimesNewRomanPSMT" w:eastAsia="Times New Roman" w:hAnsi="TimesNewRomanPSMT" w:cs="Times New Roman"/>
                    <w:color w:val="000000"/>
                    <w:kern w:val="0"/>
                    <w14:ligatures w14:val="none"/>
                  </w:rPr>
                </w:rPrChange>
              </w:rPr>
            </w:pPr>
            <w:ins w:id="5326" w:author="Administrator" w:date="2025-10-28T17:45:00Z" w16du:dateUtc="2025-10-28T10:45:00Z">
              <w:r w:rsidRPr="00CA691D">
                <w:rPr>
                  <w:rFonts w:ascii="Times New Roman" w:eastAsia="Times New Roman" w:hAnsi="Times New Roman" w:cs="Times New Roman"/>
                  <w:color w:val="000000"/>
                  <w:kern w:val="0"/>
                  <w:sz w:val="24"/>
                  <w:szCs w:val="24"/>
                  <w14:ligatures w14:val="none"/>
                  <w:rPrChange w:id="5327"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5328"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5329"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5330"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5331"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5332"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333"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334"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335" w:author="Administrator" w:date="2025-10-28T17:49:00Z" w16du:dateUtc="2025-10-28T10:49:00Z">
                    <w:rPr>
                      <w:rFonts w:ascii="TimesNewRomanPSMT" w:eastAsia="Times New Roman" w:hAnsi="TimesNewRomanPSMT" w:cs="Times New Roman"/>
                      <w:color w:val="000000"/>
                      <w:kern w:val="0"/>
                      <w14:ligatures w14:val="none"/>
                    </w:rPr>
                  </w:rPrChange>
                </w:rPr>
                <w:t>u ch</w:t>
              </w:r>
              <w:r w:rsidRPr="00CA691D">
                <w:rPr>
                  <w:rFonts w:ascii="Times New Roman" w:eastAsia="Times New Roman" w:hAnsi="Times New Roman" w:cs="Times New Roman"/>
                  <w:color w:val="000000"/>
                  <w:kern w:val="0"/>
                  <w:sz w:val="24"/>
                  <w:szCs w:val="24"/>
                  <w14:ligatures w14:val="none"/>
                  <w:rPrChange w:id="5336"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5337"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533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5339" w:author="Administrator" w:date="2025-10-28T17:49:00Z" w16du:dateUtc="2025-10-28T10:49:00Z">
                    <w:rPr>
                      <w:rFonts w:ascii="TimesNewRomanPSMT" w:eastAsia="Times New Roman" w:hAnsi="TimesNewRomanPSMT" w:cs="Times New Roman"/>
                      <w:color w:val="000000"/>
                      <w:kern w:val="0"/>
                      <w14:ligatures w14:val="none"/>
                    </w:rPr>
                  </w:rPrChange>
                </w:rPr>
                <w:t>nh:</w:t>
              </w:r>
            </w:ins>
          </w:p>
          <w:p w14:paraId="2EA5C24E" w14:textId="77777777" w:rsidR="00CA691D" w:rsidRDefault="00CA691D" w:rsidP="00A3338D">
            <w:pPr>
              <w:pStyle w:val="Vnbnnidung0"/>
              <w:tabs>
                <w:tab w:val="left" w:pos="1996"/>
              </w:tabs>
              <w:spacing w:after="0" w:line="240" w:lineRule="auto"/>
              <w:ind w:firstLine="0"/>
              <w:jc w:val="both"/>
              <w:rPr>
                <w:ins w:id="5340" w:author="Administrator" w:date="2025-10-28T18:00:00Z" w16du:dateUtc="2025-10-28T11:00:00Z"/>
                <w:rFonts w:ascii="Times New Roman" w:eastAsia="Times New Roman" w:hAnsi="Times New Roman" w:cs="Times New Roman"/>
                <w:i/>
                <w:iCs/>
                <w:color w:val="000000"/>
                <w:kern w:val="0"/>
                <w:sz w:val="24"/>
                <w:szCs w:val="24"/>
                <w14:ligatures w14:val="none"/>
              </w:rPr>
            </w:pPr>
            <w:ins w:id="5341"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5342" w:author="Administrator" w:date="2025-10-28T17:49:00Z" w16du:dateUtc="2025-10-28T10:49:00Z">
                    <w:rPr>
                      <w:rFonts w:ascii="TimesNewRomanPSMT" w:eastAsia="Times New Roman" w:hAnsi="TimesNewRomanPSMT" w:cs="Times New Roman"/>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5343" w:author="Administrator" w:date="2025-10-28T17:49:00Z" w16du:dateUtc="2025-10-28T10:49:00Z">
                    <w:rPr>
                      <w:rFonts w:ascii="TimesNewRomanPS-ItalicMT" w:eastAsia="Times New Roman" w:hAnsi="TimesNewRomanPS-ItalicMT" w:cs="Times New Roman"/>
                      <w:i/>
                      <w:iCs/>
                      <w:color w:val="000000"/>
                      <w:kern w:val="0"/>
                      <w14:ligatures w14:val="none"/>
                    </w:rPr>
                  </w:rPrChange>
                </w:rPr>
                <w:t>2. Vi</w:t>
              </w:r>
              <w:r w:rsidRPr="00CA691D">
                <w:rPr>
                  <w:rFonts w:ascii="Times New Roman" w:eastAsia="Times New Roman" w:hAnsi="Times New Roman" w:cs="Times New Roman"/>
                  <w:i/>
                  <w:iCs/>
                  <w:color w:val="000000"/>
                  <w:kern w:val="0"/>
                  <w:sz w:val="24"/>
                  <w:szCs w:val="24"/>
                  <w14:ligatures w14:val="none"/>
                  <w:rPrChange w:id="5344"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34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c </w:t>
              </w:r>
              <w:r w:rsidRPr="00CA691D">
                <w:rPr>
                  <w:rFonts w:ascii="Times New Roman" w:eastAsia="Times New Roman" w:hAnsi="Times New Roman" w:cs="Times New Roman"/>
                  <w:b/>
                  <w:bCs/>
                  <w:i/>
                  <w:iCs/>
                  <w:color w:val="000000"/>
                  <w:kern w:val="0"/>
                  <w:sz w:val="24"/>
                  <w:szCs w:val="24"/>
                  <w14:ligatures w14:val="none"/>
                  <w:rPrChange w:id="534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ki</w:t>
              </w:r>
              <w:r w:rsidRPr="00CA691D">
                <w:rPr>
                  <w:rFonts w:ascii="Times New Roman" w:eastAsia="Times New Roman" w:hAnsi="Times New Roman" w:cs="Times New Roman"/>
                  <w:b/>
                  <w:bCs/>
                  <w:i/>
                  <w:iCs/>
                  <w:color w:val="000000"/>
                  <w:kern w:val="0"/>
                  <w:sz w:val="24"/>
                  <w:szCs w:val="24"/>
                  <w14:ligatures w14:val="none"/>
                  <w:rPrChange w:id="5347" w:author="Administrator" w:date="2025-10-28T17:49:00Z" w16du:dateUtc="2025-10-28T10:49:00Z">
                    <w:rPr>
                      <w:rFonts w:ascii="Calibri" w:eastAsia="Times New Roman" w:hAnsi="Calibri" w:cs="Calibri"/>
                      <w:b/>
                      <w:bCs/>
                      <w:i/>
                      <w:iCs/>
                      <w:color w:val="000000"/>
                      <w:kern w:val="0"/>
                      <w14:ligatures w14:val="none"/>
                    </w:rPr>
                  </w:rPrChange>
                </w:rPr>
                <w:t>ể</w:t>
              </w:r>
              <w:r w:rsidRPr="00CA691D">
                <w:rPr>
                  <w:rFonts w:ascii="Times New Roman" w:eastAsia="Times New Roman" w:hAnsi="Times New Roman" w:cs="Times New Roman"/>
                  <w:b/>
                  <w:bCs/>
                  <w:i/>
                  <w:iCs/>
                  <w:color w:val="000000"/>
                  <w:kern w:val="0"/>
                  <w:sz w:val="24"/>
                  <w:szCs w:val="24"/>
                  <w14:ligatures w14:val="none"/>
                  <w:rPrChange w:id="534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m tra </w:t>
              </w:r>
              <w:r w:rsidRPr="00CA691D">
                <w:rPr>
                  <w:rFonts w:ascii="Times New Roman" w:eastAsia="Times New Roman" w:hAnsi="Times New Roman" w:cs="Times New Roman"/>
                  <w:i/>
                  <w:iCs/>
                  <w:color w:val="000000"/>
                  <w:kern w:val="0"/>
                  <w:sz w:val="24"/>
                  <w:szCs w:val="24"/>
                  <w14:ligatures w14:val="none"/>
                  <w:rPrChange w:id="5349" w:author="Administrator" w:date="2025-10-28T17:49:00Z" w16du:dateUtc="2025-10-28T10:49:00Z">
                    <w:rPr>
                      <w:rFonts w:ascii="TimesNewRomanPS-ItalicMT" w:eastAsia="Times New Roman" w:hAnsi="TimesNewRomanPS-ItalicMT" w:cs="Times New Roman"/>
                      <w:i/>
                      <w:iCs/>
                      <w:color w:val="000000"/>
                      <w:kern w:val="0"/>
                      <w14:ligatures w14:val="none"/>
                    </w:rPr>
                  </w:rPrChange>
                </w:rPr>
                <w:t>tr</w:t>
              </w:r>
              <w:r w:rsidRPr="00CA691D">
                <w:rPr>
                  <w:rFonts w:ascii="Times New Roman" w:eastAsia="Times New Roman" w:hAnsi="Times New Roman" w:cs="Times New Roman"/>
                  <w:i/>
                  <w:iCs/>
                  <w:color w:val="000000"/>
                  <w:kern w:val="0"/>
                  <w:sz w:val="24"/>
                  <w:szCs w:val="24"/>
                  <w14:ligatures w14:val="none"/>
                  <w:rPrChange w:id="5350"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5351" w:author="Administrator" w:date="2025-10-28T17:49:00Z" w16du:dateUtc="2025-10-28T10:49:00Z">
                    <w:rPr>
                      <w:rFonts w:ascii="TimesNewRomanPS-ItalicMT" w:eastAsia="Times New Roman" w:hAnsi="TimesNewRomanPS-ItalicMT" w:cs="Times New Roman"/>
                      <w:i/>
                      <w:iCs/>
                      <w:color w:val="000000"/>
                      <w:kern w:val="0"/>
                      <w14:ligatures w14:val="none"/>
                    </w:rPr>
                  </w:rPrChange>
                </w:rPr>
                <w:t>c ti</w:t>
              </w:r>
              <w:r w:rsidRPr="00CA691D">
                <w:rPr>
                  <w:rFonts w:ascii="Times New Roman" w:eastAsia="Times New Roman" w:hAnsi="Times New Roman" w:cs="Times New Roman"/>
                  <w:i/>
                  <w:iCs/>
                  <w:color w:val="000000"/>
                  <w:kern w:val="0"/>
                  <w:sz w:val="24"/>
                  <w:szCs w:val="24"/>
                  <w14:ligatures w14:val="none"/>
                  <w:rPrChange w:id="5352"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5353" w:author="Administrator" w:date="2025-10-28T17:49:00Z" w16du:dateUtc="2025-10-28T10:49:00Z">
                    <w:rPr>
                      <w:rFonts w:ascii="TimesNewRomanPS-ItalicMT" w:eastAsia="Times New Roman" w:hAnsi="TimesNewRomanPS-ItalicMT" w:cs="Times New Roman"/>
                      <w:i/>
                      <w:iCs/>
                      <w:color w:val="000000"/>
                      <w:kern w:val="0"/>
                      <w14:ligatures w14:val="none"/>
                    </w:rPr>
                  </w:rPrChange>
                </w:rPr>
                <w:t>p tr</w:t>
              </w:r>
              <w:r w:rsidRPr="00CA691D">
                <w:rPr>
                  <w:rFonts w:ascii="Times New Roman" w:eastAsia="Times New Roman" w:hAnsi="Times New Roman" w:cs="Times New Roman"/>
                  <w:i/>
                  <w:iCs/>
                  <w:color w:val="000000"/>
                  <w:kern w:val="0"/>
                  <w:sz w:val="24"/>
                  <w:szCs w:val="24"/>
                  <w14:ligatures w14:val="none"/>
                  <w:rPrChange w:id="5354"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5355" w:author="Administrator" w:date="2025-10-28T17:49:00Z" w16du:dateUtc="2025-10-28T10:49:00Z">
                    <w:rPr>
                      <w:rFonts w:ascii="TimesNewRomanPS-ItalicMT" w:eastAsia="Times New Roman" w:hAnsi="TimesNewRomanPS-ItalicMT" w:cs="Times New Roman"/>
                      <w:i/>
                      <w:iCs/>
                      <w:color w:val="000000"/>
                      <w:kern w:val="0"/>
                      <w14:ligatures w14:val="none"/>
                    </w:rPr>
                  </w:rPrChange>
                </w:rPr>
                <w:t>n ph</w:t>
              </w:r>
              <w:r w:rsidRPr="00CA691D">
                <w:rPr>
                  <w:rFonts w:ascii="Times New Roman" w:eastAsia="Times New Roman" w:hAnsi="Times New Roman" w:cs="Times New Roman"/>
                  <w:i/>
                  <w:iCs/>
                  <w:color w:val="000000"/>
                  <w:kern w:val="0"/>
                  <w:sz w:val="24"/>
                  <w:szCs w:val="24"/>
                  <w14:ligatures w14:val="none"/>
                  <w:rPrChange w:id="5356"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5357"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5358"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359" w:author="Administrator" w:date="2025-10-28T17:49:00Z" w16du:dateUtc="2025-10-28T10:49:00Z">
                    <w:rPr>
                      <w:rFonts w:ascii="TimesNewRomanPS-ItalicMT" w:eastAsia="Times New Roman" w:hAnsi="TimesNewRomanPS-ItalicMT" w:cs="Times New Roman"/>
                      <w:i/>
                      <w:iCs/>
                      <w:color w:val="000000"/>
                      <w:kern w:val="0"/>
                      <w14:ligatures w14:val="none"/>
                    </w:rPr>
                  </w:rPrChange>
                </w:rPr>
                <w:t>n c</w:t>
              </w:r>
              <w:r w:rsidRPr="00CA691D">
                <w:rPr>
                  <w:rFonts w:ascii="Times New Roman" w:eastAsia="Times New Roman" w:hAnsi="Times New Roman" w:cs="Times New Roman"/>
                  <w:i/>
                  <w:iCs/>
                  <w:color w:val="000000"/>
                  <w:kern w:val="0"/>
                  <w:sz w:val="24"/>
                  <w:szCs w:val="24"/>
                  <w14:ligatures w14:val="none"/>
                  <w:rPrChange w:id="5360"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361" w:author="Administrator" w:date="2025-10-28T17:49:00Z" w16du:dateUtc="2025-10-28T10:49:00Z">
                    <w:rPr>
                      <w:rFonts w:ascii="TimesNewRomanPS-ItalicMT" w:eastAsia="Times New Roman" w:hAnsi="TimesNewRomanPS-ItalicMT" w:cs="Times New Roman"/>
                      <w:i/>
                      <w:iCs/>
                      <w:color w:val="000000"/>
                      <w:kern w:val="0"/>
                      <w14:ligatures w14:val="none"/>
                    </w:rPr>
                  </w:rPrChange>
                </w:rPr>
                <w:t>a c</w:t>
              </w:r>
              <w:r w:rsidRPr="00CA691D">
                <w:rPr>
                  <w:rFonts w:ascii="Times New Roman" w:eastAsia="Times New Roman" w:hAnsi="Times New Roman" w:cs="Times New Roman"/>
                  <w:i/>
                  <w:iCs/>
                  <w:color w:val="000000"/>
                  <w:kern w:val="0"/>
                  <w:sz w:val="24"/>
                  <w:szCs w:val="24"/>
                  <w14:ligatures w14:val="none"/>
                  <w:rPrChange w:id="5362"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363"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5364"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536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quan qu</w:t>
              </w:r>
              <w:r w:rsidRPr="00CA691D">
                <w:rPr>
                  <w:rFonts w:ascii="Times New Roman" w:eastAsia="Times New Roman" w:hAnsi="Times New Roman" w:cs="Times New Roman"/>
                  <w:i/>
                  <w:iCs/>
                  <w:color w:val="000000"/>
                  <w:kern w:val="0"/>
                  <w:sz w:val="24"/>
                  <w:szCs w:val="24"/>
                  <w14:ligatures w14:val="none"/>
                  <w:rPrChange w:id="5366"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367"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ins>
            <w:ins w:id="5368"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369"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370" w:author="Administrator" w:date="2025-10-28T17:49:00Z" w16du:dateUtc="2025-10-28T10:49:00Z">
                    <w:rPr>
                      <w:rFonts w:ascii="TimesNewRomanPS-ItalicMT" w:eastAsia="Times New Roman" w:hAnsi="TimesNewRomanPS-ItalicMT" w:cs="Times New Roman"/>
                      <w:i/>
                      <w:iCs/>
                      <w:color w:val="000000"/>
                      <w:kern w:val="0"/>
                      <w14:ligatures w14:val="none"/>
                    </w:rPr>
                  </w:rPrChange>
                </w:rPr>
                <w:t>l</w:t>
              </w:r>
              <w:r w:rsidRPr="00CA691D">
                <w:rPr>
                  <w:rFonts w:ascii="Times New Roman" w:eastAsia="Times New Roman" w:hAnsi="Times New Roman" w:cs="Times New Roman"/>
                  <w:i/>
                  <w:iCs/>
                  <w:color w:val="000000"/>
                  <w:kern w:val="0"/>
                  <w:sz w:val="24"/>
                  <w:szCs w:val="24"/>
                  <w14:ligatures w14:val="none"/>
                  <w:rPrChange w:id="5371" w:author="Administrator" w:date="2025-10-28T17:49:00Z" w16du:dateUtc="2025-10-28T10:49:00Z">
                    <w:rPr>
                      <w:rFonts w:ascii=".VnTime" w:eastAsia="Times New Roman" w:hAnsi=".VnTime" w:cs=".VnTime"/>
                      <w:i/>
                      <w:iCs/>
                      <w:color w:val="000000"/>
                      <w:kern w:val="0"/>
                      <w14:ligatures w14:val="none"/>
                    </w:rPr>
                  </w:rPrChange>
                </w:rPr>
                <w:t>ý</w:t>
              </w:r>
              <w:r w:rsidRPr="00CA691D">
                <w:rPr>
                  <w:rFonts w:ascii="Times New Roman" w:eastAsia="Times New Roman" w:hAnsi="Times New Roman" w:cs="Times New Roman"/>
                  <w:i/>
                  <w:iCs/>
                  <w:color w:val="000000"/>
                  <w:kern w:val="0"/>
                  <w:sz w:val="24"/>
                  <w:szCs w:val="24"/>
                  <w14:ligatures w14:val="none"/>
                  <w:rPrChange w:id="537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nh</w:t>
              </w:r>
              <w:r w:rsidRPr="00CA691D">
                <w:rPr>
                  <w:rFonts w:ascii="Times New Roman" w:eastAsia="Times New Roman" w:hAnsi="Times New Roman" w:cs="Times New Roman"/>
                  <w:i/>
                  <w:iCs/>
                  <w:color w:val="000000"/>
                  <w:kern w:val="0"/>
                  <w:sz w:val="24"/>
                  <w:szCs w:val="24"/>
                  <w14:ligatures w14:val="none"/>
                  <w:rPrChange w:id="5373" w:author="Administrator" w:date="2025-10-28T17:49:00Z" w16du:dateUtc="2025-10-28T10:49:00Z">
                    <w:rPr>
                      <w:rFonts w:ascii="Calibri" w:eastAsia="Times New Roman" w:hAnsi="Calibri" w:cs="Calibri"/>
                      <w:i/>
                      <w:iCs/>
                      <w:color w:val="000000"/>
                      <w:kern w:val="0"/>
                      <w14:ligatures w14:val="none"/>
                    </w:rPr>
                  </w:rPrChange>
                </w:rPr>
                <w:t>à</w:t>
              </w:r>
            </w:ins>
            <w:ins w:id="5374"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375"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376"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r w:rsidRPr="00CA691D">
                <w:rPr>
                  <w:rFonts w:ascii="Times New Roman" w:eastAsia="Times New Roman" w:hAnsi="Times New Roman" w:cs="Times New Roman"/>
                  <w:i/>
                  <w:iCs/>
                  <w:color w:val="000000"/>
                  <w:kern w:val="0"/>
                  <w:sz w:val="24"/>
                  <w:szCs w:val="24"/>
                  <w14:ligatures w14:val="none"/>
                  <w:rPrChange w:id="5377"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5378" w:author="Administrator" w:date="2025-10-28T17:49:00Z" w16du:dateUtc="2025-10-28T10:49:00Z">
                    <w:rPr>
                      <w:rFonts w:ascii="TimesNewRomanPS-ItalicMT" w:eastAsia="Times New Roman" w:hAnsi="TimesNewRomanPS-ItalicMT" w:cs="Times New Roman"/>
                      <w:i/>
                      <w:iCs/>
                      <w:color w:val="000000"/>
                      <w:kern w:val="0"/>
                      <w14:ligatures w14:val="none"/>
                    </w:rPr>
                  </w:rPrChange>
                </w:rPr>
                <w:t>c chuy</w:t>
              </w:r>
              <w:r w:rsidRPr="00CA691D">
                <w:rPr>
                  <w:rFonts w:ascii="Times New Roman" w:eastAsia="Times New Roman" w:hAnsi="Times New Roman" w:cs="Times New Roman"/>
                  <w:i/>
                  <w:iCs/>
                  <w:color w:val="000000"/>
                  <w:kern w:val="0"/>
                  <w:sz w:val="24"/>
                  <w:szCs w:val="24"/>
                  <w14:ligatures w14:val="none"/>
                  <w:rPrChange w:id="5379"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5380" w:author="Administrator" w:date="2025-10-28T17:49:00Z" w16du:dateUtc="2025-10-28T10:49:00Z">
                    <w:rPr>
                      <w:rFonts w:ascii="TimesNewRomanPS-ItalicMT" w:eastAsia="Times New Roman" w:hAnsi="TimesNewRomanPS-ItalicMT" w:cs="Times New Roman"/>
                      <w:i/>
                      <w:iCs/>
                      <w:color w:val="000000"/>
                      <w:kern w:val="0"/>
                      <w14:ligatures w14:val="none"/>
                    </w:rPr>
                  </w:rPrChange>
                </w:rPr>
                <w:t>n ng</w:t>
              </w:r>
              <w:r w:rsidRPr="00CA691D">
                <w:rPr>
                  <w:rFonts w:ascii="Times New Roman" w:eastAsia="Times New Roman" w:hAnsi="Times New Roman" w:cs="Times New Roman"/>
                  <w:i/>
                  <w:iCs/>
                  <w:color w:val="000000"/>
                  <w:kern w:val="0"/>
                  <w:sz w:val="24"/>
                  <w:szCs w:val="24"/>
                  <w14:ligatures w14:val="none"/>
                  <w:rPrChange w:id="538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382" w:author="Administrator" w:date="2025-10-28T17:49:00Z" w16du:dateUtc="2025-10-28T10:49:00Z">
                    <w:rPr>
                      <w:rFonts w:ascii="TimesNewRomanPS-ItalicMT" w:eastAsia="Times New Roman" w:hAnsi="TimesNewRomanPS-ItalicMT" w:cs="Times New Roman"/>
                      <w:i/>
                      <w:iCs/>
                      <w:color w:val="000000"/>
                      <w:kern w:val="0"/>
                      <w14:ligatures w14:val="none"/>
                    </w:rPr>
                  </w:rPrChange>
                </w:rPr>
                <w:t>nh ch</w:t>
              </w:r>
              <w:r w:rsidRPr="00CA691D">
                <w:rPr>
                  <w:rFonts w:ascii="Times New Roman" w:eastAsia="Times New Roman" w:hAnsi="Times New Roman" w:cs="Times New Roman"/>
                  <w:i/>
                  <w:iCs/>
                  <w:color w:val="000000"/>
                  <w:kern w:val="0"/>
                  <w:sz w:val="24"/>
                  <w:szCs w:val="24"/>
                  <w14:ligatures w14:val="none"/>
                  <w:rPrChange w:id="5383" w:author="Administrator" w:date="2025-10-28T17:49:00Z" w16du:dateUtc="2025-10-28T10:49:00Z">
                    <w:rPr>
                      <w:rFonts w:ascii="Calibri" w:eastAsia="Times New Roman" w:hAnsi="Calibri" w:cs="Calibri"/>
                      <w:i/>
                      <w:iCs/>
                      <w:color w:val="000000"/>
                      <w:kern w:val="0"/>
                      <w14:ligatures w14:val="none"/>
                    </w:rPr>
                  </w:rPrChange>
                </w:rPr>
                <w:t>ỉ</w:t>
              </w:r>
              <w:r w:rsidRPr="00CA691D">
                <w:rPr>
                  <w:rFonts w:ascii="Times New Roman" w:eastAsia="Times New Roman" w:hAnsi="Times New Roman" w:cs="Times New Roman"/>
                  <w:i/>
                  <w:iCs/>
                  <w:color w:val="000000"/>
                  <w:kern w:val="0"/>
                  <w:sz w:val="24"/>
                  <w:szCs w:val="24"/>
                  <w14:ligatures w14:val="none"/>
                  <w:rPrChange w:id="538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5385" w:author="Administrator" w:date="2025-10-28T17:49:00Z" w16du:dateUtc="2025-10-28T10:49:00Z">
                    <w:rPr>
                      <w:rFonts w:ascii="Calibri" w:eastAsia="Times New Roman" w:hAnsi="Calibri" w:cs="Calibri"/>
                      <w:i/>
                      <w:iCs/>
                      <w:color w:val="000000"/>
                      <w:kern w:val="0"/>
                      <w14:ligatures w14:val="none"/>
                    </w:rPr>
                  </w:rPrChange>
                </w:rPr>
                <w:t>đượ</w:t>
              </w:r>
              <w:r w:rsidRPr="00CA691D">
                <w:rPr>
                  <w:rFonts w:ascii="Times New Roman" w:eastAsia="Times New Roman" w:hAnsi="Times New Roman" w:cs="Times New Roman"/>
                  <w:i/>
                  <w:iCs/>
                  <w:color w:val="000000"/>
                  <w:kern w:val="0"/>
                  <w:sz w:val="24"/>
                  <w:szCs w:val="24"/>
                  <w14:ligatures w14:val="none"/>
                  <w:rPrChange w:id="5386" w:author="Administrator" w:date="2025-10-28T17:49:00Z" w16du:dateUtc="2025-10-28T10:49:00Z">
                    <w:rPr>
                      <w:rFonts w:ascii="TimesNewRomanPS-ItalicMT" w:eastAsia="Times New Roman" w:hAnsi="TimesNewRomanPS-ItalicMT" w:cs="Times New Roman"/>
                      <w:i/>
                      <w:iCs/>
                      <w:color w:val="000000"/>
                      <w:kern w:val="0"/>
                      <w14:ligatures w14:val="none"/>
                    </w:rPr>
                  </w:rPrChange>
                </w:rPr>
                <w:t>c th</w:t>
              </w:r>
              <w:r w:rsidRPr="00CA691D">
                <w:rPr>
                  <w:rFonts w:ascii="Times New Roman" w:eastAsia="Times New Roman" w:hAnsi="Times New Roman" w:cs="Times New Roman"/>
                  <w:i/>
                  <w:iCs/>
                  <w:color w:val="000000"/>
                  <w:kern w:val="0"/>
                  <w:sz w:val="24"/>
                  <w:szCs w:val="24"/>
                  <w14:ligatures w14:val="none"/>
                  <w:rPrChange w:id="5387"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5388" w:author="Administrator" w:date="2025-10-28T17:49:00Z" w16du:dateUtc="2025-10-28T10:49:00Z">
                    <w:rPr>
                      <w:rFonts w:ascii="TimesNewRomanPS-ItalicMT" w:eastAsia="Times New Roman" w:hAnsi="TimesNewRomanPS-ItalicMT" w:cs="Times New Roman"/>
                      <w:i/>
                      <w:iCs/>
                      <w:color w:val="000000"/>
                      <w:kern w:val="0"/>
                      <w14:ligatures w14:val="none"/>
                    </w:rPr>
                  </w:rPrChange>
                </w:rPr>
                <w:t>c hi</w:t>
              </w:r>
              <w:r w:rsidRPr="00CA691D">
                <w:rPr>
                  <w:rFonts w:ascii="Times New Roman" w:eastAsia="Times New Roman" w:hAnsi="Times New Roman" w:cs="Times New Roman"/>
                  <w:i/>
                  <w:iCs/>
                  <w:color w:val="000000"/>
                  <w:kern w:val="0"/>
                  <w:sz w:val="24"/>
                  <w:szCs w:val="24"/>
                  <w14:ligatures w14:val="none"/>
                  <w:rPrChange w:id="5389"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390" w:author="Administrator" w:date="2025-10-28T17:49:00Z" w16du:dateUtc="2025-10-28T10:49:00Z">
                    <w:rPr>
                      <w:rFonts w:ascii="TimesNewRomanPS-ItalicMT" w:eastAsia="Times New Roman" w:hAnsi="TimesNewRomanPS-ItalicMT" w:cs="Times New Roman"/>
                      <w:i/>
                      <w:iCs/>
                      <w:color w:val="000000"/>
                      <w:kern w:val="0"/>
                      <w14:ligatures w14:val="none"/>
                    </w:rPr>
                  </w:rPrChange>
                </w:rPr>
                <w:t>n trong c</w:t>
              </w:r>
              <w:r w:rsidRPr="00CA691D">
                <w:rPr>
                  <w:rFonts w:ascii="Times New Roman" w:eastAsia="Times New Roman" w:hAnsi="Times New Roman" w:cs="Times New Roman"/>
                  <w:i/>
                  <w:iCs/>
                  <w:color w:val="000000"/>
                  <w:kern w:val="0"/>
                  <w:sz w:val="24"/>
                  <w:szCs w:val="24"/>
                  <w14:ligatures w14:val="none"/>
                  <w:rPrChange w:id="5391"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392" w:author="Administrator" w:date="2025-10-28T17:49:00Z" w16du:dateUtc="2025-10-28T10:49:00Z">
                    <w:rPr>
                      <w:rFonts w:ascii="TimesNewRomanPS-ItalicMT" w:eastAsia="Times New Roman" w:hAnsi="TimesNewRomanPS-ItalicMT" w:cs="Times New Roman"/>
                      <w:i/>
                      <w:iCs/>
                      <w:color w:val="000000"/>
                      <w:kern w:val="0"/>
                      <w14:ligatures w14:val="none"/>
                    </w:rPr>
                  </w:rPrChange>
                </w:rPr>
                <w:t>c tr</w:t>
              </w:r>
              <w:r w:rsidRPr="00CA691D">
                <w:rPr>
                  <w:rFonts w:ascii="Times New Roman" w:eastAsia="Times New Roman" w:hAnsi="Times New Roman" w:cs="Times New Roman"/>
                  <w:i/>
                  <w:iCs/>
                  <w:color w:val="000000"/>
                  <w:kern w:val="0"/>
                  <w:sz w:val="24"/>
                  <w:szCs w:val="24"/>
                  <w14:ligatures w14:val="none"/>
                  <w:rPrChange w:id="5393"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5394"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5395"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539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p sau </w:t>
              </w:r>
              <w:r w:rsidRPr="00CA691D">
                <w:rPr>
                  <w:rFonts w:ascii="Times New Roman" w:eastAsia="Times New Roman" w:hAnsi="Times New Roman" w:cs="Times New Roman"/>
                  <w:i/>
                  <w:iCs/>
                  <w:color w:val="000000"/>
                  <w:kern w:val="0"/>
                  <w:sz w:val="24"/>
                  <w:szCs w:val="24"/>
                  <w14:ligatures w14:val="none"/>
                  <w:rPrChange w:id="5397" w:author="Administrator" w:date="2025-10-28T17:49:00Z" w16du:dateUtc="2025-10-28T10:49:00Z">
                    <w:rPr>
                      <w:rFonts w:ascii="Calibri" w:eastAsia="Times New Roman" w:hAnsi="Calibri" w:cs="Calibri"/>
                      <w:i/>
                      <w:iCs/>
                      <w:color w:val="000000"/>
                      <w:kern w:val="0"/>
                      <w14:ligatures w14:val="none"/>
                    </w:rPr>
                  </w:rPrChange>
                </w:rPr>
                <w:t>đ</w:t>
              </w:r>
              <w:r w:rsidRPr="00CA691D">
                <w:rPr>
                  <w:rFonts w:ascii="Times New Roman" w:eastAsia="Times New Roman" w:hAnsi="Times New Roman" w:cs="Times New Roman"/>
                  <w:i/>
                  <w:iCs/>
                  <w:color w:val="000000"/>
                  <w:kern w:val="0"/>
                  <w:sz w:val="24"/>
                  <w:szCs w:val="24"/>
                  <w14:ligatures w14:val="none"/>
                  <w:rPrChange w:id="5398" w:author="Administrator" w:date="2025-10-28T17:49:00Z" w16du:dateUtc="2025-10-28T10:49:00Z">
                    <w:rPr>
                      <w:rFonts w:ascii=".VnTime" w:eastAsia="Times New Roman" w:hAnsi=".VnTime" w:cs=".VnTime"/>
                      <w:i/>
                      <w:iCs/>
                      <w:color w:val="000000"/>
                      <w:kern w:val="0"/>
                      <w14:ligatures w14:val="none"/>
                    </w:rPr>
                  </w:rPrChange>
                </w:rPr>
                <w:t>â</w:t>
              </w:r>
              <w:r w:rsidRPr="00CA691D">
                <w:rPr>
                  <w:rFonts w:ascii="Times New Roman" w:eastAsia="Times New Roman" w:hAnsi="Times New Roman" w:cs="Times New Roman"/>
                  <w:i/>
                  <w:iCs/>
                  <w:color w:val="000000"/>
                  <w:kern w:val="0"/>
                  <w:sz w:val="24"/>
                  <w:szCs w:val="24"/>
                  <w14:ligatures w14:val="none"/>
                  <w:rPrChange w:id="5399" w:author="Administrator" w:date="2025-10-28T17:49:00Z" w16du:dateUtc="2025-10-28T10:49:00Z">
                    <w:rPr>
                      <w:rFonts w:ascii="TimesNewRomanPS-ItalicMT" w:eastAsia="Times New Roman" w:hAnsi="TimesNewRomanPS-ItalicMT" w:cs="Times New Roman"/>
                      <w:i/>
                      <w:iCs/>
                      <w:color w:val="000000"/>
                      <w:kern w:val="0"/>
                      <w14:ligatures w14:val="none"/>
                    </w:rPr>
                  </w:rPrChange>
                </w:rPr>
                <w:t>y:</w:t>
              </w:r>
            </w:ins>
          </w:p>
          <w:p w14:paraId="111AA7F9" w14:textId="77777777" w:rsidR="00CA691D" w:rsidRDefault="00CA691D" w:rsidP="00A3338D">
            <w:pPr>
              <w:pStyle w:val="Vnbnnidung0"/>
              <w:tabs>
                <w:tab w:val="left" w:pos="1996"/>
              </w:tabs>
              <w:spacing w:after="0" w:line="240" w:lineRule="auto"/>
              <w:ind w:firstLine="0"/>
              <w:jc w:val="both"/>
              <w:rPr>
                <w:ins w:id="5400" w:author="Administrator" w:date="2025-10-28T18:00:00Z" w16du:dateUtc="2025-10-28T11:00:00Z"/>
                <w:rFonts w:ascii="Times New Roman" w:eastAsia="Times New Roman" w:hAnsi="Times New Roman" w:cs="Times New Roman"/>
                <w:i/>
                <w:iCs/>
                <w:color w:val="000000"/>
                <w:kern w:val="0"/>
                <w:sz w:val="24"/>
                <w:szCs w:val="24"/>
                <w14:ligatures w14:val="none"/>
              </w:rPr>
            </w:pPr>
            <w:ins w:id="5401"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402" w:author="Administrator" w:date="2025-10-28T17:49:00Z" w16du:dateUtc="2025-10-28T10:49:00Z">
                    <w:rPr>
                      <w:rFonts w:ascii="TimesNewRomanPS-ItalicMT" w:eastAsia="Times New Roman" w:hAnsi="TimesNewRomanPS-ItalicMT" w:cs="Times New Roman"/>
                      <w:i/>
                      <w:iCs/>
                      <w:color w:val="000000"/>
                      <w:kern w:val="0"/>
                      <w14:ligatures w14:val="none"/>
                    </w:rPr>
                  </w:rPrChange>
                </w:rPr>
                <w:t>a) C</w:t>
              </w:r>
              <w:r w:rsidRPr="00CA691D">
                <w:rPr>
                  <w:rFonts w:ascii="Times New Roman" w:eastAsia="Times New Roman" w:hAnsi="Times New Roman" w:cs="Times New Roman" w:hint="eastAsia"/>
                  <w:i/>
                  <w:iCs/>
                  <w:color w:val="000000"/>
                  <w:kern w:val="0"/>
                  <w:sz w:val="24"/>
                  <w:szCs w:val="24"/>
                  <w14:ligatures w14:val="none"/>
                  <w:rPrChange w:id="5403"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540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d</w:t>
              </w:r>
              <w:r w:rsidRPr="00CA691D">
                <w:rPr>
                  <w:rFonts w:ascii="Times New Roman" w:eastAsia="Times New Roman" w:hAnsi="Times New Roman" w:cs="Times New Roman"/>
                  <w:i/>
                  <w:iCs/>
                  <w:color w:val="000000"/>
                  <w:kern w:val="0"/>
                  <w:sz w:val="24"/>
                  <w:szCs w:val="24"/>
                  <w14:ligatures w14:val="none"/>
                  <w:rPrChange w:id="5405"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5406" w:author="Administrator" w:date="2025-10-28T17:49:00Z" w16du:dateUtc="2025-10-28T10:49:00Z">
                    <w:rPr>
                      <w:rFonts w:ascii="TimesNewRomanPS-ItalicMT" w:eastAsia="Times New Roman" w:hAnsi="TimesNewRomanPS-ItalicMT" w:cs="Times New Roman"/>
                      <w:i/>
                      <w:iCs/>
                      <w:color w:val="000000"/>
                      <w:kern w:val="0"/>
                      <w14:ligatures w14:val="none"/>
                    </w:rPr>
                  </w:rPrChange>
                </w:rPr>
                <w:t>u hi</w:t>
              </w:r>
              <w:r w:rsidRPr="00CA691D">
                <w:rPr>
                  <w:rFonts w:ascii="Times New Roman" w:eastAsia="Times New Roman" w:hAnsi="Times New Roman" w:cs="Times New Roman"/>
                  <w:i/>
                  <w:iCs/>
                  <w:color w:val="000000"/>
                  <w:kern w:val="0"/>
                  <w:sz w:val="24"/>
                  <w:szCs w:val="24"/>
                  <w14:ligatures w14:val="none"/>
                  <w:rPrChange w:id="5407"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408" w:author="Administrator" w:date="2025-10-28T17:49:00Z" w16du:dateUtc="2025-10-28T10:49:00Z">
                    <w:rPr>
                      <w:rFonts w:ascii="TimesNewRomanPS-ItalicMT" w:eastAsia="Times New Roman" w:hAnsi="TimesNewRomanPS-ItalicMT" w:cs="Times New Roman"/>
                      <w:i/>
                      <w:iCs/>
                      <w:color w:val="000000"/>
                      <w:kern w:val="0"/>
                      <w14:ligatures w14:val="none"/>
                    </w:rPr>
                  </w:rPrChange>
                </w:rPr>
                <w:t>u vi ph</w:t>
              </w:r>
              <w:r w:rsidRPr="00CA691D">
                <w:rPr>
                  <w:rFonts w:ascii="Times New Roman" w:eastAsia="Times New Roman" w:hAnsi="Times New Roman" w:cs="Times New Roman"/>
                  <w:i/>
                  <w:iCs/>
                  <w:color w:val="000000"/>
                  <w:kern w:val="0"/>
                  <w:sz w:val="24"/>
                  <w:szCs w:val="24"/>
                  <w14:ligatures w14:val="none"/>
                  <w:rPrChange w:id="5409"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5410" w:author="Administrator" w:date="2025-10-28T17:49:00Z" w16du:dateUtc="2025-10-28T10:49:00Z">
                    <w:rPr>
                      <w:rFonts w:ascii="TimesNewRomanPS-ItalicMT" w:eastAsia="Times New Roman" w:hAnsi="TimesNewRomanPS-ItalicMT" w:cs="Times New Roman"/>
                      <w:i/>
                      <w:iCs/>
                      <w:color w:val="000000"/>
                      <w:kern w:val="0"/>
                      <w14:ligatures w14:val="none"/>
                    </w:rPr>
                  </w:rPrChange>
                </w:rPr>
                <w:t>m ph</w:t>
              </w:r>
              <w:r w:rsidRPr="00CA691D">
                <w:rPr>
                  <w:rFonts w:ascii="Times New Roman" w:eastAsia="Times New Roman" w:hAnsi="Times New Roman" w:cs="Times New Roman"/>
                  <w:i/>
                  <w:iCs/>
                  <w:color w:val="000000"/>
                  <w:kern w:val="0"/>
                  <w:sz w:val="24"/>
                  <w:szCs w:val="24"/>
                  <w14:ligatures w14:val="none"/>
                  <w:rPrChange w:id="5411"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412" w:author="Administrator" w:date="2025-10-28T17:49:00Z" w16du:dateUtc="2025-10-28T10:49:00Z">
                    <w:rPr>
                      <w:rFonts w:ascii="TimesNewRomanPS-ItalicMT" w:eastAsia="Times New Roman" w:hAnsi="TimesNewRomanPS-ItalicMT" w:cs="Times New Roman"/>
                      <w:i/>
                      <w:iCs/>
                      <w:color w:val="000000"/>
                      <w:kern w:val="0"/>
                      <w14:ligatures w14:val="none"/>
                    </w:rPr>
                  </w:rPrChange>
                </w:rPr>
                <w:t>p lu</w:t>
              </w:r>
              <w:r w:rsidRPr="00CA691D">
                <w:rPr>
                  <w:rFonts w:ascii="Times New Roman" w:eastAsia="Times New Roman" w:hAnsi="Times New Roman" w:cs="Times New Roman"/>
                  <w:i/>
                  <w:iCs/>
                  <w:color w:val="000000"/>
                  <w:kern w:val="0"/>
                  <w:sz w:val="24"/>
                  <w:szCs w:val="24"/>
                  <w14:ligatures w14:val="none"/>
                  <w:rPrChange w:id="5413"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5414" w:author="Administrator" w:date="2025-10-28T17:49:00Z" w16du:dateUtc="2025-10-28T10:49:00Z">
                    <w:rPr>
                      <w:rFonts w:ascii="TimesNewRomanPS-ItalicMT" w:eastAsia="Times New Roman" w:hAnsi="TimesNewRomanPS-ItalicMT" w:cs="Times New Roman"/>
                      <w:i/>
                      <w:iCs/>
                      <w:color w:val="000000"/>
                      <w:kern w:val="0"/>
                      <w14:ligatures w14:val="none"/>
                    </w:rPr>
                  </w:rPrChange>
                </w:rPr>
                <w:t>t;</w:t>
              </w:r>
            </w:ins>
          </w:p>
          <w:p w14:paraId="61378D42" w14:textId="77777777" w:rsidR="00CA691D" w:rsidRDefault="00CA691D" w:rsidP="00A3338D">
            <w:pPr>
              <w:pStyle w:val="Vnbnnidung0"/>
              <w:tabs>
                <w:tab w:val="left" w:pos="1996"/>
              </w:tabs>
              <w:spacing w:after="0" w:line="240" w:lineRule="auto"/>
              <w:ind w:firstLine="0"/>
              <w:jc w:val="both"/>
              <w:rPr>
                <w:ins w:id="5415" w:author="Administrator" w:date="2025-10-28T18:00:00Z" w16du:dateUtc="2025-10-28T11:00:00Z"/>
                <w:rFonts w:ascii="Times New Roman" w:eastAsia="Times New Roman" w:hAnsi="Times New Roman" w:cs="Times New Roman"/>
                <w:i/>
                <w:iCs/>
                <w:color w:val="000000"/>
                <w:kern w:val="0"/>
                <w:sz w:val="24"/>
                <w:szCs w:val="24"/>
                <w14:ligatures w14:val="none"/>
              </w:rPr>
            </w:pPr>
            <w:ins w:id="5416"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417" w:author="Administrator" w:date="2025-10-28T17:49:00Z" w16du:dateUtc="2025-10-28T10:49:00Z">
                    <w:rPr>
                      <w:rFonts w:ascii="TimesNewRomanPS-ItalicMT" w:eastAsia="Times New Roman" w:hAnsi="TimesNewRomanPS-ItalicMT" w:cs="Times New Roman"/>
                      <w:i/>
                      <w:iCs/>
                      <w:color w:val="000000"/>
                      <w:kern w:val="0"/>
                      <w14:ligatures w14:val="none"/>
                    </w:rPr>
                  </w:rPrChange>
                </w:rPr>
                <w:t>b) Tr</w:t>
              </w:r>
              <w:r w:rsidRPr="00CA691D">
                <w:rPr>
                  <w:rFonts w:ascii="Times New Roman" w:eastAsia="Times New Roman" w:hAnsi="Times New Roman" w:cs="Times New Roman"/>
                  <w:i/>
                  <w:iCs/>
                  <w:color w:val="000000"/>
                  <w:kern w:val="0"/>
                  <w:sz w:val="24"/>
                  <w:szCs w:val="24"/>
                  <w14:ligatures w14:val="none"/>
                  <w:rPrChange w:id="5418"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5419"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5420"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5421" w:author="Administrator" w:date="2025-10-28T17:49:00Z" w16du:dateUtc="2025-10-28T10:49:00Z">
                    <w:rPr>
                      <w:rFonts w:ascii="TimesNewRomanPS-ItalicMT" w:eastAsia="Times New Roman" w:hAnsi="TimesNewRomanPS-ItalicMT" w:cs="Times New Roman"/>
                      <w:i/>
                      <w:iCs/>
                      <w:color w:val="000000"/>
                      <w:kern w:val="0"/>
                      <w14:ligatures w14:val="none"/>
                    </w:rPr>
                  </w:rPrChange>
                </w:rPr>
                <w:t>p c</w:t>
              </w:r>
              <w:r w:rsidRPr="00CA691D">
                <w:rPr>
                  <w:rFonts w:ascii="Times New Roman" w:eastAsia="Times New Roman" w:hAnsi="Times New Roman" w:cs="Times New Roman"/>
                  <w:i/>
                  <w:iCs/>
                  <w:color w:val="000000"/>
                  <w:kern w:val="0"/>
                  <w:sz w:val="24"/>
                  <w:szCs w:val="24"/>
                  <w14:ligatures w14:val="none"/>
                  <w:rPrChange w:id="5422" w:author="Administrator" w:date="2025-10-28T17:49:00Z" w16du:dateUtc="2025-10-28T10:49:00Z">
                    <w:rPr>
                      <w:rFonts w:ascii="Calibri" w:eastAsia="Times New Roman" w:hAnsi="Calibri" w:cs="Calibri"/>
                      <w:i/>
                      <w:iCs/>
                      <w:color w:val="000000"/>
                      <w:kern w:val="0"/>
                      <w14:ligatures w14:val="none"/>
                    </w:rPr>
                  </w:rPrChange>
                </w:rPr>
                <w:t>ầ</w:t>
              </w:r>
              <w:r w:rsidRPr="00CA691D">
                <w:rPr>
                  <w:rFonts w:ascii="Times New Roman" w:eastAsia="Times New Roman" w:hAnsi="Times New Roman" w:cs="Times New Roman"/>
                  <w:i/>
                  <w:iCs/>
                  <w:color w:val="000000"/>
                  <w:kern w:val="0"/>
                  <w:sz w:val="24"/>
                  <w:szCs w:val="24"/>
                  <w14:ligatures w14:val="none"/>
                  <w:rPrChange w:id="5423" w:author="Administrator" w:date="2025-10-28T17:49:00Z" w16du:dateUtc="2025-10-28T10:49:00Z">
                    <w:rPr>
                      <w:rFonts w:ascii="TimesNewRomanPS-ItalicMT" w:eastAsia="Times New Roman" w:hAnsi="TimesNewRomanPS-ItalicMT" w:cs="Times New Roman"/>
                      <w:i/>
                      <w:iCs/>
                      <w:color w:val="000000"/>
                      <w:kern w:val="0"/>
                      <w14:ligatures w14:val="none"/>
                    </w:rPr>
                  </w:rPrChange>
                </w:rPr>
                <w:t>n thi</w:t>
              </w:r>
              <w:r w:rsidRPr="00CA691D">
                <w:rPr>
                  <w:rFonts w:ascii="Times New Roman" w:eastAsia="Times New Roman" w:hAnsi="Times New Roman" w:cs="Times New Roman"/>
                  <w:i/>
                  <w:iCs/>
                  <w:color w:val="000000"/>
                  <w:kern w:val="0"/>
                  <w:sz w:val="24"/>
                  <w:szCs w:val="24"/>
                  <w14:ligatures w14:val="none"/>
                  <w:rPrChange w:id="5424"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542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w:t>
              </w:r>
              <w:r w:rsidRPr="00CA691D">
                <w:rPr>
                  <w:rFonts w:ascii="Times New Roman" w:eastAsia="Times New Roman" w:hAnsi="Times New Roman" w:cs="Times New Roman"/>
                  <w:i/>
                  <w:iCs/>
                  <w:color w:val="000000"/>
                  <w:kern w:val="0"/>
                  <w:sz w:val="24"/>
                  <w:szCs w:val="24"/>
                  <w14:ligatures w14:val="none"/>
                  <w:rPrChange w:id="5426" w:author="Administrator" w:date="2025-10-28T17:49:00Z" w16du:dateUtc="2025-10-28T10:49:00Z">
                    <w:rPr>
                      <w:rFonts w:ascii="Calibri" w:eastAsia="Times New Roman" w:hAnsi="Calibri" w:cs="Calibri"/>
                      <w:i/>
                      <w:iCs/>
                      <w:color w:val="000000"/>
                      <w:kern w:val="0"/>
                      <w14:ligatures w14:val="none"/>
                    </w:rPr>
                  </w:rPrChange>
                </w:rPr>
                <w:t>để</w:t>
              </w:r>
              <w:r w:rsidRPr="00CA691D">
                <w:rPr>
                  <w:rFonts w:ascii="Times New Roman" w:eastAsia="Times New Roman" w:hAnsi="Times New Roman" w:cs="Times New Roman"/>
                  <w:i/>
                  <w:iCs/>
                  <w:color w:val="000000"/>
                  <w:kern w:val="0"/>
                  <w:sz w:val="24"/>
                  <w:szCs w:val="24"/>
                  <w14:ligatures w14:val="none"/>
                  <w:rPrChange w:id="542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b</w:t>
              </w:r>
              <w:r w:rsidRPr="00CA691D">
                <w:rPr>
                  <w:rFonts w:ascii="Times New Roman" w:eastAsia="Times New Roman" w:hAnsi="Times New Roman" w:cs="Times New Roman"/>
                  <w:i/>
                  <w:iCs/>
                  <w:color w:val="000000"/>
                  <w:kern w:val="0"/>
                  <w:sz w:val="24"/>
                  <w:szCs w:val="24"/>
                  <w14:ligatures w14:val="none"/>
                  <w:rPrChange w:id="5428"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42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o </w:t>
              </w:r>
              <w:r w:rsidRPr="00CA691D">
                <w:rPr>
                  <w:rFonts w:ascii="Times New Roman" w:eastAsia="Times New Roman" w:hAnsi="Times New Roman" w:cs="Times New Roman"/>
                  <w:i/>
                  <w:iCs/>
                  <w:color w:val="000000"/>
                  <w:kern w:val="0"/>
                  <w:sz w:val="24"/>
                  <w:szCs w:val="24"/>
                  <w14:ligatures w14:val="none"/>
                  <w:rPrChange w:id="5430" w:author="Administrator" w:date="2025-10-28T17:49:00Z" w16du:dateUtc="2025-10-28T10:49:00Z">
                    <w:rPr>
                      <w:rFonts w:ascii="Calibri" w:eastAsia="Times New Roman" w:hAnsi="Calibri" w:cs="Calibri"/>
                      <w:i/>
                      <w:iCs/>
                      <w:color w:val="000000"/>
                      <w:kern w:val="0"/>
                      <w14:ligatures w14:val="none"/>
                    </w:rPr>
                  </w:rPrChange>
                </w:rPr>
                <w:t>đả</w:t>
              </w:r>
              <w:r w:rsidRPr="00CA691D">
                <w:rPr>
                  <w:rFonts w:ascii="Times New Roman" w:eastAsia="Times New Roman" w:hAnsi="Times New Roman" w:cs="Times New Roman"/>
                  <w:i/>
                  <w:iCs/>
                  <w:color w:val="000000"/>
                  <w:kern w:val="0"/>
                  <w:sz w:val="24"/>
                  <w:szCs w:val="24"/>
                  <w14:ligatures w14:val="none"/>
                  <w:rPrChange w:id="5431" w:author="Administrator" w:date="2025-10-28T17:49:00Z" w16du:dateUtc="2025-10-28T10:49:00Z">
                    <w:rPr>
                      <w:rFonts w:ascii="TimesNewRomanPS-ItalicMT" w:eastAsia="Times New Roman" w:hAnsi="TimesNewRomanPS-ItalicMT" w:cs="Times New Roman"/>
                      <w:i/>
                      <w:iCs/>
                      <w:color w:val="000000"/>
                      <w:kern w:val="0"/>
                      <w14:ligatures w14:val="none"/>
                    </w:rPr>
                  </w:rPrChange>
                </w:rPr>
                <w:t>m qu</w:t>
              </w:r>
              <w:r w:rsidRPr="00CA691D">
                <w:rPr>
                  <w:rFonts w:ascii="Times New Roman" w:eastAsia="Times New Roman" w:hAnsi="Times New Roman" w:cs="Times New Roman"/>
                  <w:i/>
                  <w:iCs/>
                  <w:color w:val="000000"/>
                  <w:kern w:val="0"/>
                  <w:sz w:val="24"/>
                  <w:szCs w:val="24"/>
                  <w14:ligatures w14:val="none"/>
                  <w:rPrChange w:id="5432"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5433" w:author="Administrator" w:date="2025-10-28T17:49:00Z" w16du:dateUtc="2025-10-28T10:49:00Z">
                    <w:rPr>
                      <w:rFonts w:ascii="TimesNewRomanPS-ItalicMT" w:eastAsia="Times New Roman" w:hAnsi="TimesNewRomanPS-ItalicMT" w:cs="Times New Roman"/>
                      <w:i/>
                      <w:iCs/>
                      <w:color w:val="000000"/>
                      <w:kern w:val="0"/>
                      <w14:ligatures w14:val="none"/>
                    </w:rPr>
                  </w:rPrChange>
                </w:rPr>
                <w:t>c ph</w:t>
              </w:r>
              <w:r w:rsidRPr="00CA691D">
                <w:rPr>
                  <w:rFonts w:ascii="Times New Roman" w:eastAsia="Times New Roman" w:hAnsi="Times New Roman" w:cs="Times New Roman"/>
                  <w:i/>
                  <w:iCs/>
                  <w:color w:val="000000"/>
                  <w:kern w:val="0"/>
                  <w:sz w:val="24"/>
                  <w:szCs w:val="24"/>
                  <w14:ligatures w14:val="none"/>
                  <w:rPrChange w:id="5434" w:author="Administrator" w:date="2025-10-28T17:49:00Z" w16du:dateUtc="2025-10-28T10:49:00Z">
                    <w:rPr>
                      <w:rFonts w:ascii=".VnTime" w:eastAsia="Times New Roman" w:hAnsi=".VnTime" w:cs=".VnTime"/>
                      <w:i/>
                      <w:iCs/>
                      <w:color w:val="000000"/>
                      <w:kern w:val="0"/>
                      <w14:ligatures w14:val="none"/>
                    </w:rPr>
                  </w:rPrChange>
                </w:rPr>
                <w:t>ò</w:t>
              </w:r>
              <w:r w:rsidRPr="00CA691D">
                <w:rPr>
                  <w:rFonts w:ascii="Times New Roman" w:eastAsia="Times New Roman" w:hAnsi="Times New Roman" w:cs="Times New Roman"/>
                  <w:i/>
                  <w:iCs/>
                  <w:color w:val="000000"/>
                  <w:kern w:val="0"/>
                  <w:sz w:val="24"/>
                  <w:szCs w:val="24"/>
                  <w14:ligatures w14:val="none"/>
                  <w:rPrChange w:id="5435" w:author="Administrator" w:date="2025-10-28T17:49:00Z" w16du:dateUtc="2025-10-28T10:49:00Z">
                    <w:rPr>
                      <w:rFonts w:ascii="TimesNewRomanPS-ItalicMT" w:eastAsia="Times New Roman" w:hAnsi="TimesNewRomanPS-ItalicMT" w:cs="Times New Roman"/>
                      <w:i/>
                      <w:iCs/>
                      <w:color w:val="000000"/>
                      <w:kern w:val="0"/>
                      <w14:ligatures w14:val="none"/>
                    </w:rPr>
                  </w:rPrChange>
                </w:rPr>
                <w:t>ng, an ninh, tr</w:t>
              </w:r>
              <w:r w:rsidRPr="00CA691D">
                <w:rPr>
                  <w:rFonts w:ascii="Times New Roman" w:eastAsia="Times New Roman" w:hAnsi="Times New Roman" w:cs="Times New Roman"/>
                  <w:i/>
                  <w:iCs/>
                  <w:color w:val="000000"/>
                  <w:kern w:val="0"/>
                  <w:sz w:val="24"/>
                  <w:szCs w:val="24"/>
                  <w14:ligatures w14:val="none"/>
                  <w:rPrChange w:id="5436"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5437" w:author="Administrator" w:date="2025-10-28T17:49:00Z" w16du:dateUtc="2025-10-28T10:49:00Z">
                    <w:rPr>
                      <w:rFonts w:ascii="TimesNewRomanPS-ItalicMT" w:eastAsia="Times New Roman" w:hAnsi="TimesNewRomanPS-ItalicMT" w:cs="Times New Roman"/>
                      <w:i/>
                      <w:iCs/>
                      <w:color w:val="000000"/>
                      <w:kern w:val="0"/>
                      <w14:ligatures w14:val="none"/>
                    </w:rPr>
                  </w:rPrChange>
                </w:rPr>
                <w:t>t t</w:t>
              </w:r>
              <w:r w:rsidRPr="00CA691D">
                <w:rPr>
                  <w:rFonts w:ascii="Times New Roman" w:eastAsia="Times New Roman" w:hAnsi="Times New Roman" w:cs="Times New Roman"/>
                  <w:i/>
                  <w:iCs/>
                  <w:color w:val="000000"/>
                  <w:kern w:val="0"/>
                  <w:sz w:val="24"/>
                  <w:szCs w:val="24"/>
                  <w14:ligatures w14:val="none"/>
                  <w:rPrChange w:id="5438"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5439" w:author="Administrator" w:date="2025-10-28T17:49:00Z" w16du:dateUtc="2025-10-28T10:49:00Z">
                    <w:rPr>
                      <w:rFonts w:ascii="TimesNewRomanPS-ItalicMT" w:eastAsia="Times New Roman" w:hAnsi="TimesNewRomanPS-ItalicMT" w:cs="Times New Roman"/>
                      <w:i/>
                      <w:iCs/>
                      <w:color w:val="000000"/>
                      <w:kern w:val="0"/>
                      <w14:ligatures w14:val="none"/>
                    </w:rPr>
                  </w:rPrChange>
                </w:rPr>
                <w:t>,</w:t>
              </w:r>
            </w:ins>
            <w:ins w:id="5440"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441"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442" w:author="Administrator" w:date="2025-10-28T17:49:00Z" w16du:dateUtc="2025-10-28T10:49:00Z">
                    <w:rPr>
                      <w:rFonts w:ascii="TimesNewRomanPS-ItalicMT" w:eastAsia="Times New Roman" w:hAnsi="TimesNewRomanPS-ItalicMT" w:cs="Times New Roman"/>
                      <w:i/>
                      <w:iCs/>
                      <w:color w:val="000000"/>
                      <w:kern w:val="0"/>
                      <w14:ligatures w14:val="none"/>
                    </w:rPr>
                  </w:rPrChange>
                </w:rPr>
                <w:t>an to</w:t>
              </w:r>
              <w:r w:rsidRPr="00CA691D">
                <w:rPr>
                  <w:rFonts w:ascii="Times New Roman" w:eastAsia="Times New Roman" w:hAnsi="Times New Roman" w:cs="Times New Roman"/>
                  <w:i/>
                  <w:iCs/>
                  <w:color w:val="000000"/>
                  <w:kern w:val="0"/>
                  <w:sz w:val="24"/>
                  <w:szCs w:val="24"/>
                  <w14:ligatures w14:val="none"/>
                  <w:rPrChange w:id="5443"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444" w:author="Administrator" w:date="2025-10-28T17:49:00Z" w16du:dateUtc="2025-10-28T10:49:00Z">
                    <w:rPr>
                      <w:rFonts w:ascii="TimesNewRomanPS-ItalicMT" w:eastAsia="Times New Roman" w:hAnsi="TimesNewRomanPS-ItalicMT" w:cs="Times New Roman"/>
                      <w:i/>
                      <w:iCs/>
                      <w:color w:val="000000"/>
                      <w:kern w:val="0"/>
                      <w14:ligatures w14:val="none"/>
                    </w:rPr>
                  </w:rPrChange>
                </w:rPr>
                <w:t>n x</w:t>
              </w:r>
              <w:r w:rsidRPr="00CA691D">
                <w:rPr>
                  <w:rFonts w:ascii="Times New Roman" w:eastAsia="Times New Roman" w:hAnsi="Times New Roman" w:cs="Times New Roman"/>
                  <w:i/>
                  <w:iCs/>
                  <w:color w:val="000000"/>
                  <w:kern w:val="0"/>
                  <w:sz w:val="24"/>
                  <w:szCs w:val="24"/>
                  <w14:ligatures w14:val="none"/>
                  <w:rPrChange w:id="5445" w:author="Administrator" w:date="2025-10-28T17:49:00Z" w16du:dateUtc="2025-10-28T10:49:00Z">
                    <w:rPr>
                      <w:rFonts w:ascii=".VnTime" w:eastAsia="Times New Roman" w:hAnsi=".VnTime" w:cs=".VnTime"/>
                      <w:i/>
                      <w:iCs/>
                      <w:color w:val="000000"/>
                      <w:kern w:val="0"/>
                      <w14:ligatures w14:val="none"/>
                    </w:rPr>
                  </w:rPrChange>
                </w:rPr>
                <w:t>ã</w:t>
              </w:r>
            </w:ins>
            <w:ins w:id="5446"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447"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448" w:author="Administrator" w:date="2025-10-28T17:49:00Z" w16du:dateUtc="2025-10-28T10:49:00Z">
                    <w:rPr>
                      <w:rFonts w:ascii="TimesNewRomanPS-ItalicMT" w:eastAsia="Times New Roman" w:hAnsi="TimesNewRomanPS-ItalicMT" w:cs="Times New Roman"/>
                      <w:i/>
                      <w:iCs/>
                      <w:color w:val="000000"/>
                      <w:kern w:val="0"/>
                      <w14:ligatures w14:val="none"/>
                    </w:rPr>
                  </w:rPrChange>
                </w:rPr>
                <w:t>h</w:t>
              </w:r>
              <w:r w:rsidRPr="00CA691D">
                <w:rPr>
                  <w:rFonts w:ascii="Times New Roman" w:eastAsia="Times New Roman" w:hAnsi="Times New Roman" w:cs="Times New Roman"/>
                  <w:i/>
                  <w:iCs/>
                  <w:color w:val="000000"/>
                  <w:kern w:val="0"/>
                  <w:sz w:val="24"/>
                  <w:szCs w:val="24"/>
                  <w14:ligatures w14:val="none"/>
                  <w:rPrChange w:id="5449"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5450"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545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45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ph</w:t>
              </w:r>
              <w:r w:rsidRPr="00CA691D">
                <w:rPr>
                  <w:rFonts w:ascii="Times New Roman" w:eastAsia="Times New Roman" w:hAnsi="Times New Roman" w:cs="Times New Roman"/>
                  <w:i/>
                  <w:iCs/>
                  <w:color w:val="000000"/>
                  <w:kern w:val="0"/>
                  <w:sz w:val="24"/>
                  <w:szCs w:val="24"/>
                  <w14:ligatures w14:val="none"/>
                  <w:rPrChange w:id="5453" w:author="Administrator" w:date="2025-10-28T17:49:00Z" w16du:dateUtc="2025-10-28T10:49:00Z">
                    <w:rPr>
                      <w:rFonts w:ascii=".VnTime" w:eastAsia="Times New Roman" w:hAnsi=".VnTime" w:cs=".VnTime"/>
                      <w:i/>
                      <w:iCs/>
                      <w:color w:val="000000"/>
                      <w:kern w:val="0"/>
                      <w14:ligatures w14:val="none"/>
                    </w:rPr>
                  </w:rPrChange>
                </w:rPr>
                <w:t>ò</w:t>
              </w:r>
              <w:r w:rsidRPr="00CA691D">
                <w:rPr>
                  <w:rFonts w:ascii="Times New Roman" w:eastAsia="Times New Roman" w:hAnsi="Times New Roman" w:cs="Times New Roman"/>
                  <w:i/>
                  <w:iCs/>
                  <w:color w:val="000000"/>
                  <w:kern w:val="0"/>
                  <w:sz w:val="24"/>
                  <w:szCs w:val="24"/>
                  <w14:ligatures w14:val="none"/>
                  <w:rPrChange w:id="5454" w:author="Administrator" w:date="2025-10-28T17:49:00Z" w16du:dateUtc="2025-10-28T10:49:00Z">
                    <w:rPr>
                      <w:rFonts w:ascii="TimesNewRomanPS-ItalicMT" w:eastAsia="Times New Roman" w:hAnsi="TimesNewRomanPS-ItalicMT" w:cs="Times New Roman"/>
                      <w:i/>
                      <w:iCs/>
                      <w:color w:val="000000"/>
                      <w:kern w:val="0"/>
                      <w14:ligatures w14:val="none"/>
                    </w:rPr>
                  </w:rPrChange>
                </w:rPr>
                <w:t>ng, ch</w:t>
              </w:r>
              <w:r w:rsidRPr="00CA691D">
                <w:rPr>
                  <w:rFonts w:ascii="Times New Roman" w:eastAsia="Times New Roman" w:hAnsi="Times New Roman" w:cs="Times New Roman"/>
                  <w:i/>
                  <w:iCs/>
                  <w:color w:val="000000"/>
                  <w:kern w:val="0"/>
                  <w:sz w:val="24"/>
                  <w:szCs w:val="24"/>
                  <w14:ligatures w14:val="none"/>
                  <w:rPrChange w:id="5455"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5456" w:author="Administrator" w:date="2025-10-28T17:49:00Z" w16du:dateUtc="2025-10-28T10:49:00Z">
                    <w:rPr>
                      <w:rFonts w:ascii="TimesNewRomanPS-ItalicMT" w:eastAsia="Times New Roman" w:hAnsi="TimesNewRomanPS-ItalicMT" w:cs="Times New Roman"/>
                      <w:i/>
                      <w:iCs/>
                      <w:color w:val="000000"/>
                      <w:kern w:val="0"/>
                      <w14:ligatures w14:val="none"/>
                    </w:rPr>
                  </w:rPrChange>
                </w:rPr>
                <w:t>ng d</w:t>
              </w:r>
              <w:r w:rsidRPr="00CA691D">
                <w:rPr>
                  <w:rFonts w:ascii="Times New Roman" w:eastAsia="Times New Roman" w:hAnsi="Times New Roman" w:cs="Times New Roman"/>
                  <w:i/>
                  <w:iCs/>
                  <w:color w:val="000000"/>
                  <w:kern w:val="0"/>
                  <w:sz w:val="24"/>
                  <w:szCs w:val="24"/>
                  <w14:ligatures w14:val="none"/>
                  <w:rPrChange w:id="5457" w:author="Administrator" w:date="2025-10-28T17:49:00Z" w16du:dateUtc="2025-10-28T10:49:00Z">
                    <w:rPr>
                      <w:rFonts w:ascii="Calibri" w:eastAsia="Times New Roman" w:hAnsi="Calibri" w:cs="Calibri"/>
                      <w:i/>
                      <w:iCs/>
                      <w:color w:val="000000"/>
                      <w:kern w:val="0"/>
                      <w14:ligatures w14:val="none"/>
                    </w:rPr>
                  </w:rPrChange>
                </w:rPr>
                <w:t>ị</w:t>
              </w:r>
              <w:r w:rsidRPr="00CA691D">
                <w:rPr>
                  <w:rFonts w:ascii="Times New Roman" w:eastAsia="Times New Roman" w:hAnsi="Times New Roman" w:cs="Times New Roman"/>
                  <w:i/>
                  <w:iCs/>
                  <w:color w:val="000000"/>
                  <w:kern w:val="0"/>
                  <w:sz w:val="24"/>
                  <w:szCs w:val="24"/>
                  <w14:ligatures w14:val="none"/>
                  <w:rPrChange w:id="5458" w:author="Administrator" w:date="2025-10-28T17:49:00Z" w16du:dateUtc="2025-10-28T10:49:00Z">
                    <w:rPr>
                      <w:rFonts w:ascii="TimesNewRomanPS-ItalicMT" w:eastAsia="Times New Roman" w:hAnsi="TimesNewRomanPS-ItalicMT" w:cs="Times New Roman"/>
                      <w:i/>
                      <w:iCs/>
                      <w:color w:val="000000"/>
                      <w:kern w:val="0"/>
                      <w14:ligatures w14:val="none"/>
                    </w:rPr>
                  </w:rPrChange>
                </w:rPr>
                <w:t>ch b</w:t>
              </w:r>
              <w:r w:rsidRPr="00CA691D">
                <w:rPr>
                  <w:rFonts w:ascii="Times New Roman" w:eastAsia="Times New Roman" w:hAnsi="Times New Roman" w:cs="Times New Roman"/>
                  <w:i/>
                  <w:iCs/>
                  <w:color w:val="000000"/>
                  <w:kern w:val="0"/>
                  <w:sz w:val="24"/>
                  <w:szCs w:val="24"/>
                  <w14:ligatures w14:val="none"/>
                  <w:rPrChange w:id="5459"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460" w:author="Administrator" w:date="2025-10-28T17:49:00Z" w16du:dateUtc="2025-10-28T10:49:00Z">
                    <w:rPr>
                      <w:rFonts w:ascii="TimesNewRomanPS-ItalicMT" w:eastAsia="Times New Roman" w:hAnsi="TimesNewRomanPS-ItalicMT" w:cs="Times New Roman"/>
                      <w:i/>
                      <w:iCs/>
                      <w:color w:val="000000"/>
                      <w:kern w:val="0"/>
                      <w14:ligatures w14:val="none"/>
                    </w:rPr>
                  </w:rPrChange>
                </w:rPr>
                <w:t>nh</w:t>
              </w:r>
              <w:r w:rsidRPr="00CA691D">
                <w:rPr>
                  <w:rFonts w:ascii="Times New Roman" w:eastAsia="Times New Roman" w:hAnsi="Times New Roman" w:cs="Times New Roman"/>
                  <w:i/>
                  <w:iCs/>
                  <w:color w:val="000000"/>
                  <w:kern w:val="0"/>
                  <w:sz w:val="24"/>
                  <w:szCs w:val="24"/>
                  <w14:ligatures w14:val="none"/>
                  <w:rPrChange w:id="5461" w:author="Administrator" w:date="2025-10-28T17:49:00Z" w16du:dateUtc="2025-10-28T10:49:00Z">
                    <w:rPr>
                      <w:rFonts w:ascii=".VnTime" w:eastAsia="Times New Roman" w:hAnsi=".VnTime" w:cs=".VnTime"/>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5462" w:author="Administrator" w:date="2025-10-28T17:49:00Z" w16du:dateUtc="2025-10-28T10:49:00Z">
                    <w:rPr>
                      <w:rFonts w:ascii="TimesNewRomanPS-ItalicMT" w:eastAsia="Times New Roman" w:hAnsi="TimesNewRomanPS-ItalicMT" w:cs="Times New Roman"/>
                      <w:i/>
                      <w:iCs/>
                      <w:color w:val="000000"/>
                      <w:kern w:val="0"/>
                      <w14:ligatures w14:val="none"/>
                    </w:rPr>
                  </w:rPrChange>
                </w:rPr>
                <w:t>.</w:t>
              </w:r>
            </w:ins>
          </w:p>
          <w:p w14:paraId="0EC996E5" w14:textId="77777777" w:rsidR="00CA691D" w:rsidRDefault="00CA691D" w:rsidP="00A3338D">
            <w:pPr>
              <w:pStyle w:val="Vnbnnidung0"/>
              <w:tabs>
                <w:tab w:val="left" w:pos="1996"/>
              </w:tabs>
              <w:spacing w:after="0" w:line="240" w:lineRule="auto"/>
              <w:ind w:firstLine="0"/>
              <w:jc w:val="both"/>
              <w:rPr>
                <w:ins w:id="5463" w:author="Administrator" w:date="2025-10-28T18:00:00Z" w16du:dateUtc="2025-10-28T11:00:00Z"/>
                <w:rFonts w:ascii="Times New Roman" w:eastAsia="Times New Roman" w:hAnsi="Times New Roman" w:cs="Times New Roman"/>
                <w:color w:val="000000"/>
                <w:kern w:val="0"/>
                <w:sz w:val="24"/>
                <w:szCs w:val="24"/>
                <w14:ligatures w14:val="none"/>
              </w:rPr>
            </w:pPr>
            <w:ins w:id="5464"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5465" w:author="Administrator" w:date="2025-10-28T17:49:00Z" w16du:dateUtc="2025-10-28T10:49:00Z">
                    <w:rPr>
                      <w:rFonts w:ascii="TimesNewRomanPSMT" w:eastAsia="Times New Roman" w:hAnsi="TimesNewRomanPSMT" w:cs="Times New Roman"/>
                      <w:color w:val="000000"/>
                      <w:kern w:val="0"/>
                      <w14:ligatures w14:val="none"/>
                    </w:rPr>
                  </w:rPrChange>
                </w:rPr>
                <w:t>- L</w:t>
              </w:r>
              <w:r w:rsidRPr="00CA691D">
                <w:rPr>
                  <w:rFonts w:ascii="Times New Roman" w:eastAsia="Times New Roman" w:hAnsi="Times New Roman" w:cs="Times New Roman" w:hint="eastAsia"/>
                  <w:color w:val="000000"/>
                  <w:kern w:val="0"/>
                  <w:sz w:val="24"/>
                  <w:szCs w:val="24"/>
                  <w14:ligatures w14:val="none"/>
                  <w:rPrChange w:id="5466" w:author="Administrator" w:date="2025-10-28T17:49:00Z" w16du:dateUtc="2025-10-28T10:49:00Z">
                    <w:rPr>
                      <w:rFonts w:ascii="TimesNewRomanPSMT" w:eastAsia="Times New Roman" w:hAnsi="TimesNewRomanPSMT" w:cs="Times New Roman" w:hint="eastAsia"/>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5467" w:author="Administrator" w:date="2025-10-28T17:49:00Z" w16du:dateUtc="2025-10-28T10:49:00Z">
                    <w:rPr>
                      <w:rFonts w:ascii="TimesNewRomanPSMT" w:eastAsia="Times New Roman" w:hAnsi="TimesNewRomanPSMT" w:cs="Times New Roman"/>
                      <w:color w:val="000000"/>
                      <w:kern w:val="0"/>
                      <w14:ligatures w14:val="none"/>
                    </w:rPr>
                  </w:rPrChange>
                </w:rPr>
                <w:t xml:space="preserve"> do: Vi</w:t>
              </w:r>
              <w:r w:rsidRPr="00CA691D">
                <w:rPr>
                  <w:rFonts w:ascii="Times New Roman" w:eastAsia="Times New Roman" w:hAnsi="Times New Roman" w:cs="Times New Roman"/>
                  <w:color w:val="000000"/>
                  <w:kern w:val="0"/>
                  <w:sz w:val="24"/>
                  <w:szCs w:val="24"/>
                  <w14:ligatures w14:val="none"/>
                  <w:rPrChange w:id="5468"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5469" w:author="Administrator" w:date="2025-10-28T17:49:00Z" w16du:dateUtc="2025-10-28T10:49:00Z">
                    <w:rPr>
                      <w:rFonts w:ascii="TimesNewRomanPSMT" w:eastAsia="Times New Roman" w:hAnsi="TimesNewRomanPSMT" w:cs="Times New Roman"/>
                      <w:color w:val="000000"/>
                      <w:kern w:val="0"/>
                      <w14:ligatures w14:val="none"/>
                    </w:rPr>
                  </w:rPrChange>
                </w:rPr>
                <w:t>c ki</w:t>
              </w:r>
              <w:r w:rsidRPr="00CA691D">
                <w:rPr>
                  <w:rFonts w:ascii="Times New Roman" w:eastAsia="Times New Roman" w:hAnsi="Times New Roman" w:cs="Times New Roman"/>
                  <w:color w:val="000000"/>
                  <w:kern w:val="0"/>
                  <w:sz w:val="24"/>
                  <w:szCs w:val="24"/>
                  <w14:ligatures w14:val="none"/>
                  <w:rPrChange w:id="5470"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5471" w:author="Administrator" w:date="2025-10-28T17:49:00Z" w16du:dateUtc="2025-10-28T10:49:00Z">
                    <w:rPr>
                      <w:rFonts w:ascii="TimesNewRomanPSMT" w:eastAsia="Times New Roman" w:hAnsi="TimesNewRomanPSMT" w:cs="Times New Roman"/>
                      <w:color w:val="000000"/>
                      <w:kern w:val="0"/>
                      <w14:ligatures w14:val="none"/>
                    </w:rPr>
                  </w:rPrChange>
                </w:rPr>
                <w:t>m tra tr</w:t>
              </w:r>
              <w:r w:rsidRPr="00CA691D">
                <w:rPr>
                  <w:rFonts w:ascii="Times New Roman" w:eastAsia="Times New Roman" w:hAnsi="Times New Roman" w:cs="Times New Roman"/>
                  <w:color w:val="000000"/>
                  <w:kern w:val="0"/>
                  <w:sz w:val="24"/>
                  <w:szCs w:val="24"/>
                  <w14:ligatures w14:val="none"/>
                  <w:rPrChange w:id="5472"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5473" w:author="Administrator" w:date="2025-10-28T17:49:00Z" w16du:dateUtc="2025-10-28T10:49:00Z">
                    <w:rPr>
                      <w:rFonts w:ascii="TimesNewRomanPSMT" w:eastAsia="Times New Roman" w:hAnsi="TimesNewRomanPSMT" w:cs="Times New Roman"/>
                      <w:color w:val="000000"/>
                      <w:kern w:val="0"/>
                      <w14:ligatures w14:val="none"/>
                    </w:rPr>
                  </w:rPrChange>
                </w:rPr>
                <w:t>c ti</w:t>
              </w:r>
              <w:r w:rsidRPr="00CA691D">
                <w:rPr>
                  <w:rFonts w:ascii="Times New Roman" w:eastAsia="Times New Roman" w:hAnsi="Times New Roman" w:cs="Times New Roman"/>
                  <w:color w:val="000000"/>
                  <w:kern w:val="0"/>
                  <w:sz w:val="24"/>
                  <w:szCs w:val="24"/>
                  <w14:ligatures w14:val="none"/>
                  <w:rPrChange w:id="5474"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5475" w:author="Administrator" w:date="2025-10-28T17:49:00Z" w16du:dateUtc="2025-10-28T10:49:00Z">
                    <w:rPr>
                      <w:rFonts w:ascii="TimesNewRomanPSMT" w:eastAsia="Times New Roman" w:hAnsi="TimesNewRomanPSMT" w:cs="Times New Roman"/>
                      <w:color w:val="000000"/>
                      <w:kern w:val="0"/>
                      <w14:ligatures w14:val="none"/>
                    </w:rPr>
                  </w:rPrChange>
                </w:rPr>
                <w:t>p tr</w:t>
              </w:r>
              <w:r w:rsidRPr="00CA691D">
                <w:rPr>
                  <w:rFonts w:ascii="Times New Roman" w:eastAsia="Times New Roman" w:hAnsi="Times New Roman" w:cs="Times New Roman"/>
                  <w:color w:val="000000"/>
                  <w:kern w:val="0"/>
                  <w:sz w:val="24"/>
                  <w:szCs w:val="24"/>
                  <w14:ligatures w14:val="none"/>
                  <w:rPrChange w:id="5476"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5477"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5478"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5479"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548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5481" w:author="Administrator" w:date="2025-10-28T17:49:00Z" w16du:dateUtc="2025-10-28T10:49:00Z">
                    <w:rPr>
                      <w:rFonts w:ascii="TimesNewRomanPSMT" w:eastAsia="Times New Roman" w:hAnsi="TimesNewRomanPSMT" w:cs="Times New Roman"/>
                      <w:color w:val="000000"/>
                      <w:kern w:val="0"/>
                      <w14:ligatures w14:val="none"/>
                    </w:rPr>
                  </w:rPrChange>
                </w:rPr>
                <w:t>n nh</w:t>
              </w:r>
              <w:r w:rsidRPr="00CA691D">
                <w:rPr>
                  <w:rFonts w:ascii="Times New Roman" w:eastAsia="Times New Roman" w:hAnsi="Times New Roman" w:cs="Times New Roman"/>
                  <w:color w:val="000000"/>
                  <w:kern w:val="0"/>
                  <w:sz w:val="24"/>
                  <w:szCs w:val="24"/>
                  <w14:ligatures w14:val="none"/>
                  <w:rPrChange w:id="5482" w:author="Administrator" w:date="2025-10-28T17:49:00Z" w16du:dateUtc="2025-10-28T10:49:00Z">
                    <w:rPr>
                      <w:rFonts w:ascii="Calibri" w:eastAsia="Times New Roman" w:hAnsi="Calibri" w:cs="Calibri"/>
                      <w:color w:val="000000"/>
                      <w:kern w:val="0"/>
                      <w14:ligatures w14:val="none"/>
                    </w:rPr>
                  </w:rPrChange>
                </w:rPr>
                <w:t>ằ</w:t>
              </w:r>
              <w:r w:rsidRPr="00CA691D">
                <w:rPr>
                  <w:rFonts w:ascii="Times New Roman" w:eastAsia="Times New Roman" w:hAnsi="Times New Roman" w:cs="Times New Roman"/>
                  <w:color w:val="000000"/>
                  <w:kern w:val="0"/>
                  <w:sz w:val="24"/>
                  <w:szCs w:val="24"/>
                  <w14:ligatures w14:val="none"/>
                  <w:rPrChange w:id="5483" w:author="Administrator" w:date="2025-10-28T17:49:00Z" w16du:dateUtc="2025-10-28T10:49:00Z">
                    <w:rPr>
                      <w:rFonts w:ascii="TimesNewRomanPSMT" w:eastAsia="Times New Roman" w:hAnsi="TimesNewRomanPSMT" w:cs="Times New Roman"/>
                      <w:color w:val="000000"/>
                      <w:kern w:val="0"/>
                      <w14:ligatures w14:val="none"/>
                    </w:rPr>
                  </w:rPrChange>
                </w:rPr>
                <w:t>m x</w:t>
              </w:r>
              <w:r w:rsidRPr="00CA691D">
                <w:rPr>
                  <w:rFonts w:ascii="Times New Roman" w:eastAsia="Times New Roman" w:hAnsi="Times New Roman" w:cs="Times New Roman"/>
                  <w:color w:val="000000"/>
                  <w:kern w:val="0"/>
                  <w:sz w:val="24"/>
                  <w:szCs w:val="24"/>
                  <w14:ligatures w14:val="none"/>
                  <w:rPrChange w:id="5484"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485"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5486"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5487" w:author="Administrator" w:date="2025-10-28T17:49:00Z" w16du:dateUtc="2025-10-28T10:49:00Z">
                    <w:rPr>
                      <w:rFonts w:ascii="TimesNewRomanPSMT" w:eastAsia="Times New Roman" w:hAnsi="TimesNewRomanPSMT" w:cs="Times New Roman"/>
                      <w:color w:val="000000"/>
                      <w:kern w:val="0"/>
                      <w14:ligatures w14:val="none"/>
                    </w:rPr>
                  </w:rPrChange>
                </w:rPr>
                <w:t>nh r</w:t>
              </w:r>
              <w:r w:rsidRPr="00CA691D">
                <w:rPr>
                  <w:rFonts w:ascii="Times New Roman" w:eastAsia="Times New Roman" w:hAnsi="Times New Roman" w:cs="Times New Roman"/>
                  <w:color w:val="000000"/>
                  <w:kern w:val="0"/>
                  <w:sz w:val="24"/>
                  <w:szCs w:val="24"/>
                  <w14:ligatures w14:val="none"/>
                  <w:rPrChange w:id="5488" w:author="Administrator" w:date="2025-10-28T17:49:00Z" w16du:dateUtc="2025-10-28T10:49:00Z">
                    <w:rPr>
                      <w:rFonts w:ascii=".VnTime" w:eastAsia="Times New Roman" w:hAnsi=".VnTime" w:cs=".VnTime"/>
                      <w:color w:val="000000"/>
                      <w:kern w:val="0"/>
                      <w14:ligatures w14:val="none"/>
                    </w:rPr>
                  </w:rPrChange>
                </w:rPr>
                <w:t>õ</w:t>
              </w:r>
              <w:r w:rsidRPr="00CA691D">
                <w:rPr>
                  <w:rFonts w:ascii="Times New Roman" w:eastAsia="Times New Roman" w:hAnsi="Times New Roman" w:cs="Times New Roman"/>
                  <w:color w:val="000000"/>
                  <w:kern w:val="0"/>
                  <w:sz w:val="24"/>
                  <w:szCs w:val="24"/>
                  <w14:ligatures w14:val="none"/>
                  <w:rPrChange w:id="5489"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5490"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5491" w:author="Administrator" w:date="2025-10-28T17:49:00Z" w16du:dateUtc="2025-10-28T10:49:00Z">
                    <w:rPr>
                      <w:rFonts w:ascii="TimesNewRomanPSMT" w:eastAsia="Times New Roman" w:hAnsi="TimesNewRomanPSMT" w:cs="Times New Roman"/>
                      <w:color w:val="000000"/>
                      <w:kern w:val="0"/>
                      <w14:ligatures w14:val="none"/>
                    </w:rPr>
                  </w:rPrChange>
                </w:rPr>
                <w:t>nh vi</w:t>
              </w:r>
            </w:ins>
            <w:ins w:id="5492" w:author="Administrator" w:date="2025-10-28T18:00:00Z" w16du:dateUtc="2025-10-28T11:00:00Z">
              <w:r>
                <w:rPr>
                  <w:rFonts w:ascii="Times New Roman" w:eastAsia="Times New Roman" w:hAnsi="Times New Roman" w:cs="Times New Roman"/>
                  <w:color w:val="000000"/>
                  <w:kern w:val="0"/>
                  <w:sz w:val="24"/>
                  <w:szCs w:val="24"/>
                  <w14:ligatures w14:val="none"/>
                </w:rPr>
                <w:t xml:space="preserve"> </w:t>
              </w:r>
            </w:ins>
            <w:ins w:id="5493"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5494" w:author="Administrator" w:date="2025-10-28T17:49:00Z" w16du:dateUtc="2025-10-28T10:49:00Z">
                    <w:rPr>
                      <w:rFonts w:ascii="TimesNewRomanPSMT" w:eastAsia="Times New Roman" w:hAnsi="TimesNewRomanPSMT" w:cs="Times New Roman"/>
                      <w:color w:val="000000"/>
                      <w:kern w:val="0"/>
                      <w14:ligatures w14:val="none"/>
                    </w:rPr>
                  </w:rPrChange>
                </w:rPr>
                <w:t>vi ph</w:t>
              </w:r>
              <w:r w:rsidRPr="00CA691D">
                <w:rPr>
                  <w:rFonts w:ascii="Times New Roman" w:eastAsia="Times New Roman" w:hAnsi="Times New Roman" w:cs="Times New Roman"/>
                  <w:color w:val="000000"/>
                  <w:kern w:val="0"/>
                  <w:sz w:val="24"/>
                  <w:szCs w:val="24"/>
                  <w14:ligatures w14:val="none"/>
                  <w:rPrChange w:id="5495"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5496" w:author="Administrator" w:date="2025-10-28T17:49:00Z" w16du:dateUtc="2025-10-28T10:49:00Z">
                    <w:rPr>
                      <w:rFonts w:ascii="TimesNewRomanPSMT" w:eastAsia="Times New Roman" w:hAnsi="TimesNewRomanPSMT" w:cs="Times New Roman"/>
                      <w:color w:val="000000"/>
                      <w:kern w:val="0"/>
                      <w14:ligatures w14:val="none"/>
                    </w:rPr>
                  </w:rPrChange>
                </w:rPr>
                <w:t>m ph</w:t>
              </w:r>
              <w:r w:rsidRPr="00CA691D">
                <w:rPr>
                  <w:rFonts w:ascii="Times New Roman" w:eastAsia="Times New Roman" w:hAnsi="Times New Roman" w:cs="Times New Roman"/>
                  <w:color w:val="000000"/>
                  <w:kern w:val="0"/>
                  <w:sz w:val="24"/>
                  <w:szCs w:val="24"/>
                  <w14:ligatures w14:val="none"/>
                  <w:rPrChange w:id="5497"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498" w:author="Administrator" w:date="2025-10-28T17:49:00Z" w16du:dateUtc="2025-10-28T10:49:00Z">
                    <w:rPr>
                      <w:rFonts w:ascii="TimesNewRomanPSMT" w:eastAsia="Times New Roman" w:hAnsi="TimesNewRomanPSMT" w:cs="Times New Roman"/>
                      <w:color w:val="000000"/>
                      <w:kern w:val="0"/>
                      <w14:ligatures w14:val="none"/>
                    </w:rPr>
                  </w:rPrChange>
                </w:rPr>
                <w:t>p lu</w:t>
              </w:r>
              <w:r w:rsidRPr="00CA691D">
                <w:rPr>
                  <w:rFonts w:ascii="Times New Roman" w:eastAsia="Times New Roman" w:hAnsi="Times New Roman" w:cs="Times New Roman"/>
                  <w:color w:val="000000"/>
                  <w:kern w:val="0"/>
                  <w:sz w:val="24"/>
                  <w:szCs w:val="24"/>
                  <w14:ligatures w14:val="none"/>
                  <w:rPrChange w:id="5499"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5500" w:author="Administrator" w:date="2025-10-28T17:49:00Z" w16du:dateUtc="2025-10-28T10:49:00Z">
                    <w:rPr>
                      <w:rFonts w:ascii="TimesNewRomanPSMT" w:eastAsia="Times New Roman" w:hAnsi="TimesNewRomanPSMT" w:cs="Times New Roman"/>
                      <w:color w:val="000000"/>
                      <w:kern w:val="0"/>
                      <w14:ligatures w14:val="none"/>
                    </w:rPr>
                  </w:rPrChange>
                </w:rPr>
                <w:t>t khi c</w:t>
              </w:r>
              <w:r w:rsidRPr="00CA691D">
                <w:rPr>
                  <w:rFonts w:ascii="Times New Roman" w:eastAsia="Times New Roman" w:hAnsi="Times New Roman" w:cs="Times New Roman"/>
                  <w:color w:val="000000"/>
                  <w:kern w:val="0"/>
                  <w:sz w:val="24"/>
                  <w:szCs w:val="24"/>
                  <w14:ligatures w14:val="none"/>
                  <w:rPrChange w:id="5501"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5502" w:author="Administrator" w:date="2025-10-28T17:49:00Z" w16du:dateUtc="2025-10-28T10:49:00Z">
                    <w:rPr>
                      <w:rFonts w:ascii="TimesNewRomanPSMT" w:eastAsia="Times New Roman" w:hAnsi="TimesNewRomanPSMT" w:cs="Times New Roman"/>
                      <w:color w:val="000000"/>
                      <w:kern w:val="0"/>
                      <w14:ligatures w14:val="none"/>
                    </w:rPr>
                  </w:rPrChange>
                </w:rPr>
                <w:t xml:space="preserve"> d</w:t>
              </w:r>
              <w:r w:rsidRPr="00CA691D">
                <w:rPr>
                  <w:rFonts w:ascii="Times New Roman" w:eastAsia="Times New Roman" w:hAnsi="Times New Roman" w:cs="Times New Roman"/>
                  <w:color w:val="000000"/>
                  <w:kern w:val="0"/>
                  <w:sz w:val="24"/>
                  <w:szCs w:val="24"/>
                  <w14:ligatures w14:val="none"/>
                  <w:rPrChange w:id="5503"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5504" w:author="Administrator" w:date="2025-10-28T17:49:00Z" w16du:dateUtc="2025-10-28T10:49:00Z">
                    <w:rPr>
                      <w:rFonts w:ascii="TimesNewRomanPSMT" w:eastAsia="Times New Roman" w:hAnsi="TimesNewRomanPSMT" w:cs="Times New Roman"/>
                      <w:color w:val="000000"/>
                      <w:kern w:val="0"/>
                      <w14:ligatures w14:val="none"/>
                    </w:rPr>
                  </w:rPrChange>
                </w:rPr>
                <w:t>u hi</w:t>
              </w:r>
              <w:r w:rsidRPr="00CA691D">
                <w:rPr>
                  <w:rFonts w:ascii="Times New Roman" w:eastAsia="Times New Roman" w:hAnsi="Times New Roman" w:cs="Times New Roman"/>
                  <w:color w:val="000000"/>
                  <w:kern w:val="0"/>
                  <w:sz w:val="24"/>
                  <w:szCs w:val="24"/>
                  <w14:ligatures w14:val="none"/>
                  <w:rPrChange w:id="5505"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5506" w:author="Administrator" w:date="2025-10-28T17:49:00Z" w16du:dateUtc="2025-10-28T10:49:00Z">
                    <w:rPr>
                      <w:rFonts w:ascii="TimesNewRomanPSMT" w:eastAsia="Times New Roman" w:hAnsi="TimesNewRomanPSMT" w:cs="Times New Roman"/>
                      <w:color w:val="000000"/>
                      <w:kern w:val="0"/>
                      <w14:ligatures w14:val="none"/>
                    </w:rPr>
                  </w:rPrChange>
                </w:rPr>
                <w:t>u vi ph</w:t>
              </w:r>
              <w:r w:rsidRPr="00CA691D">
                <w:rPr>
                  <w:rFonts w:ascii="Times New Roman" w:eastAsia="Times New Roman" w:hAnsi="Times New Roman" w:cs="Times New Roman"/>
                  <w:color w:val="000000"/>
                  <w:kern w:val="0"/>
                  <w:sz w:val="24"/>
                  <w:szCs w:val="24"/>
                  <w14:ligatures w14:val="none"/>
                  <w:rPrChange w:id="5507"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5508" w:author="Administrator" w:date="2025-10-28T17:49:00Z" w16du:dateUtc="2025-10-28T10:49:00Z">
                    <w:rPr>
                      <w:rFonts w:ascii="TimesNewRomanPSMT" w:eastAsia="Times New Roman" w:hAnsi="TimesNewRomanPSMT" w:cs="Times New Roman"/>
                      <w:color w:val="000000"/>
                      <w:kern w:val="0"/>
                      <w14:ligatures w14:val="none"/>
                    </w:rPr>
                  </w:rPrChange>
                </w:rPr>
                <w:t>m ph</w:t>
              </w:r>
              <w:r w:rsidRPr="00CA691D">
                <w:rPr>
                  <w:rFonts w:ascii="Times New Roman" w:eastAsia="Times New Roman" w:hAnsi="Times New Roman" w:cs="Times New Roman"/>
                  <w:color w:val="000000"/>
                  <w:kern w:val="0"/>
                  <w:sz w:val="24"/>
                  <w:szCs w:val="24"/>
                  <w14:ligatures w14:val="none"/>
                  <w:rPrChange w:id="5509"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510" w:author="Administrator" w:date="2025-10-28T17:49:00Z" w16du:dateUtc="2025-10-28T10:49:00Z">
                    <w:rPr>
                      <w:rFonts w:ascii="TimesNewRomanPSMT" w:eastAsia="Times New Roman" w:hAnsi="TimesNewRomanPSMT" w:cs="Times New Roman"/>
                      <w:color w:val="000000"/>
                      <w:kern w:val="0"/>
                      <w14:ligatures w14:val="none"/>
                    </w:rPr>
                  </w:rPrChange>
                </w:rPr>
                <w:t>p lu</w:t>
              </w:r>
              <w:r w:rsidRPr="00CA691D">
                <w:rPr>
                  <w:rFonts w:ascii="Times New Roman" w:eastAsia="Times New Roman" w:hAnsi="Times New Roman" w:cs="Times New Roman"/>
                  <w:color w:val="000000"/>
                  <w:kern w:val="0"/>
                  <w:sz w:val="24"/>
                  <w:szCs w:val="24"/>
                  <w14:ligatures w14:val="none"/>
                  <w:rPrChange w:id="5511"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5512" w:author="Administrator" w:date="2025-10-28T17:49:00Z" w16du:dateUtc="2025-10-28T10:49:00Z">
                    <w:rPr>
                      <w:rFonts w:ascii="TimesNewRomanPSMT" w:eastAsia="Times New Roman" w:hAnsi="TimesNewRomanPSMT" w:cs="Times New Roman"/>
                      <w:color w:val="000000"/>
                      <w:kern w:val="0"/>
                      <w14:ligatures w14:val="none"/>
                    </w:rPr>
                  </w:rPrChange>
                </w:rPr>
                <w:t>t.</w:t>
              </w:r>
            </w:ins>
          </w:p>
          <w:p w14:paraId="274ABE15" w14:textId="77777777" w:rsidR="00CA691D" w:rsidRDefault="00CA691D" w:rsidP="00A3338D">
            <w:pPr>
              <w:pStyle w:val="Vnbnnidung0"/>
              <w:tabs>
                <w:tab w:val="left" w:pos="1996"/>
              </w:tabs>
              <w:spacing w:after="0" w:line="240" w:lineRule="auto"/>
              <w:ind w:firstLine="0"/>
              <w:jc w:val="both"/>
              <w:rPr>
                <w:ins w:id="5513" w:author="Administrator" w:date="2025-10-28T18:00:00Z" w16du:dateUtc="2025-10-28T11:00:00Z"/>
                <w:rFonts w:ascii="Times New Roman" w:eastAsia="Times New Roman" w:hAnsi="Times New Roman" w:cs="Times New Roman"/>
                <w:color w:val="000000"/>
                <w:kern w:val="0"/>
                <w:sz w:val="24"/>
                <w:szCs w:val="24"/>
                <w14:ligatures w14:val="none"/>
              </w:rPr>
            </w:pPr>
            <w:ins w:id="5514"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5515" w:author="Administrator" w:date="2025-10-28T17:49:00Z" w16du:dateUtc="2025-10-28T10:49:00Z">
                    <w:rPr>
                      <w:rFonts w:ascii="TimesNewRomanPSMT" w:eastAsia="Times New Roman" w:hAnsi="TimesNewRomanPSMT" w:cs="Times New Roman"/>
                      <w:color w:val="000000"/>
                      <w:kern w:val="0"/>
                      <w14:ligatures w14:val="none"/>
                    </w:rPr>
                  </w:rPrChange>
                </w:rPr>
                <w:t>Tr</w:t>
              </w:r>
              <w:r w:rsidRPr="00CA691D">
                <w:rPr>
                  <w:rFonts w:ascii="Times New Roman" w:eastAsia="Times New Roman" w:hAnsi="Times New Roman" w:cs="Times New Roman"/>
                  <w:color w:val="000000"/>
                  <w:kern w:val="0"/>
                  <w:sz w:val="24"/>
                  <w:szCs w:val="24"/>
                  <w14:ligatures w14:val="none"/>
                  <w:rPrChange w:id="5516" w:author="Administrator" w:date="2025-10-28T17:49:00Z" w16du:dateUtc="2025-10-28T10:49:00Z">
                    <w:rPr>
                      <w:rFonts w:ascii="Calibri" w:eastAsia="Times New Roman" w:hAnsi="Calibri" w:cs="Calibri"/>
                      <w:color w:val="000000"/>
                      <w:kern w:val="0"/>
                      <w14:ligatures w14:val="none"/>
                    </w:rPr>
                  </w:rPrChange>
                </w:rPr>
                <w:t>ườ</w:t>
              </w:r>
              <w:r w:rsidRPr="00CA691D">
                <w:rPr>
                  <w:rFonts w:ascii="Times New Roman" w:eastAsia="Times New Roman" w:hAnsi="Times New Roman" w:cs="Times New Roman"/>
                  <w:color w:val="000000"/>
                  <w:kern w:val="0"/>
                  <w:sz w:val="24"/>
                  <w:szCs w:val="24"/>
                  <w14:ligatures w14:val="none"/>
                  <w:rPrChange w:id="5517" w:author="Administrator" w:date="2025-10-28T17:49:00Z" w16du:dateUtc="2025-10-28T10:49:00Z">
                    <w:rPr>
                      <w:rFonts w:ascii="TimesNewRomanPSMT" w:eastAsia="Times New Roman" w:hAnsi="TimesNewRomanPSMT" w:cs="Times New Roman"/>
                      <w:color w:val="000000"/>
                      <w:kern w:val="0"/>
                      <w14:ligatures w14:val="none"/>
                    </w:rPr>
                  </w:rPrChange>
                </w:rPr>
                <w:t>ng h</w:t>
              </w:r>
              <w:r w:rsidRPr="00CA691D">
                <w:rPr>
                  <w:rFonts w:ascii="Times New Roman" w:eastAsia="Times New Roman" w:hAnsi="Times New Roman" w:cs="Times New Roman"/>
                  <w:color w:val="000000"/>
                  <w:kern w:val="0"/>
                  <w:sz w:val="24"/>
                  <w:szCs w:val="24"/>
                  <w14:ligatures w14:val="none"/>
                  <w:rPrChange w:id="5518" w:author="Administrator" w:date="2025-10-28T17:49:00Z" w16du:dateUtc="2025-10-28T10:49:00Z">
                    <w:rPr>
                      <w:rFonts w:ascii="Calibri" w:eastAsia="Times New Roman" w:hAnsi="Calibri" w:cs="Calibri"/>
                      <w:color w:val="000000"/>
                      <w:kern w:val="0"/>
                      <w14:ligatures w14:val="none"/>
                    </w:rPr>
                  </w:rPrChange>
                </w:rPr>
                <w:t>ợ</w:t>
              </w:r>
              <w:r w:rsidRPr="00CA691D">
                <w:rPr>
                  <w:rFonts w:ascii="Times New Roman" w:eastAsia="Times New Roman" w:hAnsi="Times New Roman" w:cs="Times New Roman"/>
                  <w:color w:val="000000"/>
                  <w:kern w:val="0"/>
                  <w:sz w:val="24"/>
                  <w:szCs w:val="24"/>
                  <w14:ligatures w14:val="none"/>
                  <w:rPrChange w:id="5519" w:author="Administrator" w:date="2025-10-28T17:49:00Z" w16du:dateUtc="2025-10-28T10:49:00Z">
                    <w:rPr>
                      <w:rFonts w:ascii="TimesNewRomanPSMT" w:eastAsia="Times New Roman" w:hAnsi="TimesNewRomanPSMT" w:cs="Times New Roman"/>
                      <w:color w:val="000000"/>
                      <w:kern w:val="0"/>
                      <w14:ligatures w14:val="none"/>
                    </w:rPr>
                  </w:rPrChange>
                </w:rPr>
                <w:t xml:space="preserve">p </w:t>
              </w:r>
              <w:r w:rsidRPr="00CA691D">
                <w:rPr>
                  <w:rFonts w:ascii="Times New Roman" w:eastAsia="Times New Roman" w:hAnsi="Times New Roman" w:cs="Times New Roman"/>
                  <w:color w:val="000000"/>
                  <w:kern w:val="0"/>
                  <w:sz w:val="24"/>
                  <w:szCs w:val="24"/>
                  <w14:ligatures w14:val="none"/>
                  <w:rPrChange w:id="5520"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521" w:author="Administrator" w:date="2025-10-28T17:49:00Z" w16du:dateUtc="2025-10-28T10:49:00Z">
                    <w:rPr>
                      <w:rFonts w:ascii=".VnTime" w:eastAsia="Times New Roman" w:hAnsi=".VnTime" w:cs=".VnTime"/>
                      <w:color w:val="000000"/>
                      <w:kern w:val="0"/>
                      <w14:ligatures w14:val="none"/>
                    </w:rPr>
                  </w:rPrChange>
                </w:rPr>
                <w:t>ã</w:t>
              </w:r>
              <w:r w:rsidRPr="00CA691D">
                <w:rPr>
                  <w:rFonts w:ascii="Times New Roman" w:eastAsia="Times New Roman" w:hAnsi="Times New Roman" w:cs="Times New Roman"/>
                  <w:color w:val="000000"/>
                  <w:kern w:val="0"/>
                  <w:sz w:val="24"/>
                  <w:szCs w:val="24"/>
                  <w14:ligatures w14:val="none"/>
                  <w:rPrChange w:id="5522" w:author="Administrator" w:date="2025-10-28T17:49:00Z" w16du:dateUtc="2025-10-28T10:49:00Z">
                    <w:rPr>
                      <w:rFonts w:ascii="TimesNewRomanPSMT" w:eastAsia="Times New Roman" w:hAnsi="TimesNewRomanPSMT" w:cs="Times New Roman"/>
                      <w:color w:val="000000"/>
                      <w:kern w:val="0"/>
                      <w14:ligatures w14:val="none"/>
                    </w:rPr>
                  </w:rPrChange>
                </w:rPr>
                <w:t xml:space="preserve"> x</w:t>
              </w:r>
              <w:r w:rsidRPr="00CA691D">
                <w:rPr>
                  <w:rFonts w:ascii="Times New Roman" w:eastAsia="Times New Roman" w:hAnsi="Times New Roman" w:cs="Times New Roman"/>
                  <w:color w:val="000000"/>
                  <w:kern w:val="0"/>
                  <w:sz w:val="24"/>
                  <w:szCs w:val="24"/>
                  <w14:ligatures w14:val="none"/>
                  <w:rPrChange w:id="5523"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524"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552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5526" w:author="Administrator" w:date="2025-10-28T17:49:00Z" w16du:dateUtc="2025-10-28T10:49:00Z">
                    <w:rPr>
                      <w:rFonts w:ascii="TimesNewRomanPSMT" w:eastAsia="Times New Roman" w:hAnsi="TimesNewRomanPSMT" w:cs="Times New Roman"/>
                      <w:color w:val="000000"/>
                      <w:kern w:val="0"/>
                      <w14:ligatures w14:val="none"/>
                    </w:rPr>
                  </w:rPrChange>
                </w:rPr>
                <w:t>nh r</w:t>
              </w:r>
              <w:r w:rsidRPr="00CA691D">
                <w:rPr>
                  <w:rFonts w:ascii="Times New Roman" w:eastAsia="Times New Roman" w:hAnsi="Times New Roman" w:cs="Times New Roman"/>
                  <w:color w:val="000000"/>
                  <w:kern w:val="0"/>
                  <w:sz w:val="24"/>
                  <w:szCs w:val="24"/>
                  <w14:ligatures w14:val="none"/>
                  <w:rPrChange w:id="5527" w:author="Administrator" w:date="2025-10-28T17:49:00Z" w16du:dateUtc="2025-10-28T10:49:00Z">
                    <w:rPr>
                      <w:rFonts w:ascii=".VnTime" w:eastAsia="Times New Roman" w:hAnsi=".VnTime" w:cs=".VnTime"/>
                      <w:color w:val="000000"/>
                      <w:kern w:val="0"/>
                      <w14:ligatures w14:val="none"/>
                    </w:rPr>
                  </w:rPrChange>
                </w:rPr>
                <w:t>õ</w:t>
              </w:r>
            </w:ins>
            <w:ins w:id="5528" w:author="Administrator" w:date="2025-10-28T18:00:00Z" w16du:dateUtc="2025-10-28T11:00:00Z">
              <w:r>
                <w:rPr>
                  <w:rFonts w:ascii="Times New Roman" w:eastAsia="Times New Roman" w:hAnsi="Times New Roman" w:cs="Times New Roman"/>
                  <w:color w:val="000000"/>
                  <w:kern w:val="0"/>
                  <w:sz w:val="24"/>
                  <w:szCs w:val="24"/>
                  <w14:ligatures w14:val="none"/>
                </w:rPr>
                <w:t xml:space="preserve"> </w:t>
              </w:r>
            </w:ins>
            <w:ins w:id="5529"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5530" w:author="Administrator" w:date="2025-10-28T17:49:00Z" w16du:dateUtc="2025-10-28T10:49:00Z">
                    <w:rPr>
                      <w:rFonts w:ascii="TimesNewRomanPSMT" w:eastAsia="Times New Roman" w:hAnsi="TimesNewRomanPSMT" w:cs="Times New Roman"/>
                      <w:color w:val="000000"/>
                      <w:kern w:val="0"/>
                      <w14:ligatures w14:val="none"/>
                    </w:rPr>
                  </w:rPrChange>
                </w:rPr>
                <w:t>r</w:t>
              </w:r>
              <w:r w:rsidRPr="00CA691D">
                <w:rPr>
                  <w:rFonts w:ascii="Times New Roman" w:eastAsia="Times New Roman" w:hAnsi="Times New Roman" w:cs="Times New Roman"/>
                  <w:color w:val="000000"/>
                  <w:kern w:val="0"/>
                  <w:sz w:val="24"/>
                  <w:szCs w:val="24"/>
                  <w14:ligatures w14:val="none"/>
                  <w:rPrChange w:id="553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5532" w:author="Administrator" w:date="2025-10-28T17:49:00Z" w16du:dateUtc="2025-10-28T10:49:00Z">
                    <w:rPr>
                      <w:rFonts w:ascii="TimesNewRomanPSMT" w:eastAsia="Times New Roman" w:hAnsi="TimesNewRomanPSMT" w:cs="Times New Roman"/>
                      <w:color w:val="000000"/>
                      <w:kern w:val="0"/>
                      <w14:ligatures w14:val="none"/>
                    </w:rPr>
                  </w:rPrChange>
                </w:rPr>
                <w:t>ng h</w:t>
              </w:r>
              <w:r w:rsidRPr="00CA691D">
                <w:rPr>
                  <w:rFonts w:ascii="Times New Roman" w:eastAsia="Times New Roman" w:hAnsi="Times New Roman" w:cs="Times New Roman"/>
                  <w:color w:val="000000"/>
                  <w:kern w:val="0"/>
                  <w:sz w:val="24"/>
                  <w:szCs w:val="24"/>
                  <w14:ligatures w14:val="none"/>
                  <w:rPrChange w:id="553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5534" w:author="Administrator" w:date="2025-10-28T17:49:00Z" w16du:dateUtc="2025-10-28T10:49:00Z">
                    <w:rPr>
                      <w:rFonts w:ascii="TimesNewRomanPSMT" w:eastAsia="Times New Roman" w:hAnsi="TimesNewRomanPSMT" w:cs="Times New Roman"/>
                      <w:color w:val="000000"/>
                      <w:kern w:val="0"/>
                      <w14:ligatures w14:val="none"/>
                    </w:rPr>
                  </w:rPrChange>
                </w:rPr>
                <w:t>nh vi vi ph</w:t>
              </w:r>
              <w:r w:rsidRPr="00CA691D">
                <w:rPr>
                  <w:rFonts w:ascii="Times New Roman" w:eastAsia="Times New Roman" w:hAnsi="Times New Roman" w:cs="Times New Roman"/>
                  <w:color w:val="000000"/>
                  <w:kern w:val="0"/>
                  <w:sz w:val="24"/>
                  <w:szCs w:val="24"/>
                  <w14:ligatures w14:val="none"/>
                  <w:rPrChange w:id="5535"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5536" w:author="Administrator" w:date="2025-10-28T17:49:00Z" w16du:dateUtc="2025-10-28T10:49:00Z">
                    <w:rPr>
                      <w:rFonts w:ascii="TimesNewRomanPSMT" w:eastAsia="Times New Roman" w:hAnsi="TimesNewRomanPSMT" w:cs="Times New Roman"/>
                      <w:color w:val="000000"/>
                      <w:kern w:val="0"/>
                      <w14:ligatures w14:val="none"/>
                    </w:rPr>
                  </w:rPrChange>
                </w:rPr>
                <w:t>m ph</w:t>
              </w:r>
              <w:r w:rsidRPr="00CA691D">
                <w:rPr>
                  <w:rFonts w:ascii="Times New Roman" w:eastAsia="Times New Roman" w:hAnsi="Times New Roman" w:cs="Times New Roman"/>
                  <w:color w:val="000000"/>
                  <w:kern w:val="0"/>
                  <w:sz w:val="24"/>
                  <w:szCs w:val="24"/>
                  <w14:ligatures w14:val="none"/>
                  <w:rPrChange w:id="5537"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538" w:author="Administrator" w:date="2025-10-28T17:49:00Z" w16du:dateUtc="2025-10-28T10:49:00Z">
                    <w:rPr>
                      <w:rFonts w:ascii="TimesNewRomanPSMT" w:eastAsia="Times New Roman" w:hAnsi="TimesNewRomanPSMT" w:cs="Times New Roman"/>
                      <w:color w:val="000000"/>
                      <w:kern w:val="0"/>
                      <w14:ligatures w14:val="none"/>
                    </w:rPr>
                  </w:rPrChange>
                </w:rPr>
                <w:t>p lu</w:t>
              </w:r>
              <w:r w:rsidRPr="00CA691D">
                <w:rPr>
                  <w:rFonts w:ascii="Times New Roman" w:eastAsia="Times New Roman" w:hAnsi="Times New Roman" w:cs="Times New Roman"/>
                  <w:color w:val="000000"/>
                  <w:kern w:val="0"/>
                  <w:sz w:val="24"/>
                  <w:szCs w:val="24"/>
                  <w14:ligatures w14:val="none"/>
                  <w:rPrChange w:id="5539"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5540" w:author="Administrator" w:date="2025-10-28T17:49:00Z" w16du:dateUtc="2025-10-28T10:49:00Z">
                    <w:rPr>
                      <w:rFonts w:ascii="TimesNewRomanPSMT" w:eastAsia="Times New Roman" w:hAnsi="TimesNewRomanPSMT" w:cs="Times New Roman"/>
                      <w:color w:val="000000"/>
                      <w:kern w:val="0"/>
                      <w14:ligatures w14:val="none"/>
                    </w:rPr>
                  </w:rPrChange>
                </w:rPr>
                <w:t>t th</w:t>
              </w:r>
              <w:r w:rsidRPr="00CA691D">
                <w:rPr>
                  <w:rFonts w:ascii="Times New Roman" w:eastAsia="Times New Roman" w:hAnsi="Times New Roman" w:cs="Times New Roman"/>
                  <w:color w:val="000000"/>
                  <w:kern w:val="0"/>
                  <w:sz w:val="24"/>
                  <w:szCs w:val="24"/>
                  <w14:ligatures w14:val="none"/>
                  <w:rPrChange w:id="5541"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5542" w:author="Administrator" w:date="2025-10-28T17:49:00Z" w16du:dateUtc="2025-10-28T10:49:00Z">
                    <w:rPr>
                      <w:rFonts w:ascii="TimesNewRomanPSMT" w:eastAsia="Times New Roman" w:hAnsi="TimesNewRomanPSMT" w:cs="Times New Roman"/>
                      <w:color w:val="000000"/>
                      <w:kern w:val="0"/>
                      <w14:ligatures w14:val="none"/>
                    </w:rPr>
                  </w:rPrChange>
                </w:rPr>
                <w:t xml:space="preserve"> x</w:t>
              </w:r>
              <w:r w:rsidRPr="00CA691D">
                <w:rPr>
                  <w:rFonts w:ascii="Times New Roman" w:eastAsia="Times New Roman" w:hAnsi="Times New Roman" w:cs="Times New Roman"/>
                  <w:color w:val="000000"/>
                  <w:kern w:val="0"/>
                  <w:sz w:val="24"/>
                  <w:szCs w:val="24"/>
                  <w14:ligatures w14:val="none"/>
                  <w:rPrChange w:id="5543"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5544" w:author="Administrator" w:date="2025-10-28T17:49:00Z" w16du:dateUtc="2025-10-28T10:49:00Z">
                    <w:rPr>
                      <w:rFonts w:ascii="TimesNewRomanPSMT" w:eastAsia="Times New Roman" w:hAnsi="TimesNewRomanPSMT" w:cs="Times New Roman"/>
                      <w:color w:val="000000"/>
                      <w:kern w:val="0"/>
                      <w14:ligatures w14:val="none"/>
                    </w:rPr>
                  </w:rPrChange>
                </w:rPr>
                <w:t xml:space="preserve"> l</w:t>
              </w:r>
              <w:r w:rsidRPr="00CA691D">
                <w:rPr>
                  <w:rFonts w:ascii="Times New Roman" w:eastAsia="Times New Roman" w:hAnsi="Times New Roman" w:cs="Times New Roman"/>
                  <w:color w:val="000000"/>
                  <w:kern w:val="0"/>
                  <w:sz w:val="24"/>
                  <w:szCs w:val="24"/>
                  <w14:ligatures w14:val="none"/>
                  <w:rPrChange w:id="5545"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5546" w:author="Administrator" w:date="2025-10-28T17:49:00Z" w16du:dateUtc="2025-10-28T10:49:00Z">
                    <w:rPr>
                      <w:rFonts w:ascii="TimesNewRomanPSMT" w:eastAsia="Times New Roman" w:hAnsi="TimesNewRomanPSMT" w:cs="Times New Roman"/>
                      <w:color w:val="000000"/>
                      <w:kern w:val="0"/>
                      <w14:ligatures w14:val="none"/>
                    </w:rPr>
                  </w:rPrChange>
                </w:rPr>
                <w:t xml:space="preserve"> theo quy </w:t>
              </w:r>
              <w:r w:rsidRPr="00CA691D">
                <w:rPr>
                  <w:rFonts w:ascii="Times New Roman" w:eastAsia="Times New Roman" w:hAnsi="Times New Roman" w:cs="Times New Roman"/>
                  <w:color w:val="000000"/>
                  <w:kern w:val="0"/>
                  <w:sz w:val="24"/>
                  <w:szCs w:val="24"/>
                  <w14:ligatures w14:val="none"/>
                  <w:rPrChange w:id="5547"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5548" w:author="Administrator" w:date="2025-10-28T17:49:00Z" w16du:dateUtc="2025-10-28T10:49:00Z">
                    <w:rPr>
                      <w:rFonts w:ascii="TimesNewRomanPSMT" w:eastAsia="Times New Roman" w:hAnsi="TimesNewRomanPSMT" w:cs="Times New Roman"/>
                      <w:color w:val="000000"/>
                      <w:kern w:val="0"/>
                      <w14:ligatures w14:val="none"/>
                    </w:rPr>
                  </w:rPrChange>
                </w:rPr>
                <w:t>nh c</w:t>
              </w:r>
              <w:r w:rsidRPr="00CA691D">
                <w:rPr>
                  <w:rFonts w:ascii="Times New Roman" w:eastAsia="Times New Roman" w:hAnsi="Times New Roman" w:cs="Times New Roman"/>
                  <w:color w:val="000000"/>
                  <w:kern w:val="0"/>
                  <w:sz w:val="24"/>
                  <w:szCs w:val="24"/>
                  <w14:ligatures w14:val="none"/>
                  <w:rPrChange w:id="554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5550" w:author="Administrator" w:date="2025-10-28T17:49:00Z" w16du:dateUtc="2025-10-28T10:49:00Z">
                    <w:rPr>
                      <w:rFonts w:ascii="TimesNewRomanPSMT" w:eastAsia="Times New Roman" w:hAnsi="TimesNewRomanPSMT" w:cs="Times New Roman"/>
                      <w:color w:val="000000"/>
                      <w:kern w:val="0"/>
                      <w14:ligatures w14:val="none"/>
                    </w:rPr>
                  </w:rPrChange>
                </w:rPr>
                <w:t>a ph</w:t>
              </w:r>
              <w:r w:rsidRPr="00CA691D">
                <w:rPr>
                  <w:rFonts w:ascii="Times New Roman" w:eastAsia="Times New Roman" w:hAnsi="Times New Roman" w:cs="Times New Roman"/>
                  <w:color w:val="000000"/>
                  <w:kern w:val="0"/>
                  <w:sz w:val="24"/>
                  <w:szCs w:val="24"/>
                  <w14:ligatures w14:val="none"/>
                  <w:rPrChange w:id="5551"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552" w:author="Administrator" w:date="2025-10-28T17:49:00Z" w16du:dateUtc="2025-10-28T10:49:00Z">
                    <w:rPr>
                      <w:rFonts w:ascii="TimesNewRomanPSMT" w:eastAsia="Times New Roman" w:hAnsi="TimesNewRomanPSMT" w:cs="Times New Roman"/>
                      <w:color w:val="000000"/>
                      <w:kern w:val="0"/>
                      <w14:ligatures w14:val="none"/>
                    </w:rPr>
                  </w:rPrChange>
                </w:rPr>
                <w:t>p lu</w:t>
              </w:r>
              <w:r w:rsidRPr="00CA691D">
                <w:rPr>
                  <w:rFonts w:ascii="Times New Roman" w:eastAsia="Times New Roman" w:hAnsi="Times New Roman" w:cs="Times New Roman"/>
                  <w:color w:val="000000"/>
                  <w:kern w:val="0"/>
                  <w:sz w:val="24"/>
                  <w:szCs w:val="24"/>
                  <w14:ligatures w14:val="none"/>
                  <w:rPrChange w:id="5553"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5554" w:author="Administrator" w:date="2025-10-28T17:49:00Z" w16du:dateUtc="2025-10-28T10:49:00Z">
                    <w:rPr>
                      <w:rFonts w:ascii="TimesNewRomanPSMT" w:eastAsia="Times New Roman" w:hAnsi="TimesNewRomanPSMT" w:cs="Times New Roman"/>
                      <w:color w:val="000000"/>
                      <w:kern w:val="0"/>
                      <w14:ligatures w14:val="none"/>
                    </w:rPr>
                  </w:rPrChange>
                </w:rPr>
                <w:t>t.</w:t>
              </w:r>
            </w:ins>
          </w:p>
          <w:p w14:paraId="2AAEAAC3" w14:textId="77777777" w:rsidR="00CA691D" w:rsidRDefault="00CA691D" w:rsidP="00A3338D">
            <w:pPr>
              <w:pStyle w:val="Vnbnnidung0"/>
              <w:tabs>
                <w:tab w:val="left" w:pos="1996"/>
              </w:tabs>
              <w:spacing w:after="0" w:line="240" w:lineRule="auto"/>
              <w:ind w:firstLine="0"/>
              <w:jc w:val="both"/>
              <w:rPr>
                <w:ins w:id="5555" w:author="Administrator" w:date="2025-10-28T18:00:00Z" w16du:dateUtc="2025-10-28T11:00:00Z"/>
                <w:rFonts w:ascii="Times New Roman" w:eastAsia="Times New Roman" w:hAnsi="Times New Roman" w:cs="Times New Roman"/>
                <w:color w:val="000000"/>
                <w:kern w:val="0"/>
                <w:sz w:val="24"/>
                <w:szCs w:val="24"/>
                <w14:ligatures w14:val="none"/>
              </w:rPr>
            </w:pPr>
            <w:ins w:id="5556" w:author="Administrator" w:date="2025-10-28T17:46:00Z" w16du:dateUtc="2025-10-28T10:46:00Z">
              <w:r w:rsidRPr="00CA691D">
                <w:rPr>
                  <w:rFonts w:ascii="Times New Roman" w:eastAsia="Times New Roman" w:hAnsi="Times New Roman" w:cs="Times New Roman"/>
                  <w:b/>
                  <w:bCs/>
                  <w:color w:val="000000"/>
                  <w:kern w:val="0"/>
                  <w:sz w:val="24"/>
                  <w:szCs w:val="24"/>
                  <w14:ligatures w14:val="none"/>
                  <w:rPrChange w:id="5557"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6. </w:t>
              </w:r>
              <w:r w:rsidRPr="00CA691D">
                <w:rPr>
                  <w:rFonts w:ascii="Times New Roman" w:eastAsia="Times New Roman" w:hAnsi="Times New Roman" w:cs="Times New Roman"/>
                  <w:color w:val="000000"/>
                  <w:kern w:val="0"/>
                  <w:sz w:val="24"/>
                  <w:szCs w:val="24"/>
                  <w14:ligatures w14:val="none"/>
                  <w:rPrChange w:id="5558" w:author="Administrator" w:date="2025-10-28T17:49:00Z" w16du:dateUtc="2025-10-28T10:49:00Z">
                    <w:rPr>
                      <w:rFonts w:ascii="TimesNewRomanPSMT" w:eastAsia="Times New Roman" w:hAnsi="TimesNewRomanPSMT" w:cs="Times New Roman"/>
                      <w:color w:val="000000"/>
                      <w:kern w:val="0"/>
                      <w14:ligatures w14:val="none"/>
                    </w:rPr>
                  </w:rPrChange>
                </w:rPr>
                <w:t>S</w:t>
              </w:r>
              <w:r w:rsidRPr="00CA691D">
                <w:rPr>
                  <w:rFonts w:ascii="Times New Roman" w:eastAsia="Times New Roman" w:hAnsi="Times New Roman" w:cs="Times New Roman"/>
                  <w:color w:val="000000"/>
                  <w:kern w:val="0"/>
                  <w:sz w:val="24"/>
                  <w:szCs w:val="24"/>
                  <w14:ligatures w14:val="none"/>
                  <w:rPrChange w:id="5559"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5560"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5561" w:author="Administrator" w:date="2025-10-28T17:49:00Z" w16du:dateUtc="2025-10-28T10:49:00Z">
                    <w:rPr>
                      <w:rFonts w:ascii="Calibri" w:eastAsia="Times New Roman" w:hAnsi="Calibri" w:cs="Calibri"/>
                      <w:color w:val="000000"/>
                      <w:kern w:val="0"/>
                      <w14:ligatures w14:val="none"/>
                    </w:rPr>
                  </w:rPrChange>
                </w:rPr>
                <w:t>đổ</w:t>
              </w:r>
              <w:r w:rsidRPr="00CA691D">
                <w:rPr>
                  <w:rFonts w:ascii="Times New Roman" w:eastAsia="Times New Roman" w:hAnsi="Times New Roman" w:cs="Times New Roman"/>
                  <w:color w:val="000000"/>
                  <w:kern w:val="0"/>
                  <w:sz w:val="24"/>
                  <w:szCs w:val="24"/>
                  <w14:ligatures w14:val="none"/>
                  <w:rPrChange w:id="5562" w:author="Administrator" w:date="2025-10-28T17:49:00Z" w16du:dateUtc="2025-10-28T10:49:00Z">
                    <w:rPr>
                      <w:rFonts w:ascii="TimesNewRomanPSMT" w:eastAsia="Times New Roman" w:hAnsi="TimesNewRomanPSMT" w:cs="Times New Roman"/>
                      <w:color w:val="000000"/>
                      <w:kern w:val="0"/>
                      <w14:ligatures w14:val="none"/>
                    </w:rPr>
                  </w:rPrChange>
                </w:rPr>
                <w:t>i, b</w:t>
              </w:r>
              <w:r w:rsidRPr="00CA691D">
                <w:rPr>
                  <w:rFonts w:ascii="Times New Roman" w:eastAsia="Times New Roman" w:hAnsi="Times New Roman" w:cs="Times New Roman"/>
                  <w:color w:val="000000"/>
                  <w:kern w:val="0"/>
                  <w:sz w:val="24"/>
                  <w:szCs w:val="24"/>
                  <w14:ligatures w14:val="none"/>
                  <w:rPrChange w:id="5563"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5564" w:author="Administrator" w:date="2025-10-28T17:49:00Z" w16du:dateUtc="2025-10-28T10:49:00Z">
                    <w:rPr>
                      <w:rFonts w:ascii="TimesNewRomanPSMT" w:eastAsia="Times New Roman" w:hAnsi="TimesNewRomanPSMT" w:cs="Times New Roman"/>
                      <w:color w:val="000000"/>
                      <w:kern w:val="0"/>
                      <w14:ligatures w14:val="none"/>
                    </w:rPr>
                  </w:rPrChange>
                </w:rPr>
                <w:t xml:space="preserve"> sung kho</w:t>
              </w:r>
              <w:r w:rsidRPr="00CA691D">
                <w:rPr>
                  <w:rFonts w:ascii="Times New Roman" w:eastAsia="Times New Roman" w:hAnsi="Times New Roman" w:cs="Times New Roman"/>
                  <w:color w:val="000000"/>
                  <w:kern w:val="0"/>
                  <w:sz w:val="24"/>
                  <w:szCs w:val="24"/>
                  <w14:ligatures w14:val="none"/>
                  <w:rPrChange w:id="556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566" w:author="Administrator" w:date="2025-10-28T17:49:00Z" w16du:dateUtc="2025-10-28T10:49:00Z">
                    <w:rPr>
                      <w:rFonts w:ascii="TimesNewRomanPSMT" w:eastAsia="Times New Roman" w:hAnsi="TimesNewRomanPSMT" w:cs="Times New Roman"/>
                      <w:color w:val="000000"/>
                      <w:kern w:val="0"/>
                      <w14:ligatures w14:val="none"/>
                    </w:rPr>
                  </w:rPrChange>
                </w:rPr>
                <w:t>n 1, kho</w:t>
              </w:r>
              <w:r w:rsidRPr="00CA691D">
                <w:rPr>
                  <w:rFonts w:ascii="Times New Roman" w:eastAsia="Times New Roman" w:hAnsi="Times New Roman" w:cs="Times New Roman"/>
                  <w:color w:val="000000"/>
                  <w:kern w:val="0"/>
                  <w:sz w:val="24"/>
                  <w:szCs w:val="24"/>
                  <w14:ligatures w14:val="none"/>
                  <w:rPrChange w:id="556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568" w:author="Administrator" w:date="2025-10-28T17:49:00Z" w16du:dateUtc="2025-10-28T10:49:00Z">
                    <w:rPr>
                      <w:rFonts w:ascii="TimesNewRomanPSMT" w:eastAsia="Times New Roman" w:hAnsi="TimesNewRomanPSMT" w:cs="Times New Roman"/>
                      <w:color w:val="000000"/>
                      <w:kern w:val="0"/>
                      <w14:ligatures w14:val="none"/>
                    </w:rPr>
                  </w:rPrChange>
                </w:rPr>
                <w:t xml:space="preserve">n 3 </w:t>
              </w:r>
              <w:r w:rsidRPr="00CA691D">
                <w:rPr>
                  <w:rFonts w:ascii="Times New Roman" w:eastAsia="Times New Roman" w:hAnsi="Times New Roman" w:cs="Times New Roman"/>
                  <w:color w:val="000000"/>
                  <w:kern w:val="0"/>
                  <w:sz w:val="24"/>
                  <w:szCs w:val="24"/>
                  <w14:ligatures w14:val="none"/>
                  <w:rPrChange w:id="5569"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570"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571"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572" w:author="Administrator" w:date="2025-10-28T17:49:00Z" w16du:dateUtc="2025-10-28T10:49:00Z">
                    <w:rPr>
                      <w:rFonts w:ascii="TimesNewRomanPSMT" w:eastAsia="Times New Roman" w:hAnsi="TimesNewRomanPSMT" w:cs="Times New Roman"/>
                      <w:color w:val="000000"/>
                      <w:kern w:val="0"/>
                      <w14:ligatures w14:val="none"/>
                    </w:rPr>
                  </w:rPrChange>
                </w:rPr>
                <w:t>u 20 [Ki</w:t>
              </w:r>
              <w:r w:rsidRPr="00CA691D">
                <w:rPr>
                  <w:rFonts w:ascii="Times New Roman" w:eastAsia="Times New Roman" w:hAnsi="Times New Roman" w:cs="Times New Roman"/>
                  <w:color w:val="000000"/>
                  <w:kern w:val="0"/>
                  <w:sz w:val="24"/>
                  <w:szCs w:val="24"/>
                  <w14:ligatures w14:val="none"/>
                  <w:rPrChange w:id="5573"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5574" w:author="Administrator" w:date="2025-10-28T17:49:00Z" w16du:dateUtc="2025-10-28T10:49:00Z">
                    <w:rPr>
                      <w:rFonts w:ascii="TimesNewRomanPSMT" w:eastAsia="Times New Roman" w:hAnsi="TimesNewRomanPSMT" w:cs="Times New Roman"/>
                      <w:color w:val="000000"/>
                      <w:kern w:val="0"/>
                      <w14:ligatures w14:val="none"/>
                    </w:rPr>
                  </w:rPrChange>
                </w:rPr>
                <w:t>m tra, gi</w:t>
              </w:r>
              <w:r w:rsidRPr="00CA691D">
                <w:rPr>
                  <w:rFonts w:ascii="Times New Roman" w:eastAsia="Times New Roman" w:hAnsi="Times New Roman" w:cs="Times New Roman"/>
                  <w:color w:val="000000"/>
                  <w:kern w:val="0"/>
                  <w:sz w:val="24"/>
                  <w:szCs w:val="24"/>
                  <w14:ligatures w14:val="none"/>
                  <w:rPrChange w:id="557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576" w:author="Administrator" w:date="2025-10-28T17:49:00Z" w16du:dateUtc="2025-10-28T10:49:00Z">
                    <w:rPr>
                      <w:rFonts w:ascii="TimesNewRomanPSMT" w:eastAsia="Times New Roman" w:hAnsi="TimesNewRomanPSMT" w:cs="Times New Roman"/>
                      <w:color w:val="000000"/>
                      <w:kern w:val="0"/>
                      <w14:ligatures w14:val="none"/>
                    </w:rPr>
                  </w:rPrChange>
                </w:rPr>
                <w:t>m s</w:t>
              </w:r>
              <w:r w:rsidRPr="00CA691D">
                <w:rPr>
                  <w:rFonts w:ascii="Times New Roman" w:eastAsia="Times New Roman" w:hAnsi="Times New Roman" w:cs="Times New Roman"/>
                  <w:color w:val="000000"/>
                  <w:kern w:val="0"/>
                  <w:sz w:val="24"/>
                  <w:szCs w:val="24"/>
                  <w14:ligatures w14:val="none"/>
                  <w:rPrChange w:id="5577"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5578" w:author="Administrator" w:date="2025-10-28T17:49:00Z" w16du:dateUtc="2025-10-28T10:49:00Z">
                    <w:rPr>
                      <w:rFonts w:ascii="TimesNewRomanPSMT" w:eastAsia="Times New Roman" w:hAnsi="TimesNewRomanPSMT" w:cs="Times New Roman"/>
                      <w:color w:val="000000"/>
                      <w:kern w:val="0"/>
                      <w14:ligatures w14:val="none"/>
                    </w:rPr>
                  </w:rPrChange>
                </w:rPr>
                <w:t>t an ninh</w:t>
              </w:r>
            </w:ins>
            <w:ins w:id="5579" w:author="Administrator" w:date="2025-10-28T18:00:00Z" w16du:dateUtc="2025-10-28T11:00:00Z">
              <w:r>
                <w:rPr>
                  <w:rFonts w:ascii="Times New Roman" w:eastAsia="Times New Roman" w:hAnsi="Times New Roman" w:cs="Times New Roman"/>
                  <w:color w:val="000000"/>
                  <w:kern w:val="0"/>
                  <w:sz w:val="24"/>
                  <w:szCs w:val="24"/>
                  <w14:ligatures w14:val="none"/>
                </w:rPr>
                <w:t xml:space="preserve"> </w:t>
              </w:r>
            </w:ins>
            <w:ins w:id="5580"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5581"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558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583"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558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5585"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5586"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5587"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5588"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5589" w:author="Administrator" w:date="2025-10-28T17:49:00Z" w16du:dateUtc="2025-10-28T10:49:00Z">
                    <w:rPr>
                      <w:rFonts w:ascii="TimesNewRomanPSMT" w:eastAsia="Times New Roman" w:hAnsi="TimesNewRomanPSMT" w:cs="Times New Roman"/>
                      <w:color w:val="000000"/>
                      <w:kern w:val="0"/>
                      <w14:ligatures w14:val="none"/>
                    </w:rPr>
                  </w:rPrChange>
                </w:rPr>
                <w:t>a ti</w:t>
              </w:r>
              <w:r w:rsidRPr="00CA691D">
                <w:rPr>
                  <w:rFonts w:ascii="Times New Roman" w:eastAsia="Times New Roman" w:hAnsi="Times New Roman" w:cs="Times New Roman"/>
                  <w:color w:val="000000"/>
                  <w:kern w:val="0"/>
                  <w:sz w:val="24"/>
                  <w:szCs w:val="24"/>
                  <w14:ligatures w14:val="none"/>
                  <w:rPrChange w:id="5590"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5591" w:author="Administrator" w:date="2025-10-28T17:49:00Z" w16du:dateUtc="2025-10-28T10:49:00Z">
                    <w:rPr>
                      <w:rFonts w:ascii="TimesNewRomanPSMT" w:eastAsia="Times New Roman" w:hAnsi="TimesNewRomanPSMT" w:cs="Times New Roman"/>
                      <w:color w:val="000000"/>
                      <w:kern w:val="0"/>
                      <w14:ligatures w14:val="none"/>
                    </w:rPr>
                  </w:rPrChange>
                </w:rPr>
                <w:t>p nh</w:t>
              </w:r>
              <w:r w:rsidRPr="00CA691D">
                <w:rPr>
                  <w:rFonts w:ascii="Times New Roman" w:eastAsia="Times New Roman" w:hAnsi="Times New Roman" w:cs="Times New Roman"/>
                  <w:color w:val="000000"/>
                  <w:kern w:val="0"/>
                  <w:sz w:val="24"/>
                  <w:szCs w:val="24"/>
                  <w14:ligatures w14:val="none"/>
                  <w:rPrChange w:id="5592"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5593"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5594"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5595"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559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5597"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5598"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5599"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5600"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5601" w:author="Administrator" w:date="2025-10-28T17:49:00Z" w16du:dateUtc="2025-10-28T10:49:00Z">
                    <w:rPr>
                      <w:rFonts w:ascii="TimesNewRomanPSMT" w:eastAsia="Times New Roman" w:hAnsi="TimesNewRomanPSMT" w:cs="Times New Roman"/>
                      <w:color w:val="000000"/>
                      <w:kern w:val="0"/>
                      <w14:ligatures w14:val="none"/>
                    </w:rPr>
                  </w:rPrChange>
                </w:rPr>
                <w:t>c ngo</w:t>
              </w:r>
              <w:r w:rsidRPr="00CA691D">
                <w:rPr>
                  <w:rFonts w:ascii="Times New Roman" w:eastAsia="Times New Roman" w:hAnsi="Times New Roman" w:cs="Times New Roman"/>
                  <w:color w:val="000000"/>
                  <w:kern w:val="0"/>
                  <w:sz w:val="24"/>
                  <w:szCs w:val="24"/>
                  <w14:ligatures w14:val="none"/>
                  <w:rPrChange w:id="560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5603" w:author="Administrator" w:date="2025-10-28T17:49:00Z" w16du:dateUtc="2025-10-28T10:49:00Z">
                    <w:rPr>
                      <w:rFonts w:ascii="TimesNewRomanPSMT" w:eastAsia="Times New Roman" w:hAnsi="TimesNewRomanPSMT" w:cs="Times New Roman"/>
                      <w:color w:val="000000"/>
                      <w:kern w:val="0"/>
                      <w14:ligatures w14:val="none"/>
                    </w:rPr>
                  </w:rPrChange>
                </w:rPr>
                <w:t>i]</w:t>
              </w:r>
            </w:ins>
          </w:p>
          <w:p w14:paraId="2FA23A0A" w14:textId="77777777" w:rsidR="00CA691D" w:rsidRDefault="00CA691D" w:rsidP="00A3338D">
            <w:pPr>
              <w:pStyle w:val="Vnbnnidung0"/>
              <w:tabs>
                <w:tab w:val="left" w:pos="1996"/>
              </w:tabs>
              <w:spacing w:after="0" w:line="240" w:lineRule="auto"/>
              <w:ind w:firstLine="0"/>
              <w:jc w:val="both"/>
              <w:rPr>
                <w:ins w:id="5604" w:author="Administrator" w:date="2025-10-28T18:00:00Z" w16du:dateUtc="2025-10-28T11:00:00Z"/>
                <w:rFonts w:ascii="Times New Roman" w:eastAsia="Times New Roman" w:hAnsi="Times New Roman" w:cs="Times New Roman"/>
                <w:color w:val="000000"/>
                <w:kern w:val="0"/>
                <w:sz w:val="24"/>
                <w:szCs w:val="24"/>
                <w14:ligatures w14:val="none"/>
              </w:rPr>
            </w:pPr>
            <w:ins w:id="5605"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5606" w:author="Administrator" w:date="2025-10-28T17:49:00Z" w16du:dateUtc="2025-10-28T10:49:00Z">
                    <w:rPr>
                      <w:rFonts w:ascii="TimesNewRomanPSMT" w:eastAsia="Times New Roman" w:hAnsi="TimesNewRomanPSMT" w:cs="Times New Roman"/>
                      <w:color w:val="000000"/>
                      <w:kern w:val="0"/>
                      <w14:ligatures w14:val="none"/>
                    </w:rPr>
                  </w:rPrChange>
                </w:rPr>
                <w:t>- Theo n</w:t>
              </w:r>
              <w:r w:rsidRPr="00CA691D">
                <w:rPr>
                  <w:rFonts w:ascii="Times New Roman" w:eastAsia="Times New Roman" w:hAnsi="Times New Roman" w:cs="Times New Roman"/>
                  <w:color w:val="000000"/>
                  <w:kern w:val="0"/>
                  <w:sz w:val="24"/>
                  <w:szCs w:val="24"/>
                  <w14:ligatures w14:val="none"/>
                  <w:rPrChange w:id="5607"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5608" w:author="Administrator" w:date="2025-10-28T17:49:00Z" w16du:dateUtc="2025-10-28T10:49:00Z">
                    <w:rPr>
                      <w:rFonts w:ascii="TimesNewRomanPSMT" w:eastAsia="Times New Roman" w:hAnsi="TimesNewRomanPSMT" w:cs="Times New Roman"/>
                      <w:color w:val="000000"/>
                      <w:kern w:val="0"/>
                      <w14:ligatures w14:val="none"/>
                    </w:rPr>
                  </w:rPrChange>
                </w:rPr>
                <w:t>i dung d</w:t>
              </w:r>
              <w:r w:rsidRPr="00CA691D">
                <w:rPr>
                  <w:rFonts w:ascii="Times New Roman" w:eastAsia="Times New Roman" w:hAnsi="Times New Roman" w:cs="Times New Roman"/>
                  <w:color w:val="000000"/>
                  <w:kern w:val="0"/>
                  <w:sz w:val="24"/>
                  <w:szCs w:val="24"/>
                  <w14:ligatures w14:val="none"/>
                  <w:rPrChange w:id="5609"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5610"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561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5612"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5613"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5614"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5615"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5616" w:author="Administrator" w:date="2025-10-28T17:49:00Z" w16du:dateUtc="2025-10-28T10:49:00Z">
                    <w:rPr>
                      <w:rFonts w:ascii="TimesNewRomanPSMT" w:eastAsia="Times New Roman" w:hAnsi="TimesNewRomanPSMT" w:cs="Times New Roman"/>
                      <w:color w:val="000000"/>
                      <w:kern w:val="0"/>
                      <w14:ligatures w14:val="none"/>
                    </w:rPr>
                  </w:rPrChange>
                </w:rPr>
                <w:t>:</w:t>
              </w:r>
            </w:ins>
          </w:p>
          <w:p w14:paraId="3DE3C727" w14:textId="77777777" w:rsidR="00CA691D" w:rsidRDefault="00CA691D" w:rsidP="00A3338D">
            <w:pPr>
              <w:pStyle w:val="Vnbnnidung0"/>
              <w:tabs>
                <w:tab w:val="left" w:pos="1996"/>
              </w:tabs>
              <w:spacing w:after="0" w:line="240" w:lineRule="auto"/>
              <w:ind w:firstLine="0"/>
              <w:jc w:val="both"/>
              <w:rPr>
                <w:ins w:id="5617" w:author="Administrator" w:date="2025-10-28T18:01:00Z" w16du:dateUtc="2025-10-28T11:01:00Z"/>
                <w:rFonts w:ascii="Times New Roman" w:eastAsia="Times New Roman" w:hAnsi="Times New Roman" w:cs="Times New Roman"/>
                <w:i/>
                <w:iCs/>
                <w:color w:val="000000"/>
                <w:kern w:val="0"/>
                <w:sz w:val="24"/>
                <w:szCs w:val="24"/>
                <w14:ligatures w14:val="none"/>
              </w:rPr>
            </w:pPr>
            <w:ins w:id="5618" w:author="Administrator" w:date="2025-10-28T17:46:00Z" w16du:dateUtc="2025-10-28T10:46:00Z">
              <w:r w:rsidRPr="00CA691D">
                <w:rPr>
                  <w:rFonts w:ascii="Times New Roman" w:eastAsia="Times New Roman" w:hAnsi="Times New Roman" w:cs="Times New Roman" w:hint="eastAsia"/>
                  <w:i/>
                  <w:iCs/>
                  <w:color w:val="000000"/>
                  <w:kern w:val="0"/>
                  <w:sz w:val="24"/>
                  <w:szCs w:val="24"/>
                  <w14:ligatures w14:val="none"/>
                  <w:rPrChange w:id="5619"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5620" w:author="Administrator" w:date="2025-10-28T17:49:00Z" w16du:dateUtc="2025-10-28T10:49:00Z">
                    <w:rPr>
                      <w:rFonts w:ascii="TimesNewRomanPS-ItalicMT" w:eastAsia="Times New Roman" w:hAnsi="TimesNewRomanPS-ItalicMT" w:cs="Times New Roman"/>
                      <w:i/>
                      <w:iCs/>
                      <w:color w:val="000000"/>
                      <w:kern w:val="0"/>
                      <w14:ligatures w14:val="none"/>
                    </w:rPr>
                  </w:rPrChange>
                </w:rPr>
                <w:t>1. C</w:t>
              </w:r>
              <w:r w:rsidRPr="00CA691D">
                <w:rPr>
                  <w:rFonts w:ascii="Times New Roman" w:eastAsia="Times New Roman" w:hAnsi="Times New Roman" w:cs="Times New Roman"/>
                  <w:i/>
                  <w:iCs/>
                  <w:color w:val="000000"/>
                  <w:kern w:val="0"/>
                  <w:sz w:val="24"/>
                  <w:szCs w:val="24"/>
                  <w14:ligatures w14:val="none"/>
                  <w:rPrChange w:id="5621"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622" w:author="Administrator" w:date="2025-10-28T17:49:00Z" w16du:dateUtc="2025-10-28T10:49:00Z">
                    <w:rPr>
                      <w:rFonts w:ascii="TimesNewRomanPS-ItalicMT" w:eastAsia="Times New Roman" w:hAnsi="TimesNewRomanPS-ItalicMT" w:cs="Times New Roman"/>
                      <w:i/>
                      <w:iCs/>
                      <w:color w:val="000000"/>
                      <w:kern w:val="0"/>
                      <w14:ligatures w14:val="none"/>
                    </w:rPr>
                  </w:rPrChange>
                </w:rPr>
                <w:t>c H</w:t>
              </w:r>
              <w:r w:rsidRPr="00CA691D">
                <w:rPr>
                  <w:rFonts w:ascii="Times New Roman" w:eastAsia="Times New Roman" w:hAnsi="Times New Roman" w:cs="Times New Roman"/>
                  <w:i/>
                  <w:iCs/>
                  <w:color w:val="000000"/>
                  <w:kern w:val="0"/>
                  <w:sz w:val="24"/>
                  <w:szCs w:val="24"/>
                  <w14:ligatures w14:val="none"/>
                  <w:rPrChange w:id="5623"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624"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5625"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626"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5627"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62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5629" w:author="Administrator" w:date="2025-10-28T17:49:00Z" w16du:dateUtc="2025-10-28T10:49:00Z">
                    <w:rPr>
                      <w:rFonts w:ascii="Calibri" w:eastAsia="Times New Roman" w:hAnsi="Calibri" w:cs="Calibri"/>
                      <w:i/>
                      <w:iCs/>
                      <w:color w:val="000000"/>
                      <w:kern w:val="0"/>
                      <w14:ligatures w14:val="none"/>
                    </w:rPr>
                  </w:rPrChange>
                </w:rPr>
                <w:t>Đườ</w:t>
              </w:r>
              <w:r w:rsidRPr="00CA691D">
                <w:rPr>
                  <w:rFonts w:ascii="Times New Roman" w:eastAsia="Times New Roman" w:hAnsi="Times New Roman" w:cs="Times New Roman"/>
                  <w:i/>
                  <w:iCs/>
                  <w:color w:val="000000"/>
                  <w:kern w:val="0"/>
                  <w:sz w:val="24"/>
                  <w:szCs w:val="24"/>
                  <w14:ligatures w14:val="none"/>
                  <w:rPrChange w:id="5630"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5631"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632" w:author="Administrator" w:date="2025-10-28T17:49:00Z" w16du:dateUtc="2025-10-28T10:49:00Z">
                    <w:rPr>
                      <w:rFonts w:ascii="TimesNewRomanPS-ItalicMT" w:eastAsia="Times New Roman" w:hAnsi="TimesNewRomanPS-ItalicMT" w:cs="Times New Roman"/>
                      <w:i/>
                      <w:iCs/>
                      <w:color w:val="000000"/>
                      <w:kern w:val="0"/>
                      <w14:ligatures w14:val="none"/>
                    </w:rPr>
                  </w:rPrChange>
                </w:rPr>
                <w:t>y Vi</w:t>
              </w:r>
              <w:r w:rsidRPr="00CA691D">
                <w:rPr>
                  <w:rFonts w:ascii="Times New Roman" w:eastAsia="Times New Roman" w:hAnsi="Times New Roman" w:cs="Times New Roman"/>
                  <w:i/>
                  <w:iCs/>
                  <w:color w:val="000000"/>
                  <w:kern w:val="0"/>
                  <w:sz w:val="24"/>
                  <w:szCs w:val="24"/>
                  <w14:ligatures w14:val="none"/>
                  <w:rPrChange w:id="5633"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634" w:author="Administrator" w:date="2025-10-28T17:49:00Z" w16du:dateUtc="2025-10-28T10:49:00Z">
                    <w:rPr>
                      <w:rFonts w:ascii="TimesNewRomanPS-ItalicMT" w:eastAsia="Times New Roman" w:hAnsi="TimesNewRomanPS-ItalicMT" w:cs="Times New Roman"/>
                      <w:i/>
                      <w:iCs/>
                      <w:color w:val="000000"/>
                      <w:kern w:val="0"/>
                      <w14:ligatures w14:val="none"/>
                    </w:rPr>
                  </w:rPrChange>
                </w:rPr>
                <w:t>t Nam, C</w:t>
              </w:r>
              <w:r w:rsidRPr="00CA691D">
                <w:rPr>
                  <w:rFonts w:ascii="Times New Roman" w:eastAsia="Times New Roman" w:hAnsi="Times New Roman" w:cs="Times New Roman"/>
                  <w:i/>
                  <w:iCs/>
                  <w:color w:val="000000"/>
                  <w:kern w:val="0"/>
                  <w:sz w:val="24"/>
                  <w:szCs w:val="24"/>
                  <w14:ligatures w14:val="none"/>
                  <w:rPrChange w:id="5635"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636" w:author="Administrator" w:date="2025-10-28T17:49:00Z" w16du:dateUtc="2025-10-28T10:49:00Z">
                    <w:rPr>
                      <w:rFonts w:ascii="TimesNewRomanPS-ItalicMT" w:eastAsia="Times New Roman" w:hAnsi="TimesNewRomanPS-ItalicMT" w:cs="Times New Roman"/>
                      <w:i/>
                      <w:iCs/>
                      <w:color w:val="000000"/>
                      <w:kern w:val="0"/>
                      <w14:ligatures w14:val="none"/>
                    </w:rPr>
                  </w:rPrChange>
                </w:rPr>
                <w:t>ng v</w:t>
              </w:r>
              <w:r w:rsidRPr="00CA691D">
                <w:rPr>
                  <w:rFonts w:ascii="Times New Roman" w:eastAsia="Times New Roman" w:hAnsi="Times New Roman" w:cs="Times New Roman"/>
                  <w:i/>
                  <w:iCs/>
                  <w:color w:val="000000"/>
                  <w:kern w:val="0"/>
                  <w:sz w:val="24"/>
                  <w:szCs w:val="24"/>
                  <w14:ligatures w14:val="none"/>
                  <w:rPrChange w:id="5637"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63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tr</w:t>
              </w:r>
              <w:r w:rsidRPr="00CA691D">
                <w:rPr>
                  <w:rFonts w:ascii="Times New Roman" w:eastAsia="Times New Roman" w:hAnsi="Times New Roman" w:cs="Times New Roman"/>
                  <w:i/>
                  <w:iCs/>
                  <w:color w:val="000000"/>
                  <w:kern w:val="0"/>
                  <w:sz w:val="24"/>
                  <w:szCs w:val="24"/>
                  <w14:ligatures w14:val="none"/>
                  <w:rPrChange w:id="5639"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5640" w:author="Administrator" w:date="2025-10-28T17:49:00Z" w16du:dateUtc="2025-10-28T10:49:00Z">
                    <w:rPr>
                      <w:rFonts w:ascii="TimesNewRomanPS-ItalicMT" w:eastAsia="Times New Roman" w:hAnsi="TimesNewRomanPS-ItalicMT" w:cs="Times New Roman"/>
                      <w:i/>
                      <w:iCs/>
                      <w:color w:val="000000"/>
                      <w:kern w:val="0"/>
                      <w14:ligatures w14:val="none"/>
                    </w:rPr>
                  </w:rPrChange>
                </w:rPr>
                <w:t>c thu</w:t>
              </w:r>
              <w:r w:rsidRPr="00CA691D">
                <w:rPr>
                  <w:rFonts w:ascii="Times New Roman" w:eastAsia="Times New Roman" w:hAnsi="Times New Roman" w:cs="Times New Roman"/>
                  <w:i/>
                  <w:iCs/>
                  <w:color w:val="000000"/>
                  <w:kern w:val="0"/>
                  <w:sz w:val="24"/>
                  <w:szCs w:val="24"/>
                  <w14:ligatures w14:val="none"/>
                  <w:rPrChange w:id="5641"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5642"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ins>
            <w:ins w:id="5643"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644"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645"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5646"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647" w:author="Administrator" w:date="2025-10-28T17:49:00Z" w16du:dateUtc="2025-10-28T10:49:00Z">
                    <w:rPr>
                      <w:rFonts w:ascii="TimesNewRomanPS-ItalicMT" w:eastAsia="Times New Roman" w:hAnsi="TimesNewRomanPS-ItalicMT" w:cs="Times New Roman"/>
                      <w:i/>
                      <w:iCs/>
                      <w:color w:val="000000"/>
                      <w:kern w:val="0"/>
                      <w14:ligatures w14:val="none"/>
                    </w:rPr>
                  </w:rPrChange>
                </w:rPr>
                <w:t>c H</w:t>
              </w:r>
              <w:r w:rsidRPr="00CA691D">
                <w:rPr>
                  <w:rFonts w:ascii="Times New Roman" w:eastAsia="Times New Roman" w:hAnsi="Times New Roman" w:cs="Times New Roman"/>
                  <w:i/>
                  <w:iCs/>
                  <w:color w:val="000000"/>
                  <w:kern w:val="0"/>
                  <w:sz w:val="24"/>
                  <w:szCs w:val="24"/>
                  <w14:ligatures w14:val="none"/>
                  <w:rPrChange w:id="5648"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649" w:author="Administrator" w:date="2025-10-28T17:49:00Z" w16du:dateUtc="2025-10-28T10:49:00Z">
                    <w:rPr>
                      <w:rFonts w:ascii="TimesNewRomanPS-ItalicMT" w:eastAsia="Times New Roman" w:hAnsi="TimesNewRomanPS-ItalicMT" w:cs="Times New Roman"/>
                      <w:i/>
                      <w:iCs/>
                      <w:color w:val="000000"/>
                      <w:kern w:val="0"/>
                      <w14:ligatures w14:val="none"/>
                    </w:rPr>
                  </w:rPrChange>
                </w:rPr>
                <w:t>ng</w:t>
              </w:r>
            </w:ins>
            <w:ins w:id="5650"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651"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652" w:author="Administrator" w:date="2025-10-28T17:49:00Z" w16du:dateUtc="2025-10-28T10:49:00Z">
                    <w:rPr>
                      <w:rFonts w:ascii="TimesNewRomanPS-ItalicMT" w:eastAsia="Times New Roman" w:hAnsi="TimesNewRomanPS-ItalicMT" w:cs="Times New Roman"/>
                      <w:i/>
                      <w:iCs/>
                      <w:color w:val="000000"/>
                      <w:kern w:val="0"/>
                      <w14:ligatures w14:val="none"/>
                    </w:rPr>
                  </w:rPrChange>
                </w:rPr>
                <w:t>h</w:t>
              </w:r>
              <w:r w:rsidRPr="00CA691D">
                <w:rPr>
                  <w:rFonts w:ascii="Times New Roman" w:eastAsia="Times New Roman" w:hAnsi="Times New Roman" w:cs="Times New Roman"/>
                  <w:i/>
                  <w:iCs/>
                  <w:color w:val="000000"/>
                  <w:kern w:val="0"/>
                  <w:sz w:val="24"/>
                  <w:szCs w:val="24"/>
                  <w14:ligatures w14:val="none"/>
                  <w:rPrChange w:id="5653"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654"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5655"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65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5657" w:author="Administrator" w:date="2025-10-28T17:49:00Z" w16du:dateUtc="2025-10-28T10:49:00Z">
                    <w:rPr>
                      <w:rFonts w:ascii="Calibri" w:eastAsia="Times New Roman" w:hAnsi="Calibri" w:cs="Calibri"/>
                      <w:i/>
                      <w:iCs/>
                      <w:color w:val="000000"/>
                      <w:kern w:val="0"/>
                      <w14:ligatures w14:val="none"/>
                    </w:rPr>
                  </w:rPrChange>
                </w:rPr>
                <w:t>Đườ</w:t>
              </w:r>
              <w:r w:rsidRPr="00CA691D">
                <w:rPr>
                  <w:rFonts w:ascii="Times New Roman" w:eastAsia="Times New Roman" w:hAnsi="Times New Roman" w:cs="Times New Roman"/>
                  <w:i/>
                  <w:iCs/>
                  <w:color w:val="000000"/>
                  <w:kern w:val="0"/>
                  <w:sz w:val="24"/>
                  <w:szCs w:val="24"/>
                  <w14:ligatures w14:val="none"/>
                  <w:rPrChange w:id="5658"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5659"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660" w:author="Administrator" w:date="2025-10-28T17:49:00Z" w16du:dateUtc="2025-10-28T10:49:00Z">
                    <w:rPr>
                      <w:rFonts w:ascii="TimesNewRomanPS-ItalicMT" w:eastAsia="Times New Roman" w:hAnsi="TimesNewRomanPS-ItalicMT" w:cs="Times New Roman"/>
                      <w:i/>
                      <w:iCs/>
                      <w:color w:val="000000"/>
                      <w:kern w:val="0"/>
                      <w14:ligatures w14:val="none"/>
                    </w:rPr>
                  </w:rPrChange>
                </w:rPr>
                <w:t>y Vi</w:t>
              </w:r>
              <w:r w:rsidRPr="00CA691D">
                <w:rPr>
                  <w:rFonts w:ascii="Times New Roman" w:eastAsia="Times New Roman" w:hAnsi="Times New Roman" w:cs="Times New Roman"/>
                  <w:i/>
                  <w:iCs/>
                  <w:color w:val="000000"/>
                  <w:kern w:val="0"/>
                  <w:sz w:val="24"/>
                  <w:szCs w:val="24"/>
                  <w14:ligatures w14:val="none"/>
                  <w:rPrChange w:id="5661"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662" w:author="Administrator" w:date="2025-10-28T17:49:00Z" w16du:dateUtc="2025-10-28T10:49:00Z">
                    <w:rPr>
                      <w:rFonts w:ascii="TimesNewRomanPS-ItalicMT" w:eastAsia="Times New Roman" w:hAnsi="TimesNewRomanPS-ItalicMT" w:cs="Times New Roman"/>
                      <w:i/>
                      <w:iCs/>
                      <w:color w:val="000000"/>
                      <w:kern w:val="0"/>
                      <w14:ligatures w14:val="none"/>
                    </w:rPr>
                  </w:rPrChange>
                </w:rPr>
                <w:t>t Nam trong ph</w:t>
              </w:r>
              <w:r w:rsidRPr="00CA691D">
                <w:rPr>
                  <w:rFonts w:ascii="Times New Roman" w:eastAsia="Times New Roman" w:hAnsi="Times New Roman" w:cs="Times New Roman"/>
                  <w:i/>
                  <w:iCs/>
                  <w:color w:val="000000"/>
                  <w:kern w:val="0"/>
                  <w:sz w:val="24"/>
                  <w:szCs w:val="24"/>
                  <w14:ligatures w14:val="none"/>
                  <w:rPrChange w:id="5663"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5664" w:author="Administrator" w:date="2025-10-28T17:49:00Z" w16du:dateUtc="2025-10-28T10:49:00Z">
                    <w:rPr>
                      <w:rFonts w:ascii="TimesNewRomanPS-ItalicMT" w:eastAsia="Times New Roman" w:hAnsi="TimesNewRomanPS-ItalicMT" w:cs="Times New Roman"/>
                      <w:i/>
                      <w:iCs/>
                      <w:color w:val="000000"/>
                      <w:kern w:val="0"/>
                      <w14:ligatures w14:val="none"/>
                    </w:rPr>
                  </w:rPrChange>
                </w:rPr>
                <w:t>m vi ch</w:t>
              </w:r>
              <w:r w:rsidRPr="00CA691D">
                <w:rPr>
                  <w:rFonts w:ascii="Times New Roman" w:eastAsia="Times New Roman" w:hAnsi="Times New Roman" w:cs="Times New Roman"/>
                  <w:i/>
                  <w:iCs/>
                  <w:color w:val="000000"/>
                  <w:kern w:val="0"/>
                  <w:sz w:val="24"/>
                  <w:szCs w:val="24"/>
                  <w14:ligatures w14:val="none"/>
                  <w:rPrChange w:id="5665" w:author="Administrator" w:date="2025-10-28T17:49:00Z" w16du:dateUtc="2025-10-28T10:49:00Z">
                    <w:rPr>
                      <w:rFonts w:ascii="Calibri" w:eastAsia="Times New Roman" w:hAnsi="Calibri" w:cs="Calibri"/>
                      <w:i/>
                      <w:iCs/>
                      <w:color w:val="000000"/>
                      <w:kern w:val="0"/>
                      <w14:ligatures w14:val="none"/>
                    </w:rPr>
                  </w:rPrChange>
                </w:rPr>
                <w:t>ứ</w:t>
              </w:r>
              <w:r w:rsidRPr="00CA691D">
                <w:rPr>
                  <w:rFonts w:ascii="Times New Roman" w:eastAsia="Times New Roman" w:hAnsi="Times New Roman" w:cs="Times New Roman"/>
                  <w:i/>
                  <w:iCs/>
                  <w:color w:val="000000"/>
                  <w:kern w:val="0"/>
                  <w:sz w:val="24"/>
                  <w:szCs w:val="24"/>
                  <w14:ligatures w14:val="none"/>
                  <w:rPrChange w:id="5666" w:author="Administrator" w:date="2025-10-28T17:49:00Z" w16du:dateUtc="2025-10-28T10:49:00Z">
                    <w:rPr>
                      <w:rFonts w:ascii="TimesNewRomanPS-ItalicMT" w:eastAsia="Times New Roman" w:hAnsi="TimesNewRomanPS-ItalicMT" w:cs="Times New Roman"/>
                      <w:i/>
                      <w:iCs/>
                      <w:color w:val="000000"/>
                      <w:kern w:val="0"/>
                      <w14:ligatures w14:val="none"/>
                    </w:rPr>
                  </w:rPrChange>
                </w:rPr>
                <w:t>c n</w:t>
              </w:r>
              <w:r w:rsidRPr="00CA691D">
                <w:rPr>
                  <w:rFonts w:ascii="Times New Roman" w:eastAsia="Times New Roman" w:hAnsi="Times New Roman" w:cs="Times New Roman"/>
                  <w:i/>
                  <w:iCs/>
                  <w:color w:val="000000"/>
                  <w:kern w:val="0"/>
                  <w:sz w:val="24"/>
                  <w:szCs w:val="24"/>
                  <w14:ligatures w14:val="none"/>
                  <w:rPrChange w:id="5667" w:author="Administrator" w:date="2025-10-28T17:49:00Z" w16du:dateUtc="2025-10-28T10:49:00Z">
                    <w:rPr>
                      <w:rFonts w:ascii="Calibri" w:eastAsia="Times New Roman" w:hAnsi="Calibri" w:cs="Calibri"/>
                      <w:i/>
                      <w:iCs/>
                      <w:color w:val="000000"/>
                      <w:kern w:val="0"/>
                      <w14:ligatures w14:val="none"/>
                    </w:rPr>
                  </w:rPrChange>
                </w:rPr>
                <w:t>ă</w:t>
              </w:r>
              <w:r w:rsidRPr="00CA691D">
                <w:rPr>
                  <w:rFonts w:ascii="Times New Roman" w:eastAsia="Times New Roman" w:hAnsi="Times New Roman" w:cs="Times New Roman"/>
                  <w:i/>
                  <w:iCs/>
                  <w:color w:val="000000"/>
                  <w:kern w:val="0"/>
                  <w:sz w:val="24"/>
                  <w:szCs w:val="24"/>
                  <w14:ligatures w14:val="none"/>
                  <w:rPrChange w:id="5668" w:author="Administrator" w:date="2025-10-28T17:49:00Z" w16du:dateUtc="2025-10-28T10:49:00Z">
                    <w:rPr>
                      <w:rFonts w:ascii="TimesNewRomanPS-ItalicMT" w:eastAsia="Times New Roman" w:hAnsi="TimesNewRomanPS-ItalicMT" w:cs="Times New Roman"/>
                      <w:i/>
                      <w:iCs/>
                      <w:color w:val="000000"/>
                      <w:kern w:val="0"/>
                      <w14:ligatures w14:val="none"/>
                    </w:rPr>
                  </w:rPrChange>
                </w:rPr>
                <w:t>ng,</w:t>
              </w:r>
            </w:ins>
            <w:ins w:id="5669"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670"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671" w:author="Administrator" w:date="2025-10-28T17:49:00Z" w16du:dateUtc="2025-10-28T10:49:00Z">
                    <w:rPr>
                      <w:rFonts w:ascii="TimesNewRomanPS-ItalicMT" w:eastAsia="Times New Roman" w:hAnsi="TimesNewRomanPS-ItalicMT" w:cs="Times New Roman"/>
                      <w:i/>
                      <w:iCs/>
                      <w:color w:val="000000"/>
                      <w:kern w:val="0"/>
                      <w14:ligatures w14:val="none"/>
                    </w:rPr>
                  </w:rPrChange>
                </w:rPr>
                <w:t>nhi</w:t>
              </w:r>
              <w:r w:rsidRPr="00CA691D">
                <w:rPr>
                  <w:rFonts w:ascii="Times New Roman" w:eastAsia="Times New Roman" w:hAnsi="Times New Roman" w:cs="Times New Roman"/>
                  <w:i/>
                  <w:iCs/>
                  <w:color w:val="000000"/>
                  <w:kern w:val="0"/>
                  <w:sz w:val="24"/>
                  <w:szCs w:val="24"/>
                  <w14:ligatures w14:val="none"/>
                  <w:rPrChange w:id="567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673" w:author="Administrator" w:date="2025-10-28T17:49:00Z" w16du:dateUtc="2025-10-28T10:49:00Z">
                    <w:rPr>
                      <w:rFonts w:ascii="TimesNewRomanPS-ItalicMT" w:eastAsia="Times New Roman" w:hAnsi="TimesNewRomanPS-ItalicMT" w:cs="Times New Roman"/>
                      <w:i/>
                      <w:iCs/>
                      <w:color w:val="000000"/>
                      <w:kern w:val="0"/>
                      <w14:ligatures w14:val="none"/>
                    </w:rPr>
                  </w:rPrChange>
                </w:rPr>
                <w:t>m v</w:t>
              </w:r>
              <w:r w:rsidRPr="00CA691D">
                <w:rPr>
                  <w:rFonts w:ascii="Times New Roman" w:eastAsia="Times New Roman" w:hAnsi="Times New Roman" w:cs="Times New Roman"/>
                  <w:i/>
                  <w:iCs/>
                  <w:color w:val="000000"/>
                  <w:kern w:val="0"/>
                  <w:sz w:val="24"/>
                  <w:szCs w:val="24"/>
                  <w14:ligatures w14:val="none"/>
                  <w:rPrChange w:id="5674"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675" w:author="Administrator" w:date="2025-10-28T17:49:00Z" w16du:dateUtc="2025-10-28T10:49:00Z">
                    <w:rPr>
                      <w:rFonts w:ascii="TimesNewRomanPS-ItalicMT" w:eastAsia="Times New Roman" w:hAnsi="TimesNewRomanPS-ItalicMT" w:cs="Times New Roman"/>
                      <w:i/>
                      <w:iCs/>
                      <w:color w:val="000000"/>
                      <w:kern w:val="0"/>
                      <w14:ligatures w14:val="none"/>
                    </w:rPr>
                  </w:rPrChange>
                </w:rPr>
                <w:t>, quy</w:t>
              </w:r>
              <w:r w:rsidRPr="00CA691D">
                <w:rPr>
                  <w:rFonts w:ascii="Times New Roman" w:eastAsia="Times New Roman" w:hAnsi="Times New Roman" w:cs="Times New Roman"/>
                  <w:i/>
                  <w:iCs/>
                  <w:color w:val="000000"/>
                  <w:kern w:val="0"/>
                  <w:sz w:val="24"/>
                  <w:szCs w:val="24"/>
                  <w14:ligatures w14:val="none"/>
                  <w:rPrChange w:id="5676" w:author="Administrator" w:date="2025-10-28T17:49:00Z" w16du:dateUtc="2025-10-28T10:49:00Z">
                    <w:rPr>
                      <w:rFonts w:ascii="Calibri" w:eastAsia="Times New Roman" w:hAnsi="Calibri" w:cs="Calibri"/>
                      <w:i/>
                      <w:iCs/>
                      <w:color w:val="000000"/>
                      <w:kern w:val="0"/>
                      <w14:ligatures w14:val="none"/>
                    </w:rPr>
                  </w:rPrChange>
                </w:rPr>
                <w:t>ề</w:t>
              </w:r>
              <w:r w:rsidRPr="00CA691D">
                <w:rPr>
                  <w:rFonts w:ascii="Times New Roman" w:eastAsia="Times New Roman" w:hAnsi="Times New Roman" w:cs="Times New Roman"/>
                  <w:i/>
                  <w:iCs/>
                  <w:color w:val="000000"/>
                  <w:kern w:val="0"/>
                  <w:sz w:val="24"/>
                  <w:szCs w:val="24"/>
                  <w14:ligatures w14:val="none"/>
                  <w:rPrChange w:id="5677" w:author="Administrator" w:date="2025-10-28T17:49:00Z" w16du:dateUtc="2025-10-28T10:49:00Z">
                    <w:rPr>
                      <w:rFonts w:ascii="TimesNewRomanPS-ItalicMT" w:eastAsia="Times New Roman" w:hAnsi="TimesNewRomanPS-ItalicMT" w:cs="Times New Roman"/>
                      <w:i/>
                      <w:iCs/>
                      <w:color w:val="000000"/>
                      <w:kern w:val="0"/>
                      <w14:ligatures w14:val="none"/>
                    </w:rPr>
                  </w:rPrChange>
                </w:rPr>
                <w:t>n h</w:t>
              </w:r>
              <w:r w:rsidRPr="00CA691D">
                <w:rPr>
                  <w:rFonts w:ascii="Times New Roman" w:eastAsia="Times New Roman" w:hAnsi="Times New Roman" w:cs="Times New Roman"/>
                  <w:i/>
                  <w:iCs/>
                  <w:color w:val="000000"/>
                  <w:kern w:val="0"/>
                  <w:sz w:val="24"/>
                  <w:szCs w:val="24"/>
                  <w14:ligatures w14:val="none"/>
                  <w:rPrChange w:id="5678"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567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 </w:t>
              </w:r>
              <w:r w:rsidRPr="00CA691D">
                <w:rPr>
                  <w:rFonts w:ascii="Times New Roman" w:eastAsia="Times New Roman" w:hAnsi="Times New Roman" w:cs="Times New Roman"/>
                  <w:i/>
                  <w:iCs/>
                  <w:color w:val="000000"/>
                  <w:kern w:val="0"/>
                  <w:sz w:val="24"/>
                  <w:szCs w:val="24"/>
                  <w14:ligatures w14:val="none"/>
                  <w:rPrChange w:id="5680" w:author="Administrator" w:date="2025-10-28T17:49:00Z" w16du:dateUtc="2025-10-28T10:49:00Z">
                    <w:rPr>
                      <w:rFonts w:ascii="Calibri" w:eastAsia="Times New Roman" w:hAnsi="Calibri" w:cs="Calibri"/>
                      <w:i/>
                      <w:iCs/>
                      <w:color w:val="000000"/>
                      <w:kern w:val="0"/>
                      <w14:ligatures w14:val="none"/>
                    </w:rPr>
                  </w:rPrChange>
                </w:rPr>
                <w:t>đượ</w:t>
              </w:r>
              <w:r w:rsidRPr="00CA691D">
                <w:rPr>
                  <w:rFonts w:ascii="Times New Roman" w:eastAsia="Times New Roman" w:hAnsi="Times New Roman" w:cs="Times New Roman"/>
                  <w:i/>
                  <w:iCs/>
                  <w:color w:val="000000"/>
                  <w:kern w:val="0"/>
                  <w:sz w:val="24"/>
                  <w:szCs w:val="24"/>
                  <w14:ligatures w14:val="none"/>
                  <w:rPrChange w:id="5681"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ins>
            <w:ins w:id="5682"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683"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684" w:author="Administrator" w:date="2025-10-28T17:49:00Z" w16du:dateUtc="2025-10-28T10:49:00Z">
                    <w:rPr>
                      <w:rFonts w:ascii="TimesNewRomanPS-ItalicMT" w:eastAsia="Times New Roman" w:hAnsi="TimesNewRomanPS-ItalicMT" w:cs="Times New Roman"/>
                      <w:i/>
                      <w:iCs/>
                      <w:color w:val="000000"/>
                      <w:kern w:val="0"/>
                      <w14:ligatures w14:val="none"/>
                    </w:rPr>
                  </w:rPrChange>
                </w:rPr>
                <w:t>giao, t</w:t>
              </w:r>
              <w:r w:rsidRPr="00CA691D">
                <w:rPr>
                  <w:rFonts w:ascii="Times New Roman" w:eastAsia="Times New Roman" w:hAnsi="Times New Roman" w:cs="Times New Roman"/>
                  <w:i/>
                  <w:iCs/>
                  <w:color w:val="000000"/>
                  <w:kern w:val="0"/>
                  <w:sz w:val="24"/>
                  <w:szCs w:val="24"/>
                  <w14:ligatures w14:val="none"/>
                  <w:rPrChange w:id="5685" w:author="Administrator" w:date="2025-10-28T17:49:00Z" w16du:dateUtc="2025-10-28T10:49:00Z">
                    <w:rPr>
                      <w:rFonts w:ascii="Calibri" w:eastAsia="Times New Roman" w:hAnsi="Calibri" w:cs="Calibri"/>
                      <w:i/>
                      <w:iCs/>
                      <w:color w:val="000000"/>
                      <w:kern w:val="0"/>
                      <w14:ligatures w14:val="none"/>
                    </w:rPr>
                  </w:rPrChange>
                </w:rPr>
                <w:t>ổ</w:t>
              </w:r>
              <w:r w:rsidRPr="00CA691D">
                <w:rPr>
                  <w:rFonts w:ascii="Times New Roman" w:eastAsia="Times New Roman" w:hAnsi="Times New Roman" w:cs="Times New Roman"/>
                  <w:i/>
                  <w:iCs/>
                  <w:color w:val="000000"/>
                  <w:kern w:val="0"/>
                  <w:sz w:val="24"/>
                  <w:szCs w:val="24"/>
                  <w14:ligatures w14:val="none"/>
                  <w:rPrChange w:id="568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ch</w:t>
              </w:r>
              <w:r w:rsidRPr="00CA691D">
                <w:rPr>
                  <w:rFonts w:ascii="Times New Roman" w:eastAsia="Times New Roman" w:hAnsi="Times New Roman" w:cs="Times New Roman"/>
                  <w:i/>
                  <w:iCs/>
                  <w:color w:val="000000"/>
                  <w:kern w:val="0"/>
                  <w:sz w:val="24"/>
                  <w:szCs w:val="24"/>
                  <w14:ligatures w14:val="none"/>
                  <w:rPrChange w:id="5687" w:author="Administrator" w:date="2025-10-28T17:49:00Z" w16du:dateUtc="2025-10-28T10:49:00Z">
                    <w:rPr>
                      <w:rFonts w:ascii="Calibri" w:eastAsia="Times New Roman" w:hAnsi="Calibri" w:cs="Calibri"/>
                      <w:i/>
                      <w:iCs/>
                      <w:color w:val="000000"/>
                      <w:kern w:val="0"/>
                      <w14:ligatures w14:val="none"/>
                    </w:rPr>
                  </w:rPrChange>
                </w:rPr>
                <w:t>ứ</w:t>
              </w:r>
              <w:r w:rsidRPr="00CA691D">
                <w:rPr>
                  <w:rFonts w:ascii="Times New Roman" w:eastAsia="Times New Roman" w:hAnsi="Times New Roman" w:cs="Times New Roman"/>
                  <w:i/>
                  <w:iCs/>
                  <w:color w:val="000000"/>
                  <w:kern w:val="0"/>
                  <w:sz w:val="24"/>
                  <w:szCs w:val="24"/>
                  <w14:ligatures w14:val="none"/>
                  <w:rPrChange w:id="5688" w:author="Administrator" w:date="2025-10-28T17:49:00Z" w16du:dateUtc="2025-10-28T10:49:00Z">
                    <w:rPr>
                      <w:rFonts w:ascii="TimesNewRomanPS-ItalicMT" w:eastAsia="Times New Roman" w:hAnsi="TimesNewRomanPS-ItalicMT" w:cs="Times New Roman"/>
                      <w:i/>
                      <w:iCs/>
                      <w:color w:val="000000"/>
                      <w:kern w:val="0"/>
                      <w14:ligatures w14:val="none"/>
                    </w:rPr>
                  </w:rPrChange>
                </w:rPr>
                <w:t>c ki</w:t>
              </w:r>
              <w:r w:rsidRPr="00CA691D">
                <w:rPr>
                  <w:rFonts w:ascii="Times New Roman" w:eastAsia="Times New Roman" w:hAnsi="Times New Roman" w:cs="Times New Roman"/>
                  <w:i/>
                  <w:iCs/>
                  <w:color w:val="000000"/>
                  <w:kern w:val="0"/>
                  <w:sz w:val="24"/>
                  <w:szCs w:val="24"/>
                  <w14:ligatures w14:val="none"/>
                  <w:rPrChange w:id="5689"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5690" w:author="Administrator" w:date="2025-10-28T17:49:00Z" w16du:dateUtc="2025-10-28T10:49:00Z">
                    <w:rPr>
                      <w:rFonts w:ascii="TimesNewRomanPS-ItalicMT" w:eastAsia="Times New Roman" w:hAnsi="TimesNewRomanPS-ItalicMT" w:cs="Times New Roman"/>
                      <w:i/>
                      <w:iCs/>
                      <w:color w:val="000000"/>
                      <w:kern w:val="0"/>
                      <w14:ligatures w14:val="none"/>
                    </w:rPr>
                  </w:rPrChange>
                </w:rPr>
                <w:t>m tra, gi</w:t>
              </w:r>
              <w:r w:rsidRPr="00CA691D">
                <w:rPr>
                  <w:rFonts w:ascii="Times New Roman" w:eastAsia="Times New Roman" w:hAnsi="Times New Roman" w:cs="Times New Roman"/>
                  <w:i/>
                  <w:iCs/>
                  <w:color w:val="000000"/>
                  <w:kern w:val="0"/>
                  <w:sz w:val="24"/>
                  <w:szCs w:val="24"/>
                  <w14:ligatures w14:val="none"/>
                  <w:rPrChange w:id="5691"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692" w:author="Administrator" w:date="2025-10-28T17:49:00Z" w16du:dateUtc="2025-10-28T10:49:00Z">
                    <w:rPr>
                      <w:rFonts w:ascii="TimesNewRomanPS-ItalicMT" w:eastAsia="Times New Roman" w:hAnsi="TimesNewRomanPS-ItalicMT" w:cs="Times New Roman"/>
                      <w:i/>
                      <w:iCs/>
                      <w:color w:val="000000"/>
                      <w:kern w:val="0"/>
                      <w14:ligatures w14:val="none"/>
                    </w:rPr>
                  </w:rPrChange>
                </w:rPr>
                <w:t>m s</w:t>
              </w:r>
              <w:r w:rsidRPr="00CA691D">
                <w:rPr>
                  <w:rFonts w:ascii="Times New Roman" w:eastAsia="Times New Roman" w:hAnsi="Times New Roman" w:cs="Times New Roman"/>
                  <w:i/>
                  <w:iCs/>
                  <w:color w:val="000000"/>
                  <w:kern w:val="0"/>
                  <w:sz w:val="24"/>
                  <w:szCs w:val="24"/>
                  <w14:ligatures w14:val="none"/>
                  <w:rPrChange w:id="5693"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694" w:author="Administrator" w:date="2025-10-28T17:49:00Z" w16du:dateUtc="2025-10-28T10:49:00Z">
                    <w:rPr>
                      <w:rFonts w:ascii="TimesNewRomanPS-ItalicMT" w:eastAsia="Times New Roman" w:hAnsi="TimesNewRomanPS-ItalicMT" w:cs="Times New Roman"/>
                      <w:i/>
                      <w:iCs/>
                      <w:color w:val="000000"/>
                      <w:kern w:val="0"/>
                      <w14:ligatures w14:val="none"/>
                    </w:rPr>
                  </w:rPrChange>
                </w:rPr>
                <w:t>t v</w:t>
              </w:r>
              <w:r w:rsidRPr="00CA691D">
                <w:rPr>
                  <w:rFonts w:ascii="Times New Roman" w:eastAsia="Times New Roman" w:hAnsi="Times New Roman" w:cs="Times New Roman"/>
                  <w:i/>
                  <w:iCs/>
                  <w:color w:val="000000"/>
                  <w:kern w:val="0"/>
                  <w:sz w:val="24"/>
                  <w:szCs w:val="24"/>
                  <w14:ligatures w14:val="none"/>
                  <w:rPrChange w:id="5695"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69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x</w:t>
              </w:r>
              <w:r w:rsidRPr="00CA691D">
                <w:rPr>
                  <w:rFonts w:ascii="Times New Roman" w:eastAsia="Times New Roman" w:hAnsi="Times New Roman" w:cs="Times New Roman"/>
                  <w:i/>
                  <w:iCs/>
                  <w:color w:val="000000"/>
                  <w:kern w:val="0"/>
                  <w:sz w:val="24"/>
                  <w:szCs w:val="24"/>
                  <w14:ligatures w14:val="none"/>
                  <w:rPrChange w:id="5697" w:author="Administrator" w:date="2025-10-28T17:49:00Z" w16du:dateUtc="2025-10-28T10:49:00Z">
                    <w:rPr>
                      <w:rFonts w:ascii="Calibri" w:eastAsia="Times New Roman" w:hAnsi="Calibri" w:cs="Calibri"/>
                      <w:i/>
                      <w:iCs/>
                      <w:color w:val="000000"/>
                      <w:kern w:val="0"/>
                      <w14:ligatures w14:val="none"/>
                    </w:rPr>
                  </w:rPrChange>
                </w:rPr>
                <w:t>ử</w:t>
              </w:r>
              <w:r w:rsidRPr="00CA691D">
                <w:rPr>
                  <w:rFonts w:ascii="Times New Roman" w:eastAsia="Times New Roman" w:hAnsi="Times New Roman" w:cs="Times New Roman"/>
                  <w:i/>
                  <w:iCs/>
                  <w:color w:val="000000"/>
                  <w:kern w:val="0"/>
                  <w:sz w:val="24"/>
                  <w:szCs w:val="24"/>
                  <w14:ligatures w14:val="none"/>
                  <w:rPrChange w:id="569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5699" w:author="Administrator" w:date="2025-10-28T17:49:00Z" w16du:dateUtc="2025-10-28T10:49:00Z">
                    <w:rPr>
                      <w:rFonts w:ascii="TimesNewRomanPS-ItalicMT" w:eastAsia="Times New Roman" w:hAnsi="TimesNewRomanPS-ItalicMT" w:cs="Times New Roman"/>
                      <w:i/>
                      <w:iCs/>
                      <w:color w:val="000000"/>
                      <w:kern w:val="0"/>
                      <w14:ligatures w14:val="none"/>
                    </w:rPr>
                  </w:rPrChange>
                </w:rPr>
                <w:lastRenderedPageBreak/>
                <w:t>l</w:t>
              </w:r>
              <w:r w:rsidRPr="00CA691D">
                <w:rPr>
                  <w:rFonts w:ascii="Times New Roman" w:eastAsia="Times New Roman" w:hAnsi="Times New Roman" w:cs="Times New Roman"/>
                  <w:i/>
                  <w:iCs/>
                  <w:color w:val="000000"/>
                  <w:kern w:val="0"/>
                  <w:sz w:val="24"/>
                  <w:szCs w:val="24"/>
                  <w14:ligatures w14:val="none"/>
                  <w:rPrChange w:id="5700" w:author="Administrator" w:date="2025-10-28T17:49:00Z" w16du:dateUtc="2025-10-28T10:49:00Z">
                    <w:rPr>
                      <w:rFonts w:ascii=".VnTime" w:eastAsia="Times New Roman" w:hAnsi=".VnTime" w:cs=".VnTime"/>
                      <w:i/>
                      <w:iCs/>
                      <w:color w:val="000000"/>
                      <w:kern w:val="0"/>
                      <w14:ligatures w14:val="none"/>
                    </w:rPr>
                  </w:rPrChange>
                </w:rPr>
                <w:t>ý</w:t>
              </w:r>
              <w:r w:rsidRPr="00CA691D">
                <w:rPr>
                  <w:rFonts w:ascii="Times New Roman" w:eastAsia="Times New Roman" w:hAnsi="Times New Roman" w:cs="Times New Roman"/>
                  <w:i/>
                  <w:iCs/>
                  <w:color w:val="000000"/>
                  <w:kern w:val="0"/>
                  <w:sz w:val="24"/>
                  <w:szCs w:val="24"/>
                  <w14:ligatures w14:val="none"/>
                  <w:rPrChange w:id="570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vi ph</w:t>
              </w:r>
              <w:r w:rsidRPr="00CA691D">
                <w:rPr>
                  <w:rFonts w:ascii="Times New Roman" w:eastAsia="Times New Roman" w:hAnsi="Times New Roman" w:cs="Times New Roman"/>
                  <w:i/>
                  <w:iCs/>
                  <w:color w:val="000000"/>
                  <w:kern w:val="0"/>
                  <w:sz w:val="24"/>
                  <w:szCs w:val="24"/>
                  <w14:ligatures w14:val="none"/>
                  <w:rPrChange w:id="5702"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5703" w:author="Administrator" w:date="2025-10-28T17:49:00Z" w16du:dateUtc="2025-10-28T10:49:00Z">
                    <w:rPr>
                      <w:rFonts w:ascii="TimesNewRomanPS-ItalicMT" w:eastAsia="Times New Roman" w:hAnsi="TimesNewRomanPS-ItalicMT" w:cs="Times New Roman"/>
                      <w:i/>
                      <w:iCs/>
                      <w:color w:val="000000"/>
                      <w:kern w:val="0"/>
                      <w14:ligatures w14:val="none"/>
                    </w:rPr>
                  </w:rPrChange>
                </w:rPr>
                <w:t>m vi</w:t>
              </w:r>
              <w:r w:rsidRPr="00CA691D">
                <w:rPr>
                  <w:rFonts w:ascii="Times New Roman" w:eastAsia="Times New Roman" w:hAnsi="Times New Roman" w:cs="Times New Roman"/>
                  <w:i/>
                  <w:iCs/>
                  <w:color w:val="000000"/>
                  <w:kern w:val="0"/>
                  <w:sz w:val="24"/>
                  <w:szCs w:val="24"/>
                  <w14:ligatures w14:val="none"/>
                  <w:rPrChange w:id="5704"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705" w:author="Administrator" w:date="2025-10-28T17:49:00Z" w16du:dateUtc="2025-10-28T10:49:00Z">
                    <w:rPr>
                      <w:rFonts w:ascii="TimesNewRomanPS-ItalicMT" w:eastAsia="Times New Roman" w:hAnsi="TimesNewRomanPS-ItalicMT" w:cs="Times New Roman"/>
                      <w:i/>
                      <w:iCs/>
                      <w:color w:val="000000"/>
                      <w:kern w:val="0"/>
                      <w14:ligatures w14:val="none"/>
                    </w:rPr>
                  </w:rPrChange>
                </w:rPr>
                <w:t>c th</w:t>
              </w:r>
              <w:r w:rsidRPr="00CA691D">
                <w:rPr>
                  <w:rFonts w:ascii="Times New Roman" w:eastAsia="Times New Roman" w:hAnsi="Times New Roman" w:cs="Times New Roman"/>
                  <w:i/>
                  <w:iCs/>
                  <w:color w:val="000000"/>
                  <w:kern w:val="0"/>
                  <w:sz w:val="24"/>
                  <w:szCs w:val="24"/>
                  <w14:ligatures w14:val="none"/>
                  <w:rPrChange w:id="5706"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5707" w:author="Administrator" w:date="2025-10-28T17:49:00Z" w16du:dateUtc="2025-10-28T10:49:00Z">
                    <w:rPr>
                      <w:rFonts w:ascii="TimesNewRomanPS-ItalicMT" w:eastAsia="Times New Roman" w:hAnsi="TimesNewRomanPS-ItalicMT" w:cs="Times New Roman"/>
                      <w:i/>
                      <w:iCs/>
                      <w:color w:val="000000"/>
                      <w:kern w:val="0"/>
                      <w14:ligatures w14:val="none"/>
                    </w:rPr>
                  </w:rPrChange>
                </w:rPr>
                <w:t>c hi</w:t>
              </w:r>
              <w:r w:rsidRPr="00CA691D">
                <w:rPr>
                  <w:rFonts w:ascii="Times New Roman" w:eastAsia="Times New Roman" w:hAnsi="Times New Roman" w:cs="Times New Roman"/>
                  <w:i/>
                  <w:iCs/>
                  <w:color w:val="000000"/>
                  <w:kern w:val="0"/>
                  <w:sz w:val="24"/>
                  <w:szCs w:val="24"/>
                  <w14:ligatures w14:val="none"/>
                  <w:rPrChange w:id="5708"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709" w:author="Administrator" w:date="2025-10-28T17:49:00Z" w16du:dateUtc="2025-10-28T10:49:00Z">
                    <w:rPr>
                      <w:rFonts w:ascii="TimesNewRomanPS-ItalicMT" w:eastAsia="Times New Roman" w:hAnsi="TimesNewRomanPS-ItalicMT" w:cs="Times New Roman"/>
                      <w:i/>
                      <w:iCs/>
                      <w:color w:val="000000"/>
                      <w:kern w:val="0"/>
                      <w14:ligatures w14:val="none"/>
                    </w:rPr>
                  </w:rPrChange>
                </w:rPr>
                <w:t>n c</w:t>
              </w:r>
              <w:r w:rsidRPr="00CA691D">
                <w:rPr>
                  <w:rFonts w:ascii="Times New Roman" w:eastAsia="Times New Roman" w:hAnsi="Times New Roman" w:cs="Times New Roman"/>
                  <w:i/>
                  <w:iCs/>
                  <w:color w:val="000000"/>
                  <w:kern w:val="0"/>
                  <w:sz w:val="24"/>
                  <w:szCs w:val="24"/>
                  <w14:ligatures w14:val="none"/>
                  <w:rPrChange w:id="5710"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5711"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i/>
                  <w:iCs/>
                  <w:color w:val="000000"/>
                  <w:kern w:val="0"/>
                  <w:sz w:val="24"/>
                  <w:szCs w:val="24"/>
                  <w14:ligatures w14:val="none"/>
                  <w:rPrChange w:id="5712"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713" w:author="Administrator" w:date="2025-10-28T17:49:00Z" w16du:dateUtc="2025-10-28T10:49:00Z">
                    <w:rPr>
                      <w:rFonts w:ascii="TimesNewRomanPS-ItalicMT" w:eastAsia="Times New Roman" w:hAnsi="TimesNewRomanPS-ItalicMT" w:cs="Times New Roman"/>
                      <w:i/>
                      <w:iCs/>
                      <w:color w:val="000000"/>
                      <w:kern w:val="0"/>
                      <w14:ligatures w14:val="none"/>
                    </w:rPr>
                  </w:rPrChange>
                </w:rPr>
                <w:t>c an ninh</w:t>
              </w:r>
            </w:ins>
            <w:ins w:id="5714"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715"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716" w:author="Administrator" w:date="2025-10-28T17:49:00Z" w16du:dateUtc="2025-10-28T10:49:00Z">
                    <w:rPr>
                      <w:rFonts w:ascii="TimesNewRomanPS-ItalicMT" w:eastAsia="Times New Roman" w:hAnsi="TimesNewRomanPS-ItalicMT" w:cs="Times New Roman"/>
                      <w:i/>
                      <w:iCs/>
                      <w:color w:val="000000"/>
                      <w:kern w:val="0"/>
                      <w14:ligatures w14:val="none"/>
                    </w:rPr>
                  </w:rPrChange>
                </w:rPr>
                <w:t>t</w:t>
              </w:r>
              <w:r w:rsidRPr="00CA691D">
                <w:rPr>
                  <w:rFonts w:ascii="Times New Roman" w:eastAsia="Times New Roman" w:hAnsi="Times New Roman" w:cs="Times New Roman"/>
                  <w:i/>
                  <w:iCs/>
                  <w:color w:val="000000"/>
                  <w:kern w:val="0"/>
                  <w:sz w:val="24"/>
                  <w:szCs w:val="24"/>
                  <w14:ligatures w14:val="none"/>
                  <w:rPrChange w:id="5717"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5718"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5719"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720"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5721"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722"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5723"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572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5725"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5726" w:author="Administrator" w:date="2025-10-28T17:49:00Z" w16du:dateUtc="2025-10-28T10:49:00Z">
                    <w:rPr>
                      <w:rFonts w:ascii="TimesNewRomanPS-ItalicMT" w:eastAsia="Times New Roman" w:hAnsi="TimesNewRomanPS-ItalicMT" w:cs="Times New Roman"/>
                      <w:i/>
                      <w:iCs/>
                      <w:color w:val="000000"/>
                      <w:kern w:val="0"/>
                      <w14:ligatures w14:val="none"/>
                    </w:rPr>
                  </w:rPrChange>
                </w:rPr>
                <w:t>a.</w:t>
              </w:r>
            </w:ins>
            <w:ins w:id="5727"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728"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729" w:author="Administrator" w:date="2025-10-28T17:49:00Z" w16du:dateUtc="2025-10-28T10:49:00Z">
                    <w:rPr>
                      <w:rFonts w:ascii="TimesNewRomanPS-ItalicMT" w:eastAsia="Times New Roman" w:hAnsi="TimesNewRomanPS-ItalicMT" w:cs="Times New Roman"/>
                      <w:i/>
                      <w:iCs/>
                      <w:color w:val="000000"/>
                      <w:kern w:val="0"/>
                      <w14:ligatures w14:val="none"/>
                    </w:rPr>
                  </w:rPrChange>
                </w:rPr>
                <w:t>Danh m</w:t>
              </w:r>
              <w:r w:rsidRPr="00CA691D">
                <w:rPr>
                  <w:rFonts w:ascii="Times New Roman" w:eastAsia="Times New Roman" w:hAnsi="Times New Roman" w:cs="Times New Roman"/>
                  <w:i/>
                  <w:iCs/>
                  <w:color w:val="000000"/>
                  <w:kern w:val="0"/>
                  <w:sz w:val="24"/>
                  <w:szCs w:val="24"/>
                  <w14:ligatures w14:val="none"/>
                  <w:rPrChange w:id="5730"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731" w:author="Administrator" w:date="2025-10-28T17:49:00Z" w16du:dateUtc="2025-10-28T10:49:00Z">
                    <w:rPr>
                      <w:rFonts w:ascii="TimesNewRomanPS-ItalicMT" w:eastAsia="Times New Roman" w:hAnsi="TimesNewRomanPS-ItalicMT" w:cs="Times New Roman"/>
                      <w:i/>
                      <w:iCs/>
                      <w:color w:val="000000"/>
                      <w:kern w:val="0"/>
                      <w14:ligatures w14:val="none"/>
                    </w:rPr>
                  </w:rPrChange>
                </w:rPr>
                <w:t>c ki</w:t>
              </w:r>
              <w:r w:rsidRPr="00CA691D">
                <w:rPr>
                  <w:rFonts w:ascii="Times New Roman" w:eastAsia="Times New Roman" w:hAnsi="Times New Roman" w:cs="Times New Roman"/>
                  <w:i/>
                  <w:iCs/>
                  <w:color w:val="000000"/>
                  <w:kern w:val="0"/>
                  <w:sz w:val="24"/>
                  <w:szCs w:val="24"/>
                  <w14:ligatures w14:val="none"/>
                  <w:rPrChange w:id="5732"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5733" w:author="Administrator" w:date="2025-10-28T17:49:00Z" w16du:dateUtc="2025-10-28T10:49:00Z">
                    <w:rPr>
                      <w:rFonts w:ascii="TimesNewRomanPS-ItalicMT" w:eastAsia="Times New Roman" w:hAnsi="TimesNewRomanPS-ItalicMT" w:cs="Times New Roman"/>
                      <w:i/>
                      <w:iCs/>
                      <w:color w:val="000000"/>
                      <w:kern w:val="0"/>
                      <w14:ligatures w14:val="none"/>
                    </w:rPr>
                  </w:rPrChange>
                </w:rPr>
                <w:t>m tra c</w:t>
              </w:r>
              <w:r w:rsidRPr="00CA691D">
                <w:rPr>
                  <w:rFonts w:ascii="Times New Roman" w:eastAsia="Times New Roman" w:hAnsi="Times New Roman" w:cs="Times New Roman"/>
                  <w:i/>
                  <w:iCs/>
                  <w:color w:val="000000"/>
                  <w:kern w:val="0"/>
                  <w:sz w:val="24"/>
                  <w:szCs w:val="24"/>
                  <w14:ligatures w14:val="none"/>
                  <w:rPrChange w:id="5734"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573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i/>
                  <w:iCs/>
                  <w:color w:val="000000"/>
                  <w:kern w:val="0"/>
                  <w:sz w:val="24"/>
                  <w:szCs w:val="24"/>
                  <w14:ligatures w14:val="none"/>
                  <w:rPrChange w:id="5736"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737" w:author="Administrator" w:date="2025-10-28T17:49:00Z" w16du:dateUtc="2025-10-28T10:49:00Z">
                    <w:rPr>
                      <w:rFonts w:ascii="TimesNewRomanPS-ItalicMT" w:eastAsia="Times New Roman" w:hAnsi="TimesNewRomanPS-ItalicMT" w:cs="Times New Roman"/>
                      <w:i/>
                      <w:iCs/>
                      <w:color w:val="000000"/>
                      <w:kern w:val="0"/>
                      <w14:ligatures w14:val="none"/>
                    </w:rPr>
                  </w:rPrChange>
                </w:rPr>
                <w:t>c an ninh t</w:t>
              </w:r>
              <w:r w:rsidRPr="00CA691D">
                <w:rPr>
                  <w:rFonts w:ascii="Times New Roman" w:eastAsia="Times New Roman" w:hAnsi="Times New Roman" w:cs="Times New Roman"/>
                  <w:i/>
                  <w:iCs/>
                  <w:color w:val="000000"/>
                  <w:kern w:val="0"/>
                  <w:sz w:val="24"/>
                  <w:szCs w:val="24"/>
                  <w14:ligatures w14:val="none"/>
                  <w:rPrChange w:id="5738"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5739"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5740"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741"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5742"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743"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5744"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745"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5746"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5747" w:author="Administrator" w:date="2025-10-28T17:49:00Z" w16du:dateUtc="2025-10-28T10:49:00Z">
                    <w:rPr>
                      <w:rFonts w:ascii="TimesNewRomanPS-ItalicMT" w:eastAsia="Times New Roman" w:hAnsi="TimesNewRomanPS-ItalicMT" w:cs="Times New Roman"/>
                      <w:i/>
                      <w:iCs/>
                      <w:color w:val="000000"/>
                      <w:kern w:val="0"/>
                      <w14:ligatures w14:val="none"/>
                    </w:rPr>
                  </w:rPrChange>
                </w:rPr>
                <w:t>i</w:t>
              </w:r>
            </w:ins>
            <w:ins w:id="5748" w:author="Administrator" w:date="2025-10-28T18:00:00Z" w16du:dateUtc="2025-10-28T11:00:00Z">
              <w:r>
                <w:rPr>
                  <w:rFonts w:ascii="Times New Roman" w:eastAsia="Times New Roman" w:hAnsi="Times New Roman" w:cs="Times New Roman"/>
                  <w:i/>
                  <w:iCs/>
                  <w:color w:val="000000"/>
                  <w:kern w:val="0"/>
                  <w:sz w:val="24"/>
                  <w:szCs w:val="24"/>
                  <w14:ligatures w14:val="none"/>
                </w:rPr>
                <w:t xml:space="preserve"> </w:t>
              </w:r>
            </w:ins>
            <w:ins w:id="5749"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750"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5751" w:author="Administrator" w:date="2025-10-28T17:49:00Z" w16du:dateUtc="2025-10-28T10:49:00Z">
                    <w:rPr>
                      <w:rFonts w:ascii="TimesNewRomanPS-ItalicMT" w:eastAsia="Times New Roman" w:hAnsi="TimesNewRomanPS-ItalicMT" w:cs="Times New Roman"/>
                      <w:i/>
                      <w:iCs/>
                      <w:color w:val="000000"/>
                      <w:kern w:val="0"/>
                      <w14:ligatures w14:val="none"/>
                    </w:rPr>
                  </w:rPrChange>
                </w:rPr>
                <w:t>a theo M</w:t>
              </w:r>
              <w:r w:rsidRPr="00CA691D">
                <w:rPr>
                  <w:rFonts w:ascii="Times New Roman" w:eastAsia="Times New Roman" w:hAnsi="Times New Roman" w:cs="Times New Roman"/>
                  <w:i/>
                  <w:iCs/>
                  <w:color w:val="000000"/>
                  <w:kern w:val="0"/>
                  <w:sz w:val="24"/>
                  <w:szCs w:val="24"/>
                  <w14:ligatures w14:val="none"/>
                  <w:rPrChange w:id="5752" w:author="Administrator" w:date="2025-10-28T17:49:00Z" w16du:dateUtc="2025-10-28T10:49:00Z">
                    <w:rPr>
                      <w:rFonts w:ascii="Calibri" w:eastAsia="Times New Roman" w:hAnsi="Calibri" w:cs="Calibri"/>
                      <w:i/>
                      <w:iCs/>
                      <w:color w:val="000000"/>
                      <w:kern w:val="0"/>
                      <w14:ligatures w14:val="none"/>
                    </w:rPr>
                  </w:rPrChange>
                </w:rPr>
                <w:t>ẫ</w:t>
              </w:r>
              <w:r w:rsidRPr="00CA691D">
                <w:rPr>
                  <w:rFonts w:ascii="Times New Roman" w:eastAsia="Times New Roman" w:hAnsi="Times New Roman" w:cs="Times New Roman"/>
                  <w:i/>
                  <w:iCs/>
                  <w:color w:val="000000"/>
                  <w:kern w:val="0"/>
                  <w:sz w:val="24"/>
                  <w:szCs w:val="24"/>
                  <w14:ligatures w14:val="none"/>
                  <w:rPrChange w:id="5753" w:author="Administrator" w:date="2025-10-28T17:49:00Z" w16du:dateUtc="2025-10-28T10:49:00Z">
                    <w:rPr>
                      <w:rFonts w:ascii="TimesNewRomanPS-ItalicMT" w:eastAsia="Times New Roman" w:hAnsi="TimesNewRomanPS-ItalicMT" w:cs="Times New Roman"/>
                      <w:i/>
                      <w:iCs/>
                      <w:color w:val="000000"/>
                      <w:kern w:val="0"/>
                      <w14:ligatures w14:val="none"/>
                    </w:rPr>
                  </w:rPrChange>
                </w:rPr>
                <w:t>u s</w:t>
              </w:r>
              <w:r w:rsidRPr="00CA691D">
                <w:rPr>
                  <w:rFonts w:ascii="Times New Roman" w:eastAsia="Times New Roman" w:hAnsi="Times New Roman" w:cs="Times New Roman"/>
                  <w:i/>
                  <w:iCs/>
                  <w:color w:val="000000"/>
                  <w:kern w:val="0"/>
                  <w:sz w:val="24"/>
                  <w:szCs w:val="24"/>
                  <w14:ligatures w14:val="none"/>
                  <w:rPrChange w:id="5754"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575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10 t</w:t>
              </w:r>
              <w:r w:rsidRPr="00CA691D">
                <w:rPr>
                  <w:rFonts w:ascii="Times New Roman" w:eastAsia="Times New Roman" w:hAnsi="Times New Roman" w:cs="Times New Roman"/>
                  <w:i/>
                  <w:iCs/>
                  <w:color w:val="000000"/>
                  <w:kern w:val="0"/>
                  <w:sz w:val="24"/>
                  <w:szCs w:val="24"/>
                  <w14:ligatures w14:val="none"/>
                  <w:rPrChange w:id="5756"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5757" w:author="Administrator" w:date="2025-10-28T17:49:00Z" w16du:dateUtc="2025-10-28T10:49:00Z">
                    <w:rPr>
                      <w:rFonts w:ascii="TimesNewRomanPS-ItalicMT" w:eastAsia="Times New Roman" w:hAnsi="TimesNewRomanPS-ItalicMT" w:cs="Times New Roman"/>
                      <w:i/>
                      <w:iCs/>
                      <w:color w:val="000000"/>
                      <w:kern w:val="0"/>
                      <w14:ligatures w14:val="none"/>
                    </w:rPr>
                  </w:rPrChange>
                </w:rPr>
                <w:t>i Ph</w:t>
              </w:r>
              <w:r w:rsidRPr="00CA691D">
                <w:rPr>
                  <w:rFonts w:ascii="Times New Roman" w:eastAsia="Times New Roman" w:hAnsi="Times New Roman" w:cs="Times New Roman"/>
                  <w:i/>
                  <w:iCs/>
                  <w:color w:val="000000"/>
                  <w:kern w:val="0"/>
                  <w:sz w:val="24"/>
                  <w:szCs w:val="24"/>
                  <w14:ligatures w14:val="none"/>
                  <w:rPrChange w:id="5758"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75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l</w:t>
              </w:r>
              <w:r w:rsidRPr="00CA691D">
                <w:rPr>
                  <w:rFonts w:ascii="Times New Roman" w:eastAsia="Times New Roman" w:hAnsi="Times New Roman" w:cs="Times New Roman"/>
                  <w:i/>
                  <w:iCs/>
                  <w:color w:val="000000"/>
                  <w:kern w:val="0"/>
                  <w:sz w:val="24"/>
                  <w:szCs w:val="24"/>
                  <w14:ligatures w14:val="none"/>
                  <w:rPrChange w:id="5760"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761" w:author="Administrator" w:date="2025-10-28T17:49:00Z" w16du:dateUtc="2025-10-28T10:49:00Z">
                    <w:rPr>
                      <w:rFonts w:ascii="TimesNewRomanPS-ItalicMT" w:eastAsia="Times New Roman" w:hAnsi="TimesNewRomanPS-ItalicMT" w:cs="Times New Roman"/>
                      <w:i/>
                      <w:iCs/>
                      <w:color w:val="000000"/>
                      <w:kern w:val="0"/>
                      <w14:ligatures w14:val="none"/>
                    </w:rPr>
                  </w:rPrChange>
                </w:rPr>
                <w:t>c ban h</w:t>
              </w:r>
              <w:r w:rsidRPr="00CA691D">
                <w:rPr>
                  <w:rFonts w:ascii="Times New Roman" w:eastAsia="Times New Roman" w:hAnsi="Times New Roman" w:cs="Times New Roman"/>
                  <w:i/>
                  <w:iCs/>
                  <w:color w:val="000000"/>
                  <w:kern w:val="0"/>
                  <w:sz w:val="24"/>
                  <w:szCs w:val="24"/>
                  <w14:ligatures w14:val="none"/>
                  <w:rPrChange w:id="5762"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763" w:author="Administrator" w:date="2025-10-28T17:49:00Z" w16du:dateUtc="2025-10-28T10:49:00Z">
                    <w:rPr>
                      <w:rFonts w:ascii="TimesNewRomanPS-ItalicMT" w:eastAsia="Times New Roman" w:hAnsi="TimesNewRomanPS-ItalicMT" w:cs="Times New Roman"/>
                      <w:i/>
                      <w:iCs/>
                      <w:color w:val="000000"/>
                      <w:kern w:val="0"/>
                      <w14:ligatures w14:val="none"/>
                    </w:rPr>
                  </w:rPrChange>
                </w:rPr>
                <w:t>nh k</w:t>
              </w:r>
              <w:r w:rsidRPr="00CA691D">
                <w:rPr>
                  <w:rFonts w:ascii="Times New Roman" w:eastAsia="Times New Roman" w:hAnsi="Times New Roman" w:cs="Times New Roman"/>
                  <w:i/>
                  <w:iCs/>
                  <w:color w:val="000000"/>
                  <w:kern w:val="0"/>
                  <w:sz w:val="24"/>
                  <w:szCs w:val="24"/>
                  <w14:ligatures w14:val="none"/>
                  <w:rPrChange w:id="5764" w:author="Administrator" w:date="2025-10-28T17:49:00Z" w16du:dateUtc="2025-10-28T10:49:00Z">
                    <w:rPr>
                      <w:rFonts w:ascii=".VnTime" w:eastAsia="Times New Roman" w:hAnsi=".VnTime" w:cs=".VnTime"/>
                      <w:i/>
                      <w:iCs/>
                      <w:color w:val="000000"/>
                      <w:kern w:val="0"/>
                      <w14:ligatures w14:val="none"/>
                    </w:rPr>
                  </w:rPrChange>
                </w:rPr>
                <w:t>è</w:t>
              </w:r>
              <w:r w:rsidRPr="00CA691D">
                <w:rPr>
                  <w:rFonts w:ascii="Times New Roman" w:eastAsia="Times New Roman" w:hAnsi="Times New Roman" w:cs="Times New Roman"/>
                  <w:i/>
                  <w:iCs/>
                  <w:color w:val="000000"/>
                  <w:kern w:val="0"/>
                  <w:sz w:val="24"/>
                  <w:szCs w:val="24"/>
                  <w14:ligatures w14:val="none"/>
                  <w:rPrChange w:id="5765" w:author="Administrator" w:date="2025-10-28T17:49:00Z" w16du:dateUtc="2025-10-28T10:49:00Z">
                    <w:rPr>
                      <w:rFonts w:ascii="TimesNewRomanPS-ItalicMT" w:eastAsia="Times New Roman" w:hAnsi="TimesNewRomanPS-ItalicMT" w:cs="Times New Roman"/>
                      <w:i/>
                      <w:iCs/>
                      <w:color w:val="000000"/>
                      <w:kern w:val="0"/>
                      <w14:ligatures w14:val="none"/>
                    </w:rPr>
                  </w:rPrChange>
                </w:rPr>
                <w:t>m theo Th</w:t>
              </w:r>
              <w:r w:rsidRPr="00CA691D">
                <w:rPr>
                  <w:rFonts w:ascii="Times New Roman" w:eastAsia="Times New Roman" w:hAnsi="Times New Roman" w:cs="Times New Roman"/>
                  <w:i/>
                  <w:iCs/>
                  <w:color w:val="000000"/>
                  <w:kern w:val="0"/>
                  <w:sz w:val="24"/>
                  <w:szCs w:val="24"/>
                  <w14:ligatures w14:val="none"/>
                  <w:rPrChange w:id="5766"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5767"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i/>
                  <w:iCs/>
                  <w:color w:val="000000"/>
                  <w:kern w:val="0"/>
                  <w:sz w:val="24"/>
                  <w:szCs w:val="24"/>
                  <w14:ligatures w14:val="none"/>
                  <w:rPrChange w:id="5768" w:author="Administrator" w:date="2025-10-28T17:49:00Z" w16du:dateUtc="2025-10-28T10:49:00Z">
                    <w:rPr>
                      <w:rFonts w:ascii="Calibri" w:eastAsia="Times New Roman" w:hAnsi="Calibri" w:cs="Calibri"/>
                      <w:i/>
                      <w:iCs/>
                      <w:color w:val="000000"/>
                      <w:kern w:val="0"/>
                      <w14:ligatures w14:val="none"/>
                    </w:rPr>
                  </w:rPrChange>
                </w:rPr>
                <w:t>ư</w:t>
              </w:r>
              <w:r w:rsidRPr="00CA691D">
                <w:rPr>
                  <w:rFonts w:ascii="Times New Roman" w:eastAsia="Times New Roman" w:hAnsi="Times New Roman" w:cs="Times New Roman"/>
                  <w:i/>
                  <w:iCs/>
                  <w:color w:val="000000"/>
                  <w:kern w:val="0"/>
                  <w:sz w:val="24"/>
                  <w:szCs w:val="24"/>
                  <w14:ligatures w14:val="none"/>
                  <w:rPrChange w:id="576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w:t>
              </w:r>
              <w:r w:rsidRPr="00CA691D">
                <w:rPr>
                  <w:rFonts w:ascii="Times New Roman" w:eastAsia="Times New Roman" w:hAnsi="Times New Roman" w:cs="Times New Roman"/>
                  <w:i/>
                  <w:iCs/>
                  <w:color w:val="000000"/>
                  <w:kern w:val="0"/>
                  <w:sz w:val="24"/>
                  <w:szCs w:val="24"/>
                  <w14:ligatures w14:val="none"/>
                  <w:rPrChange w:id="5770"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771" w:author="Administrator" w:date="2025-10-28T17:49:00Z" w16du:dateUtc="2025-10-28T10:49:00Z">
                    <w:rPr>
                      <w:rFonts w:ascii="TimesNewRomanPS-ItalicMT" w:eastAsia="Times New Roman" w:hAnsi="TimesNewRomanPS-ItalicMT" w:cs="Times New Roman"/>
                      <w:i/>
                      <w:iCs/>
                      <w:color w:val="000000"/>
                      <w:kern w:val="0"/>
                      <w14:ligatures w14:val="none"/>
                    </w:rPr>
                  </w:rPrChange>
                </w:rPr>
                <w:t>y.</w:t>
              </w:r>
              <w:r w:rsidRPr="00CA691D">
                <w:rPr>
                  <w:rFonts w:ascii="Times New Roman" w:eastAsia="Times New Roman" w:hAnsi="Times New Roman" w:cs="Times New Roman"/>
                  <w:i/>
                  <w:iCs/>
                  <w:color w:val="000000"/>
                  <w:kern w:val="0"/>
                  <w:sz w:val="24"/>
                  <w:szCs w:val="24"/>
                  <w14:ligatures w14:val="none"/>
                  <w:rPrChange w:id="5772" w:author="Administrator" w:date="2025-10-28T17:49:00Z" w16du:dateUtc="2025-10-28T10:49:00Z">
                    <w:rPr>
                      <w:rFonts w:ascii="Arial" w:eastAsia="Times New Roman" w:hAnsi="Arial" w:cs="Arial"/>
                      <w:i/>
                      <w:iCs/>
                      <w:color w:val="000000"/>
                      <w:kern w:val="0"/>
                      <w14:ligatures w14:val="none"/>
                    </w:rPr>
                  </w:rPrChange>
                </w:rPr>
                <w:t>…</w:t>
              </w:r>
            </w:ins>
          </w:p>
          <w:p w14:paraId="217A9772" w14:textId="77777777" w:rsidR="00CA691D" w:rsidRDefault="00CA691D" w:rsidP="00A3338D">
            <w:pPr>
              <w:pStyle w:val="Vnbnnidung0"/>
              <w:tabs>
                <w:tab w:val="left" w:pos="1996"/>
              </w:tabs>
              <w:spacing w:after="0" w:line="240" w:lineRule="auto"/>
              <w:ind w:firstLine="0"/>
              <w:jc w:val="both"/>
              <w:rPr>
                <w:ins w:id="5773" w:author="Administrator" w:date="2025-10-28T18:01:00Z" w16du:dateUtc="2025-10-28T11:01:00Z"/>
                <w:rFonts w:ascii="Times New Roman" w:eastAsia="Times New Roman" w:hAnsi="Times New Roman" w:cs="Times New Roman"/>
                <w:i/>
                <w:iCs/>
                <w:color w:val="000000"/>
                <w:kern w:val="0"/>
                <w:sz w:val="24"/>
                <w:szCs w:val="24"/>
                <w14:ligatures w14:val="none"/>
              </w:rPr>
            </w:pPr>
            <w:ins w:id="5774"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775" w:author="Administrator" w:date="2025-10-28T17:49:00Z" w16du:dateUtc="2025-10-28T10:49:00Z">
                    <w:rPr>
                      <w:rFonts w:ascii="TimesNewRomanPS-ItalicMT" w:eastAsia="Times New Roman" w:hAnsi="TimesNewRomanPS-ItalicMT" w:cs="Times New Roman"/>
                      <w:i/>
                      <w:iCs/>
                      <w:color w:val="000000"/>
                      <w:kern w:val="0"/>
                      <w14:ligatures w14:val="none"/>
                    </w:rPr>
                  </w:rPrChange>
                </w:rPr>
                <w:t>3. Ph</w:t>
              </w:r>
              <w:r w:rsidRPr="00CA691D">
                <w:rPr>
                  <w:rFonts w:ascii="Times New Roman" w:eastAsia="Times New Roman" w:hAnsi="Times New Roman" w:cs="Times New Roman"/>
                  <w:i/>
                  <w:iCs/>
                  <w:color w:val="000000"/>
                  <w:kern w:val="0"/>
                  <w:sz w:val="24"/>
                  <w:szCs w:val="24"/>
                  <w14:ligatures w14:val="none"/>
                  <w:rPrChange w:id="5776"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5777"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5778"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779"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5780"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781"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5782"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5783"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578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785" w:author="Administrator" w:date="2025-10-28T17:49:00Z" w16du:dateUtc="2025-10-28T10:49:00Z">
                    <w:rPr>
                      <w:rFonts w:ascii="TimesNewRomanPS-ItalicMT" w:eastAsia="Times New Roman" w:hAnsi="TimesNewRomanPS-ItalicMT" w:cs="Times New Roman"/>
                      <w:i/>
                      <w:iCs/>
                      <w:color w:val="000000"/>
                      <w:kern w:val="0"/>
                      <w14:ligatures w14:val="none"/>
                    </w:rPr>
                  </w:rPrChange>
                </w:rPr>
                <w:t>i, t</w:t>
              </w:r>
              <w:r w:rsidRPr="00CA691D">
                <w:rPr>
                  <w:rFonts w:ascii="Times New Roman" w:eastAsia="Times New Roman" w:hAnsi="Times New Roman" w:cs="Times New Roman"/>
                  <w:i/>
                  <w:iCs/>
                  <w:color w:val="000000"/>
                  <w:kern w:val="0"/>
                  <w:sz w:val="24"/>
                  <w:szCs w:val="24"/>
                  <w14:ligatures w14:val="none"/>
                  <w:rPrChange w:id="5786"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787" w:author="Administrator" w:date="2025-10-28T17:49:00Z" w16du:dateUtc="2025-10-28T10:49:00Z">
                    <w:rPr>
                      <w:rFonts w:ascii="TimesNewRomanPS-ItalicMT" w:eastAsia="Times New Roman" w:hAnsi="TimesNewRomanPS-ItalicMT" w:cs="Times New Roman"/>
                      <w:i/>
                      <w:iCs/>
                      <w:color w:val="000000"/>
                      <w:kern w:val="0"/>
                      <w14:ligatures w14:val="none"/>
                    </w:rPr>
                  </w:rPrChange>
                </w:rPr>
                <w:t>u bi</w:t>
              </w:r>
              <w:r w:rsidRPr="00CA691D">
                <w:rPr>
                  <w:rFonts w:ascii="Times New Roman" w:eastAsia="Times New Roman" w:hAnsi="Times New Roman" w:cs="Times New Roman"/>
                  <w:i/>
                  <w:iCs/>
                  <w:color w:val="000000"/>
                  <w:kern w:val="0"/>
                  <w:sz w:val="24"/>
                  <w:szCs w:val="24"/>
                  <w14:ligatures w14:val="none"/>
                  <w:rPrChange w:id="5788"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5789" w:author="Administrator" w:date="2025-10-28T17:49:00Z" w16du:dateUtc="2025-10-28T10:49:00Z">
                    <w:rPr>
                      <w:rFonts w:ascii="TimesNewRomanPS-ItalicMT" w:eastAsia="Times New Roman" w:hAnsi="TimesNewRomanPS-ItalicMT" w:cs="Times New Roman"/>
                      <w:i/>
                      <w:iCs/>
                      <w:color w:val="000000"/>
                      <w:kern w:val="0"/>
                      <w14:ligatures w14:val="none"/>
                    </w:rPr>
                  </w:rPrChange>
                </w:rPr>
                <w:t>n v</w:t>
              </w:r>
              <w:r w:rsidRPr="00CA691D">
                <w:rPr>
                  <w:rFonts w:ascii="Times New Roman" w:eastAsia="Times New Roman" w:hAnsi="Times New Roman" w:cs="Times New Roman"/>
                  <w:i/>
                  <w:iCs/>
                  <w:color w:val="000000"/>
                  <w:kern w:val="0"/>
                  <w:sz w:val="24"/>
                  <w:szCs w:val="24"/>
                  <w14:ligatures w14:val="none"/>
                  <w:rPrChange w:id="5790"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791" w:author="Administrator" w:date="2025-10-28T17:49:00Z" w16du:dateUtc="2025-10-28T10:49:00Z">
                    <w:rPr>
                      <w:rFonts w:ascii="TimesNewRomanPS-ItalicMT" w:eastAsia="Times New Roman" w:hAnsi="TimesNewRomanPS-ItalicMT" w:cs="Times New Roman"/>
                      <w:i/>
                      <w:iCs/>
                      <w:color w:val="000000"/>
                      <w:kern w:val="0"/>
                      <w14:ligatures w14:val="none"/>
                    </w:rPr>
                  </w:rPrChange>
                </w:rPr>
                <w:t>o, r</w:t>
              </w:r>
              <w:r w:rsidRPr="00CA691D">
                <w:rPr>
                  <w:rFonts w:ascii="Times New Roman" w:eastAsia="Times New Roman" w:hAnsi="Times New Roman" w:cs="Times New Roman"/>
                  <w:i/>
                  <w:iCs/>
                  <w:color w:val="000000"/>
                  <w:kern w:val="0"/>
                  <w:sz w:val="24"/>
                  <w:szCs w:val="24"/>
                  <w14:ligatures w14:val="none"/>
                  <w:rPrChange w:id="5792" w:author="Administrator" w:date="2025-10-28T17:49:00Z" w16du:dateUtc="2025-10-28T10:49:00Z">
                    <w:rPr>
                      <w:rFonts w:ascii="Calibri" w:eastAsia="Times New Roman" w:hAnsi="Calibri" w:cs="Calibri"/>
                      <w:i/>
                      <w:iCs/>
                      <w:color w:val="000000"/>
                      <w:kern w:val="0"/>
                      <w14:ligatures w14:val="none"/>
                    </w:rPr>
                  </w:rPrChange>
                </w:rPr>
                <w:t>ờ</w:t>
              </w:r>
              <w:r w:rsidRPr="00CA691D">
                <w:rPr>
                  <w:rFonts w:ascii="Times New Roman" w:eastAsia="Times New Roman" w:hAnsi="Times New Roman" w:cs="Times New Roman"/>
                  <w:i/>
                  <w:iCs/>
                  <w:color w:val="000000"/>
                  <w:kern w:val="0"/>
                  <w:sz w:val="24"/>
                  <w:szCs w:val="24"/>
                  <w14:ligatures w14:val="none"/>
                  <w:rPrChange w:id="5793"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5794"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79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5796"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797"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5798"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579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5800"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5801" w:author="Administrator" w:date="2025-10-28T17:49:00Z" w16du:dateUtc="2025-10-28T10:49:00Z">
                    <w:rPr>
                      <w:rFonts w:ascii="TimesNewRomanPS-ItalicMT" w:eastAsia="Times New Roman" w:hAnsi="TimesNewRomanPS-ItalicMT" w:cs="Times New Roman"/>
                      <w:i/>
                      <w:iCs/>
                      <w:color w:val="000000"/>
                      <w:kern w:val="0"/>
                      <w14:ligatures w14:val="none"/>
                    </w:rPr>
                  </w:rPrChange>
                </w:rPr>
                <w:t>a ti</w:t>
              </w:r>
              <w:r w:rsidRPr="00CA691D">
                <w:rPr>
                  <w:rFonts w:ascii="Times New Roman" w:eastAsia="Times New Roman" w:hAnsi="Times New Roman" w:cs="Times New Roman"/>
                  <w:i/>
                  <w:iCs/>
                  <w:color w:val="000000"/>
                  <w:kern w:val="0"/>
                  <w:sz w:val="24"/>
                  <w:szCs w:val="24"/>
                  <w14:ligatures w14:val="none"/>
                  <w:rPrChange w:id="5802"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5803" w:author="Administrator" w:date="2025-10-28T17:49:00Z" w16du:dateUtc="2025-10-28T10:49:00Z">
                    <w:rPr>
                      <w:rFonts w:ascii="TimesNewRomanPS-ItalicMT" w:eastAsia="Times New Roman" w:hAnsi="TimesNewRomanPS-ItalicMT" w:cs="Times New Roman"/>
                      <w:i/>
                      <w:iCs/>
                      <w:color w:val="000000"/>
                      <w:kern w:val="0"/>
                      <w14:ligatures w14:val="none"/>
                    </w:rPr>
                  </w:rPrChange>
                </w:rPr>
                <w:t>p nh</w:t>
              </w:r>
              <w:r w:rsidRPr="00CA691D">
                <w:rPr>
                  <w:rFonts w:ascii="Times New Roman" w:eastAsia="Times New Roman" w:hAnsi="Times New Roman" w:cs="Times New Roman"/>
                  <w:i/>
                  <w:iCs/>
                  <w:color w:val="000000"/>
                  <w:kern w:val="0"/>
                  <w:sz w:val="24"/>
                  <w:szCs w:val="24"/>
                  <w14:ligatures w14:val="none"/>
                  <w:rPrChange w:id="5804"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5805"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ins>
            <w:ins w:id="5806"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5807"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808" w:author="Administrator" w:date="2025-10-28T17:49:00Z" w16du:dateUtc="2025-10-28T10:49:00Z">
                    <w:rPr>
                      <w:rFonts w:ascii="TimesNewRomanPS-ItalicMT" w:eastAsia="Times New Roman" w:hAnsi="TimesNewRomanPS-ItalicMT" w:cs="Times New Roman"/>
                      <w:i/>
                      <w:iCs/>
                      <w:color w:val="000000"/>
                      <w:kern w:val="0"/>
                      <w14:ligatures w14:val="none"/>
                    </w:rPr>
                  </w:rPrChange>
                </w:rPr>
                <w:t>ph</w:t>
              </w:r>
              <w:r w:rsidRPr="00CA691D">
                <w:rPr>
                  <w:rFonts w:ascii="Times New Roman" w:eastAsia="Times New Roman" w:hAnsi="Times New Roman" w:cs="Times New Roman"/>
                  <w:i/>
                  <w:iCs/>
                  <w:color w:val="000000"/>
                  <w:kern w:val="0"/>
                  <w:sz w:val="24"/>
                  <w:szCs w:val="24"/>
                  <w14:ligatures w14:val="none"/>
                  <w:rPrChange w:id="5809"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5810"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5811"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812"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5813"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814"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5815"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5816"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5817"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818" w:author="Administrator" w:date="2025-10-28T17:49:00Z" w16du:dateUtc="2025-10-28T10:49:00Z">
                    <w:rPr>
                      <w:rFonts w:ascii="TimesNewRomanPS-ItalicMT" w:eastAsia="Times New Roman" w:hAnsi="TimesNewRomanPS-ItalicMT" w:cs="Times New Roman"/>
                      <w:i/>
                      <w:iCs/>
                      <w:color w:val="000000"/>
                      <w:kern w:val="0"/>
                      <w14:ligatures w14:val="none"/>
                    </w:rPr>
                  </w:rPrChange>
                </w:rPr>
                <w:t>i ph</w:t>
              </w:r>
              <w:r w:rsidRPr="00CA691D">
                <w:rPr>
                  <w:rFonts w:ascii="Times New Roman" w:eastAsia="Times New Roman" w:hAnsi="Times New Roman" w:cs="Times New Roman"/>
                  <w:i/>
                  <w:iCs/>
                  <w:color w:val="000000"/>
                  <w:kern w:val="0"/>
                  <w:sz w:val="24"/>
                  <w:szCs w:val="24"/>
                  <w14:ligatures w14:val="none"/>
                  <w:rPrChange w:id="5819"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820" w:author="Administrator" w:date="2025-10-28T17:49:00Z" w16du:dateUtc="2025-10-28T10:49:00Z">
                    <w:rPr>
                      <w:rFonts w:ascii="TimesNewRomanPS-ItalicMT" w:eastAsia="Times New Roman" w:hAnsi="TimesNewRomanPS-ItalicMT" w:cs="Times New Roman"/>
                      <w:i/>
                      <w:iCs/>
                      <w:color w:val="000000"/>
                      <w:kern w:val="0"/>
                      <w14:ligatures w14:val="none"/>
                    </w:rPr>
                  </w:rPrChange>
                </w:rPr>
                <w:t>i tu</w:t>
              </w:r>
              <w:r w:rsidRPr="00CA691D">
                <w:rPr>
                  <w:rFonts w:ascii="Times New Roman" w:eastAsia="Times New Roman" w:hAnsi="Times New Roman" w:cs="Times New Roman"/>
                  <w:i/>
                  <w:iCs/>
                  <w:color w:val="000000"/>
                  <w:kern w:val="0"/>
                  <w:sz w:val="24"/>
                  <w:szCs w:val="24"/>
                  <w14:ligatures w14:val="none"/>
                  <w:rPrChange w:id="5821" w:author="Administrator" w:date="2025-10-28T17:49:00Z" w16du:dateUtc="2025-10-28T10:49:00Z">
                    <w:rPr>
                      <w:rFonts w:ascii=".VnTime" w:eastAsia="Times New Roman" w:hAnsi=".VnTime" w:cs=".VnTime"/>
                      <w:i/>
                      <w:iCs/>
                      <w:color w:val="000000"/>
                      <w:kern w:val="0"/>
                      <w14:ligatures w14:val="none"/>
                    </w:rPr>
                  </w:rPrChange>
                </w:rPr>
                <w:t>â</w:t>
              </w:r>
              <w:r w:rsidRPr="00CA691D">
                <w:rPr>
                  <w:rFonts w:ascii="Times New Roman" w:eastAsia="Times New Roman" w:hAnsi="Times New Roman" w:cs="Times New Roman"/>
                  <w:i/>
                  <w:iCs/>
                  <w:color w:val="000000"/>
                  <w:kern w:val="0"/>
                  <w:sz w:val="24"/>
                  <w:szCs w:val="24"/>
                  <w14:ligatures w14:val="none"/>
                  <w:rPrChange w:id="5822"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5823"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82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quy </w:t>
              </w:r>
              <w:r w:rsidRPr="00CA691D">
                <w:rPr>
                  <w:rFonts w:ascii="Times New Roman" w:eastAsia="Times New Roman" w:hAnsi="Times New Roman" w:cs="Times New Roman"/>
                  <w:i/>
                  <w:iCs/>
                  <w:color w:val="000000"/>
                  <w:kern w:val="0"/>
                  <w:sz w:val="24"/>
                  <w:szCs w:val="24"/>
                  <w14:ligatures w14:val="none"/>
                  <w:rPrChange w:id="5825"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5826" w:author="Administrator" w:date="2025-10-28T17:49:00Z" w16du:dateUtc="2025-10-28T10:49:00Z">
                    <w:rPr>
                      <w:rFonts w:ascii="TimesNewRomanPS-ItalicMT" w:eastAsia="Times New Roman" w:hAnsi="TimesNewRomanPS-ItalicMT" w:cs="Times New Roman"/>
                      <w:i/>
                      <w:iCs/>
                      <w:color w:val="000000"/>
                      <w:kern w:val="0"/>
                      <w14:ligatures w14:val="none"/>
                    </w:rPr>
                  </w:rPrChange>
                </w:rPr>
                <w:t>nh</w:t>
              </w:r>
            </w:ins>
            <w:ins w:id="5827"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5828"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829"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5830"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831" w:author="Administrator" w:date="2025-10-28T17:49:00Z" w16du:dateUtc="2025-10-28T10:49:00Z">
                    <w:rPr>
                      <w:rFonts w:ascii="TimesNewRomanPS-ItalicMT" w:eastAsia="Times New Roman" w:hAnsi="TimesNewRomanPS-ItalicMT" w:cs="Times New Roman"/>
                      <w:i/>
                      <w:iCs/>
                      <w:color w:val="000000"/>
                      <w:kern w:val="0"/>
                      <w14:ligatures w14:val="none"/>
                    </w:rPr>
                  </w:rPrChange>
                </w:rPr>
                <w:t>a ph</w:t>
              </w:r>
              <w:r w:rsidRPr="00CA691D">
                <w:rPr>
                  <w:rFonts w:ascii="Times New Roman" w:eastAsia="Times New Roman" w:hAnsi="Times New Roman" w:cs="Times New Roman"/>
                  <w:i/>
                  <w:iCs/>
                  <w:color w:val="000000"/>
                  <w:kern w:val="0"/>
                  <w:sz w:val="24"/>
                  <w:szCs w:val="24"/>
                  <w14:ligatures w14:val="none"/>
                  <w:rPrChange w:id="5832"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833" w:author="Administrator" w:date="2025-10-28T17:49:00Z" w16du:dateUtc="2025-10-28T10:49:00Z">
                    <w:rPr>
                      <w:rFonts w:ascii="TimesNewRomanPS-ItalicMT" w:eastAsia="Times New Roman" w:hAnsi="TimesNewRomanPS-ItalicMT" w:cs="Times New Roman"/>
                      <w:i/>
                      <w:iCs/>
                      <w:color w:val="000000"/>
                      <w:kern w:val="0"/>
                      <w14:ligatures w14:val="none"/>
                    </w:rPr>
                  </w:rPrChange>
                </w:rPr>
                <w:t>p lu</w:t>
              </w:r>
              <w:r w:rsidRPr="00CA691D">
                <w:rPr>
                  <w:rFonts w:ascii="Times New Roman" w:eastAsia="Times New Roman" w:hAnsi="Times New Roman" w:cs="Times New Roman"/>
                  <w:i/>
                  <w:iCs/>
                  <w:color w:val="000000"/>
                  <w:kern w:val="0"/>
                  <w:sz w:val="24"/>
                  <w:szCs w:val="24"/>
                  <w14:ligatures w14:val="none"/>
                  <w:rPrChange w:id="5834"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5835" w:author="Administrator" w:date="2025-10-28T17:49:00Z" w16du:dateUtc="2025-10-28T10:49:00Z">
                    <w:rPr>
                      <w:rFonts w:ascii="TimesNewRomanPS-ItalicMT" w:eastAsia="Times New Roman" w:hAnsi="TimesNewRomanPS-ItalicMT" w:cs="Times New Roman"/>
                      <w:i/>
                      <w:iCs/>
                      <w:color w:val="000000"/>
                      <w:kern w:val="0"/>
                      <w14:ligatures w14:val="none"/>
                    </w:rPr>
                  </w:rPrChange>
                </w:rPr>
                <w:t>t h</w:t>
              </w:r>
              <w:r w:rsidRPr="00CA691D">
                <w:rPr>
                  <w:rFonts w:ascii="Times New Roman" w:eastAsia="Times New Roman" w:hAnsi="Times New Roman" w:cs="Times New Roman"/>
                  <w:i/>
                  <w:iCs/>
                  <w:color w:val="000000"/>
                  <w:kern w:val="0"/>
                  <w:sz w:val="24"/>
                  <w:szCs w:val="24"/>
                  <w14:ligatures w14:val="none"/>
                  <w:rPrChange w:id="5836"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837"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5838"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839"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5840" w:author="Administrator" w:date="2025-10-28T17:49:00Z" w16du:dateUtc="2025-10-28T10:49:00Z">
                    <w:rPr>
                      <w:rFonts w:ascii="Calibri" w:eastAsia="Times New Roman" w:hAnsi="Calibri" w:cs="Calibri"/>
                      <w:i/>
                      <w:iCs/>
                      <w:color w:val="000000"/>
                      <w:kern w:val="0"/>
                      <w14:ligatures w14:val="none"/>
                    </w:rPr>
                  </w:rPrChange>
                </w:rPr>
                <w:t>ề</w:t>
              </w:r>
              <w:r w:rsidRPr="00CA691D">
                <w:rPr>
                  <w:rFonts w:ascii="Times New Roman" w:eastAsia="Times New Roman" w:hAnsi="Times New Roman" w:cs="Times New Roman"/>
                  <w:i/>
                  <w:iCs/>
                  <w:color w:val="000000"/>
                  <w:kern w:val="0"/>
                  <w:sz w:val="24"/>
                  <w:szCs w:val="24"/>
                  <w14:ligatures w14:val="none"/>
                  <w:rPrChange w:id="584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an</w:t>
              </w:r>
            </w:ins>
            <w:ins w:id="5842"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5843"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844" w:author="Administrator" w:date="2025-10-28T17:49:00Z" w16du:dateUtc="2025-10-28T10:49:00Z">
                    <w:rPr>
                      <w:rFonts w:ascii="TimesNewRomanPS-ItalicMT" w:eastAsia="Times New Roman" w:hAnsi="TimesNewRomanPS-ItalicMT" w:cs="Times New Roman"/>
                      <w:i/>
                      <w:iCs/>
                      <w:color w:val="000000"/>
                      <w:kern w:val="0"/>
                      <w14:ligatures w14:val="none"/>
                    </w:rPr>
                  </w:rPrChange>
                </w:rPr>
                <w:t>ninh, an to</w:t>
              </w:r>
              <w:r w:rsidRPr="00CA691D">
                <w:rPr>
                  <w:rFonts w:ascii="Times New Roman" w:eastAsia="Times New Roman" w:hAnsi="Times New Roman" w:cs="Times New Roman"/>
                  <w:i/>
                  <w:iCs/>
                  <w:color w:val="000000"/>
                  <w:kern w:val="0"/>
                  <w:sz w:val="24"/>
                  <w:szCs w:val="24"/>
                  <w14:ligatures w14:val="none"/>
                  <w:rPrChange w:id="5845"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846" w:author="Administrator" w:date="2025-10-28T17:49:00Z" w16du:dateUtc="2025-10-28T10:49:00Z">
                    <w:rPr>
                      <w:rFonts w:ascii="TimesNewRomanPS-ItalicMT" w:eastAsia="Times New Roman" w:hAnsi="TimesNewRomanPS-ItalicMT" w:cs="Times New Roman"/>
                      <w:i/>
                      <w:iCs/>
                      <w:color w:val="000000"/>
                      <w:kern w:val="0"/>
                      <w14:ligatures w14:val="none"/>
                    </w:rPr>
                  </w:rPrChange>
                </w:rPr>
                <w:t>n h</w:t>
              </w:r>
              <w:r w:rsidRPr="00CA691D">
                <w:rPr>
                  <w:rFonts w:ascii="Times New Roman" w:eastAsia="Times New Roman" w:hAnsi="Times New Roman" w:cs="Times New Roman"/>
                  <w:i/>
                  <w:iCs/>
                  <w:color w:val="000000"/>
                  <w:kern w:val="0"/>
                  <w:sz w:val="24"/>
                  <w:szCs w:val="24"/>
                  <w14:ligatures w14:val="none"/>
                  <w:rPrChange w:id="5847"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848"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5849"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850" w:author="Administrator" w:date="2025-10-28T17:49:00Z" w16du:dateUtc="2025-10-28T10:49:00Z">
                    <w:rPr>
                      <w:rFonts w:ascii="TimesNewRomanPS-ItalicMT" w:eastAsia="Times New Roman" w:hAnsi="TimesNewRomanPS-ItalicMT" w:cs="Times New Roman"/>
                      <w:i/>
                      <w:iCs/>
                      <w:color w:val="000000"/>
                      <w:kern w:val="0"/>
                      <w14:ligatures w14:val="none"/>
                    </w:rPr>
                  </w:rPrChange>
                </w:rPr>
                <w:t>i nh</w:t>
              </w:r>
              <w:r w:rsidRPr="00CA691D">
                <w:rPr>
                  <w:rFonts w:ascii="Times New Roman" w:eastAsia="Times New Roman" w:hAnsi="Times New Roman" w:cs="Times New Roman"/>
                  <w:i/>
                  <w:iCs/>
                  <w:color w:val="000000"/>
                  <w:kern w:val="0"/>
                  <w:sz w:val="24"/>
                  <w:szCs w:val="24"/>
                  <w14:ligatures w14:val="none"/>
                  <w:rPrChange w:id="5851" w:author="Administrator" w:date="2025-10-28T17:49:00Z" w16du:dateUtc="2025-10-28T10:49:00Z">
                    <w:rPr>
                      <w:rFonts w:ascii="Calibri" w:eastAsia="Times New Roman" w:hAnsi="Calibri" w:cs="Calibri"/>
                      <w:i/>
                      <w:iCs/>
                      <w:color w:val="000000"/>
                      <w:kern w:val="0"/>
                      <w14:ligatures w14:val="none"/>
                    </w:rPr>
                  </w:rPrChange>
                </w:rPr>
                <w:t>ư</w:t>
              </w:r>
              <w:r w:rsidRPr="00CA691D">
                <w:rPr>
                  <w:rFonts w:ascii="Times New Roman" w:eastAsia="Times New Roman" w:hAnsi="Times New Roman" w:cs="Times New Roman"/>
                  <w:i/>
                  <w:iCs/>
                  <w:color w:val="000000"/>
                  <w:kern w:val="0"/>
                  <w:sz w:val="24"/>
                  <w:szCs w:val="24"/>
                  <w14:ligatures w14:val="none"/>
                  <w:rPrChange w:id="585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5853" w:author="Administrator" w:date="2025-10-28T17:49:00Z" w16du:dateUtc="2025-10-28T10:49:00Z">
                    <w:rPr>
                      <w:rFonts w:ascii="Calibri" w:eastAsia="Times New Roman" w:hAnsi="Calibri" w:cs="Calibri"/>
                      <w:i/>
                      <w:iCs/>
                      <w:color w:val="000000"/>
                      <w:kern w:val="0"/>
                      <w14:ligatures w14:val="none"/>
                    </w:rPr>
                  </w:rPrChange>
                </w:rPr>
                <w:t>đố</w:t>
              </w:r>
              <w:r w:rsidRPr="00CA691D">
                <w:rPr>
                  <w:rFonts w:ascii="Times New Roman" w:eastAsia="Times New Roman" w:hAnsi="Times New Roman" w:cs="Times New Roman"/>
                  <w:i/>
                  <w:iCs/>
                  <w:color w:val="000000"/>
                  <w:kern w:val="0"/>
                  <w:sz w:val="24"/>
                  <w:szCs w:val="24"/>
                  <w14:ligatures w14:val="none"/>
                  <w:rPrChange w:id="5854"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5855" w:author="Administrator" w:date="2025-10-28T17:49:00Z" w16du:dateUtc="2025-10-28T10:49:00Z">
                    <w:rPr>
                      <w:rFonts w:ascii="Calibri" w:eastAsia="Times New Roman" w:hAnsi="Calibri" w:cs="Calibri"/>
                      <w:i/>
                      <w:iCs/>
                      <w:color w:val="000000"/>
                      <w:kern w:val="0"/>
                      <w14:ligatures w14:val="none"/>
                    </w:rPr>
                  </w:rPrChange>
                </w:rPr>
                <w:t>ớ</w:t>
              </w:r>
              <w:r w:rsidRPr="00CA691D">
                <w:rPr>
                  <w:rFonts w:ascii="Times New Roman" w:eastAsia="Times New Roman" w:hAnsi="Times New Roman" w:cs="Times New Roman"/>
                  <w:i/>
                  <w:iCs/>
                  <w:color w:val="000000"/>
                  <w:kern w:val="0"/>
                  <w:sz w:val="24"/>
                  <w:szCs w:val="24"/>
                  <w14:ligatures w14:val="none"/>
                  <w:rPrChange w:id="5856" w:author="Administrator" w:date="2025-10-28T17:49:00Z" w16du:dateUtc="2025-10-28T10:49:00Z">
                    <w:rPr>
                      <w:rFonts w:ascii="TimesNewRomanPS-ItalicMT" w:eastAsia="Times New Roman" w:hAnsi="TimesNewRomanPS-ItalicMT" w:cs="Times New Roman"/>
                      <w:i/>
                      <w:iCs/>
                      <w:color w:val="000000"/>
                      <w:kern w:val="0"/>
                      <w14:ligatures w14:val="none"/>
                    </w:rPr>
                  </w:rPrChange>
                </w:rPr>
                <w:t>i ph</w:t>
              </w:r>
              <w:r w:rsidRPr="00CA691D">
                <w:rPr>
                  <w:rFonts w:ascii="Times New Roman" w:eastAsia="Times New Roman" w:hAnsi="Times New Roman" w:cs="Times New Roman"/>
                  <w:i/>
                  <w:iCs/>
                  <w:color w:val="000000"/>
                  <w:kern w:val="0"/>
                  <w:sz w:val="24"/>
                  <w:szCs w:val="24"/>
                  <w14:ligatures w14:val="none"/>
                  <w:rPrChange w:id="5857"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5858"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5859"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860" w:author="Administrator" w:date="2025-10-28T17:49:00Z" w16du:dateUtc="2025-10-28T10:49:00Z">
                    <w:rPr>
                      <w:rFonts w:ascii="TimesNewRomanPS-ItalicMT" w:eastAsia="Times New Roman" w:hAnsi="TimesNewRomanPS-ItalicMT" w:cs="Times New Roman"/>
                      <w:i/>
                      <w:iCs/>
                      <w:color w:val="000000"/>
                      <w:kern w:val="0"/>
                      <w14:ligatures w14:val="none"/>
                    </w:rPr>
                  </w:rPrChange>
                </w:rPr>
                <w:t>n v</w:t>
              </w:r>
              <w:r w:rsidRPr="00CA691D">
                <w:rPr>
                  <w:rFonts w:ascii="Times New Roman" w:eastAsia="Times New Roman" w:hAnsi="Times New Roman" w:cs="Times New Roman"/>
                  <w:i/>
                  <w:iCs/>
                  <w:color w:val="000000"/>
                  <w:kern w:val="0"/>
                  <w:sz w:val="24"/>
                  <w:szCs w:val="24"/>
                  <w14:ligatures w14:val="none"/>
                  <w:rPrChange w:id="586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862" w:author="Administrator" w:date="2025-10-28T17:49:00Z" w16du:dateUtc="2025-10-28T10:49:00Z">
                    <w:rPr>
                      <w:rFonts w:ascii="TimesNewRomanPS-ItalicMT" w:eastAsia="Times New Roman" w:hAnsi="TimesNewRomanPS-ItalicMT" w:cs="Times New Roman"/>
                      <w:i/>
                      <w:iCs/>
                      <w:color w:val="000000"/>
                      <w:kern w:val="0"/>
                      <w14:ligatures w14:val="none"/>
                    </w:rPr>
                  </w:rPrChange>
                </w:rPr>
                <w:t>o, r</w:t>
              </w:r>
              <w:r w:rsidRPr="00CA691D">
                <w:rPr>
                  <w:rFonts w:ascii="Times New Roman" w:eastAsia="Times New Roman" w:hAnsi="Times New Roman" w:cs="Times New Roman"/>
                  <w:i/>
                  <w:iCs/>
                  <w:color w:val="000000"/>
                  <w:kern w:val="0"/>
                  <w:sz w:val="24"/>
                  <w:szCs w:val="24"/>
                  <w14:ligatures w14:val="none"/>
                  <w:rPrChange w:id="5863" w:author="Administrator" w:date="2025-10-28T17:49:00Z" w16du:dateUtc="2025-10-28T10:49:00Z">
                    <w:rPr>
                      <w:rFonts w:ascii="Calibri" w:eastAsia="Times New Roman" w:hAnsi="Calibri" w:cs="Calibri"/>
                      <w:i/>
                      <w:iCs/>
                      <w:color w:val="000000"/>
                      <w:kern w:val="0"/>
                      <w14:ligatures w14:val="none"/>
                    </w:rPr>
                  </w:rPrChange>
                </w:rPr>
                <w:t>ờ</w:t>
              </w:r>
              <w:r w:rsidRPr="00CA691D">
                <w:rPr>
                  <w:rFonts w:ascii="Times New Roman" w:eastAsia="Times New Roman" w:hAnsi="Times New Roman" w:cs="Times New Roman"/>
                  <w:i/>
                  <w:iCs/>
                  <w:color w:val="000000"/>
                  <w:kern w:val="0"/>
                  <w:sz w:val="24"/>
                  <w:szCs w:val="24"/>
                  <w14:ligatures w14:val="none"/>
                  <w:rPrChange w:id="5864"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5865"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866" w:author="Administrator" w:date="2025-10-28T17:49:00Z" w16du:dateUtc="2025-10-28T10:49:00Z">
                    <w:rPr>
                      <w:rFonts w:ascii="TimesNewRomanPS-ItalicMT" w:eastAsia="Times New Roman" w:hAnsi="TimesNewRomanPS-ItalicMT" w:cs="Times New Roman"/>
                      <w:i/>
                      <w:iCs/>
                      <w:color w:val="000000"/>
                      <w:kern w:val="0"/>
                      <w14:ligatures w14:val="none"/>
                    </w:rPr>
                  </w:rPrChange>
                </w:rPr>
                <w:t>ng bi</w:t>
              </w:r>
              <w:r w:rsidRPr="00CA691D">
                <w:rPr>
                  <w:rFonts w:ascii="Times New Roman" w:eastAsia="Times New Roman" w:hAnsi="Times New Roman" w:cs="Times New Roman"/>
                  <w:i/>
                  <w:iCs/>
                  <w:color w:val="000000"/>
                  <w:kern w:val="0"/>
                  <w:sz w:val="24"/>
                  <w:szCs w:val="24"/>
                  <w14:ligatures w14:val="none"/>
                  <w:rPrChange w:id="5867"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5868" w:author="Administrator" w:date="2025-10-28T17:49:00Z" w16du:dateUtc="2025-10-28T10:49:00Z">
                    <w:rPr>
                      <w:rFonts w:ascii="TimesNewRomanPS-ItalicMT" w:eastAsia="Times New Roman" w:hAnsi="TimesNewRomanPS-ItalicMT" w:cs="Times New Roman"/>
                      <w:i/>
                      <w:iCs/>
                      <w:color w:val="000000"/>
                      <w:kern w:val="0"/>
                      <w14:ligatures w14:val="none"/>
                    </w:rPr>
                  </w:rPrChange>
                </w:rPr>
                <w:t>n Vi</w:t>
              </w:r>
              <w:r w:rsidRPr="00CA691D">
                <w:rPr>
                  <w:rFonts w:ascii="Times New Roman" w:eastAsia="Times New Roman" w:hAnsi="Times New Roman" w:cs="Times New Roman"/>
                  <w:i/>
                  <w:iCs/>
                  <w:color w:val="000000"/>
                  <w:kern w:val="0"/>
                  <w:sz w:val="24"/>
                  <w:szCs w:val="24"/>
                  <w14:ligatures w14:val="none"/>
                  <w:rPrChange w:id="5869"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870" w:author="Administrator" w:date="2025-10-28T17:49:00Z" w16du:dateUtc="2025-10-28T10:49:00Z">
                    <w:rPr>
                      <w:rFonts w:ascii="TimesNewRomanPS-ItalicMT" w:eastAsia="Times New Roman" w:hAnsi="TimesNewRomanPS-ItalicMT" w:cs="Times New Roman"/>
                      <w:i/>
                      <w:iCs/>
                      <w:color w:val="000000"/>
                      <w:kern w:val="0"/>
                      <w14:ligatures w14:val="none"/>
                    </w:rPr>
                  </w:rPrChange>
                </w:rPr>
                <w:t>t Nam v</w:t>
              </w:r>
              <w:r w:rsidRPr="00CA691D">
                <w:rPr>
                  <w:rFonts w:ascii="Times New Roman" w:eastAsia="Times New Roman" w:hAnsi="Times New Roman" w:cs="Times New Roman"/>
                  <w:i/>
                  <w:iCs/>
                  <w:color w:val="000000"/>
                  <w:kern w:val="0"/>
                  <w:sz w:val="24"/>
                  <w:szCs w:val="24"/>
                  <w14:ligatures w14:val="none"/>
                  <w:rPrChange w:id="587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872" w:author="Administrator" w:date="2025-10-28T17:49:00Z" w16du:dateUtc="2025-10-28T10:49:00Z">
                    <w:rPr>
                      <w:rFonts w:ascii="TimesNewRomanPS-ItalicMT" w:eastAsia="Times New Roman" w:hAnsi="TimesNewRomanPS-ItalicMT" w:cs="Times New Roman"/>
                      <w:i/>
                      <w:iCs/>
                      <w:color w:val="000000"/>
                      <w:kern w:val="0"/>
                      <w14:ligatures w14:val="none"/>
                    </w:rPr>
                  </w:rPrChange>
                </w:rPr>
                <w:br/>
                <w:t xml:space="preserve">quy </w:t>
              </w:r>
              <w:r w:rsidRPr="00CA691D">
                <w:rPr>
                  <w:rFonts w:ascii="Times New Roman" w:eastAsia="Times New Roman" w:hAnsi="Times New Roman" w:cs="Times New Roman"/>
                  <w:i/>
                  <w:iCs/>
                  <w:color w:val="000000"/>
                  <w:kern w:val="0"/>
                  <w:sz w:val="24"/>
                  <w:szCs w:val="24"/>
                  <w14:ligatures w14:val="none"/>
                  <w:rPrChange w:id="5873"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5874" w:author="Administrator" w:date="2025-10-28T17:49:00Z" w16du:dateUtc="2025-10-28T10:49:00Z">
                    <w:rPr>
                      <w:rFonts w:ascii="TimesNewRomanPS-ItalicMT" w:eastAsia="Times New Roman" w:hAnsi="TimesNewRomanPS-ItalicMT" w:cs="Times New Roman"/>
                      <w:i/>
                      <w:iCs/>
                      <w:color w:val="000000"/>
                      <w:kern w:val="0"/>
                      <w14:ligatures w14:val="none"/>
                    </w:rPr>
                  </w:rPrChange>
                </w:rPr>
                <w:t>nh t</w:t>
              </w:r>
              <w:r w:rsidRPr="00CA691D">
                <w:rPr>
                  <w:rFonts w:ascii="Times New Roman" w:eastAsia="Times New Roman" w:hAnsi="Times New Roman" w:cs="Times New Roman"/>
                  <w:i/>
                  <w:iCs/>
                  <w:color w:val="000000"/>
                  <w:kern w:val="0"/>
                  <w:sz w:val="24"/>
                  <w:szCs w:val="24"/>
                  <w14:ligatures w14:val="none"/>
                  <w:rPrChange w:id="5875"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587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b/>
                  <w:bCs/>
                  <w:i/>
                  <w:iCs/>
                  <w:color w:val="000000"/>
                  <w:kern w:val="0"/>
                  <w:sz w:val="24"/>
                  <w:szCs w:val="24"/>
                  <w14:ligatures w14:val="none"/>
                  <w:rPrChange w:id="587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Ngh</w:t>
              </w:r>
              <w:r w:rsidRPr="00CA691D">
                <w:rPr>
                  <w:rFonts w:ascii="Times New Roman" w:eastAsia="Times New Roman" w:hAnsi="Times New Roman" w:cs="Times New Roman"/>
                  <w:b/>
                  <w:bCs/>
                  <w:i/>
                  <w:iCs/>
                  <w:color w:val="000000"/>
                  <w:kern w:val="0"/>
                  <w:sz w:val="24"/>
                  <w:szCs w:val="24"/>
                  <w14:ligatures w14:val="none"/>
                  <w:rPrChange w:id="5878" w:author="Administrator" w:date="2025-10-28T17:49:00Z" w16du:dateUtc="2025-10-28T10:49:00Z">
                    <w:rPr>
                      <w:rFonts w:ascii="Calibri" w:eastAsia="Times New Roman" w:hAnsi="Calibri" w:cs="Calibri"/>
                      <w:b/>
                      <w:bCs/>
                      <w:i/>
                      <w:iCs/>
                      <w:color w:val="000000"/>
                      <w:kern w:val="0"/>
                      <w14:ligatures w14:val="none"/>
                    </w:rPr>
                  </w:rPrChange>
                </w:rPr>
                <w:t>ị</w:t>
              </w:r>
              <w:r w:rsidRPr="00CA691D">
                <w:rPr>
                  <w:rFonts w:ascii="Times New Roman" w:eastAsia="Times New Roman" w:hAnsi="Times New Roman" w:cs="Times New Roman"/>
                  <w:b/>
                  <w:bCs/>
                  <w:i/>
                  <w:iCs/>
                  <w:color w:val="000000"/>
                  <w:kern w:val="0"/>
                  <w:sz w:val="24"/>
                  <w:szCs w:val="24"/>
                  <w14:ligatures w14:val="none"/>
                  <w:rPrChange w:id="587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w:t>
              </w:r>
              <w:r w:rsidRPr="00CA691D">
                <w:rPr>
                  <w:rFonts w:ascii="Times New Roman" w:eastAsia="Times New Roman" w:hAnsi="Times New Roman" w:cs="Times New Roman"/>
                  <w:b/>
                  <w:bCs/>
                  <w:i/>
                  <w:iCs/>
                  <w:color w:val="000000"/>
                  <w:kern w:val="0"/>
                  <w:sz w:val="24"/>
                  <w:szCs w:val="24"/>
                  <w14:ligatures w14:val="none"/>
                  <w:rPrChange w:id="5880" w:author="Administrator" w:date="2025-10-28T17:49:00Z" w16du:dateUtc="2025-10-28T10:49:00Z">
                    <w:rPr>
                      <w:rFonts w:ascii="Calibri" w:eastAsia="Times New Roman" w:hAnsi="Calibri" w:cs="Calibri"/>
                      <w:b/>
                      <w:bCs/>
                      <w:i/>
                      <w:iCs/>
                      <w:color w:val="000000"/>
                      <w:kern w:val="0"/>
                      <w14:ligatures w14:val="none"/>
                    </w:rPr>
                  </w:rPrChange>
                </w:rPr>
                <w:t>đị</w:t>
              </w:r>
              <w:r w:rsidRPr="00CA691D">
                <w:rPr>
                  <w:rFonts w:ascii="Times New Roman" w:eastAsia="Times New Roman" w:hAnsi="Times New Roman" w:cs="Times New Roman"/>
                  <w:b/>
                  <w:bCs/>
                  <w:i/>
                  <w:iCs/>
                  <w:color w:val="000000"/>
                  <w:kern w:val="0"/>
                  <w:sz w:val="24"/>
                  <w:szCs w:val="24"/>
                  <w14:ligatures w14:val="none"/>
                  <w:rPrChange w:id="588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nh n</w:t>
              </w:r>
              <w:r w:rsidRPr="00CA691D">
                <w:rPr>
                  <w:rFonts w:ascii="Times New Roman" w:eastAsia="Times New Roman" w:hAnsi="Times New Roman" w:cs="Times New Roman"/>
                  <w:b/>
                  <w:bCs/>
                  <w:i/>
                  <w:iCs/>
                  <w:color w:val="000000"/>
                  <w:kern w:val="0"/>
                  <w:sz w:val="24"/>
                  <w:szCs w:val="24"/>
                  <w14:ligatures w14:val="none"/>
                  <w:rPrChange w:id="5882"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588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w:t>
              </w:r>
              <w:r w:rsidRPr="00CA691D">
                <w:rPr>
                  <w:rFonts w:ascii="Times New Roman" w:eastAsia="Times New Roman" w:hAnsi="Times New Roman" w:cs="Times New Roman"/>
                  <w:i/>
                  <w:iCs/>
                  <w:color w:val="000000"/>
                  <w:kern w:val="0"/>
                  <w:sz w:val="24"/>
                  <w:szCs w:val="24"/>
                  <w14:ligatures w14:val="none"/>
                  <w:rPrChange w:id="5884" w:author="Administrator" w:date="2025-10-28T17:49:00Z" w16du:dateUtc="2025-10-28T10:49:00Z">
                    <w:rPr>
                      <w:rFonts w:ascii="TimesNewRomanPS-ItalicMT" w:eastAsia="Times New Roman" w:hAnsi="TimesNewRomanPS-ItalicMT" w:cs="Times New Roman"/>
                      <w:i/>
                      <w:iCs/>
                      <w:color w:val="000000"/>
                      <w:kern w:val="0"/>
                      <w14:ligatures w14:val="none"/>
                    </w:rPr>
                  </w:rPrChange>
                </w:rPr>
                <w:t>, tr</w:t>
              </w:r>
              <w:r w:rsidRPr="00CA691D">
                <w:rPr>
                  <w:rFonts w:ascii="Times New Roman" w:eastAsia="Times New Roman" w:hAnsi="Times New Roman" w:cs="Times New Roman"/>
                  <w:i/>
                  <w:iCs/>
                  <w:color w:val="000000"/>
                  <w:kern w:val="0"/>
                  <w:sz w:val="24"/>
                  <w:szCs w:val="24"/>
                  <w14:ligatures w14:val="none"/>
                  <w:rPrChange w:id="5885" w:author="Administrator" w:date="2025-10-28T17:49:00Z" w16du:dateUtc="2025-10-28T10:49:00Z">
                    <w:rPr>
                      <w:rFonts w:ascii="Calibri" w:eastAsia="Times New Roman" w:hAnsi="Calibri" w:cs="Calibri"/>
                      <w:i/>
                      <w:iCs/>
                      <w:color w:val="000000"/>
                      <w:kern w:val="0"/>
                      <w14:ligatures w14:val="none"/>
                    </w:rPr>
                  </w:rPrChange>
                </w:rPr>
                <w:t>ừ</w:t>
              </w:r>
              <w:r w:rsidRPr="00CA691D">
                <w:rPr>
                  <w:rFonts w:ascii="Times New Roman" w:eastAsia="Times New Roman" w:hAnsi="Times New Roman" w:cs="Times New Roman"/>
                  <w:i/>
                  <w:iCs/>
                  <w:color w:val="000000"/>
                  <w:kern w:val="0"/>
                  <w:sz w:val="24"/>
                  <w:szCs w:val="24"/>
                  <w14:ligatures w14:val="none"/>
                  <w:rPrChange w:id="588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tr</w:t>
              </w:r>
              <w:r w:rsidRPr="00CA691D">
                <w:rPr>
                  <w:rFonts w:ascii="Times New Roman" w:eastAsia="Times New Roman" w:hAnsi="Times New Roman" w:cs="Times New Roman"/>
                  <w:i/>
                  <w:iCs/>
                  <w:color w:val="000000"/>
                  <w:kern w:val="0"/>
                  <w:sz w:val="24"/>
                  <w:szCs w:val="24"/>
                  <w14:ligatures w14:val="none"/>
                  <w:rPrChange w:id="5887"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5888"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5889"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5890" w:author="Administrator" w:date="2025-10-28T17:49:00Z" w16du:dateUtc="2025-10-28T10:49:00Z">
                    <w:rPr>
                      <w:rFonts w:ascii="TimesNewRomanPS-ItalicMT" w:eastAsia="Times New Roman" w:hAnsi="TimesNewRomanPS-ItalicMT" w:cs="Times New Roman"/>
                      <w:i/>
                      <w:iCs/>
                      <w:color w:val="000000"/>
                      <w:kern w:val="0"/>
                      <w14:ligatures w14:val="none"/>
                    </w:rPr>
                  </w:rPrChange>
                </w:rPr>
                <w:t>p ph</w:t>
              </w:r>
              <w:r w:rsidRPr="00CA691D">
                <w:rPr>
                  <w:rFonts w:ascii="Times New Roman" w:eastAsia="Times New Roman" w:hAnsi="Times New Roman" w:cs="Times New Roman"/>
                  <w:i/>
                  <w:iCs/>
                  <w:color w:val="000000"/>
                  <w:kern w:val="0"/>
                  <w:sz w:val="24"/>
                  <w:szCs w:val="24"/>
                  <w14:ligatures w14:val="none"/>
                  <w:rPrChange w:id="5891"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892" w:author="Administrator" w:date="2025-10-28T17:49:00Z" w16du:dateUtc="2025-10-28T10:49:00Z">
                    <w:rPr>
                      <w:rFonts w:ascii="TimesNewRomanPS-ItalicMT" w:eastAsia="Times New Roman" w:hAnsi="TimesNewRomanPS-ItalicMT" w:cs="Times New Roman"/>
                      <w:i/>
                      <w:iCs/>
                      <w:color w:val="000000"/>
                      <w:kern w:val="0"/>
                      <w14:ligatures w14:val="none"/>
                    </w:rPr>
                  </w:rPrChange>
                </w:rPr>
                <w:t>p lu</w:t>
              </w:r>
              <w:r w:rsidRPr="00CA691D">
                <w:rPr>
                  <w:rFonts w:ascii="Times New Roman" w:eastAsia="Times New Roman" w:hAnsi="Times New Roman" w:cs="Times New Roman"/>
                  <w:i/>
                  <w:iCs/>
                  <w:color w:val="000000"/>
                  <w:kern w:val="0"/>
                  <w:sz w:val="24"/>
                  <w:szCs w:val="24"/>
                  <w14:ligatures w14:val="none"/>
                  <w:rPrChange w:id="5893"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5894" w:author="Administrator" w:date="2025-10-28T17:49:00Z" w16du:dateUtc="2025-10-28T10:49:00Z">
                    <w:rPr>
                      <w:rFonts w:ascii="TimesNewRomanPS-ItalicMT" w:eastAsia="Times New Roman" w:hAnsi="TimesNewRomanPS-ItalicMT" w:cs="Times New Roman"/>
                      <w:i/>
                      <w:iCs/>
                      <w:color w:val="000000"/>
                      <w:kern w:val="0"/>
                      <w14:ligatures w14:val="none"/>
                    </w:rPr>
                  </w:rPrChange>
                </w:rPr>
                <w:t>t c</w:t>
              </w:r>
              <w:r w:rsidRPr="00CA691D">
                <w:rPr>
                  <w:rFonts w:ascii="Times New Roman" w:eastAsia="Times New Roman" w:hAnsi="Times New Roman" w:cs="Times New Roman"/>
                  <w:i/>
                  <w:iCs/>
                  <w:color w:val="000000"/>
                  <w:kern w:val="0"/>
                  <w:sz w:val="24"/>
                  <w:szCs w:val="24"/>
                  <w14:ligatures w14:val="none"/>
                  <w:rPrChange w:id="5895" w:author="Administrator" w:date="2025-10-28T17:49:00Z" w16du:dateUtc="2025-10-28T10:49:00Z">
                    <w:rPr>
                      <w:rFonts w:ascii=".VnTime" w:eastAsia="Times New Roman" w:hAnsi=".VnTime" w:cs=".VnTime"/>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589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quy </w:t>
              </w:r>
              <w:r w:rsidRPr="00CA691D">
                <w:rPr>
                  <w:rFonts w:ascii="Times New Roman" w:eastAsia="Times New Roman" w:hAnsi="Times New Roman" w:cs="Times New Roman"/>
                  <w:i/>
                  <w:iCs/>
                  <w:color w:val="000000"/>
                  <w:kern w:val="0"/>
                  <w:sz w:val="24"/>
                  <w:szCs w:val="24"/>
                  <w14:ligatures w14:val="none"/>
                  <w:rPrChange w:id="5897"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5898" w:author="Administrator" w:date="2025-10-28T17:49:00Z" w16du:dateUtc="2025-10-28T10:49:00Z">
                    <w:rPr>
                      <w:rFonts w:ascii="TimesNewRomanPS-ItalicMT" w:eastAsia="Times New Roman" w:hAnsi="TimesNewRomanPS-ItalicMT" w:cs="Times New Roman"/>
                      <w:i/>
                      <w:iCs/>
                      <w:color w:val="000000"/>
                      <w:kern w:val="0"/>
                      <w14:ligatures w14:val="none"/>
                    </w:rPr>
                  </w:rPrChange>
                </w:rPr>
                <w:t>nh kh</w:t>
              </w:r>
              <w:r w:rsidRPr="00CA691D">
                <w:rPr>
                  <w:rFonts w:ascii="Times New Roman" w:eastAsia="Times New Roman" w:hAnsi="Times New Roman" w:cs="Times New Roman"/>
                  <w:i/>
                  <w:iCs/>
                  <w:color w:val="000000"/>
                  <w:kern w:val="0"/>
                  <w:sz w:val="24"/>
                  <w:szCs w:val="24"/>
                  <w14:ligatures w14:val="none"/>
                  <w:rPrChange w:id="5899"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5900"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5901" w:author="Administrator" w:date="2025-10-28T17:49:00Z" w16du:dateUtc="2025-10-28T10:49:00Z">
                    <w:rPr>
                      <w:rFonts w:ascii=".VnTime" w:eastAsia="Times New Roman" w:hAnsi=".VnTime" w:cs=".VnTime"/>
                      <w:i/>
                      <w:iCs/>
                      <w:color w:val="000000"/>
                      <w:kern w:val="0"/>
                      <w14:ligatures w14:val="none"/>
                    </w:rPr>
                  </w:rPrChange>
                </w:rPr>
                <w:t>”</w:t>
              </w:r>
            </w:ins>
          </w:p>
          <w:p w14:paraId="440339CE" w14:textId="77777777" w:rsidR="00CA691D" w:rsidRDefault="00CA691D" w:rsidP="00A3338D">
            <w:pPr>
              <w:pStyle w:val="Vnbnnidung0"/>
              <w:tabs>
                <w:tab w:val="left" w:pos="1996"/>
              </w:tabs>
              <w:spacing w:after="0" w:line="240" w:lineRule="auto"/>
              <w:ind w:firstLine="0"/>
              <w:jc w:val="both"/>
              <w:rPr>
                <w:ins w:id="5902" w:author="Administrator" w:date="2025-10-28T18:01:00Z" w16du:dateUtc="2025-10-28T11:01:00Z"/>
                <w:rFonts w:ascii="Times New Roman" w:eastAsia="Times New Roman" w:hAnsi="Times New Roman" w:cs="Times New Roman"/>
                <w:color w:val="000000"/>
                <w:kern w:val="0"/>
                <w:sz w:val="24"/>
                <w:szCs w:val="24"/>
                <w14:ligatures w14:val="none"/>
              </w:rPr>
            </w:pPr>
            <w:ins w:id="5903"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5904"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5905"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5906"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5907"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5908"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5909"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5910"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5911"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5912" w:author="Administrator" w:date="2025-10-28T17:49:00Z" w16du:dateUtc="2025-10-28T10:49:00Z">
                    <w:rPr>
                      <w:rFonts w:ascii="TimesNewRomanPSMT" w:eastAsia="Times New Roman" w:hAnsi="TimesNewRomanPSMT" w:cs="Times New Roman"/>
                      <w:color w:val="000000"/>
                      <w:kern w:val="0"/>
                      <w14:ligatures w14:val="none"/>
                    </w:rPr>
                  </w:rPrChange>
                </w:rPr>
                <w:t>u ch</w:t>
              </w:r>
              <w:r w:rsidRPr="00CA691D">
                <w:rPr>
                  <w:rFonts w:ascii="Times New Roman" w:eastAsia="Times New Roman" w:hAnsi="Times New Roman" w:cs="Times New Roman"/>
                  <w:color w:val="000000"/>
                  <w:kern w:val="0"/>
                  <w:sz w:val="24"/>
                  <w:szCs w:val="24"/>
                  <w14:ligatures w14:val="none"/>
                  <w:rPrChange w:id="5913" w:author="Administrator" w:date="2025-10-28T17:49:00Z" w16du:dateUtc="2025-10-28T10:49:00Z">
                    <w:rPr>
                      <w:rFonts w:ascii="Calibri" w:eastAsia="Times New Roman" w:hAnsi="Calibri" w:cs="Calibri"/>
                      <w:color w:val="000000"/>
                      <w:kern w:val="0"/>
                      <w14:ligatures w14:val="none"/>
                    </w:rPr>
                  </w:rPrChange>
                </w:rPr>
                <w:t>ỉ</w:t>
              </w:r>
              <w:r w:rsidRPr="00CA691D">
                <w:rPr>
                  <w:rFonts w:ascii="Times New Roman" w:eastAsia="Times New Roman" w:hAnsi="Times New Roman" w:cs="Times New Roman"/>
                  <w:color w:val="000000"/>
                  <w:kern w:val="0"/>
                  <w:sz w:val="24"/>
                  <w:szCs w:val="24"/>
                  <w14:ligatures w14:val="none"/>
                  <w:rPrChange w:id="5914"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5915"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5916" w:author="Administrator" w:date="2025-10-28T17:49:00Z" w16du:dateUtc="2025-10-28T10:49:00Z">
                    <w:rPr>
                      <w:rFonts w:ascii="TimesNewRomanPSMT" w:eastAsia="Times New Roman" w:hAnsi="TimesNewRomanPSMT" w:cs="Times New Roman"/>
                      <w:color w:val="000000"/>
                      <w:kern w:val="0"/>
                      <w14:ligatures w14:val="none"/>
                    </w:rPr>
                  </w:rPrChange>
                </w:rPr>
                <w:t>nh:</w:t>
              </w:r>
            </w:ins>
          </w:p>
          <w:p w14:paraId="55C212CE" w14:textId="77777777" w:rsidR="00CA691D" w:rsidRDefault="00CA691D" w:rsidP="00A3338D">
            <w:pPr>
              <w:pStyle w:val="Vnbnnidung0"/>
              <w:tabs>
                <w:tab w:val="left" w:pos="1996"/>
              </w:tabs>
              <w:spacing w:after="0" w:line="240" w:lineRule="auto"/>
              <w:ind w:firstLine="0"/>
              <w:jc w:val="both"/>
              <w:rPr>
                <w:ins w:id="5917" w:author="Administrator" w:date="2025-10-28T18:01:00Z" w16du:dateUtc="2025-10-28T11:01:00Z"/>
                <w:rFonts w:ascii="Times New Roman" w:eastAsia="Times New Roman" w:hAnsi="Times New Roman" w:cs="Times New Roman"/>
                <w:i/>
                <w:iCs/>
                <w:color w:val="000000"/>
                <w:kern w:val="0"/>
                <w:sz w:val="24"/>
                <w:szCs w:val="24"/>
                <w14:ligatures w14:val="none"/>
              </w:rPr>
            </w:pPr>
            <w:ins w:id="5918" w:author="Administrator" w:date="2025-10-28T17:46:00Z" w16du:dateUtc="2025-10-28T10:46:00Z">
              <w:r w:rsidRPr="00CA691D">
                <w:rPr>
                  <w:rFonts w:ascii="Times New Roman" w:eastAsia="Times New Roman" w:hAnsi="Times New Roman" w:cs="Times New Roman" w:hint="eastAsia"/>
                  <w:i/>
                  <w:iCs/>
                  <w:color w:val="000000"/>
                  <w:kern w:val="0"/>
                  <w:sz w:val="24"/>
                  <w:szCs w:val="24"/>
                  <w14:ligatures w14:val="none"/>
                  <w:rPrChange w:id="5919"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5920" w:author="Administrator" w:date="2025-10-28T17:49:00Z" w16du:dateUtc="2025-10-28T10:49:00Z">
                    <w:rPr>
                      <w:rFonts w:ascii="TimesNewRomanPS-ItalicMT" w:eastAsia="Times New Roman" w:hAnsi="TimesNewRomanPS-ItalicMT" w:cs="Times New Roman"/>
                      <w:i/>
                      <w:iCs/>
                      <w:color w:val="000000"/>
                      <w:kern w:val="0"/>
                      <w14:ligatures w14:val="none"/>
                    </w:rPr>
                  </w:rPrChange>
                </w:rPr>
                <w:t>1. C</w:t>
              </w:r>
              <w:r w:rsidRPr="00CA691D">
                <w:rPr>
                  <w:rFonts w:ascii="Times New Roman" w:eastAsia="Times New Roman" w:hAnsi="Times New Roman" w:cs="Times New Roman"/>
                  <w:i/>
                  <w:iCs/>
                  <w:color w:val="000000"/>
                  <w:kern w:val="0"/>
                  <w:sz w:val="24"/>
                  <w:szCs w:val="24"/>
                  <w14:ligatures w14:val="none"/>
                  <w:rPrChange w:id="5921"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922" w:author="Administrator" w:date="2025-10-28T17:49:00Z" w16du:dateUtc="2025-10-28T10:49:00Z">
                    <w:rPr>
                      <w:rFonts w:ascii="TimesNewRomanPS-ItalicMT" w:eastAsia="Times New Roman" w:hAnsi="TimesNewRomanPS-ItalicMT" w:cs="Times New Roman"/>
                      <w:i/>
                      <w:iCs/>
                      <w:color w:val="000000"/>
                      <w:kern w:val="0"/>
                      <w14:ligatures w14:val="none"/>
                    </w:rPr>
                  </w:rPrChange>
                </w:rPr>
                <w:t>c H</w:t>
              </w:r>
              <w:r w:rsidRPr="00CA691D">
                <w:rPr>
                  <w:rFonts w:ascii="Times New Roman" w:eastAsia="Times New Roman" w:hAnsi="Times New Roman" w:cs="Times New Roman"/>
                  <w:i/>
                  <w:iCs/>
                  <w:color w:val="000000"/>
                  <w:kern w:val="0"/>
                  <w:sz w:val="24"/>
                  <w:szCs w:val="24"/>
                  <w14:ligatures w14:val="none"/>
                  <w:rPrChange w:id="5923"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924"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5925"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926"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5927"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92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5929" w:author="Administrator" w:date="2025-10-28T17:49:00Z" w16du:dateUtc="2025-10-28T10:49:00Z">
                    <w:rPr>
                      <w:rFonts w:ascii="Calibri" w:eastAsia="Times New Roman" w:hAnsi="Calibri" w:cs="Calibri"/>
                      <w:i/>
                      <w:iCs/>
                      <w:color w:val="000000"/>
                      <w:kern w:val="0"/>
                      <w14:ligatures w14:val="none"/>
                    </w:rPr>
                  </w:rPrChange>
                </w:rPr>
                <w:t>Đườ</w:t>
              </w:r>
              <w:r w:rsidRPr="00CA691D">
                <w:rPr>
                  <w:rFonts w:ascii="Times New Roman" w:eastAsia="Times New Roman" w:hAnsi="Times New Roman" w:cs="Times New Roman"/>
                  <w:i/>
                  <w:iCs/>
                  <w:color w:val="000000"/>
                  <w:kern w:val="0"/>
                  <w:sz w:val="24"/>
                  <w:szCs w:val="24"/>
                  <w14:ligatures w14:val="none"/>
                  <w:rPrChange w:id="5930"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5931"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932" w:author="Administrator" w:date="2025-10-28T17:49:00Z" w16du:dateUtc="2025-10-28T10:49:00Z">
                    <w:rPr>
                      <w:rFonts w:ascii="TimesNewRomanPS-ItalicMT" w:eastAsia="Times New Roman" w:hAnsi="TimesNewRomanPS-ItalicMT" w:cs="Times New Roman"/>
                      <w:i/>
                      <w:iCs/>
                      <w:color w:val="000000"/>
                      <w:kern w:val="0"/>
                      <w14:ligatures w14:val="none"/>
                    </w:rPr>
                  </w:rPrChange>
                </w:rPr>
                <w:t>y Vi</w:t>
              </w:r>
              <w:r w:rsidRPr="00CA691D">
                <w:rPr>
                  <w:rFonts w:ascii="Times New Roman" w:eastAsia="Times New Roman" w:hAnsi="Times New Roman" w:cs="Times New Roman"/>
                  <w:i/>
                  <w:iCs/>
                  <w:color w:val="000000"/>
                  <w:kern w:val="0"/>
                  <w:sz w:val="24"/>
                  <w:szCs w:val="24"/>
                  <w14:ligatures w14:val="none"/>
                  <w:rPrChange w:id="5933"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934" w:author="Administrator" w:date="2025-10-28T17:49:00Z" w16du:dateUtc="2025-10-28T10:49:00Z">
                    <w:rPr>
                      <w:rFonts w:ascii="TimesNewRomanPS-ItalicMT" w:eastAsia="Times New Roman" w:hAnsi="TimesNewRomanPS-ItalicMT" w:cs="Times New Roman"/>
                      <w:i/>
                      <w:iCs/>
                      <w:color w:val="000000"/>
                      <w:kern w:val="0"/>
                      <w14:ligatures w14:val="none"/>
                    </w:rPr>
                  </w:rPrChange>
                </w:rPr>
                <w:t>t Nam, C</w:t>
              </w:r>
              <w:r w:rsidRPr="00CA691D">
                <w:rPr>
                  <w:rFonts w:ascii="Times New Roman" w:eastAsia="Times New Roman" w:hAnsi="Times New Roman" w:cs="Times New Roman"/>
                  <w:i/>
                  <w:iCs/>
                  <w:color w:val="000000"/>
                  <w:kern w:val="0"/>
                  <w:sz w:val="24"/>
                  <w:szCs w:val="24"/>
                  <w14:ligatures w14:val="none"/>
                  <w:rPrChange w:id="5935"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936" w:author="Administrator" w:date="2025-10-28T17:49:00Z" w16du:dateUtc="2025-10-28T10:49:00Z">
                    <w:rPr>
                      <w:rFonts w:ascii="TimesNewRomanPS-ItalicMT" w:eastAsia="Times New Roman" w:hAnsi="TimesNewRomanPS-ItalicMT" w:cs="Times New Roman"/>
                      <w:i/>
                      <w:iCs/>
                      <w:color w:val="000000"/>
                      <w:kern w:val="0"/>
                      <w14:ligatures w14:val="none"/>
                    </w:rPr>
                  </w:rPrChange>
                </w:rPr>
                <w:t>ng v</w:t>
              </w:r>
              <w:r w:rsidRPr="00CA691D">
                <w:rPr>
                  <w:rFonts w:ascii="Times New Roman" w:eastAsia="Times New Roman" w:hAnsi="Times New Roman" w:cs="Times New Roman"/>
                  <w:i/>
                  <w:iCs/>
                  <w:color w:val="000000"/>
                  <w:kern w:val="0"/>
                  <w:sz w:val="24"/>
                  <w:szCs w:val="24"/>
                  <w14:ligatures w14:val="none"/>
                  <w:rPrChange w:id="5937"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93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tr</w:t>
              </w:r>
              <w:r w:rsidRPr="00CA691D">
                <w:rPr>
                  <w:rFonts w:ascii="Times New Roman" w:eastAsia="Times New Roman" w:hAnsi="Times New Roman" w:cs="Times New Roman"/>
                  <w:i/>
                  <w:iCs/>
                  <w:color w:val="000000"/>
                  <w:kern w:val="0"/>
                  <w:sz w:val="24"/>
                  <w:szCs w:val="24"/>
                  <w14:ligatures w14:val="none"/>
                  <w:rPrChange w:id="5939"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5940" w:author="Administrator" w:date="2025-10-28T17:49:00Z" w16du:dateUtc="2025-10-28T10:49:00Z">
                    <w:rPr>
                      <w:rFonts w:ascii="TimesNewRomanPS-ItalicMT" w:eastAsia="Times New Roman" w:hAnsi="TimesNewRomanPS-ItalicMT" w:cs="Times New Roman"/>
                      <w:i/>
                      <w:iCs/>
                      <w:color w:val="000000"/>
                      <w:kern w:val="0"/>
                      <w14:ligatures w14:val="none"/>
                    </w:rPr>
                  </w:rPrChange>
                </w:rPr>
                <w:t>c thu</w:t>
              </w:r>
              <w:r w:rsidRPr="00CA691D">
                <w:rPr>
                  <w:rFonts w:ascii="Times New Roman" w:eastAsia="Times New Roman" w:hAnsi="Times New Roman" w:cs="Times New Roman"/>
                  <w:i/>
                  <w:iCs/>
                  <w:color w:val="000000"/>
                  <w:kern w:val="0"/>
                  <w:sz w:val="24"/>
                  <w:szCs w:val="24"/>
                  <w14:ligatures w14:val="none"/>
                  <w:rPrChange w:id="5941"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5942"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5943"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5944" w:author="Administrator" w:date="2025-10-28T17:49:00Z" w16du:dateUtc="2025-10-28T10:49:00Z">
                    <w:rPr>
                      <w:rFonts w:ascii="TimesNewRomanPS-ItalicMT" w:eastAsia="Times New Roman" w:hAnsi="TimesNewRomanPS-ItalicMT" w:cs="Times New Roman"/>
                      <w:i/>
                      <w:iCs/>
                      <w:color w:val="000000"/>
                      <w:kern w:val="0"/>
                      <w14:ligatures w14:val="none"/>
                    </w:rPr>
                  </w:rPrChange>
                </w:rPr>
                <w:t>c H</w:t>
              </w:r>
              <w:r w:rsidRPr="00CA691D">
                <w:rPr>
                  <w:rFonts w:ascii="Times New Roman" w:eastAsia="Times New Roman" w:hAnsi="Times New Roman" w:cs="Times New Roman"/>
                  <w:i/>
                  <w:iCs/>
                  <w:color w:val="000000"/>
                  <w:kern w:val="0"/>
                  <w:sz w:val="24"/>
                  <w:szCs w:val="24"/>
                  <w14:ligatures w14:val="none"/>
                  <w:rPrChange w:id="5945"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946" w:author="Administrator" w:date="2025-10-28T17:49:00Z" w16du:dateUtc="2025-10-28T10:49:00Z">
                    <w:rPr>
                      <w:rFonts w:ascii="TimesNewRomanPS-ItalicMT" w:eastAsia="Times New Roman" w:hAnsi="TimesNewRomanPS-ItalicMT" w:cs="Times New Roman"/>
                      <w:i/>
                      <w:iCs/>
                      <w:color w:val="000000"/>
                      <w:kern w:val="0"/>
                      <w14:ligatures w14:val="none"/>
                    </w:rPr>
                  </w:rPrChange>
                </w:rPr>
                <w:t>ng</w:t>
              </w:r>
            </w:ins>
            <w:ins w:id="5947"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5948"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5949" w:author="Administrator" w:date="2025-10-28T17:49:00Z" w16du:dateUtc="2025-10-28T10:49:00Z">
                    <w:rPr>
                      <w:rFonts w:ascii="TimesNewRomanPS-ItalicMT" w:eastAsia="Times New Roman" w:hAnsi="TimesNewRomanPS-ItalicMT" w:cs="Times New Roman"/>
                      <w:i/>
                      <w:iCs/>
                      <w:color w:val="000000"/>
                      <w:kern w:val="0"/>
                      <w14:ligatures w14:val="none"/>
                    </w:rPr>
                  </w:rPrChange>
                </w:rPr>
                <w:t>h</w:t>
              </w:r>
              <w:r w:rsidRPr="00CA691D">
                <w:rPr>
                  <w:rFonts w:ascii="Times New Roman" w:eastAsia="Times New Roman" w:hAnsi="Times New Roman" w:cs="Times New Roman"/>
                  <w:i/>
                  <w:iCs/>
                  <w:color w:val="000000"/>
                  <w:kern w:val="0"/>
                  <w:sz w:val="24"/>
                  <w:szCs w:val="24"/>
                  <w14:ligatures w14:val="none"/>
                  <w:rPrChange w:id="5950"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5951"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5952"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595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5954" w:author="Administrator" w:date="2025-10-28T17:49:00Z" w16du:dateUtc="2025-10-28T10:49:00Z">
                    <w:rPr>
                      <w:rFonts w:ascii="Calibri" w:eastAsia="Times New Roman" w:hAnsi="Calibri" w:cs="Calibri"/>
                      <w:i/>
                      <w:iCs/>
                      <w:color w:val="000000"/>
                      <w:kern w:val="0"/>
                      <w14:ligatures w14:val="none"/>
                    </w:rPr>
                  </w:rPrChange>
                </w:rPr>
                <w:t>Đườ</w:t>
              </w:r>
              <w:r w:rsidRPr="00CA691D">
                <w:rPr>
                  <w:rFonts w:ascii="Times New Roman" w:eastAsia="Times New Roman" w:hAnsi="Times New Roman" w:cs="Times New Roman"/>
                  <w:i/>
                  <w:iCs/>
                  <w:color w:val="000000"/>
                  <w:kern w:val="0"/>
                  <w:sz w:val="24"/>
                  <w:szCs w:val="24"/>
                  <w14:ligatures w14:val="none"/>
                  <w:rPrChange w:id="595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5956"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5957" w:author="Administrator" w:date="2025-10-28T17:49:00Z" w16du:dateUtc="2025-10-28T10:49:00Z">
                    <w:rPr>
                      <w:rFonts w:ascii="TimesNewRomanPS-ItalicMT" w:eastAsia="Times New Roman" w:hAnsi="TimesNewRomanPS-ItalicMT" w:cs="Times New Roman"/>
                      <w:i/>
                      <w:iCs/>
                      <w:color w:val="000000"/>
                      <w:kern w:val="0"/>
                      <w14:ligatures w14:val="none"/>
                    </w:rPr>
                  </w:rPrChange>
                </w:rPr>
                <w:t>y Vi</w:t>
              </w:r>
              <w:r w:rsidRPr="00CA691D">
                <w:rPr>
                  <w:rFonts w:ascii="Times New Roman" w:eastAsia="Times New Roman" w:hAnsi="Times New Roman" w:cs="Times New Roman"/>
                  <w:i/>
                  <w:iCs/>
                  <w:color w:val="000000"/>
                  <w:kern w:val="0"/>
                  <w:sz w:val="24"/>
                  <w:szCs w:val="24"/>
                  <w14:ligatures w14:val="none"/>
                  <w:rPrChange w:id="5958"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595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t Nam, </w:t>
              </w:r>
              <w:r w:rsidRPr="00CA691D">
                <w:rPr>
                  <w:rFonts w:ascii="Times New Roman" w:eastAsia="Times New Roman" w:hAnsi="Times New Roman" w:cs="Times New Roman"/>
                  <w:b/>
                  <w:bCs/>
                  <w:i/>
                  <w:iCs/>
                  <w:color w:val="000000"/>
                  <w:kern w:val="0"/>
                  <w:sz w:val="24"/>
                  <w:szCs w:val="24"/>
                  <w14:ligatures w14:val="none"/>
                  <w:rPrChange w:id="596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C</w:t>
              </w:r>
              <w:r w:rsidRPr="00CA691D">
                <w:rPr>
                  <w:rFonts w:ascii="Times New Roman" w:eastAsia="Times New Roman" w:hAnsi="Times New Roman" w:cs="Times New Roman"/>
                  <w:b/>
                  <w:bCs/>
                  <w:i/>
                  <w:iCs/>
                  <w:color w:val="000000"/>
                  <w:kern w:val="0"/>
                  <w:sz w:val="24"/>
                  <w:szCs w:val="24"/>
                  <w14:ligatures w14:val="none"/>
                  <w:rPrChange w:id="5961" w:author="Administrator" w:date="2025-10-28T17:49:00Z" w16du:dateUtc="2025-10-28T10:49:00Z">
                    <w:rPr>
                      <w:rFonts w:ascii="Calibri" w:eastAsia="Times New Roman" w:hAnsi="Calibri" w:cs="Calibri"/>
                      <w:b/>
                      <w:bCs/>
                      <w:i/>
                      <w:iCs/>
                      <w:color w:val="000000"/>
                      <w:kern w:val="0"/>
                      <w14:ligatures w14:val="none"/>
                    </w:rPr>
                  </w:rPrChange>
                </w:rPr>
                <w:t>ả</w:t>
              </w:r>
              <w:r w:rsidRPr="00CA691D">
                <w:rPr>
                  <w:rFonts w:ascii="Times New Roman" w:eastAsia="Times New Roman" w:hAnsi="Times New Roman" w:cs="Times New Roman"/>
                  <w:b/>
                  <w:bCs/>
                  <w:i/>
                  <w:iCs/>
                  <w:color w:val="000000"/>
                  <w:kern w:val="0"/>
                  <w:sz w:val="24"/>
                  <w:szCs w:val="24"/>
                  <w14:ligatures w14:val="none"/>
                  <w:rPrChange w:id="596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v</w:t>
              </w:r>
              <w:r w:rsidRPr="00CA691D">
                <w:rPr>
                  <w:rFonts w:ascii="Times New Roman" w:eastAsia="Times New Roman" w:hAnsi="Times New Roman" w:cs="Times New Roman"/>
                  <w:b/>
                  <w:bCs/>
                  <w:i/>
                  <w:iCs/>
                  <w:color w:val="000000"/>
                  <w:kern w:val="0"/>
                  <w:sz w:val="24"/>
                  <w:szCs w:val="24"/>
                  <w14:ligatures w14:val="none"/>
                  <w:rPrChange w:id="5963" w:author="Administrator" w:date="2025-10-28T17:49:00Z" w16du:dateUtc="2025-10-28T10:49:00Z">
                    <w:rPr>
                      <w:rFonts w:ascii="Calibri" w:eastAsia="Times New Roman" w:hAnsi="Calibri" w:cs="Calibri"/>
                      <w:b/>
                      <w:bCs/>
                      <w:i/>
                      <w:iCs/>
                      <w:color w:val="000000"/>
                      <w:kern w:val="0"/>
                      <w14:ligatures w14:val="none"/>
                    </w:rPr>
                  </w:rPrChange>
                </w:rPr>
                <w:t>ụ</w:t>
              </w:r>
              <w:r w:rsidRPr="00CA691D">
                <w:rPr>
                  <w:rFonts w:ascii="Times New Roman" w:eastAsia="Times New Roman" w:hAnsi="Times New Roman" w:cs="Times New Roman"/>
                  <w:b/>
                  <w:bCs/>
                  <w:i/>
                  <w:iCs/>
                  <w:color w:val="000000"/>
                  <w:kern w:val="0"/>
                  <w:sz w:val="24"/>
                  <w:szCs w:val="24"/>
                  <w14:ligatures w14:val="none"/>
                  <w:rPrChange w:id="596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w:t>
              </w:r>
              <w:r w:rsidRPr="00CA691D">
                <w:rPr>
                  <w:rFonts w:ascii="Times New Roman" w:eastAsia="Times New Roman" w:hAnsi="Times New Roman" w:cs="Times New Roman"/>
                  <w:b/>
                  <w:bCs/>
                  <w:i/>
                  <w:iCs/>
                  <w:color w:val="000000"/>
                  <w:kern w:val="0"/>
                  <w:sz w:val="24"/>
                  <w:szCs w:val="24"/>
                  <w14:ligatures w14:val="none"/>
                  <w:rPrChange w:id="5965" w:author="Administrator" w:date="2025-10-28T17:49:00Z" w16du:dateUtc="2025-10-28T10:49:00Z">
                    <w:rPr>
                      <w:rFonts w:ascii="Calibri" w:eastAsia="Times New Roman" w:hAnsi="Calibri" w:cs="Calibri"/>
                      <w:b/>
                      <w:bCs/>
                      <w:i/>
                      <w:iCs/>
                      <w:color w:val="000000"/>
                      <w:kern w:val="0"/>
                      <w14:ligatures w14:val="none"/>
                    </w:rPr>
                  </w:rPrChange>
                </w:rPr>
                <w:t>đườ</w:t>
              </w:r>
              <w:r w:rsidRPr="00CA691D">
                <w:rPr>
                  <w:rFonts w:ascii="Times New Roman" w:eastAsia="Times New Roman" w:hAnsi="Times New Roman" w:cs="Times New Roman"/>
                  <w:b/>
                  <w:bCs/>
                  <w:i/>
                  <w:iCs/>
                  <w:color w:val="000000"/>
                  <w:kern w:val="0"/>
                  <w:sz w:val="24"/>
                  <w:szCs w:val="24"/>
                  <w14:ligatures w14:val="none"/>
                  <w:rPrChange w:id="596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th</w:t>
              </w:r>
              <w:r w:rsidRPr="00CA691D">
                <w:rPr>
                  <w:rFonts w:ascii="Times New Roman" w:eastAsia="Times New Roman" w:hAnsi="Times New Roman" w:cs="Times New Roman"/>
                  <w:b/>
                  <w:bCs/>
                  <w:i/>
                  <w:iCs/>
                  <w:color w:val="000000"/>
                  <w:kern w:val="0"/>
                  <w:sz w:val="24"/>
                  <w:szCs w:val="24"/>
                  <w14:ligatures w14:val="none"/>
                  <w:rPrChange w:id="5967"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596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 n</w:t>
              </w:r>
              <w:r w:rsidRPr="00CA691D">
                <w:rPr>
                  <w:rFonts w:ascii="Times New Roman" w:eastAsia="Times New Roman" w:hAnsi="Times New Roman" w:cs="Times New Roman"/>
                  <w:b/>
                  <w:bCs/>
                  <w:i/>
                  <w:iCs/>
                  <w:color w:val="000000"/>
                  <w:kern w:val="0"/>
                  <w:sz w:val="24"/>
                  <w:szCs w:val="24"/>
                  <w14:ligatures w14:val="none"/>
                  <w:rPrChange w:id="5969" w:author="Administrator" w:date="2025-10-28T17:49:00Z" w16du:dateUtc="2025-10-28T10:49:00Z">
                    <w:rPr>
                      <w:rFonts w:ascii="Calibri" w:eastAsia="Times New Roman" w:hAnsi="Calibri" w:cs="Calibri"/>
                      <w:b/>
                      <w:bCs/>
                      <w:i/>
                      <w:iCs/>
                      <w:color w:val="000000"/>
                      <w:kern w:val="0"/>
                      <w14:ligatures w14:val="none"/>
                    </w:rPr>
                  </w:rPrChange>
                </w:rPr>
                <w:t>ộ</w:t>
              </w:r>
              <w:r w:rsidRPr="00CA691D">
                <w:rPr>
                  <w:rFonts w:ascii="Times New Roman" w:eastAsia="Times New Roman" w:hAnsi="Times New Roman" w:cs="Times New Roman"/>
                  <w:b/>
                  <w:bCs/>
                  <w:i/>
                  <w:iCs/>
                  <w:color w:val="000000"/>
                  <w:kern w:val="0"/>
                  <w:sz w:val="24"/>
                  <w:szCs w:val="24"/>
                  <w14:ligatures w14:val="none"/>
                  <w:rPrChange w:id="597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i </w:t>
              </w:r>
              <w:r w:rsidRPr="00CA691D">
                <w:rPr>
                  <w:rFonts w:ascii="Times New Roman" w:eastAsia="Times New Roman" w:hAnsi="Times New Roman" w:cs="Times New Roman"/>
                  <w:b/>
                  <w:bCs/>
                  <w:i/>
                  <w:iCs/>
                  <w:color w:val="000000"/>
                  <w:kern w:val="0"/>
                  <w:sz w:val="24"/>
                  <w:szCs w:val="24"/>
                  <w14:ligatures w14:val="none"/>
                  <w:rPrChange w:id="5971" w:author="Administrator" w:date="2025-10-28T17:49:00Z" w16du:dateUtc="2025-10-28T10:49:00Z">
                    <w:rPr>
                      <w:rFonts w:ascii="Calibri" w:eastAsia="Times New Roman" w:hAnsi="Calibri" w:cs="Calibri"/>
                      <w:b/>
                      <w:bCs/>
                      <w:i/>
                      <w:iCs/>
                      <w:color w:val="000000"/>
                      <w:kern w:val="0"/>
                      <w14:ligatures w14:val="none"/>
                    </w:rPr>
                  </w:rPrChange>
                </w:rPr>
                <w:t>đị</w:t>
              </w:r>
              <w:r w:rsidRPr="00CA691D">
                <w:rPr>
                  <w:rFonts w:ascii="Times New Roman" w:eastAsia="Times New Roman" w:hAnsi="Times New Roman" w:cs="Times New Roman"/>
                  <w:b/>
                  <w:bCs/>
                  <w:i/>
                  <w:iCs/>
                  <w:color w:val="000000"/>
                  <w:kern w:val="0"/>
                  <w:sz w:val="24"/>
                  <w:szCs w:val="24"/>
                  <w14:ligatures w14:val="none"/>
                  <w:rPrChange w:id="597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a tr</w:t>
              </w:r>
              <w:r w:rsidRPr="00CA691D">
                <w:rPr>
                  <w:rFonts w:ascii="Times New Roman" w:eastAsia="Times New Roman" w:hAnsi="Times New Roman" w:cs="Times New Roman"/>
                  <w:b/>
                  <w:bCs/>
                  <w:i/>
                  <w:iCs/>
                  <w:color w:val="000000"/>
                  <w:kern w:val="0"/>
                  <w:sz w:val="24"/>
                  <w:szCs w:val="24"/>
                  <w14:ligatures w14:val="none"/>
                  <w:rPrChange w:id="5973" w:author="Administrator" w:date="2025-10-28T17:49:00Z" w16du:dateUtc="2025-10-28T10:49:00Z">
                    <w:rPr>
                      <w:rFonts w:ascii="Calibri" w:eastAsia="Times New Roman" w:hAnsi="Calibri" w:cs="Calibri"/>
                      <w:b/>
                      <w:bCs/>
                      <w:i/>
                      <w:iCs/>
                      <w:color w:val="000000"/>
                      <w:kern w:val="0"/>
                      <w14:ligatures w14:val="none"/>
                    </w:rPr>
                  </w:rPrChange>
                </w:rPr>
                <w:t>ự</w:t>
              </w:r>
              <w:r w:rsidRPr="00CA691D">
                <w:rPr>
                  <w:rFonts w:ascii="Times New Roman" w:eastAsia="Times New Roman" w:hAnsi="Times New Roman" w:cs="Times New Roman"/>
                  <w:b/>
                  <w:bCs/>
                  <w:i/>
                  <w:iCs/>
                  <w:color w:val="000000"/>
                  <w:kern w:val="0"/>
                  <w:sz w:val="24"/>
                  <w:szCs w:val="24"/>
                  <w14:ligatures w14:val="none"/>
                  <w:rPrChange w:id="597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c thu</w:t>
              </w:r>
              <w:r w:rsidRPr="00CA691D">
                <w:rPr>
                  <w:rFonts w:ascii="Times New Roman" w:eastAsia="Times New Roman" w:hAnsi="Times New Roman" w:cs="Times New Roman"/>
                  <w:b/>
                  <w:bCs/>
                  <w:i/>
                  <w:iCs/>
                  <w:color w:val="000000"/>
                  <w:kern w:val="0"/>
                  <w:sz w:val="24"/>
                  <w:szCs w:val="24"/>
                  <w14:ligatures w14:val="none"/>
                  <w:rPrChange w:id="5975" w:author="Administrator" w:date="2025-10-28T17:49:00Z" w16du:dateUtc="2025-10-28T10:49:00Z">
                    <w:rPr>
                      <w:rFonts w:ascii="Calibri" w:eastAsia="Times New Roman" w:hAnsi="Calibri" w:cs="Calibri"/>
                      <w:b/>
                      <w:bCs/>
                      <w:i/>
                      <w:iCs/>
                      <w:color w:val="000000"/>
                      <w:kern w:val="0"/>
                      <w14:ligatures w14:val="none"/>
                    </w:rPr>
                  </w:rPrChange>
                </w:rPr>
                <w:t>ộ</w:t>
              </w:r>
              <w:r w:rsidRPr="00CA691D">
                <w:rPr>
                  <w:rFonts w:ascii="Times New Roman" w:eastAsia="Times New Roman" w:hAnsi="Times New Roman" w:cs="Times New Roman"/>
                  <w:b/>
                  <w:bCs/>
                  <w:i/>
                  <w:iCs/>
                  <w:color w:val="000000"/>
                  <w:kern w:val="0"/>
                  <w:sz w:val="24"/>
                  <w:szCs w:val="24"/>
                  <w14:ligatures w14:val="none"/>
                  <w:rPrChange w:id="597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c S</w:t>
              </w:r>
              <w:r w:rsidRPr="00CA691D">
                <w:rPr>
                  <w:rFonts w:ascii="Times New Roman" w:eastAsia="Times New Roman" w:hAnsi="Times New Roman" w:cs="Times New Roman"/>
                  <w:b/>
                  <w:bCs/>
                  <w:i/>
                  <w:iCs/>
                  <w:color w:val="000000"/>
                  <w:kern w:val="0"/>
                  <w:sz w:val="24"/>
                  <w:szCs w:val="24"/>
                  <w14:ligatures w14:val="none"/>
                  <w:rPrChange w:id="5977" w:author="Administrator" w:date="2025-10-28T17:49:00Z" w16du:dateUtc="2025-10-28T10:49:00Z">
                    <w:rPr>
                      <w:rFonts w:ascii="Calibri" w:eastAsia="Times New Roman" w:hAnsi="Calibri" w:cs="Calibri"/>
                      <w:b/>
                      <w:bCs/>
                      <w:i/>
                      <w:iCs/>
                      <w:color w:val="000000"/>
                      <w:kern w:val="0"/>
                      <w14:ligatures w14:val="none"/>
                    </w:rPr>
                  </w:rPrChange>
                </w:rPr>
                <w:t>ở</w:t>
              </w:r>
              <w:r w:rsidRPr="00CA691D">
                <w:rPr>
                  <w:rFonts w:ascii="Times New Roman" w:eastAsia="Times New Roman" w:hAnsi="Times New Roman" w:cs="Times New Roman"/>
                  <w:b/>
                  <w:bCs/>
                  <w:i/>
                  <w:iCs/>
                  <w:color w:val="000000"/>
                  <w:kern w:val="0"/>
                  <w:sz w:val="24"/>
                  <w:szCs w:val="24"/>
                  <w14:ligatures w14:val="none"/>
                  <w:rPrChange w:id="597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X</w:t>
              </w:r>
              <w:r w:rsidRPr="00CA691D">
                <w:rPr>
                  <w:rFonts w:ascii="Times New Roman" w:eastAsia="Times New Roman" w:hAnsi="Times New Roman" w:cs="Times New Roman"/>
                  <w:b/>
                  <w:bCs/>
                  <w:i/>
                  <w:iCs/>
                  <w:color w:val="000000"/>
                  <w:kern w:val="0"/>
                  <w:sz w:val="24"/>
                  <w:szCs w:val="24"/>
                  <w14:ligatures w14:val="none"/>
                  <w:rPrChange w:id="5979" w:author="Administrator" w:date="2025-10-28T17:49:00Z" w16du:dateUtc="2025-10-28T10:49:00Z">
                    <w:rPr>
                      <w:rFonts w:ascii=".VnTime" w:eastAsia="Times New Roman" w:hAnsi=".VnTime" w:cs=".VnTime"/>
                      <w:b/>
                      <w:bCs/>
                      <w:i/>
                      <w:iCs/>
                      <w:color w:val="000000"/>
                      <w:kern w:val="0"/>
                      <w14:ligatures w14:val="none"/>
                    </w:rPr>
                  </w:rPrChange>
                </w:rPr>
                <w:t>â</w:t>
              </w:r>
              <w:r w:rsidRPr="00CA691D">
                <w:rPr>
                  <w:rFonts w:ascii="Times New Roman" w:eastAsia="Times New Roman" w:hAnsi="Times New Roman" w:cs="Times New Roman"/>
                  <w:b/>
                  <w:bCs/>
                  <w:i/>
                  <w:iCs/>
                  <w:color w:val="000000"/>
                  <w:kern w:val="0"/>
                  <w:sz w:val="24"/>
                  <w:szCs w:val="24"/>
                  <w14:ligatures w14:val="none"/>
                  <w:rPrChange w:id="598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w:t>
              </w:r>
            </w:ins>
            <w:ins w:id="5981" w:author="Administrator" w:date="2025-10-28T18:01:00Z" w16du:dateUtc="2025-10-28T11:01:00Z">
              <w:r>
                <w:rPr>
                  <w:rFonts w:ascii="Times New Roman" w:eastAsia="Times New Roman" w:hAnsi="Times New Roman" w:cs="Times New Roman"/>
                  <w:b/>
                  <w:bCs/>
                  <w:i/>
                  <w:iCs/>
                  <w:color w:val="000000"/>
                  <w:kern w:val="0"/>
                  <w:sz w:val="24"/>
                  <w:szCs w:val="24"/>
                  <w14:ligatures w14:val="none"/>
                </w:rPr>
                <w:t xml:space="preserve"> </w:t>
              </w:r>
            </w:ins>
            <w:ins w:id="5982" w:author="Administrator" w:date="2025-10-28T17:46:00Z" w16du:dateUtc="2025-10-28T10:46:00Z">
              <w:r w:rsidRPr="00CA691D">
                <w:rPr>
                  <w:rFonts w:ascii="Times New Roman" w:eastAsia="Times New Roman" w:hAnsi="Times New Roman" w:cs="Times New Roman"/>
                  <w:b/>
                  <w:bCs/>
                  <w:i/>
                  <w:iCs/>
                  <w:color w:val="000000"/>
                  <w:kern w:val="0"/>
                  <w:sz w:val="24"/>
                  <w:szCs w:val="24"/>
                  <w14:ligatures w14:val="none"/>
                  <w:rPrChange w:id="598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d</w:t>
              </w:r>
              <w:r w:rsidRPr="00CA691D">
                <w:rPr>
                  <w:rFonts w:ascii="Times New Roman" w:eastAsia="Times New Roman" w:hAnsi="Times New Roman" w:cs="Times New Roman"/>
                  <w:b/>
                  <w:bCs/>
                  <w:i/>
                  <w:iCs/>
                  <w:color w:val="000000"/>
                  <w:kern w:val="0"/>
                  <w:sz w:val="24"/>
                  <w:szCs w:val="24"/>
                  <w14:ligatures w14:val="none"/>
                  <w:rPrChange w:id="5984" w:author="Administrator" w:date="2025-10-28T17:49:00Z" w16du:dateUtc="2025-10-28T10:49:00Z">
                    <w:rPr>
                      <w:rFonts w:ascii="Calibri" w:eastAsia="Times New Roman" w:hAnsi="Calibri" w:cs="Calibri"/>
                      <w:b/>
                      <w:bCs/>
                      <w:i/>
                      <w:iCs/>
                      <w:color w:val="000000"/>
                      <w:kern w:val="0"/>
                      <w14:ligatures w14:val="none"/>
                    </w:rPr>
                  </w:rPrChange>
                </w:rPr>
                <w:t>ự</w:t>
              </w:r>
              <w:r w:rsidRPr="00CA691D">
                <w:rPr>
                  <w:rFonts w:ascii="Times New Roman" w:eastAsia="Times New Roman" w:hAnsi="Times New Roman" w:cs="Times New Roman"/>
                  <w:b/>
                  <w:bCs/>
                  <w:i/>
                  <w:iCs/>
                  <w:color w:val="000000"/>
                  <w:kern w:val="0"/>
                  <w:sz w:val="24"/>
                  <w:szCs w:val="24"/>
                  <w14:ligatures w14:val="none"/>
                  <w:rPrChange w:id="598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c</w:t>
              </w:r>
              <w:r w:rsidRPr="00CA691D">
                <w:rPr>
                  <w:rFonts w:ascii="Times New Roman" w:eastAsia="Times New Roman" w:hAnsi="Times New Roman" w:cs="Times New Roman"/>
                  <w:b/>
                  <w:bCs/>
                  <w:i/>
                  <w:iCs/>
                  <w:color w:val="000000"/>
                  <w:kern w:val="0"/>
                  <w:sz w:val="24"/>
                  <w:szCs w:val="24"/>
                  <w14:ligatures w14:val="none"/>
                  <w:rPrChange w:id="5986" w:author="Administrator" w:date="2025-10-28T17:49:00Z" w16du:dateUtc="2025-10-28T10:49:00Z">
                    <w:rPr>
                      <w:rFonts w:ascii="Calibri" w:eastAsia="Times New Roman" w:hAnsi="Calibri" w:cs="Calibri"/>
                      <w:b/>
                      <w:bCs/>
                      <w:i/>
                      <w:iCs/>
                      <w:color w:val="000000"/>
                      <w:kern w:val="0"/>
                      <w14:ligatures w14:val="none"/>
                    </w:rPr>
                  </w:rPrChange>
                </w:rPr>
                <w:t>ơ</w:t>
              </w:r>
              <w:r w:rsidRPr="00CA691D">
                <w:rPr>
                  <w:rFonts w:ascii="Times New Roman" w:eastAsia="Times New Roman" w:hAnsi="Times New Roman" w:cs="Times New Roman"/>
                  <w:b/>
                  <w:bCs/>
                  <w:i/>
                  <w:iCs/>
                  <w:color w:val="000000"/>
                  <w:kern w:val="0"/>
                  <w:sz w:val="24"/>
                  <w:szCs w:val="24"/>
                  <w14:ligatures w14:val="none"/>
                  <w:rPrChange w:id="598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quan </w:t>
              </w:r>
              <w:r w:rsidRPr="00CA691D">
                <w:rPr>
                  <w:rFonts w:ascii="Times New Roman" w:eastAsia="Times New Roman" w:hAnsi="Times New Roman" w:cs="Times New Roman"/>
                  <w:b/>
                  <w:bCs/>
                  <w:i/>
                  <w:iCs/>
                  <w:color w:val="000000"/>
                  <w:kern w:val="0"/>
                  <w:sz w:val="24"/>
                  <w:szCs w:val="24"/>
                  <w14:ligatures w14:val="none"/>
                  <w:rPrChange w:id="5988" w:author="Administrator" w:date="2025-10-28T17:49:00Z" w16du:dateUtc="2025-10-28T10:49:00Z">
                    <w:rPr>
                      <w:rFonts w:ascii="Calibri" w:eastAsia="Times New Roman" w:hAnsi="Calibri" w:cs="Calibri"/>
                      <w:b/>
                      <w:bCs/>
                      <w:i/>
                      <w:iCs/>
                      <w:color w:val="000000"/>
                      <w:kern w:val="0"/>
                      <w14:ligatures w14:val="none"/>
                    </w:rPr>
                  </w:rPrChange>
                </w:rPr>
                <w:t>đượ</w:t>
              </w:r>
              <w:r w:rsidRPr="00CA691D">
                <w:rPr>
                  <w:rFonts w:ascii="Times New Roman" w:eastAsia="Times New Roman" w:hAnsi="Times New Roman" w:cs="Times New Roman"/>
                  <w:b/>
                  <w:bCs/>
                  <w:i/>
                  <w:iCs/>
                  <w:color w:val="000000"/>
                  <w:kern w:val="0"/>
                  <w:sz w:val="24"/>
                  <w:szCs w:val="24"/>
                  <w14:ligatures w14:val="none"/>
                  <w:rPrChange w:id="598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c </w:t>
              </w:r>
              <w:r w:rsidRPr="00CA691D">
                <w:rPr>
                  <w:rFonts w:ascii="Times New Roman" w:eastAsia="Times New Roman" w:hAnsi="Times New Roman" w:cs="Times New Roman"/>
                  <w:b/>
                  <w:bCs/>
                  <w:i/>
                  <w:iCs/>
                  <w:color w:val="000000"/>
                  <w:kern w:val="0"/>
                  <w:sz w:val="24"/>
                  <w:szCs w:val="24"/>
                  <w14:ligatures w14:val="none"/>
                  <w:rPrChange w:id="5990"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599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 ban nh</w:t>
              </w:r>
              <w:r w:rsidRPr="00CA691D">
                <w:rPr>
                  <w:rFonts w:ascii="Times New Roman" w:eastAsia="Times New Roman" w:hAnsi="Times New Roman" w:cs="Times New Roman"/>
                  <w:b/>
                  <w:bCs/>
                  <w:i/>
                  <w:iCs/>
                  <w:color w:val="000000"/>
                  <w:kern w:val="0"/>
                  <w:sz w:val="24"/>
                  <w:szCs w:val="24"/>
                  <w14:ligatures w14:val="none"/>
                  <w:rPrChange w:id="5992" w:author="Administrator" w:date="2025-10-28T17:49:00Z" w16du:dateUtc="2025-10-28T10:49:00Z">
                    <w:rPr>
                      <w:rFonts w:ascii=".VnTime" w:eastAsia="Times New Roman" w:hAnsi=".VnTime" w:cs=".VnTime"/>
                      <w:b/>
                      <w:bCs/>
                      <w:i/>
                      <w:iCs/>
                      <w:color w:val="000000"/>
                      <w:kern w:val="0"/>
                      <w14:ligatures w14:val="none"/>
                    </w:rPr>
                  </w:rPrChange>
                </w:rPr>
                <w:t>â</w:t>
              </w:r>
              <w:r w:rsidRPr="00CA691D">
                <w:rPr>
                  <w:rFonts w:ascii="Times New Roman" w:eastAsia="Times New Roman" w:hAnsi="Times New Roman" w:cs="Times New Roman"/>
                  <w:b/>
                  <w:bCs/>
                  <w:i/>
                  <w:iCs/>
                  <w:color w:val="000000"/>
                  <w:kern w:val="0"/>
                  <w:sz w:val="24"/>
                  <w:szCs w:val="24"/>
                  <w14:ligatures w14:val="none"/>
                  <w:rPrChange w:id="599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d</w:t>
              </w:r>
              <w:r w:rsidRPr="00CA691D">
                <w:rPr>
                  <w:rFonts w:ascii="Times New Roman" w:eastAsia="Times New Roman" w:hAnsi="Times New Roman" w:cs="Times New Roman"/>
                  <w:b/>
                  <w:bCs/>
                  <w:i/>
                  <w:iCs/>
                  <w:color w:val="000000"/>
                  <w:kern w:val="0"/>
                  <w:sz w:val="24"/>
                  <w:szCs w:val="24"/>
                  <w14:ligatures w14:val="none"/>
                  <w:rPrChange w:id="5994" w:author="Administrator" w:date="2025-10-28T17:49:00Z" w16du:dateUtc="2025-10-28T10:49:00Z">
                    <w:rPr>
                      <w:rFonts w:ascii=".VnTime" w:eastAsia="Times New Roman" w:hAnsi=".VnTime" w:cs=".VnTime"/>
                      <w:b/>
                      <w:bCs/>
                      <w:i/>
                      <w:iCs/>
                      <w:color w:val="000000"/>
                      <w:kern w:val="0"/>
                      <w14:ligatures w14:val="none"/>
                    </w:rPr>
                  </w:rPrChange>
                </w:rPr>
                <w:t>â</w:t>
              </w:r>
              <w:r w:rsidRPr="00CA691D">
                <w:rPr>
                  <w:rFonts w:ascii="Times New Roman" w:eastAsia="Times New Roman" w:hAnsi="Times New Roman" w:cs="Times New Roman"/>
                  <w:b/>
                  <w:bCs/>
                  <w:i/>
                  <w:iCs/>
                  <w:color w:val="000000"/>
                  <w:kern w:val="0"/>
                  <w:sz w:val="24"/>
                  <w:szCs w:val="24"/>
                  <w14:ligatures w14:val="none"/>
                  <w:rPrChange w:id="599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c</w:t>
              </w:r>
              <w:r w:rsidRPr="00CA691D">
                <w:rPr>
                  <w:rFonts w:ascii="Times New Roman" w:eastAsia="Times New Roman" w:hAnsi="Times New Roman" w:cs="Times New Roman"/>
                  <w:b/>
                  <w:bCs/>
                  <w:i/>
                  <w:iCs/>
                  <w:color w:val="000000"/>
                  <w:kern w:val="0"/>
                  <w:sz w:val="24"/>
                  <w:szCs w:val="24"/>
                  <w14:ligatures w14:val="none"/>
                  <w:rPrChange w:id="5996" w:author="Administrator" w:date="2025-10-28T17:49:00Z" w16du:dateUtc="2025-10-28T10:49:00Z">
                    <w:rPr>
                      <w:rFonts w:ascii="Calibri" w:eastAsia="Times New Roman" w:hAnsi="Calibri" w:cs="Calibri"/>
                      <w:b/>
                      <w:bCs/>
                      <w:i/>
                      <w:iCs/>
                      <w:color w:val="000000"/>
                      <w:kern w:val="0"/>
                      <w14:ligatures w14:val="none"/>
                    </w:rPr>
                  </w:rPrChange>
                </w:rPr>
                <w:t>ấ</w:t>
              </w:r>
              <w:r w:rsidRPr="00CA691D">
                <w:rPr>
                  <w:rFonts w:ascii="Times New Roman" w:eastAsia="Times New Roman" w:hAnsi="Times New Roman" w:cs="Times New Roman"/>
                  <w:b/>
                  <w:bCs/>
                  <w:i/>
                  <w:iCs/>
                  <w:color w:val="000000"/>
                  <w:kern w:val="0"/>
                  <w:sz w:val="24"/>
                  <w:szCs w:val="24"/>
                  <w14:ligatures w14:val="none"/>
                  <w:rPrChange w:id="599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p t</w:t>
              </w:r>
              <w:r w:rsidRPr="00CA691D">
                <w:rPr>
                  <w:rFonts w:ascii="Times New Roman" w:eastAsia="Times New Roman" w:hAnsi="Times New Roman" w:cs="Times New Roman"/>
                  <w:b/>
                  <w:bCs/>
                  <w:i/>
                  <w:iCs/>
                  <w:color w:val="000000"/>
                  <w:kern w:val="0"/>
                  <w:sz w:val="24"/>
                  <w:szCs w:val="24"/>
                  <w14:ligatures w14:val="none"/>
                  <w:rPrChange w:id="5998" w:author="Administrator" w:date="2025-10-28T17:49:00Z" w16du:dateUtc="2025-10-28T10:49:00Z">
                    <w:rPr>
                      <w:rFonts w:ascii="Calibri" w:eastAsia="Times New Roman" w:hAnsi="Calibri" w:cs="Calibri"/>
                      <w:b/>
                      <w:bCs/>
                      <w:i/>
                      <w:iCs/>
                      <w:color w:val="000000"/>
                      <w:kern w:val="0"/>
                      <w14:ligatures w14:val="none"/>
                    </w:rPr>
                  </w:rPrChange>
                </w:rPr>
                <w:t>ỉ</w:t>
              </w:r>
              <w:r w:rsidRPr="00CA691D">
                <w:rPr>
                  <w:rFonts w:ascii="Times New Roman" w:eastAsia="Times New Roman" w:hAnsi="Times New Roman" w:cs="Times New Roman"/>
                  <w:b/>
                  <w:bCs/>
                  <w:i/>
                  <w:iCs/>
                  <w:color w:val="000000"/>
                  <w:kern w:val="0"/>
                  <w:sz w:val="24"/>
                  <w:szCs w:val="24"/>
                  <w14:ligatures w14:val="none"/>
                  <w:rPrChange w:id="599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nh giao nhi</w:t>
              </w:r>
              <w:r w:rsidRPr="00CA691D">
                <w:rPr>
                  <w:rFonts w:ascii="Times New Roman" w:eastAsia="Times New Roman" w:hAnsi="Times New Roman" w:cs="Times New Roman"/>
                  <w:b/>
                  <w:bCs/>
                  <w:i/>
                  <w:iCs/>
                  <w:color w:val="000000"/>
                  <w:kern w:val="0"/>
                  <w:sz w:val="24"/>
                  <w:szCs w:val="24"/>
                  <w14:ligatures w14:val="none"/>
                  <w:rPrChange w:id="6000" w:author="Administrator" w:date="2025-10-28T17:49:00Z" w16du:dateUtc="2025-10-28T10:49:00Z">
                    <w:rPr>
                      <w:rFonts w:ascii="Calibri" w:eastAsia="Times New Roman" w:hAnsi="Calibri" w:cs="Calibri"/>
                      <w:b/>
                      <w:bCs/>
                      <w:i/>
                      <w:iCs/>
                      <w:color w:val="000000"/>
                      <w:kern w:val="0"/>
                      <w14:ligatures w14:val="none"/>
                    </w:rPr>
                  </w:rPrChange>
                </w:rPr>
                <w:t>ệ</w:t>
              </w:r>
              <w:r w:rsidRPr="00CA691D">
                <w:rPr>
                  <w:rFonts w:ascii="Times New Roman" w:eastAsia="Times New Roman" w:hAnsi="Times New Roman" w:cs="Times New Roman"/>
                  <w:b/>
                  <w:bCs/>
                  <w:i/>
                  <w:iCs/>
                  <w:color w:val="000000"/>
                  <w:kern w:val="0"/>
                  <w:sz w:val="24"/>
                  <w:szCs w:val="24"/>
                  <w14:ligatures w14:val="none"/>
                  <w:rPrChange w:id="600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m v</w:t>
              </w:r>
              <w:r w:rsidRPr="00CA691D">
                <w:rPr>
                  <w:rFonts w:ascii="Times New Roman" w:eastAsia="Times New Roman" w:hAnsi="Times New Roman" w:cs="Times New Roman"/>
                  <w:b/>
                  <w:bCs/>
                  <w:i/>
                  <w:iCs/>
                  <w:color w:val="000000"/>
                  <w:kern w:val="0"/>
                  <w:sz w:val="24"/>
                  <w:szCs w:val="24"/>
                  <w14:ligatures w14:val="none"/>
                  <w:rPrChange w:id="6002" w:author="Administrator" w:date="2025-10-28T17:49:00Z" w16du:dateUtc="2025-10-28T10:49:00Z">
                    <w:rPr>
                      <w:rFonts w:ascii="Calibri" w:eastAsia="Times New Roman" w:hAnsi="Calibri" w:cs="Calibri"/>
                      <w:b/>
                      <w:bCs/>
                      <w:i/>
                      <w:iCs/>
                      <w:color w:val="000000"/>
                      <w:kern w:val="0"/>
                      <w14:ligatures w14:val="none"/>
                    </w:rPr>
                  </w:rPrChange>
                </w:rPr>
                <w:t>ụ</w:t>
              </w:r>
              <w:r w:rsidRPr="00CA691D">
                <w:rPr>
                  <w:rFonts w:ascii="Times New Roman" w:eastAsia="Times New Roman" w:hAnsi="Times New Roman" w:cs="Times New Roman"/>
                  <w:b/>
                  <w:bCs/>
                  <w:i/>
                  <w:iCs/>
                  <w:color w:val="000000"/>
                  <w:kern w:val="0"/>
                  <w:sz w:val="24"/>
                  <w:szCs w:val="24"/>
                  <w14:ligatures w14:val="none"/>
                  <w:rPrChange w:id="600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6004" w:author="Administrator" w:date="2025-10-28T17:49:00Z" w16du:dateUtc="2025-10-28T10:49:00Z">
                    <w:rPr>
                      <w:rFonts w:ascii="TimesNewRomanPS-ItalicMT" w:eastAsia="Times New Roman" w:hAnsi="TimesNewRomanPS-ItalicMT" w:cs="Times New Roman"/>
                      <w:i/>
                      <w:iCs/>
                      <w:color w:val="000000"/>
                      <w:kern w:val="0"/>
                      <w14:ligatures w14:val="none"/>
                    </w:rPr>
                  </w:rPrChange>
                </w:rPr>
                <w:t>trong ph</w:t>
              </w:r>
              <w:r w:rsidRPr="00CA691D">
                <w:rPr>
                  <w:rFonts w:ascii="Times New Roman" w:eastAsia="Times New Roman" w:hAnsi="Times New Roman" w:cs="Times New Roman"/>
                  <w:i/>
                  <w:iCs/>
                  <w:color w:val="000000"/>
                  <w:kern w:val="0"/>
                  <w:sz w:val="24"/>
                  <w:szCs w:val="24"/>
                  <w14:ligatures w14:val="none"/>
                  <w:rPrChange w:id="6005"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6006" w:author="Administrator" w:date="2025-10-28T17:49:00Z" w16du:dateUtc="2025-10-28T10:49:00Z">
                    <w:rPr>
                      <w:rFonts w:ascii="TimesNewRomanPS-ItalicMT" w:eastAsia="Times New Roman" w:hAnsi="TimesNewRomanPS-ItalicMT" w:cs="Times New Roman"/>
                      <w:i/>
                      <w:iCs/>
                      <w:color w:val="000000"/>
                      <w:kern w:val="0"/>
                      <w14:ligatures w14:val="none"/>
                    </w:rPr>
                  </w:rPrChange>
                </w:rPr>
                <w:t>m vi</w:t>
              </w:r>
            </w:ins>
            <w:ins w:id="6007"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008"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009" w:author="Administrator" w:date="2025-10-28T17:49:00Z" w16du:dateUtc="2025-10-28T10:49:00Z">
                    <w:rPr>
                      <w:rFonts w:ascii="TimesNewRomanPS-ItalicMT" w:eastAsia="Times New Roman" w:hAnsi="TimesNewRomanPS-ItalicMT" w:cs="Times New Roman"/>
                      <w:i/>
                      <w:iCs/>
                      <w:color w:val="000000"/>
                      <w:kern w:val="0"/>
                      <w14:ligatures w14:val="none"/>
                    </w:rPr>
                  </w:rPrChange>
                </w:rPr>
                <w:t>ch</w:t>
              </w:r>
              <w:r w:rsidRPr="00CA691D">
                <w:rPr>
                  <w:rFonts w:ascii="Times New Roman" w:eastAsia="Times New Roman" w:hAnsi="Times New Roman" w:cs="Times New Roman"/>
                  <w:i/>
                  <w:iCs/>
                  <w:color w:val="000000"/>
                  <w:kern w:val="0"/>
                  <w:sz w:val="24"/>
                  <w:szCs w:val="24"/>
                  <w14:ligatures w14:val="none"/>
                  <w:rPrChange w:id="6010" w:author="Administrator" w:date="2025-10-28T17:49:00Z" w16du:dateUtc="2025-10-28T10:49:00Z">
                    <w:rPr>
                      <w:rFonts w:ascii="Calibri" w:eastAsia="Times New Roman" w:hAnsi="Calibri" w:cs="Calibri"/>
                      <w:i/>
                      <w:iCs/>
                      <w:color w:val="000000"/>
                      <w:kern w:val="0"/>
                      <w14:ligatures w14:val="none"/>
                    </w:rPr>
                  </w:rPrChange>
                </w:rPr>
                <w:t>ứ</w:t>
              </w:r>
              <w:r w:rsidRPr="00CA691D">
                <w:rPr>
                  <w:rFonts w:ascii="Times New Roman" w:eastAsia="Times New Roman" w:hAnsi="Times New Roman" w:cs="Times New Roman"/>
                  <w:i/>
                  <w:iCs/>
                  <w:color w:val="000000"/>
                  <w:kern w:val="0"/>
                  <w:sz w:val="24"/>
                  <w:szCs w:val="24"/>
                  <w14:ligatures w14:val="none"/>
                  <w:rPrChange w:id="6011" w:author="Administrator" w:date="2025-10-28T17:49:00Z" w16du:dateUtc="2025-10-28T10:49:00Z">
                    <w:rPr>
                      <w:rFonts w:ascii="TimesNewRomanPS-ItalicMT" w:eastAsia="Times New Roman" w:hAnsi="TimesNewRomanPS-ItalicMT" w:cs="Times New Roman"/>
                      <w:i/>
                      <w:iCs/>
                      <w:color w:val="000000"/>
                      <w:kern w:val="0"/>
                      <w14:ligatures w14:val="none"/>
                    </w:rPr>
                  </w:rPrChange>
                </w:rPr>
                <w:t>c n</w:t>
              </w:r>
              <w:r w:rsidRPr="00CA691D">
                <w:rPr>
                  <w:rFonts w:ascii="Times New Roman" w:eastAsia="Times New Roman" w:hAnsi="Times New Roman" w:cs="Times New Roman"/>
                  <w:i/>
                  <w:iCs/>
                  <w:color w:val="000000"/>
                  <w:kern w:val="0"/>
                  <w:sz w:val="24"/>
                  <w:szCs w:val="24"/>
                  <w14:ligatures w14:val="none"/>
                  <w:rPrChange w:id="6012" w:author="Administrator" w:date="2025-10-28T17:49:00Z" w16du:dateUtc="2025-10-28T10:49:00Z">
                    <w:rPr>
                      <w:rFonts w:ascii="Calibri" w:eastAsia="Times New Roman" w:hAnsi="Calibri" w:cs="Calibri"/>
                      <w:i/>
                      <w:iCs/>
                      <w:color w:val="000000"/>
                      <w:kern w:val="0"/>
                      <w14:ligatures w14:val="none"/>
                    </w:rPr>
                  </w:rPrChange>
                </w:rPr>
                <w:t>ă</w:t>
              </w:r>
              <w:r w:rsidRPr="00CA691D">
                <w:rPr>
                  <w:rFonts w:ascii="Times New Roman" w:eastAsia="Times New Roman" w:hAnsi="Times New Roman" w:cs="Times New Roman"/>
                  <w:i/>
                  <w:iCs/>
                  <w:color w:val="000000"/>
                  <w:kern w:val="0"/>
                  <w:sz w:val="24"/>
                  <w:szCs w:val="24"/>
                  <w14:ligatures w14:val="none"/>
                  <w:rPrChange w:id="6013" w:author="Administrator" w:date="2025-10-28T17:49:00Z" w16du:dateUtc="2025-10-28T10:49:00Z">
                    <w:rPr>
                      <w:rFonts w:ascii="TimesNewRomanPS-ItalicMT" w:eastAsia="Times New Roman" w:hAnsi="TimesNewRomanPS-ItalicMT" w:cs="Times New Roman"/>
                      <w:i/>
                      <w:iCs/>
                      <w:color w:val="000000"/>
                      <w:kern w:val="0"/>
                      <w14:ligatures w14:val="none"/>
                    </w:rPr>
                  </w:rPrChange>
                </w:rPr>
                <w:t>ng, nhi</w:t>
              </w:r>
              <w:r w:rsidRPr="00CA691D">
                <w:rPr>
                  <w:rFonts w:ascii="Times New Roman" w:eastAsia="Times New Roman" w:hAnsi="Times New Roman" w:cs="Times New Roman"/>
                  <w:i/>
                  <w:iCs/>
                  <w:color w:val="000000"/>
                  <w:kern w:val="0"/>
                  <w:sz w:val="24"/>
                  <w:szCs w:val="24"/>
                  <w14:ligatures w14:val="none"/>
                  <w:rPrChange w:id="6014"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015" w:author="Administrator" w:date="2025-10-28T17:49:00Z" w16du:dateUtc="2025-10-28T10:49:00Z">
                    <w:rPr>
                      <w:rFonts w:ascii="TimesNewRomanPS-ItalicMT" w:eastAsia="Times New Roman" w:hAnsi="TimesNewRomanPS-ItalicMT" w:cs="Times New Roman"/>
                      <w:i/>
                      <w:iCs/>
                      <w:color w:val="000000"/>
                      <w:kern w:val="0"/>
                      <w14:ligatures w14:val="none"/>
                    </w:rPr>
                  </w:rPrChange>
                </w:rPr>
                <w:t>m v</w:t>
              </w:r>
              <w:r w:rsidRPr="00CA691D">
                <w:rPr>
                  <w:rFonts w:ascii="Times New Roman" w:eastAsia="Times New Roman" w:hAnsi="Times New Roman" w:cs="Times New Roman"/>
                  <w:i/>
                  <w:iCs/>
                  <w:color w:val="000000"/>
                  <w:kern w:val="0"/>
                  <w:sz w:val="24"/>
                  <w:szCs w:val="24"/>
                  <w14:ligatures w14:val="none"/>
                  <w:rPrChange w:id="6016"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6017" w:author="Administrator" w:date="2025-10-28T17:49:00Z" w16du:dateUtc="2025-10-28T10:49:00Z">
                    <w:rPr>
                      <w:rFonts w:ascii="TimesNewRomanPS-ItalicMT" w:eastAsia="Times New Roman" w:hAnsi="TimesNewRomanPS-ItalicMT" w:cs="Times New Roman"/>
                      <w:i/>
                      <w:iCs/>
                      <w:color w:val="000000"/>
                      <w:kern w:val="0"/>
                      <w14:ligatures w14:val="none"/>
                    </w:rPr>
                  </w:rPrChange>
                </w:rPr>
                <w:t>, quy</w:t>
              </w:r>
              <w:r w:rsidRPr="00CA691D">
                <w:rPr>
                  <w:rFonts w:ascii="Times New Roman" w:eastAsia="Times New Roman" w:hAnsi="Times New Roman" w:cs="Times New Roman"/>
                  <w:i/>
                  <w:iCs/>
                  <w:color w:val="000000"/>
                  <w:kern w:val="0"/>
                  <w:sz w:val="24"/>
                  <w:szCs w:val="24"/>
                  <w14:ligatures w14:val="none"/>
                  <w:rPrChange w:id="6018" w:author="Administrator" w:date="2025-10-28T17:49:00Z" w16du:dateUtc="2025-10-28T10:49:00Z">
                    <w:rPr>
                      <w:rFonts w:ascii="Calibri" w:eastAsia="Times New Roman" w:hAnsi="Calibri" w:cs="Calibri"/>
                      <w:i/>
                      <w:iCs/>
                      <w:color w:val="000000"/>
                      <w:kern w:val="0"/>
                      <w14:ligatures w14:val="none"/>
                    </w:rPr>
                  </w:rPrChange>
                </w:rPr>
                <w:t>ề</w:t>
              </w:r>
              <w:r w:rsidRPr="00CA691D">
                <w:rPr>
                  <w:rFonts w:ascii="Times New Roman" w:eastAsia="Times New Roman" w:hAnsi="Times New Roman" w:cs="Times New Roman"/>
                  <w:i/>
                  <w:iCs/>
                  <w:color w:val="000000"/>
                  <w:kern w:val="0"/>
                  <w:sz w:val="24"/>
                  <w:szCs w:val="24"/>
                  <w14:ligatures w14:val="none"/>
                  <w:rPrChange w:id="6019" w:author="Administrator" w:date="2025-10-28T17:49:00Z" w16du:dateUtc="2025-10-28T10:49:00Z">
                    <w:rPr>
                      <w:rFonts w:ascii="TimesNewRomanPS-ItalicMT" w:eastAsia="Times New Roman" w:hAnsi="TimesNewRomanPS-ItalicMT" w:cs="Times New Roman"/>
                      <w:i/>
                      <w:iCs/>
                      <w:color w:val="000000"/>
                      <w:kern w:val="0"/>
                      <w14:ligatures w14:val="none"/>
                    </w:rPr>
                  </w:rPrChange>
                </w:rPr>
                <w:t>n h</w:t>
              </w:r>
              <w:r w:rsidRPr="00CA691D">
                <w:rPr>
                  <w:rFonts w:ascii="Times New Roman" w:eastAsia="Times New Roman" w:hAnsi="Times New Roman" w:cs="Times New Roman"/>
                  <w:i/>
                  <w:iCs/>
                  <w:color w:val="000000"/>
                  <w:kern w:val="0"/>
                  <w:sz w:val="24"/>
                  <w:szCs w:val="24"/>
                  <w14:ligatures w14:val="none"/>
                  <w:rPrChange w:id="6020"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602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n </w:t>
              </w:r>
              <w:r w:rsidRPr="00CA691D">
                <w:rPr>
                  <w:rFonts w:ascii="Times New Roman" w:eastAsia="Times New Roman" w:hAnsi="Times New Roman" w:cs="Times New Roman"/>
                  <w:i/>
                  <w:iCs/>
                  <w:color w:val="000000"/>
                  <w:kern w:val="0"/>
                  <w:sz w:val="24"/>
                  <w:szCs w:val="24"/>
                  <w14:ligatures w14:val="none"/>
                  <w:rPrChange w:id="6022" w:author="Administrator" w:date="2025-10-28T17:49:00Z" w16du:dateUtc="2025-10-28T10:49:00Z">
                    <w:rPr>
                      <w:rFonts w:ascii="Calibri" w:eastAsia="Times New Roman" w:hAnsi="Calibri" w:cs="Calibri"/>
                      <w:i/>
                      <w:iCs/>
                      <w:color w:val="000000"/>
                      <w:kern w:val="0"/>
                      <w14:ligatures w14:val="none"/>
                    </w:rPr>
                  </w:rPrChange>
                </w:rPr>
                <w:t>đượ</w:t>
              </w:r>
              <w:r w:rsidRPr="00CA691D">
                <w:rPr>
                  <w:rFonts w:ascii="Times New Roman" w:eastAsia="Times New Roman" w:hAnsi="Times New Roman" w:cs="Times New Roman"/>
                  <w:i/>
                  <w:iCs/>
                  <w:color w:val="000000"/>
                  <w:kern w:val="0"/>
                  <w:sz w:val="24"/>
                  <w:szCs w:val="24"/>
                  <w14:ligatures w14:val="none"/>
                  <w:rPrChange w:id="6023" w:author="Administrator" w:date="2025-10-28T17:49:00Z" w16du:dateUtc="2025-10-28T10:49:00Z">
                    <w:rPr>
                      <w:rFonts w:ascii="TimesNewRomanPS-ItalicMT" w:eastAsia="Times New Roman" w:hAnsi="TimesNewRomanPS-ItalicMT" w:cs="Times New Roman"/>
                      <w:i/>
                      <w:iCs/>
                      <w:color w:val="000000"/>
                      <w:kern w:val="0"/>
                      <w14:ligatures w14:val="none"/>
                    </w:rPr>
                  </w:rPrChange>
                </w:rPr>
                <w:t>c giao, t</w:t>
              </w:r>
              <w:r w:rsidRPr="00CA691D">
                <w:rPr>
                  <w:rFonts w:ascii="Times New Roman" w:eastAsia="Times New Roman" w:hAnsi="Times New Roman" w:cs="Times New Roman"/>
                  <w:i/>
                  <w:iCs/>
                  <w:color w:val="000000"/>
                  <w:kern w:val="0"/>
                  <w:sz w:val="24"/>
                  <w:szCs w:val="24"/>
                  <w14:ligatures w14:val="none"/>
                  <w:rPrChange w:id="6024" w:author="Administrator" w:date="2025-10-28T17:49:00Z" w16du:dateUtc="2025-10-28T10:49:00Z">
                    <w:rPr>
                      <w:rFonts w:ascii="Calibri" w:eastAsia="Times New Roman" w:hAnsi="Calibri" w:cs="Calibri"/>
                      <w:i/>
                      <w:iCs/>
                      <w:color w:val="000000"/>
                      <w:kern w:val="0"/>
                      <w14:ligatures w14:val="none"/>
                    </w:rPr>
                  </w:rPrChange>
                </w:rPr>
                <w:t>ổ</w:t>
              </w:r>
              <w:r w:rsidRPr="00CA691D">
                <w:rPr>
                  <w:rFonts w:ascii="Times New Roman" w:eastAsia="Times New Roman" w:hAnsi="Times New Roman" w:cs="Times New Roman"/>
                  <w:i/>
                  <w:iCs/>
                  <w:color w:val="000000"/>
                  <w:kern w:val="0"/>
                  <w:sz w:val="24"/>
                  <w:szCs w:val="24"/>
                  <w14:ligatures w14:val="none"/>
                  <w:rPrChange w:id="602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ch</w:t>
              </w:r>
              <w:r w:rsidRPr="00CA691D">
                <w:rPr>
                  <w:rFonts w:ascii="Times New Roman" w:eastAsia="Times New Roman" w:hAnsi="Times New Roman" w:cs="Times New Roman"/>
                  <w:i/>
                  <w:iCs/>
                  <w:color w:val="000000"/>
                  <w:kern w:val="0"/>
                  <w:sz w:val="24"/>
                  <w:szCs w:val="24"/>
                  <w14:ligatures w14:val="none"/>
                  <w:rPrChange w:id="6026" w:author="Administrator" w:date="2025-10-28T17:49:00Z" w16du:dateUtc="2025-10-28T10:49:00Z">
                    <w:rPr>
                      <w:rFonts w:ascii="Calibri" w:eastAsia="Times New Roman" w:hAnsi="Calibri" w:cs="Calibri"/>
                      <w:i/>
                      <w:iCs/>
                      <w:color w:val="000000"/>
                      <w:kern w:val="0"/>
                      <w14:ligatures w14:val="none"/>
                    </w:rPr>
                  </w:rPrChange>
                </w:rPr>
                <w:t>ứ</w:t>
              </w:r>
              <w:r w:rsidRPr="00CA691D">
                <w:rPr>
                  <w:rFonts w:ascii="Times New Roman" w:eastAsia="Times New Roman" w:hAnsi="Times New Roman" w:cs="Times New Roman"/>
                  <w:i/>
                  <w:iCs/>
                  <w:color w:val="000000"/>
                  <w:kern w:val="0"/>
                  <w:sz w:val="24"/>
                  <w:szCs w:val="24"/>
                  <w14:ligatures w14:val="none"/>
                  <w:rPrChange w:id="6027" w:author="Administrator" w:date="2025-10-28T17:49:00Z" w16du:dateUtc="2025-10-28T10:49:00Z">
                    <w:rPr>
                      <w:rFonts w:ascii="TimesNewRomanPS-ItalicMT" w:eastAsia="Times New Roman" w:hAnsi="TimesNewRomanPS-ItalicMT" w:cs="Times New Roman"/>
                      <w:i/>
                      <w:iCs/>
                      <w:color w:val="000000"/>
                      <w:kern w:val="0"/>
                      <w14:ligatures w14:val="none"/>
                    </w:rPr>
                  </w:rPrChange>
                </w:rPr>
                <w:t>c ki</w:t>
              </w:r>
              <w:r w:rsidRPr="00CA691D">
                <w:rPr>
                  <w:rFonts w:ascii="Times New Roman" w:eastAsia="Times New Roman" w:hAnsi="Times New Roman" w:cs="Times New Roman"/>
                  <w:i/>
                  <w:iCs/>
                  <w:color w:val="000000"/>
                  <w:kern w:val="0"/>
                  <w:sz w:val="24"/>
                  <w:szCs w:val="24"/>
                  <w14:ligatures w14:val="none"/>
                  <w:rPrChange w:id="6028"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6029" w:author="Administrator" w:date="2025-10-28T17:49:00Z" w16du:dateUtc="2025-10-28T10:49:00Z">
                    <w:rPr>
                      <w:rFonts w:ascii="TimesNewRomanPS-ItalicMT" w:eastAsia="Times New Roman" w:hAnsi="TimesNewRomanPS-ItalicMT" w:cs="Times New Roman"/>
                      <w:i/>
                      <w:iCs/>
                      <w:color w:val="000000"/>
                      <w:kern w:val="0"/>
                      <w14:ligatures w14:val="none"/>
                    </w:rPr>
                  </w:rPrChange>
                </w:rPr>
                <w:t>m tra, gi</w:t>
              </w:r>
              <w:r w:rsidRPr="00CA691D">
                <w:rPr>
                  <w:rFonts w:ascii="Times New Roman" w:eastAsia="Times New Roman" w:hAnsi="Times New Roman" w:cs="Times New Roman"/>
                  <w:i/>
                  <w:iCs/>
                  <w:color w:val="000000"/>
                  <w:kern w:val="0"/>
                  <w:sz w:val="24"/>
                  <w:szCs w:val="24"/>
                  <w14:ligatures w14:val="none"/>
                  <w:rPrChange w:id="6030"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031" w:author="Administrator" w:date="2025-10-28T17:49:00Z" w16du:dateUtc="2025-10-28T10:49:00Z">
                    <w:rPr>
                      <w:rFonts w:ascii="TimesNewRomanPS-ItalicMT" w:eastAsia="Times New Roman" w:hAnsi="TimesNewRomanPS-ItalicMT" w:cs="Times New Roman"/>
                      <w:i/>
                      <w:iCs/>
                      <w:color w:val="000000"/>
                      <w:kern w:val="0"/>
                      <w14:ligatures w14:val="none"/>
                    </w:rPr>
                  </w:rPrChange>
                </w:rPr>
                <w:t>m s</w:t>
              </w:r>
              <w:r w:rsidRPr="00CA691D">
                <w:rPr>
                  <w:rFonts w:ascii="Times New Roman" w:eastAsia="Times New Roman" w:hAnsi="Times New Roman" w:cs="Times New Roman"/>
                  <w:i/>
                  <w:iCs/>
                  <w:color w:val="000000"/>
                  <w:kern w:val="0"/>
                  <w:sz w:val="24"/>
                  <w:szCs w:val="24"/>
                  <w14:ligatures w14:val="none"/>
                  <w:rPrChange w:id="6032"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033" w:author="Administrator" w:date="2025-10-28T17:49:00Z" w16du:dateUtc="2025-10-28T10:49:00Z">
                    <w:rPr>
                      <w:rFonts w:ascii="TimesNewRomanPS-ItalicMT" w:eastAsia="Times New Roman" w:hAnsi="TimesNewRomanPS-ItalicMT" w:cs="Times New Roman"/>
                      <w:i/>
                      <w:iCs/>
                      <w:color w:val="000000"/>
                      <w:kern w:val="0"/>
                      <w14:ligatures w14:val="none"/>
                    </w:rPr>
                  </w:rPrChange>
                </w:rPr>
                <w:t>t v</w:t>
              </w:r>
              <w:r w:rsidRPr="00CA691D">
                <w:rPr>
                  <w:rFonts w:ascii="Times New Roman" w:eastAsia="Times New Roman" w:hAnsi="Times New Roman" w:cs="Times New Roman"/>
                  <w:i/>
                  <w:iCs/>
                  <w:color w:val="000000"/>
                  <w:kern w:val="0"/>
                  <w:sz w:val="24"/>
                  <w:szCs w:val="24"/>
                  <w14:ligatures w14:val="none"/>
                  <w:rPrChange w:id="603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03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x</w:t>
              </w:r>
              <w:r w:rsidRPr="00CA691D">
                <w:rPr>
                  <w:rFonts w:ascii="Times New Roman" w:eastAsia="Times New Roman" w:hAnsi="Times New Roman" w:cs="Times New Roman"/>
                  <w:i/>
                  <w:iCs/>
                  <w:color w:val="000000"/>
                  <w:kern w:val="0"/>
                  <w:sz w:val="24"/>
                  <w:szCs w:val="24"/>
                  <w14:ligatures w14:val="none"/>
                  <w:rPrChange w:id="6036" w:author="Administrator" w:date="2025-10-28T17:49:00Z" w16du:dateUtc="2025-10-28T10:49:00Z">
                    <w:rPr>
                      <w:rFonts w:ascii="Calibri" w:eastAsia="Times New Roman" w:hAnsi="Calibri" w:cs="Calibri"/>
                      <w:i/>
                      <w:iCs/>
                      <w:color w:val="000000"/>
                      <w:kern w:val="0"/>
                      <w14:ligatures w14:val="none"/>
                    </w:rPr>
                  </w:rPrChange>
                </w:rPr>
                <w:t>ử</w:t>
              </w:r>
              <w:r w:rsidRPr="00CA691D">
                <w:rPr>
                  <w:rFonts w:ascii="Times New Roman" w:eastAsia="Times New Roman" w:hAnsi="Times New Roman" w:cs="Times New Roman"/>
                  <w:i/>
                  <w:iCs/>
                  <w:color w:val="000000"/>
                  <w:kern w:val="0"/>
                  <w:sz w:val="24"/>
                  <w:szCs w:val="24"/>
                  <w14:ligatures w14:val="none"/>
                  <w:rPrChange w:id="603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l</w:t>
              </w:r>
              <w:r w:rsidRPr="00CA691D">
                <w:rPr>
                  <w:rFonts w:ascii="Times New Roman" w:eastAsia="Times New Roman" w:hAnsi="Times New Roman" w:cs="Times New Roman"/>
                  <w:i/>
                  <w:iCs/>
                  <w:color w:val="000000"/>
                  <w:kern w:val="0"/>
                  <w:sz w:val="24"/>
                  <w:szCs w:val="24"/>
                  <w14:ligatures w14:val="none"/>
                  <w:rPrChange w:id="6038" w:author="Administrator" w:date="2025-10-28T17:49:00Z" w16du:dateUtc="2025-10-28T10:49:00Z">
                    <w:rPr>
                      <w:rFonts w:ascii=".VnTime" w:eastAsia="Times New Roman" w:hAnsi=".VnTime" w:cs=".VnTime"/>
                      <w:i/>
                      <w:iCs/>
                      <w:color w:val="000000"/>
                      <w:kern w:val="0"/>
                      <w14:ligatures w14:val="none"/>
                    </w:rPr>
                  </w:rPrChange>
                </w:rPr>
                <w:t>ý</w:t>
              </w:r>
              <w:r w:rsidRPr="00CA691D">
                <w:rPr>
                  <w:rFonts w:ascii="Times New Roman" w:eastAsia="Times New Roman" w:hAnsi="Times New Roman" w:cs="Times New Roman"/>
                  <w:i/>
                  <w:iCs/>
                  <w:color w:val="000000"/>
                  <w:kern w:val="0"/>
                  <w:sz w:val="24"/>
                  <w:szCs w:val="24"/>
                  <w14:ligatures w14:val="none"/>
                  <w:rPrChange w:id="603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vi</w:t>
              </w:r>
            </w:ins>
            <w:ins w:id="6040"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041"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042" w:author="Administrator" w:date="2025-10-28T17:49:00Z" w16du:dateUtc="2025-10-28T10:49:00Z">
                    <w:rPr>
                      <w:rFonts w:ascii="TimesNewRomanPS-ItalicMT" w:eastAsia="Times New Roman" w:hAnsi="TimesNewRomanPS-ItalicMT" w:cs="Times New Roman"/>
                      <w:i/>
                      <w:iCs/>
                      <w:color w:val="000000"/>
                      <w:kern w:val="0"/>
                      <w14:ligatures w14:val="none"/>
                    </w:rPr>
                  </w:rPrChange>
                </w:rPr>
                <w:t>ph</w:t>
              </w:r>
              <w:r w:rsidRPr="00CA691D">
                <w:rPr>
                  <w:rFonts w:ascii="Times New Roman" w:eastAsia="Times New Roman" w:hAnsi="Times New Roman" w:cs="Times New Roman"/>
                  <w:i/>
                  <w:iCs/>
                  <w:color w:val="000000"/>
                  <w:kern w:val="0"/>
                  <w:sz w:val="24"/>
                  <w:szCs w:val="24"/>
                  <w14:ligatures w14:val="none"/>
                  <w:rPrChange w:id="6043"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6044" w:author="Administrator" w:date="2025-10-28T17:49:00Z" w16du:dateUtc="2025-10-28T10:49:00Z">
                    <w:rPr>
                      <w:rFonts w:ascii="TimesNewRomanPS-ItalicMT" w:eastAsia="Times New Roman" w:hAnsi="TimesNewRomanPS-ItalicMT" w:cs="Times New Roman"/>
                      <w:i/>
                      <w:iCs/>
                      <w:color w:val="000000"/>
                      <w:kern w:val="0"/>
                      <w14:ligatures w14:val="none"/>
                    </w:rPr>
                  </w:rPrChange>
                </w:rPr>
                <w:t>m vi</w:t>
              </w:r>
              <w:r w:rsidRPr="00CA691D">
                <w:rPr>
                  <w:rFonts w:ascii="Times New Roman" w:eastAsia="Times New Roman" w:hAnsi="Times New Roman" w:cs="Times New Roman"/>
                  <w:i/>
                  <w:iCs/>
                  <w:color w:val="000000"/>
                  <w:kern w:val="0"/>
                  <w:sz w:val="24"/>
                  <w:szCs w:val="24"/>
                  <w14:ligatures w14:val="none"/>
                  <w:rPrChange w:id="6045"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046" w:author="Administrator" w:date="2025-10-28T17:49:00Z" w16du:dateUtc="2025-10-28T10:49:00Z">
                    <w:rPr>
                      <w:rFonts w:ascii="TimesNewRomanPS-ItalicMT" w:eastAsia="Times New Roman" w:hAnsi="TimesNewRomanPS-ItalicMT" w:cs="Times New Roman"/>
                      <w:i/>
                      <w:iCs/>
                      <w:color w:val="000000"/>
                      <w:kern w:val="0"/>
                      <w14:ligatures w14:val="none"/>
                    </w:rPr>
                  </w:rPrChange>
                </w:rPr>
                <w:t>c th</w:t>
              </w:r>
              <w:r w:rsidRPr="00CA691D">
                <w:rPr>
                  <w:rFonts w:ascii="Times New Roman" w:eastAsia="Times New Roman" w:hAnsi="Times New Roman" w:cs="Times New Roman"/>
                  <w:i/>
                  <w:iCs/>
                  <w:color w:val="000000"/>
                  <w:kern w:val="0"/>
                  <w:sz w:val="24"/>
                  <w:szCs w:val="24"/>
                  <w14:ligatures w14:val="none"/>
                  <w:rPrChange w:id="6047"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6048"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ins>
            <w:ins w:id="6049"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050"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051" w:author="Administrator" w:date="2025-10-28T17:49:00Z" w16du:dateUtc="2025-10-28T10:49:00Z">
                    <w:rPr>
                      <w:rFonts w:ascii="TimesNewRomanPS-ItalicMT" w:eastAsia="Times New Roman" w:hAnsi="TimesNewRomanPS-ItalicMT" w:cs="Times New Roman"/>
                      <w:i/>
                      <w:iCs/>
                      <w:color w:val="000000"/>
                      <w:kern w:val="0"/>
                      <w14:ligatures w14:val="none"/>
                    </w:rPr>
                  </w:rPrChange>
                </w:rPr>
                <w:t>hi</w:t>
              </w:r>
              <w:r w:rsidRPr="00CA691D">
                <w:rPr>
                  <w:rFonts w:ascii="Times New Roman" w:eastAsia="Times New Roman" w:hAnsi="Times New Roman" w:cs="Times New Roman"/>
                  <w:i/>
                  <w:iCs/>
                  <w:color w:val="000000"/>
                  <w:kern w:val="0"/>
                  <w:sz w:val="24"/>
                  <w:szCs w:val="24"/>
                  <w14:ligatures w14:val="none"/>
                  <w:rPrChange w:id="605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053" w:author="Administrator" w:date="2025-10-28T17:49:00Z" w16du:dateUtc="2025-10-28T10:49:00Z">
                    <w:rPr>
                      <w:rFonts w:ascii="TimesNewRomanPS-ItalicMT" w:eastAsia="Times New Roman" w:hAnsi="TimesNewRomanPS-ItalicMT" w:cs="Times New Roman"/>
                      <w:i/>
                      <w:iCs/>
                      <w:color w:val="000000"/>
                      <w:kern w:val="0"/>
                      <w14:ligatures w14:val="none"/>
                    </w:rPr>
                  </w:rPrChange>
                </w:rPr>
                <w:t>n c</w:t>
              </w:r>
              <w:r w:rsidRPr="00CA691D">
                <w:rPr>
                  <w:rFonts w:ascii="Times New Roman" w:eastAsia="Times New Roman" w:hAnsi="Times New Roman" w:cs="Times New Roman"/>
                  <w:i/>
                  <w:iCs/>
                  <w:color w:val="000000"/>
                  <w:kern w:val="0"/>
                  <w:sz w:val="24"/>
                  <w:szCs w:val="24"/>
                  <w14:ligatures w14:val="none"/>
                  <w:rPrChange w:id="6054"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605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i/>
                  <w:iCs/>
                  <w:color w:val="000000"/>
                  <w:kern w:val="0"/>
                  <w:sz w:val="24"/>
                  <w:szCs w:val="24"/>
                  <w14:ligatures w14:val="none"/>
                  <w:rPrChange w:id="6056"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057" w:author="Administrator" w:date="2025-10-28T17:49:00Z" w16du:dateUtc="2025-10-28T10:49:00Z">
                    <w:rPr>
                      <w:rFonts w:ascii="TimesNewRomanPS-ItalicMT" w:eastAsia="Times New Roman" w:hAnsi="TimesNewRomanPS-ItalicMT" w:cs="Times New Roman"/>
                      <w:i/>
                      <w:iCs/>
                      <w:color w:val="000000"/>
                      <w:kern w:val="0"/>
                      <w14:ligatures w14:val="none"/>
                    </w:rPr>
                  </w:rPrChange>
                </w:rPr>
                <w:t>c an ninh t</w:t>
              </w:r>
              <w:r w:rsidRPr="00CA691D">
                <w:rPr>
                  <w:rFonts w:ascii="Times New Roman" w:eastAsia="Times New Roman" w:hAnsi="Times New Roman" w:cs="Times New Roman"/>
                  <w:i/>
                  <w:iCs/>
                  <w:color w:val="000000"/>
                  <w:kern w:val="0"/>
                  <w:sz w:val="24"/>
                  <w:szCs w:val="24"/>
                  <w14:ligatures w14:val="none"/>
                  <w:rPrChange w:id="6058"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6059"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6060"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061"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6062"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063"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6064"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606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6066"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6067" w:author="Administrator" w:date="2025-10-28T17:49:00Z" w16du:dateUtc="2025-10-28T10:49:00Z">
                    <w:rPr>
                      <w:rFonts w:ascii="TimesNewRomanPS-ItalicMT" w:eastAsia="Times New Roman" w:hAnsi="TimesNewRomanPS-ItalicMT" w:cs="Times New Roman"/>
                      <w:i/>
                      <w:iCs/>
                      <w:color w:val="000000"/>
                      <w:kern w:val="0"/>
                      <w14:ligatures w14:val="none"/>
                    </w:rPr>
                  </w:rPrChange>
                </w:rPr>
                <w:t>a. Danh m</w:t>
              </w:r>
              <w:r w:rsidRPr="00CA691D">
                <w:rPr>
                  <w:rFonts w:ascii="Times New Roman" w:eastAsia="Times New Roman" w:hAnsi="Times New Roman" w:cs="Times New Roman"/>
                  <w:i/>
                  <w:iCs/>
                  <w:color w:val="000000"/>
                  <w:kern w:val="0"/>
                  <w:sz w:val="24"/>
                  <w:szCs w:val="24"/>
                  <w14:ligatures w14:val="none"/>
                  <w:rPrChange w:id="6068"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6069" w:author="Administrator" w:date="2025-10-28T17:49:00Z" w16du:dateUtc="2025-10-28T10:49:00Z">
                    <w:rPr>
                      <w:rFonts w:ascii="TimesNewRomanPS-ItalicMT" w:eastAsia="Times New Roman" w:hAnsi="TimesNewRomanPS-ItalicMT" w:cs="Times New Roman"/>
                      <w:i/>
                      <w:iCs/>
                      <w:color w:val="000000"/>
                      <w:kern w:val="0"/>
                      <w14:ligatures w14:val="none"/>
                    </w:rPr>
                  </w:rPrChange>
                </w:rPr>
                <w:t>c ki</w:t>
              </w:r>
              <w:r w:rsidRPr="00CA691D">
                <w:rPr>
                  <w:rFonts w:ascii="Times New Roman" w:eastAsia="Times New Roman" w:hAnsi="Times New Roman" w:cs="Times New Roman"/>
                  <w:i/>
                  <w:iCs/>
                  <w:color w:val="000000"/>
                  <w:kern w:val="0"/>
                  <w:sz w:val="24"/>
                  <w:szCs w:val="24"/>
                  <w14:ligatures w14:val="none"/>
                  <w:rPrChange w:id="6070"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6071" w:author="Administrator" w:date="2025-10-28T17:49:00Z" w16du:dateUtc="2025-10-28T10:49:00Z">
                    <w:rPr>
                      <w:rFonts w:ascii="TimesNewRomanPS-ItalicMT" w:eastAsia="Times New Roman" w:hAnsi="TimesNewRomanPS-ItalicMT" w:cs="Times New Roman"/>
                      <w:i/>
                      <w:iCs/>
                      <w:color w:val="000000"/>
                      <w:kern w:val="0"/>
                      <w14:ligatures w14:val="none"/>
                    </w:rPr>
                  </w:rPrChange>
                </w:rPr>
                <w:t>m tra</w:t>
              </w:r>
            </w:ins>
            <w:ins w:id="6072"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073"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074"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hint="eastAsia"/>
                  <w:i/>
                  <w:iCs/>
                  <w:color w:val="000000"/>
                  <w:kern w:val="0"/>
                  <w:sz w:val="24"/>
                  <w:szCs w:val="24"/>
                  <w14:ligatures w14:val="none"/>
                  <w:rPrChange w:id="6075"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6076"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hint="eastAsia"/>
                  <w:i/>
                  <w:iCs/>
                  <w:color w:val="000000"/>
                  <w:kern w:val="0"/>
                  <w:sz w:val="24"/>
                  <w:szCs w:val="24"/>
                  <w14:ligatures w14:val="none"/>
                  <w:rPrChange w:id="6077"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078" w:author="Administrator" w:date="2025-10-28T17:49:00Z" w16du:dateUtc="2025-10-28T10:49:00Z">
                    <w:rPr>
                      <w:rFonts w:ascii="TimesNewRomanPS-ItalicMT" w:eastAsia="Times New Roman" w:hAnsi="TimesNewRomanPS-ItalicMT" w:cs="Times New Roman"/>
                      <w:i/>
                      <w:iCs/>
                      <w:color w:val="000000"/>
                      <w:kern w:val="0"/>
                      <w14:ligatures w14:val="none"/>
                    </w:rPr>
                  </w:rPrChange>
                </w:rPr>
                <w:t>c an ninh t</w:t>
              </w:r>
              <w:r w:rsidRPr="00CA691D">
                <w:rPr>
                  <w:rFonts w:ascii="Times New Roman" w:eastAsia="Times New Roman" w:hAnsi="Times New Roman" w:cs="Times New Roman"/>
                  <w:i/>
                  <w:iCs/>
                  <w:color w:val="000000"/>
                  <w:kern w:val="0"/>
                  <w:sz w:val="24"/>
                  <w:szCs w:val="24"/>
                  <w14:ligatures w14:val="none"/>
                  <w:rPrChange w:id="6079"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6080"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6081"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082"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6083"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084"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6085"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086"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6087"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608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6089"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6090" w:author="Administrator" w:date="2025-10-28T17:49:00Z" w16du:dateUtc="2025-10-28T10:49:00Z">
                    <w:rPr>
                      <w:rFonts w:ascii="TimesNewRomanPS-ItalicMT" w:eastAsia="Times New Roman" w:hAnsi="TimesNewRomanPS-ItalicMT" w:cs="Times New Roman"/>
                      <w:i/>
                      <w:iCs/>
                      <w:color w:val="000000"/>
                      <w:kern w:val="0"/>
                      <w14:ligatures w14:val="none"/>
                    </w:rPr>
                  </w:rPrChange>
                </w:rPr>
                <w:t>a theo M</w:t>
              </w:r>
              <w:r w:rsidRPr="00CA691D">
                <w:rPr>
                  <w:rFonts w:ascii="Times New Roman" w:eastAsia="Times New Roman" w:hAnsi="Times New Roman" w:cs="Times New Roman"/>
                  <w:i/>
                  <w:iCs/>
                  <w:color w:val="000000"/>
                  <w:kern w:val="0"/>
                  <w:sz w:val="24"/>
                  <w:szCs w:val="24"/>
                  <w14:ligatures w14:val="none"/>
                  <w:rPrChange w:id="6091" w:author="Administrator" w:date="2025-10-28T17:49:00Z" w16du:dateUtc="2025-10-28T10:49:00Z">
                    <w:rPr>
                      <w:rFonts w:ascii="Calibri" w:eastAsia="Times New Roman" w:hAnsi="Calibri" w:cs="Calibri"/>
                      <w:i/>
                      <w:iCs/>
                      <w:color w:val="000000"/>
                      <w:kern w:val="0"/>
                      <w14:ligatures w14:val="none"/>
                    </w:rPr>
                  </w:rPrChange>
                </w:rPr>
                <w:t>ẫ</w:t>
              </w:r>
              <w:r w:rsidRPr="00CA691D">
                <w:rPr>
                  <w:rFonts w:ascii="Times New Roman" w:eastAsia="Times New Roman" w:hAnsi="Times New Roman" w:cs="Times New Roman"/>
                  <w:i/>
                  <w:iCs/>
                  <w:color w:val="000000"/>
                  <w:kern w:val="0"/>
                  <w:sz w:val="24"/>
                  <w:szCs w:val="24"/>
                  <w14:ligatures w14:val="none"/>
                  <w:rPrChange w:id="6092" w:author="Administrator" w:date="2025-10-28T17:49:00Z" w16du:dateUtc="2025-10-28T10:49:00Z">
                    <w:rPr>
                      <w:rFonts w:ascii="TimesNewRomanPS-ItalicMT" w:eastAsia="Times New Roman" w:hAnsi="TimesNewRomanPS-ItalicMT" w:cs="Times New Roman"/>
                      <w:i/>
                      <w:iCs/>
                      <w:color w:val="000000"/>
                      <w:kern w:val="0"/>
                      <w14:ligatures w14:val="none"/>
                    </w:rPr>
                  </w:rPrChange>
                </w:rPr>
                <w:t>u s</w:t>
              </w:r>
              <w:r w:rsidRPr="00CA691D">
                <w:rPr>
                  <w:rFonts w:ascii="Times New Roman" w:eastAsia="Times New Roman" w:hAnsi="Times New Roman" w:cs="Times New Roman"/>
                  <w:i/>
                  <w:iCs/>
                  <w:color w:val="000000"/>
                  <w:kern w:val="0"/>
                  <w:sz w:val="24"/>
                  <w:szCs w:val="24"/>
                  <w14:ligatures w14:val="none"/>
                  <w:rPrChange w:id="6093" w:author="Administrator" w:date="2025-10-28T17:49:00Z" w16du:dateUtc="2025-10-28T10:49:00Z">
                    <w:rPr>
                      <w:rFonts w:ascii="Calibri" w:eastAsia="Times New Roman" w:hAnsi="Calibri" w:cs="Calibri"/>
                      <w:i/>
                      <w:iCs/>
                      <w:color w:val="000000"/>
                      <w:kern w:val="0"/>
                      <w14:ligatures w14:val="none"/>
                    </w:rPr>
                  </w:rPrChange>
                </w:rPr>
                <w:t>ố</w:t>
              </w:r>
              <w:r w:rsidRPr="00CA691D">
                <w:rPr>
                  <w:rFonts w:ascii="Times New Roman" w:eastAsia="Times New Roman" w:hAnsi="Times New Roman" w:cs="Times New Roman"/>
                  <w:i/>
                  <w:iCs/>
                  <w:color w:val="000000"/>
                  <w:kern w:val="0"/>
                  <w:sz w:val="24"/>
                  <w:szCs w:val="24"/>
                  <w14:ligatures w14:val="none"/>
                  <w:rPrChange w:id="609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10 t</w:t>
              </w:r>
              <w:r w:rsidRPr="00CA691D">
                <w:rPr>
                  <w:rFonts w:ascii="Times New Roman" w:eastAsia="Times New Roman" w:hAnsi="Times New Roman" w:cs="Times New Roman"/>
                  <w:i/>
                  <w:iCs/>
                  <w:color w:val="000000"/>
                  <w:kern w:val="0"/>
                  <w:sz w:val="24"/>
                  <w:szCs w:val="24"/>
                  <w14:ligatures w14:val="none"/>
                  <w:rPrChange w:id="6095"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6096" w:author="Administrator" w:date="2025-10-28T17:49:00Z" w16du:dateUtc="2025-10-28T10:49:00Z">
                    <w:rPr>
                      <w:rFonts w:ascii="TimesNewRomanPS-ItalicMT" w:eastAsia="Times New Roman" w:hAnsi="TimesNewRomanPS-ItalicMT" w:cs="Times New Roman"/>
                      <w:i/>
                      <w:iCs/>
                      <w:color w:val="000000"/>
                      <w:kern w:val="0"/>
                      <w14:ligatures w14:val="none"/>
                    </w:rPr>
                  </w:rPrChange>
                </w:rPr>
                <w:t>i Ph</w:t>
              </w:r>
              <w:r w:rsidRPr="00CA691D">
                <w:rPr>
                  <w:rFonts w:ascii="Times New Roman" w:eastAsia="Times New Roman" w:hAnsi="Times New Roman" w:cs="Times New Roman"/>
                  <w:i/>
                  <w:iCs/>
                  <w:color w:val="000000"/>
                  <w:kern w:val="0"/>
                  <w:sz w:val="24"/>
                  <w:szCs w:val="24"/>
                  <w14:ligatures w14:val="none"/>
                  <w:rPrChange w:id="6097" w:author="Administrator" w:date="2025-10-28T17:49:00Z" w16du:dateUtc="2025-10-28T10:49:00Z">
                    <w:rPr>
                      <w:rFonts w:ascii="Calibri" w:eastAsia="Times New Roman" w:hAnsi="Calibri" w:cs="Calibri"/>
                      <w:i/>
                      <w:iCs/>
                      <w:color w:val="000000"/>
                      <w:kern w:val="0"/>
                      <w14:ligatures w14:val="none"/>
                    </w:rPr>
                  </w:rPrChange>
                </w:rPr>
                <w:t>ụ</w:t>
              </w:r>
            </w:ins>
            <w:ins w:id="6098"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099"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100" w:author="Administrator" w:date="2025-10-28T17:49:00Z" w16du:dateUtc="2025-10-28T10:49:00Z">
                    <w:rPr>
                      <w:rFonts w:ascii="TimesNewRomanPS-ItalicMT" w:eastAsia="Times New Roman" w:hAnsi="TimesNewRomanPS-ItalicMT" w:cs="Times New Roman"/>
                      <w:i/>
                      <w:iCs/>
                      <w:color w:val="000000"/>
                      <w:kern w:val="0"/>
                      <w14:ligatures w14:val="none"/>
                    </w:rPr>
                  </w:rPrChange>
                </w:rPr>
                <w:t>l</w:t>
              </w:r>
              <w:r w:rsidRPr="00CA691D">
                <w:rPr>
                  <w:rFonts w:ascii="Times New Roman" w:eastAsia="Times New Roman" w:hAnsi="Times New Roman" w:cs="Times New Roman"/>
                  <w:i/>
                  <w:iCs/>
                  <w:color w:val="000000"/>
                  <w:kern w:val="0"/>
                  <w:sz w:val="24"/>
                  <w:szCs w:val="24"/>
                  <w14:ligatures w14:val="none"/>
                  <w:rPrChange w:id="6101"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6102" w:author="Administrator" w:date="2025-10-28T17:49:00Z" w16du:dateUtc="2025-10-28T10:49:00Z">
                    <w:rPr>
                      <w:rFonts w:ascii="TimesNewRomanPS-ItalicMT" w:eastAsia="Times New Roman" w:hAnsi="TimesNewRomanPS-ItalicMT" w:cs="Times New Roman"/>
                      <w:i/>
                      <w:iCs/>
                      <w:color w:val="000000"/>
                      <w:kern w:val="0"/>
                      <w14:ligatures w14:val="none"/>
                    </w:rPr>
                  </w:rPrChange>
                </w:rPr>
                <w:t>c ban h</w:t>
              </w:r>
              <w:r w:rsidRPr="00CA691D">
                <w:rPr>
                  <w:rFonts w:ascii="Times New Roman" w:eastAsia="Times New Roman" w:hAnsi="Times New Roman" w:cs="Times New Roman"/>
                  <w:i/>
                  <w:iCs/>
                  <w:color w:val="000000"/>
                  <w:kern w:val="0"/>
                  <w:sz w:val="24"/>
                  <w:szCs w:val="24"/>
                  <w14:ligatures w14:val="none"/>
                  <w:rPrChange w:id="6103"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104" w:author="Administrator" w:date="2025-10-28T17:49:00Z" w16du:dateUtc="2025-10-28T10:49:00Z">
                    <w:rPr>
                      <w:rFonts w:ascii="TimesNewRomanPS-ItalicMT" w:eastAsia="Times New Roman" w:hAnsi="TimesNewRomanPS-ItalicMT" w:cs="Times New Roman"/>
                      <w:i/>
                      <w:iCs/>
                      <w:color w:val="000000"/>
                      <w:kern w:val="0"/>
                      <w14:ligatures w14:val="none"/>
                    </w:rPr>
                  </w:rPrChange>
                </w:rPr>
                <w:t>nh</w:t>
              </w:r>
            </w:ins>
            <w:ins w:id="6105"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106"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107" w:author="Administrator" w:date="2025-10-28T17:49:00Z" w16du:dateUtc="2025-10-28T10:49:00Z">
                    <w:rPr>
                      <w:rFonts w:ascii="TimesNewRomanPS-ItalicMT" w:eastAsia="Times New Roman" w:hAnsi="TimesNewRomanPS-ItalicMT" w:cs="Times New Roman"/>
                      <w:i/>
                      <w:iCs/>
                      <w:color w:val="000000"/>
                      <w:kern w:val="0"/>
                      <w14:ligatures w14:val="none"/>
                    </w:rPr>
                  </w:rPrChange>
                </w:rPr>
                <w:t>k</w:t>
              </w:r>
              <w:r w:rsidRPr="00CA691D">
                <w:rPr>
                  <w:rFonts w:ascii="Times New Roman" w:eastAsia="Times New Roman" w:hAnsi="Times New Roman" w:cs="Times New Roman" w:hint="eastAsia"/>
                  <w:i/>
                  <w:iCs/>
                  <w:color w:val="000000"/>
                  <w:kern w:val="0"/>
                  <w:sz w:val="24"/>
                  <w:szCs w:val="24"/>
                  <w14:ligatures w14:val="none"/>
                  <w:rPrChange w:id="6108"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è</w:t>
              </w:r>
              <w:r w:rsidRPr="00CA691D">
                <w:rPr>
                  <w:rFonts w:ascii="Times New Roman" w:eastAsia="Times New Roman" w:hAnsi="Times New Roman" w:cs="Times New Roman"/>
                  <w:i/>
                  <w:iCs/>
                  <w:color w:val="000000"/>
                  <w:kern w:val="0"/>
                  <w:sz w:val="24"/>
                  <w:szCs w:val="24"/>
                  <w14:ligatures w14:val="none"/>
                  <w:rPrChange w:id="6109" w:author="Administrator" w:date="2025-10-28T17:49:00Z" w16du:dateUtc="2025-10-28T10:49:00Z">
                    <w:rPr>
                      <w:rFonts w:ascii="TimesNewRomanPS-ItalicMT" w:eastAsia="Times New Roman" w:hAnsi="TimesNewRomanPS-ItalicMT" w:cs="Times New Roman"/>
                      <w:i/>
                      <w:iCs/>
                      <w:color w:val="000000"/>
                      <w:kern w:val="0"/>
                      <w14:ligatures w14:val="none"/>
                    </w:rPr>
                  </w:rPrChange>
                </w:rPr>
                <w:t>m theo Th</w:t>
              </w:r>
              <w:r w:rsidRPr="00CA691D">
                <w:rPr>
                  <w:rFonts w:ascii="Times New Roman" w:eastAsia="Times New Roman" w:hAnsi="Times New Roman" w:cs="Times New Roman" w:hint="eastAsia"/>
                  <w:i/>
                  <w:iCs/>
                  <w:color w:val="000000"/>
                  <w:kern w:val="0"/>
                  <w:sz w:val="24"/>
                  <w:szCs w:val="24"/>
                  <w14:ligatures w14:val="none"/>
                  <w:rPrChange w:id="6110"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6111"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i/>
                  <w:iCs/>
                  <w:color w:val="000000"/>
                  <w:kern w:val="0"/>
                  <w:sz w:val="24"/>
                  <w:szCs w:val="24"/>
                  <w14:ligatures w14:val="none"/>
                  <w:rPrChange w:id="6112" w:author="Administrator" w:date="2025-10-28T17:49:00Z" w16du:dateUtc="2025-10-28T10:49:00Z">
                    <w:rPr>
                      <w:rFonts w:ascii="Calibri" w:eastAsia="Times New Roman" w:hAnsi="Calibri" w:cs="Calibri"/>
                      <w:i/>
                      <w:iCs/>
                      <w:color w:val="000000"/>
                      <w:kern w:val="0"/>
                      <w14:ligatures w14:val="none"/>
                    </w:rPr>
                  </w:rPrChange>
                </w:rPr>
                <w:t>ư</w:t>
              </w:r>
              <w:r w:rsidRPr="00CA691D">
                <w:rPr>
                  <w:rFonts w:ascii="Times New Roman" w:eastAsia="Times New Roman" w:hAnsi="Times New Roman" w:cs="Times New Roman"/>
                  <w:i/>
                  <w:iCs/>
                  <w:color w:val="000000"/>
                  <w:kern w:val="0"/>
                  <w:sz w:val="24"/>
                  <w:szCs w:val="24"/>
                  <w14:ligatures w14:val="none"/>
                  <w:rPrChange w:id="611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w:t>
              </w:r>
              <w:r w:rsidRPr="00CA691D">
                <w:rPr>
                  <w:rFonts w:ascii="Times New Roman" w:eastAsia="Times New Roman" w:hAnsi="Times New Roman" w:cs="Times New Roman"/>
                  <w:i/>
                  <w:iCs/>
                  <w:color w:val="000000"/>
                  <w:kern w:val="0"/>
                  <w:sz w:val="24"/>
                  <w:szCs w:val="24"/>
                  <w14:ligatures w14:val="none"/>
                  <w:rPrChange w:id="611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115" w:author="Administrator" w:date="2025-10-28T17:49:00Z" w16du:dateUtc="2025-10-28T10:49:00Z">
                    <w:rPr>
                      <w:rFonts w:ascii="TimesNewRomanPS-ItalicMT" w:eastAsia="Times New Roman" w:hAnsi="TimesNewRomanPS-ItalicMT" w:cs="Times New Roman"/>
                      <w:i/>
                      <w:iCs/>
                      <w:color w:val="000000"/>
                      <w:kern w:val="0"/>
                      <w14:ligatures w14:val="none"/>
                    </w:rPr>
                  </w:rPrChange>
                </w:rPr>
                <w:t>y.</w:t>
              </w:r>
            </w:ins>
            <w:ins w:id="6116"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117"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118" w:author="Administrator" w:date="2025-10-28T17:49:00Z" w16du:dateUtc="2025-10-28T10:49:00Z">
                    <w:rPr>
                      <w:rFonts w:ascii="Arial" w:eastAsia="Times New Roman" w:hAnsi="Arial" w:cs="Arial"/>
                      <w:i/>
                      <w:iCs/>
                      <w:color w:val="000000"/>
                      <w:kern w:val="0"/>
                      <w14:ligatures w14:val="none"/>
                    </w:rPr>
                  </w:rPrChange>
                </w:rPr>
                <w:t>…</w:t>
              </w:r>
            </w:ins>
          </w:p>
          <w:p w14:paraId="6D246A3C" w14:textId="77777777" w:rsidR="00CA691D" w:rsidRDefault="00CA691D" w:rsidP="00A3338D">
            <w:pPr>
              <w:pStyle w:val="Vnbnnidung0"/>
              <w:tabs>
                <w:tab w:val="left" w:pos="1996"/>
              </w:tabs>
              <w:spacing w:after="0" w:line="240" w:lineRule="auto"/>
              <w:ind w:firstLine="0"/>
              <w:jc w:val="both"/>
              <w:rPr>
                <w:ins w:id="6119" w:author="Administrator" w:date="2025-10-28T18:01:00Z" w16du:dateUtc="2025-10-28T11:01:00Z"/>
                <w:rFonts w:ascii="Times New Roman" w:eastAsia="Times New Roman" w:hAnsi="Times New Roman" w:cs="Times New Roman"/>
                <w:i/>
                <w:iCs/>
                <w:color w:val="000000"/>
                <w:kern w:val="0"/>
                <w:sz w:val="24"/>
                <w:szCs w:val="24"/>
                <w14:ligatures w14:val="none"/>
              </w:rPr>
            </w:pPr>
            <w:ins w:id="6120"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121" w:author="Administrator" w:date="2025-10-28T17:49:00Z" w16du:dateUtc="2025-10-28T10:49:00Z">
                    <w:rPr>
                      <w:rFonts w:ascii="TimesNewRomanPS-ItalicMT" w:eastAsia="Times New Roman" w:hAnsi="TimesNewRomanPS-ItalicMT" w:cs="Times New Roman"/>
                      <w:i/>
                      <w:iCs/>
                      <w:color w:val="000000"/>
                      <w:kern w:val="0"/>
                      <w14:ligatures w14:val="none"/>
                    </w:rPr>
                  </w:rPrChange>
                </w:rPr>
                <w:t>3. Ph</w:t>
              </w:r>
              <w:r w:rsidRPr="00CA691D">
                <w:rPr>
                  <w:rFonts w:ascii="Times New Roman" w:eastAsia="Times New Roman" w:hAnsi="Times New Roman" w:cs="Times New Roman"/>
                  <w:i/>
                  <w:iCs/>
                  <w:color w:val="000000"/>
                  <w:kern w:val="0"/>
                  <w:sz w:val="24"/>
                  <w:szCs w:val="24"/>
                  <w14:ligatures w14:val="none"/>
                  <w:rPrChange w:id="6122"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6123"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6124"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125"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6126"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127"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6128"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6129"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6130"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131" w:author="Administrator" w:date="2025-10-28T17:49:00Z" w16du:dateUtc="2025-10-28T10:49:00Z">
                    <w:rPr>
                      <w:rFonts w:ascii="TimesNewRomanPS-ItalicMT" w:eastAsia="Times New Roman" w:hAnsi="TimesNewRomanPS-ItalicMT" w:cs="Times New Roman"/>
                      <w:i/>
                      <w:iCs/>
                      <w:color w:val="000000"/>
                      <w:kern w:val="0"/>
                      <w14:ligatures w14:val="none"/>
                    </w:rPr>
                  </w:rPrChange>
                </w:rPr>
                <w:t>i, t</w:t>
              </w:r>
              <w:r w:rsidRPr="00CA691D">
                <w:rPr>
                  <w:rFonts w:ascii="Times New Roman" w:eastAsia="Times New Roman" w:hAnsi="Times New Roman" w:cs="Times New Roman"/>
                  <w:i/>
                  <w:iCs/>
                  <w:color w:val="000000"/>
                  <w:kern w:val="0"/>
                  <w:sz w:val="24"/>
                  <w:szCs w:val="24"/>
                  <w14:ligatures w14:val="none"/>
                  <w:rPrChange w:id="6132"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133" w:author="Administrator" w:date="2025-10-28T17:49:00Z" w16du:dateUtc="2025-10-28T10:49:00Z">
                    <w:rPr>
                      <w:rFonts w:ascii="TimesNewRomanPS-ItalicMT" w:eastAsia="Times New Roman" w:hAnsi="TimesNewRomanPS-ItalicMT" w:cs="Times New Roman"/>
                      <w:i/>
                      <w:iCs/>
                      <w:color w:val="000000"/>
                      <w:kern w:val="0"/>
                      <w14:ligatures w14:val="none"/>
                    </w:rPr>
                  </w:rPrChange>
                </w:rPr>
                <w:t>u bi</w:t>
              </w:r>
              <w:r w:rsidRPr="00CA691D">
                <w:rPr>
                  <w:rFonts w:ascii="Times New Roman" w:eastAsia="Times New Roman" w:hAnsi="Times New Roman" w:cs="Times New Roman"/>
                  <w:i/>
                  <w:iCs/>
                  <w:color w:val="000000"/>
                  <w:kern w:val="0"/>
                  <w:sz w:val="24"/>
                  <w:szCs w:val="24"/>
                  <w14:ligatures w14:val="none"/>
                  <w:rPrChange w:id="6134"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6135" w:author="Administrator" w:date="2025-10-28T17:49:00Z" w16du:dateUtc="2025-10-28T10:49:00Z">
                    <w:rPr>
                      <w:rFonts w:ascii="TimesNewRomanPS-ItalicMT" w:eastAsia="Times New Roman" w:hAnsi="TimesNewRomanPS-ItalicMT" w:cs="Times New Roman"/>
                      <w:i/>
                      <w:iCs/>
                      <w:color w:val="000000"/>
                      <w:kern w:val="0"/>
                      <w14:ligatures w14:val="none"/>
                    </w:rPr>
                  </w:rPrChange>
                </w:rPr>
                <w:t>n v</w:t>
              </w:r>
              <w:r w:rsidRPr="00CA691D">
                <w:rPr>
                  <w:rFonts w:ascii="Times New Roman" w:eastAsia="Times New Roman" w:hAnsi="Times New Roman" w:cs="Times New Roman"/>
                  <w:i/>
                  <w:iCs/>
                  <w:color w:val="000000"/>
                  <w:kern w:val="0"/>
                  <w:sz w:val="24"/>
                  <w:szCs w:val="24"/>
                  <w14:ligatures w14:val="none"/>
                  <w:rPrChange w:id="6136"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137" w:author="Administrator" w:date="2025-10-28T17:49:00Z" w16du:dateUtc="2025-10-28T10:49:00Z">
                    <w:rPr>
                      <w:rFonts w:ascii="TimesNewRomanPS-ItalicMT" w:eastAsia="Times New Roman" w:hAnsi="TimesNewRomanPS-ItalicMT" w:cs="Times New Roman"/>
                      <w:i/>
                      <w:iCs/>
                      <w:color w:val="000000"/>
                      <w:kern w:val="0"/>
                      <w14:ligatures w14:val="none"/>
                    </w:rPr>
                  </w:rPrChange>
                </w:rPr>
                <w:t>o, r</w:t>
              </w:r>
              <w:r w:rsidRPr="00CA691D">
                <w:rPr>
                  <w:rFonts w:ascii="Times New Roman" w:eastAsia="Times New Roman" w:hAnsi="Times New Roman" w:cs="Times New Roman"/>
                  <w:i/>
                  <w:iCs/>
                  <w:color w:val="000000"/>
                  <w:kern w:val="0"/>
                  <w:sz w:val="24"/>
                  <w:szCs w:val="24"/>
                  <w14:ligatures w14:val="none"/>
                  <w:rPrChange w:id="6138" w:author="Administrator" w:date="2025-10-28T17:49:00Z" w16du:dateUtc="2025-10-28T10:49:00Z">
                    <w:rPr>
                      <w:rFonts w:ascii="Calibri" w:eastAsia="Times New Roman" w:hAnsi="Calibri" w:cs="Calibri"/>
                      <w:i/>
                      <w:iCs/>
                      <w:color w:val="000000"/>
                      <w:kern w:val="0"/>
                      <w14:ligatures w14:val="none"/>
                    </w:rPr>
                  </w:rPrChange>
                </w:rPr>
                <w:t>ờ</w:t>
              </w:r>
              <w:r w:rsidRPr="00CA691D">
                <w:rPr>
                  <w:rFonts w:ascii="Times New Roman" w:eastAsia="Times New Roman" w:hAnsi="Times New Roman" w:cs="Times New Roman"/>
                  <w:i/>
                  <w:iCs/>
                  <w:color w:val="000000"/>
                  <w:kern w:val="0"/>
                  <w:sz w:val="24"/>
                  <w:szCs w:val="24"/>
                  <w14:ligatures w14:val="none"/>
                  <w:rPrChange w:id="6139"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6140"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141" w:author="Administrator" w:date="2025-10-28T17:49:00Z" w16du:dateUtc="2025-10-28T10:49:00Z">
                    <w:rPr>
                      <w:rFonts w:ascii="TimesNewRomanPS-ItalicMT" w:eastAsia="Times New Roman" w:hAnsi="TimesNewRomanPS-ItalicMT" w:cs="Times New Roman"/>
                      <w:i/>
                      <w:iCs/>
                      <w:color w:val="000000"/>
                      <w:kern w:val="0"/>
                      <w14:ligatures w14:val="none"/>
                    </w:rPr>
                  </w:rPrChange>
                </w:rPr>
                <w:t>ng th</w:t>
              </w:r>
              <w:r w:rsidRPr="00CA691D">
                <w:rPr>
                  <w:rFonts w:ascii="Times New Roman" w:eastAsia="Times New Roman" w:hAnsi="Times New Roman" w:cs="Times New Roman"/>
                  <w:i/>
                  <w:iCs/>
                  <w:color w:val="000000"/>
                  <w:kern w:val="0"/>
                  <w:sz w:val="24"/>
                  <w:szCs w:val="24"/>
                  <w14:ligatures w14:val="none"/>
                  <w:rPrChange w:id="6142"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143"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6144"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614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6146"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6147" w:author="Administrator" w:date="2025-10-28T17:49:00Z" w16du:dateUtc="2025-10-28T10:49:00Z">
                    <w:rPr>
                      <w:rFonts w:ascii="TimesNewRomanPS-ItalicMT" w:eastAsia="Times New Roman" w:hAnsi="TimesNewRomanPS-ItalicMT" w:cs="Times New Roman"/>
                      <w:i/>
                      <w:iCs/>
                      <w:color w:val="000000"/>
                      <w:kern w:val="0"/>
                      <w14:ligatures w14:val="none"/>
                    </w:rPr>
                  </w:rPrChange>
                </w:rPr>
                <w:t>a ti</w:t>
              </w:r>
              <w:r w:rsidRPr="00CA691D">
                <w:rPr>
                  <w:rFonts w:ascii="Times New Roman" w:eastAsia="Times New Roman" w:hAnsi="Times New Roman" w:cs="Times New Roman"/>
                  <w:i/>
                  <w:iCs/>
                  <w:color w:val="000000"/>
                  <w:kern w:val="0"/>
                  <w:sz w:val="24"/>
                  <w:szCs w:val="24"/>
                  <w14:ligatures w14:val="none"/>
                  <w:rPrChange w:id="6148"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6149" w:author="Administrator" w:date="2025-10-28T17:49:00Z" w16du:dateUtc="2025-10-28T10:49:00Z">
                    <w:rPr>
                      <w:rFonts w:ascii="TimesNewRomanPS-ItalicMT" w:eastAsia="Times New Roman" w:hAnsi="TimesNewRomanPS-ItalicMT" w:cs="Times New Roman"/>
                      <w:i/>
                      <w:iCs/>
                      <w:color w:val="000000"/>
                      <w:kern w:val="0"/>
                      <w14:ligatures w14:val="none"/>
                    </w:rPr>
                  </w:rPrChange>
                </w:rPr>
                <w:t>p nh</w:t>
              </w:r>
              <w:r w:rsidRPr="00CA691D">
                <w:rPr>
                  <w:rFonts w:ascii="Times New Roman" w:eastAsia="Times New Roman" w:hAnsi="Times New Roman" w:cs="Times New Roman"/>
                  <w:i/>
                  <w:iCs/>
                  <w:color w:val="000000"/>
                  <w:kern w:val="0"/>
                  <w:sz w:val="24"/>
                  <w:szCs w:val="24"/>
                  <w14:ligatures w14:val="none"/>
                  <w:rPrChange w:id="6150"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6151"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ins>
            <w:ins w:id="6152"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153"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154" w:author="Administrator" w:date="2025-10-28T17:49:00Z" w16du:dateUtc="2025-10-28T10:49:00Z">
                    <w:rPr>
                      <w:rFonts w:ascii="TimesNewRomanPS-ItalicMT" w:eastAsia="Times New Roman" w:hAnsi="TimesNewRomanPS-ItalicMT" w:cs="Times New Roman"/>
                      <w:i/>
                      <w:iCs/>
                      <w:color w:val="000000"/>
                      <w:kern w:val="0"/>
                      <w14:ligatures w14:val="none"/>
                    </w:rPr>
                  </w:rPrChange>
                </w:rPr>
                <w:t>ph</w:t>
              </w:r>
              <w:r w:rsidRPr="00CA691D">
                <w:rPr>
                  <w:rFonts w:ascii="Times New Roman" w:eastAsia="Times New Roman" w:hAnsi="Times New Roman" w:cs="Times New Roman"/>
                  <w:i/>
                  <w:iCs/>
                  <w:color w:val="000000"/>
                  <w:kern w:val="0"/>
                  <w:sz w:val="24"/>
                  <w:szCs w:val="24"/>
                  <w14:ligatures w14:val="none"/>
                  <w:rPrChange w:id="6155"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6156"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6157"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158"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6159"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160"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6161"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6162" w:author="Administrator" w:date="2025-10-28T17:49:00Z" w16du:dateUtc="2025-10-28T10:49:00Z">
                    <w:rPr>
                      <w:rFonts w:ascii="TimesNewRomanPS-ItalicMT" w:eastAsia="Times New Roman" w:hAnsi="TimesNewRomanPS-ItalicMT" w:cs="Times New Roman"/>
                      <w:i/>
                      <w:iCs/>
                      <w:color w:val="000000"/>
                      <w:kern w:val="0"/>
                      <w14:ligatures w14:val="none"/>
                    </w:rPr>
                  </w:rPrChange>
                </w:rPr>
                <w:t>c ngo</w:t>
              </w:r>
              <w:r w:rsidRPr="00CA691D">
                <w:rPr>
                  <w:rFonts w:ascii="Times New Roman" w:eastAsia="Times New Roman" w:hAnsi="Times New Roman" w:cs="Times New Roman"/>
                  <w:i/>
                  <w:iCs/>
                  <w:color w:val="000000"/>
                  <w:kern w:val="0"/>
                  <w:sz w:val="24"/>
                  <w:szCs w:val="24"/>
                  <w14:ligatures w14:val="none"/>
                  <w:rPrChange w:id="6163"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164" w:author="Administrator" w:date="2025-10-28T17:49:00Z" w16du:dateUtc="2025-10-28T10:49:00Z">
                    <w:rPr>
                      <w:rFonts w:ascii="TimesNewRomanPS-ItalicMT" w:eastAsia="Times New Roman" w:hAnsi="TimesNewRomanPS-ItalicMT" w:cs="Times New Roman"/>
                      <w:i/>
                      <w:iCs/>
                      <w:color w:val="000000"/>
                      <w:kern w:val="0"/>
                      <w14:ligatures w14:val="none"/>
                    </w:rPr>
                  </w:rPrChange>
                </w:rPr>
                <w:t>i ph</w:t>
              </w:r>
              <w:r w:rsidRPr="00CA691D">
                <w:rPr>
                  <w:rFonts w:ascii="Times New Roman" w:eastAsia="Times New Roman" w:hAnsi="Times New Roman" w:cs="Times New Roman"/>
                  <w:i/>
                  <w:iCs/>
                  <w:color w:val="000000"/>
                  <w:kern w:val="0"/>
                  <w:sz w:val="24"/>
                  <w:szCs w:val="24"/>
                  <w14:ligatures w14:val="none"/>
                  <w:rPrChange w:id="6165"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166" w:author="Administrator" w:date="2025-10-28T17:49:00Z" w16du:dateUtc="2025-10-28T10:49:00Z">
                    <w:rPr>
                      <w:rFonts w:ascii="TimesNewRomanPS-ItalicMT" w:eastAsia="Times New Roman" w:hAnsi="TimesNewRomanPS-ItalicMT" w:cs="Times New Roman"/>
                      <w:i/>
                      <w:iCs/>
                      <w:color w:val="000000"/>
                      <w:kern w:val="0"/>
                      <w14:ligatures w14:val="none"/>
                    </w:rPr>
                  </w:rPrChange>
                </w:rPr>
                <w:t>i tu</w:t>
              </w:r>
              <w:r w:rsidRPr="00CA691D">
                <w:rPr>
                  <w:rFonts w:ascii="Times New Roman" w:eastAsia="Times New Roman" w:hAnsi="Times New Roman" w:cs="Times New Roman"/>
                  <w:i/>
                  <w:iCs/>
                  <w:color w:val="000000"/>
                  <w:kern w:val="0"/>
                  <w:sz w:val="24"/>
                  <w:szCs w:val="24"/>
                  <w14:ligatures w14:val="none"/>
                  <w:rPrChange w:id="6167" w:author="Administrator" w:date="2025-10-28T17:49:00Z" w16du:dateUtc="2025-10-28T10:49:00Z">
                    <w:rPr>
                      <w:rFonts w:ascii=".VnTime" w:eastAsia="Times New Roman" w:hAnsi=".VnTime" w:cs=".VnTime"/>
                      <w:i/>
                      <w:iCs/>
                      <w:color w:val="000000"/>
                      <w:kern w:val="0"/>
                      <w14:ligatures w14:val="none"/>
                    </w:rPr>
                  </w:rPrChange>
                </w:rPr>
                <w:t>â</w:t>
              </w:r>
              <w:r w:rsidRPr="00CA691D">
                <w:rPr>
                  <w:rFonts w:ascii="Times New Roman" w:eastAsia="Times New Roman" w:hAnsi="Times New Roman" w:cs="Times New Roman"/>
                  <w:i/>
                  <w:iCs/>
                  <w:color w:val="000000"/>
                  <w:kern w:val="0"/>
                  <w:sz w:val="24"/>
                  <w:szCs w:val="24"/>
                  <w14:ligatures w14:val="none"/>
                  <w:rPrChange w:id="6168"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6169"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17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quy </w:t>
              </w:r>
              <w:r w:rsidRPr="00CA691D">
                <w:rPr>
                  <w:rFonts w:ascii="Times New Roman" w:eastAsia="Times New Roman" w:hAnsi="Times New Roman" w:cs="Times New Roman"/>
                  <w:i/>
                  <w:iCs/>
                  <w:color w:val="000000"/>
                  <w:kern w:val="0"/>
                  <w:sz w:val="24"/>
                  <w:szCs w:val="24"/>
                  <w14:ligatures w14:val="none"/>
                  <w:rPrChange w:id="6171"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6172" w:author="Administrator" w:date="2025-10-28T17:49:00Z" w16du:dateUtc="2025-10-28T10:49:00Z">
                    <w:rPr>
                      <w:rFonts w:ascii="TimesNewRomanPS-ItalicMT" w:eastAsia="Times New Roman" w:hAnsi="TimesNewRomanPS-ItalicMT" w:cs="Times New Roman"/>
                      <w:i/>
                      <w:iCs/>
                      <w:color w:val="000000"/>
                      <w:kern w:val="0"/>
                      <w14:ligatures w14:val="none"/>
                    </w:rPr>
                  </w:rPrChange>
                </w:rPr>
                <w:t>nh c</w:t>
              </w:r>
              <w:r w:rsidRPr="00CA691D">
                <w:rPr>
                  <w:rFonts w:ascii="Times New Roman" w:eastAsia="Times New Roman" w:hAnsi="Times New Roman" w:cs="Times New Roman"/>
                  <w:i/>
                  <w:iCs/>
                  <w:color w:val="000000"/>
                  <w:kern w:val="0"/>
                  <w:sz w:val="24"/>
                  <w:szCs w:val="24"/>
                  <w14:ligatures w14:val="none"/>
                  <w:rPrChange w:id="6173"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174" w:author="Administrator" w:date="2025-10-28T17:49:00Z" w16du:dateUtc="2025-10-28T10:49:00Z">
                    <w:rPr>
                      <w:rFonts w:ascii="TimesNewRomanPS-ItalicMT" w:eastAsia="Times New Roman" w:hAnsi="TimesNewRomanPS-ItalicMT" w:cs="Times New Roman"/>
                      <w:i/>
                      <w:iCs/>
                      <w:color w:val="000000"/>
                      <w:kern w:val="0"/>
                      <w14:ligatures w14:val="none"/>
                    </w:rPr>
                  </w:rPrChange>
                </w:rPr>
                <w:t>a ph</w:t>
              </w:r>
              <w:r w:rsidRPr="00CA691D">
                <w:rPr>
                  <w:rFonts w:ascii="Times New Roman" w:eastAsia="Times New Roman" w:hAnsi="Times New Roman" w:cs="Times New Roman"/>
                  <w:i/>
                  <w:iCs/>
                  <w:color w:val="000000"/>
                  <w:kern w:val="0"/>
                  <w:sz w:val="24"/>
                  <w:szCs w:val="24"/>
                  <w14:ligatures w14:val="none"/>
                  <w:rPrChange w:id="6175"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176" w:author="Administrator" w:date="2025-10-28T17:49:00Z" w16du:dateUtc="2025-10-28T10:49:00Z">
                    <w:rPr>
                      <w:rFonts w:ascii="TimesNewRomanPS-ItalicMT" w:eastAsia="Times New Roman" w:hAnsi="TimesNewRomanPS-ItalicMT" w:cs="Times New Roman"/>
                      <w:i/>
                      <w:iCs/>
                      <w:color w:val="000000"/>
                      <w:kern w:val="0"/>
                      <w14:ligatures w14:val="none"/>
                    </w:rPr>
                  </w:rPrChange>
                </w:rPr>
                <w:t>p lu</w:t>
              </w:r>
              <w:r w:rsidRPr="00CA691D">
                <w:rPr>
                  <w:rFonts w:ascii="Times New Roman" w:eastAsia="Times New Roman" w:hAnsi="Times New Roman" w:cs="Times New Roman"/>
                  <w:i/>
                  <w:iCs/>
                  <w:color w:val="000000"/>
                  <w:kern w:val="0"/>
                  <w:sz w:val="24"/>
                  <w:szCs w:val="24"/>
                  <w14:ligatures w14:val="none"/>
                  <w:rPrChange w:id="6177"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6178" w:author="Administrator" w:date="2025-10-28T17:49:00Z" w16du:dateUtc="2025-10-28T10:49:00Z">
                    <w:rPr>
                      <w:rFonts w:ascii="TimesNewRomanPS-ItalicMT" w:eastAsia="Times New Roman" w:hAnsi="TimesNewRomanPS-ItalicMT" w:cs="Times New Roman"/>
                      <w:i/>
                      <w:iCs/>
                      <w:color w:val="000000"/>
                      <w:kern w:val="0"/>
                      <w14:ligatures w14:val="none"/>
                    </w:rPr>
                  </w:rPrChange>
                </w:rPr>
                <w:t>t h</w:t>
              </w:r>
              <w:r w:rsidRPr="00CA691D">
                <w:rPr>
                  <w:rFonts w:ascii="Times New Roman" w:eastAsia="Times New Roman" w:hAnsi="Times New Roman" w:cs="Times New Roman"/>
                  <w:i/>
                  <w:iCs/>
                  <w:color w:val="000000"/>
                  <w:kern w:val="0"/>
                  <w:sz w:val="24"/>
                  <w:szCs w:val="24"/>
                  <w14:ligatures w14:val="none"/>
                  <w:rPrChange w:id="6179"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180"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6181"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182"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6183" w:author="Administrator" w:date="2025-10-28T17:49:00Z" w16du:dateUtc="2025-10-28T10:49:00Z">
                    <w:rPr>
                      <w:rFonts w:ascii="Calibri" w:eastAsia="Times New Roman" w:hAnsi="Calibri" w:cs="Calibri"/>
                      <w:i/>
                      <w:iCs/>
                      <w:color w:val="000000"/>
                      <w:kern w:val="0"/>
                      <w14:ligatures w14:val="none"/>
                    </w:rPr>
                  </w:rPrChange>
                </w:rPr>
                <w:t>ề</w:t>
              </w:r>
              <w:r w:rsidRPr="00CA691D">
                <w:rPr>
                  <w:rFonts w:ascii="Times New Roman" w:eastAsia="Times New Roman" w:hAnsi="Times New Roman" w:cs="Times New Roman"/>
                  <w:i/>
                  <w:iCs/>
                  <w:color w:val="000000"/>
                  <w:kern w:val="0"/>
                  <w:sz w:val="24"/>
                  <w:szCs w:val="24"/>
                  <w14:ligatures w14:val="none"/>
                  <w:rPrChange w:id="618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an</w:t>
              </w:r>
            </w:ins>
            <w:ins w:id="6185"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186"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187" w:author="Administrator" w:date="2025-10-28T17:49:00Z" w16du:dateUtc="2025-10-28T10:49:00Z">
                    <w:rPr>
                      <w:rFonts w:ascii="TimesNewRomanPS-ItalicMT" w:eastAsia="Times New Roman" w:hAnsi="TimesNewRomanPS-ItalicMT" w:cs="Times New Roman"/>
                      <w:i/>
                      <w:iCs/>
                      <w:color w:val="000000"/>
                      <w:kern w:val="0"/>
                      <w14:ligatures w14:val="none"/>
                    </w:rPr>
                  </w:rPrChange>
                </w:rPr>
                <w:t>ninh, an to</w:t>
              </w:r>
              <w:r w:rsidRPr="00CA691D">
                <w:rPr>
                  <w:rFonts w:ascii="Times New Roman" w:eastAsia="Times New Roman" w:hAnsi="Times New Roman" w:cs="Times New Roman"/>
                  <w:i/>
                  <w:iCs/>
                  <w:color w:val="000000"/>
                  <w:kern w:val="0"/>
                  <w:sz w:val="24"/>
                  <w:szCs w:val="24"/>
                  <w14:ligatures w14:val="none"/>
                  <w:rPrChange w:id="6188"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189" w:author="Administrator" w:date="2025-10-28T17:49:00Z" w16du:dateUtc="2025-10-28T10:49:00Z">
                    <w:rPr>
                      <w:rFonts w:ascii="TimesNewRomanPS-ItalicMT" w:eastAsia="Times New Roman" w:hAnsi="TimesNewRomanPS-ItalicMT" w:cs="Times New Roman"/>
                      <w:i/>
                      <w:iCs/>
                      <w:color w:val="000000"/>
                      <w:kern w:val="0"/>
                      <w14:ligatures w14:val="none"/>
                    </w:rPr>
                  </w:rPrChange>
                </w:rPr>
                <w:t>n h</w:t>
              </w:r>
              <w:r w:rsidRPr="00CA691D">
                <w:rPr>
                  <w:rFonts w:ascii="Times New Roman" w:eastAsia="Times New Roman" w:hAnsi="Times New Roman" w:cs="Times New Roman"/>
                  <w:i/>
                  <w:iCs/>
                  <w:color w:val="000000"/>
                  <w:kern w:val="0"/>
                  <w:sz w:val="24"/>
                  <w:szCs w:val="24"/>
                  <w14:ligatures w14:val="none"/>
                  <w:rPrChange w:id="6190"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191"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6192"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193" w:author="Administrator" w:date="2025-10-28T17:49:00Z" w16du:dateUtc="2025-10-28T10:49:00Z">
                    <w:rPr>
                      <w:rFonts w:ascii="TimesNewRomanPS-ItalicMT" w:eastAsia="Times New Roman" w:hAnsi="TimesNewRomanPS-ItalicMT" w:cs="Times New Roman"/>
                      <w:i/>
                      <w:iCs/>
                      <w:color w:val="000000"/>
                      <w:kern w:val="0"/>
                      <w14:ligatures w14:val="none"/>
                    </w:rPr>
                  </w:rPrChange>
                </w:rPr>
                <w:t>i nh</w:t>
              </w:r>
              <w:r w:rsidRPr="00CA691D">
                <w:rPr>
                  <w:rFonts w:ascii="Times New Roman" w:eastAsia="Times New Roman" w:hAnsi="Times New Roman" w:cs="Times New Roman"/>
                  <w:i/>
                  <w:iCs/>
                  <w:color w:val="000000"/>
                  <w:kern w:val="0"/>
                  <w:sz w:val="24"/>
                  <w:szCs w:val="24"/>
                  <w14:ligatures w14:val="none"/>
                  <w:rPrChange w:id="6194" w:author="Administrator" w:date="2025-10-28T17:49:00Z" w16du:dateUtc="2025-10-28T10:49:00Z">
                    <w:rPr>
                      <w:rFonts w:ascii="Calibri" w:eastAsia="Times New Roman" w:hAnsi="Calibri" w:cs="Calibri"/>
                      <w:i/>
                      <w:iCs/>
                      <w:color w:val="000000"/>
                      <w:kern w:val="0"/>
                      <w14:ligatures w14:val="none"/>
                    </w:rPr>
                  </w:rPrChange>
                </w:rPr>
                <w:t>ư</w:t>
              </w:r>
              <w:r w:rsidRPr="00CA691D">
                <w:rPr>
                  <w:rFonts w:ascii="Times New Roman" w:eastAsia="Times New Roman" w:hAnsi="Times New Roman" w:cs="Times New Roman"/>
                  <w:i/>
                  <w:iCs/>
                  <w:color w:val="000000"/>
                  <w:kern w:val="0"/>
                  <w:sz w:val="24"/>
                  <w:szCs w:val="24"/>
                  <w14:ligatures w14:val="none"/>
                  <w:rPrChange w:id="619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6196" w:author="Administrator" w:date="2025-10-28T17:49:00Z" w16du:dateUtc="2025-10-28T10:49:00Z">
                    <w:rPr>
                      <w:rFonts w:ascii="Calibri" w:eastAsia="Times New Roman" w:hAnsi="Calibri" w:cs="Calibri"/>
                      <w:i/>
                      <w:iCs/>
                      <w:color w:val="000000"/>
                      <w:kern w:val="0"/>
                      <w14:ligatures w14:val="none"/>
                    </w:rPr>
                  </w:rPrChange>
                </w:rPr>
                <w:t>đố</w:t>
              </w:r>
              <w:r w:rsidRPr="00CA691D">
                <w:rPr>
                  <w:rFonts w:ascii="Times New Roman" w:eastAsia="Times New Roman" w:hAnsi="Times New Roman" w:cs="Times New Roman"/>
                  <w:i/>
                  <w:iCs/>
                  <w:color w:val="000000"/>
                  <w:kern w:val="0"/>
                  <w:sz w:val="24"/>
                  <w:szCs w:val="24"/>
                  <w14:ligatures w14:val="none"/>
                  <w:rPrChange w:id="6197" w:author="Administrator" w:date="2025-10-28T17:49:00Z" w16du:dateUtc="2025-10-28T10:49:00Z">
                    <w:rPr>
                      <w:rFonts w:ascii="TimesNewRomanPS-ItalicMT" w:eastAsia="Times New Roman" w:hAnsi="TimesNewRomanPS-ItalicMT" w:cs="Times New Roman"/>
                      <w:i/>
                      <w:iCs/>
                      <w:color w:val="000000"/>
                      <w:kern w:val="0"/>
                      <w14:ligatures w14:val="none"/>
                    </w:rPr>
                  </w:rPrChange>
                </w:rPr>
                <w:t>i v</w:t>
              </w:r>
              <w:r w:rsidRPr="00CA691D">
                <w:rPr>
                  <w:rFonts w:ascii="Times New Roman" w:eastAsia="Times New Roman" w:hAnsi="Times New Roman" w:cs="Times New Roman"/>
                  <w:i/>
                  <w:iCs/>
                  <w:color w:val="000000"/>
                  <w:kern w:val="0"/>
                  <w:sz w:val="24"/>
                  <w:szCs w:val="24"/>
                  <w14:ligatures w14:val="none"/>
                  <w:rPrChange w:id="6198" w:author="Administrator" w:date="2025-10-28T17:49:00Z" w16du:dateUtc="2025-10-28T10:49:00Z">
                    <w:rPr>
                      <w:rFonts w:ascii="Calibri" w:eastAsia="Times New Roman" w:hAnsi="Calibri" w:cs="Calibri"/>
                      <w:i/>
                      <w:iCs/>
                      <w:color w:val="000000"/>
                      <w:kern w:val="0"/>
                      <w14:ligatures w14:val="none"/>
                    </w:rPr>
                  </w:rPrChange>
                </w:rPr>
                <w:t>ớ</w:t>
              </w:r>
              <w:r w:rsidRPr="00CA691D">
                <w:rPr>
                  <w:rFonts w:ascii="Times New Roman" w:eastAsia="Times New Roman" w:hAnsi="Times New Roman" w:cs="Times New Roman"/>
                  <w:i/>
                  <w:iCs/>
                  <w:color w:val="000000"/>
                  <w:kern w:val="0"/>
                  <w:sz w:val="24"/>
                  <w:szCs w:val="24"/>
                  <w14:ligatures w14:val="none"/>
                  <w:rPrChange w:id="6199" w:author="Administrator" w:date="2025-10-28T17:49:00Z" w16du:dateUtc="2025-10-28T10:49:00Z">
                    <w:rPr>
                      <w:rFonts w:ascii="TimesNewRomanPS-ItalicMT" w:eastAsia="Times New Roman" w:hAnsi="TimesNewRomanPS-ItalicMT" w:cs="Times New Roman"/>
                      <w:i/>
                      <w:iCs/>
                      <w:color w:val="000000"/>
                      <w:kern w:val="0"/>
                      <w14:ligatures w14:val="none"/>
                    </w:rPr>
                  </w:rPrChange>
                </w:rPr>
                <w:t>i ph</w:t>
              </w:r>
              <w:r w:rsidRPr="00CA691D">
                <w:rPr>
                  <w:rFonts w:ascii="Times New Roman" w:eastAsia="Times New Roman" w:hAnsi="Times New Roman" w:cs="Times New Roman"/>
                  <w:i/>
                  <w:iCs/>
                  <w:color w:val="000000"/>
                  <w:kern w:val="0"/>
                  <w:sz w:val="24"/>
                  <w:szCs w:val="24"/>
                  <w14:ligatures w14:val="none"/>
                  <w:rPrChange w:id="6200"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6201"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620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203" w:author="Administrator" w:date="2025-10-28T17:49:00Z" w16du:dateUtc="2025-10-28T10:49:00Z">
                    <w:rPr>
                      <w:rFonts w:ascii="TimesNewRomanPS-ItalicMT" w:eastAsia="Times New Roman" w:hAnsi="TimesNewRomanPS-ItalicMT" w:cs="Times New Roman"/>
                      <w:i/>
                      <w:iCs/>
                      <w:color w:val="000000"/>
                      <w:kern w:val="0"/>
                      <w14:ligatures w14:val="none"/>
                    </w:rPr>
                  </w:rPrChange>
                </w:rPr>
                <w:t>n v</w:t>
              </w:r>
              <w:r w:rsidRPr="00CA691D">
                <w:rPr>
                  <w:rFonts w:ascii="Times New Roman" w:eastAsia="Times New Roman" w:hAnsi="Times New Roman" w:cs="Times New Roman"/>
                  <w:i/>
                  <w:iCs/>
                  <w:color w:val="000000"/>
                  <w:kern w:val="0"/>
                  <w:sz w:val="24"/>
                  <w:szCs w:val="24"/>
                  <w14:ligatures w14:val="none"/>
                  <w:rPrChange w:id="620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205" w:author="Administrator" w:date="2025-10-28T17:49:00Z" w16du:dateUtc="2025-10-28T10:49:00Z">
                    <w:rPr>
                      <w:rFonts w:ascii="TimesNewRomanPS-ItalicMT" w:eastAsia="Times New Roman" w:hAnsi="TimesNewRomanPS-ItalicMT" w:cs="Times New Roman"/>
                      <w:i/>
                      <w:iCs/>
                      <w:color w:val="000000"/>
                      <w:kern w:val="0"/>
                      <w14:ligatures w14:val="none"/>
                    </w:rPr>
                  </w:rPrChange>
                </w:rPr>
                <w:t>o, r</w:t>
              </w:r>
              <w:r w:rsidRPr="00CA691D">
                <w:rPr>
                  <w:rFonts w:ascii="Times New Roman" w:eastAsia="Times New Roman" w:hAnsi="Times New Roman" w:cs="Times New Roman"/>
                  <w:i/>
                  <w:iCs/>
                  <w:color w:val="000000"/>
                  <w:kern w:val="0"/>
                  <w:sz w:val="24"/>
                  <w:szCs w:val="24"/>
                  <w14:ligatures w14:val="none"/>
                  <w:rPrChange w:id="6206" w:author="Administrator" w:date="2025-10-28T17:49:00Z" w16du:dateUtc="2025-10-28T10:49:00Z">
                    <w:rPr>
                      <w:rFonts w:ascii="Calibri" w:eastAsia="Times New Roman" w:hAnsi="Calibri" w:cs="Calibri"/>
                      <w:i/>
                      <w:iCs/>
                      <w:color w:val="000000"/>
                      <w:kern w:val="0"/>
                      <w14:ligatures w14:val="none"/>
                    </w:rPr>
                  </w:rPrChange>
                </w:rPr>
                <w:t>ờ</w:t>
              </w:r>
              <w:r w:rsidRPr="00CA691D">
                <w:rPr>
                  <w:rFonts w:ascii="Times New Roman" w:eastAsia="Times New Roman" w:hAnsi="Times New Roman" w:cs="Times New Roman"/>
                  <w:i/>
                  <w:iCs/>
                  <w:color w:val="000000"/>
                  <w:kern w:val="0"/>
                  <w:sz w:val="24"/>
                  <w:szCs w:val="24"/>
                  <w14:ligatures w14:val="none"/>
                  <w:rPrChange w:id="6207"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6208"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209" w:author="Administrator" w:date="2025-10-28T17:49:00Z" w16du:dateUtc="2025-10-28T10:49:00Z">
                    <w:rPr>
                      <w:rFonts w:ascii="TimesNewRomanPS-ItalicMT" w:eastAsia="Times New Roman" w:hAnsi="TimesNewRomanPS-ItalicMT" w:cs="Times New Roman"/>
                      <w:i/>
                      <w:iCs/>
                      <w:color w:val="000000"/>
                      <w:kern w:val="0"/>
                      <w14:ligatures w14:val="none"/>
                    </w:rPr>
                  </w:rPrChange>
                </w:rPr>
                <w:t>ng bi</w:t>
              </w:r>
              <w:r w:rsidRPr="00CA691D">
                <w:rPr>
                  <w:rFonts w:ascii="Times New Roman" w:eastAsia="Times New Roman" w:hAnsi="Times New Roman" w:cs="Times New Roman"/>
                  <w:i/>
                  <w:iCs/>
                  <w:color w:val="000000"/>
                  <w:kern w:val="0"/>
                  <w:sz w:val="24"/>
                  <w:szCs w:val="24"/>
                  <w14:ligatures w14:val="none"/>
                  <w:rPrChange w:id="6210"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6211" w:author="Administrator" w:date="2025-10-28T17:49:00Z" w16du:dateUtc="2025-10-28T10:49:00Z">
                    <w:rPr>
                      <w:rFonts w:ascii="TimesNewRomanPS-ItalicMT" w:eastAsia="Times New Roman" w:hAnsi="TimesNewRomanPS-ItalicMT" w:cs="Times New Roman"/>
                      <w:i/>
                      <w:iCs/>
                      <w:color w:val="000000"/>
                      <w:kern w:val="0"/>
                      <w14:ligatures w14:val="none"/>
                    </w:rPr>
                  </w:rPrChange>
                </w:rPr>
                <w:t>n Vi</w:t>
              </w:r>
              <w:r w:rsidRPr="00CA691D">
                <w:rPr>
                  <w:rFonts w:ascii="Times New Roman" w:eastAsia="Times New Roman" w:hAnsi="Times New Roman" w:cs="Times New Roman"/>
                  <w:i/>
                  <w:iCs/>
                  <w:color w:val="000000"/>
                  <w:kern w:val="0"/>
                  <w:sz w:val="24"/>
                  <w:szCs w:val="24"/>
                  <w14:ligatures w14:val="none"/>
                  <w:rPrChange w:id="6212"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213" w:author="Administrator" w:date="2025-10-28T17:49:00Z" w16du:dateUtc="2025-10-28T10:49:00Z">
                    <w:rPr>
                      <w:rFonts w:ascii="TimesNewRomanPS-ItalicMT" w:eastAsia="Times New Roman" w:hAnsi="TimesNewRomanPS-ItalicMT" w:cs="Times New Roman"/>
                      <w:i/>
                      <w:iCs/>
                      <w:color w:val="000000"/>
                      <w:kern w:val="0"/>
                      <w14:ligatures w14:val="none"/>
                    </w:rPr>
                  </w:rPrChange>
                </w:rPr>
                <w:t>t Nam v</w:t>
              </w:r>
              <w:r w:rsidRPr="00CA691D">
                <w:rPr>
                  <w:rFonts w:ascii="Times New Roman" w:eastAsia="Times New Roman" w:hAnsi="Times New Roman" w:cs="Times New Roman"/>
                  <w:i/>
                  <w:iCs/>
                  <w:color w:val="000000"/>
                  <w:kern w:val="0"/>
                  <w:sz w:val="24"/>
                  <w:szCs w:val="24"/>
                  <w14:ligatures w14:val="none"/>
                  <w:rPrChange w:id="6214" w:author="Administrator" w:date="2025-10-28T17:49:00Z" w16du:dateUtc="2025-10-28T10:49:00Z">
                    <w:rPr>
                      <w:rFonts w:ascii="Calibri" w:eastAsia="Times New Roman" w:hAnsi="Calibri" w:cs="Calibri"/>
                      <w:i/>
                      <w:iCs/>
                      <w:color w:val="000000"/>
                      <w:kern w:val="0"/>
                      <w14:ligatures w14:val="none"/>
                    </w:rPr>
                  </w:rPrChange>
                </w:rPr>
                <w:t>à</w:t>
              </w:r>
            </w:ins>
            <w:ins w:id="6215" w:author="Administrator" w:date="2025-10-28T18:01:00Z" w16du:dateUtc="2025-10-28T11:01:00Z">
              <w:r>
                <w:rPr>
                  <w:rFonts w:ascii="Times New Roman" w:eastAsia="Times New Roman" w:hAnsi="Times New Roman" w:cs="Times New Roman"/>
                  <w:i/>
                  <w:iCs/>
                  <w:color w:val="000000"/>
                  <w:kern w:val="0"/>
                  <w:sz w:val="24"/>
                  <w:szCs w:val="24"/>
                  <w14:ligatures w14:val="none"/>
                </w:rPr>
                <w:t xml:space="preserve"> </w:t>
              </w:r>
            </w:ins>
            <w:ins w:id="6216"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21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quy </w:t>
              </w:r>
              <w:r w:rsidRPr="00CA691D">
                <w:rPr>
                  <w:rFonts w:ascii="Times New Roman" w:eastAsia="Times New Roman" w:hAnsi="Times New Roman" w:cs="Times New Roman"/>
                  <w:i/>
                  <w:iCs/>
                  <w:color w:val="000000"/>
                  <w:kern w:val="0"/>
                  <w:sz w:val="24"/>
                  <w:szCs w:val="24"/>
                  <w14:ligatures w14:val="none"/>
                  <w:rPrChange w:id="6218"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6219" w:author="Administrator" w:date="2025-10-28T17:49:00Z" w16du:dateUtc="2025-10-28T10:49:00Z">
                    <w:rPr>
                      <w:rFonts w:ascii="TimesNewRomanPS-ItalicMT" w:eastAsia="Times New Roman" w:hAnsi="TimesNewRomanPS-ItalicMT" w:cs="Times New Roman"/>
                      <w:i/>
                      <w:iCs/>
                      <w:color w:val="000000"/>
                      <w:kern w:val="0"/>
                      <w14:ligatures w14:val="none"/>
                    </w:rPr>
                  </w:rPrChange>
                </w:rPr>
                <w:t>nh t</w:t>
              </w:r>
              <w:r w:rsidRPr="00CA691D">
                <w:rPr>
                  <w:rFonts w:ascii="Times New Roman" w:eastAsia="Times New Roman" w:hAnsi="Times New Roman" w:cs="Times New Roman"/>
                  <w:i/>
                  <w:iCs/>
                  <w:color w:val="000000"/>
                  <w:kern w:val="0"/>
                  <w:sz w:val="24"/>
                  <w:szCs w:val="24"/>
                  <w14:ligatures w14:val="none"/>
                  <w:rPrChange w:id="6220"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622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b/>
                  <w:bCs/>
                  <w:i/>
                  <w:iCs/>
                  <w:color w:val="000000"/>
                  <w:kern w:val="0"/>
                  <w:sz w:val="24"/>
                  <w:szCs w:val="24"/>
                  <w14:ligatures w14:val="none"/>
                  <w:rPrChange w:id="622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Th</w:t>
              </w:r>
              <w:r w:rsidRPr="00CA691D">
                <w:rPr>
                  <w:rFonts w:ascii="Times New Roman" w:eastAsia="Times New Roman" w:hAnsi="Times New Roman" w:cs="Times New Roman" w:hint="eastAsia"/>
                  <w:b/>
                  <w:bCs/>
                  <w:i/>
                  <w:iCs/>
                  <w:color w:val="000000"/>
                  <w:kern w:val="0"/>
                  <w:sz w:val="24"/>
                  <w:szCs w:val="24"/>
                  <w14:ligatures w14:val="none"/>
                  <w:rPrChange w:id="6223" w:author="Administrator" w:date="2025-10-28T17:49:00Z" w16du:dateUtc="2025-10-28T10:49:00Z">
                    <w:rPr>
                      <w:rFonts w:ascii="TimesNewRomanPS-BoldItalicMT" w:eastAsia="Times New Roman" w:hAnsi="TimesNewRomanPS-BoldItalicMT" w:cs="Times New Roman" w:hint="eastAsia"/>
                      <w:b/>
                      <w:bCs/>
                      <w:i/>
                      <w:iCs/>
                      <w:color w:val="000000"/>
                      <w:kern w:val="0"/>
                      <w14:ligatures w14:val="none"/>
                    </w:rPr>
                  </w:rPrChange>
                </w:rPr>
                <w:t>ô</w:t>
              </w:r>
              <w:r w:rsidRPr="00CA691D">
                <w:rPr>
                  <w:rFonts w:ascii="Times New Roman" w:eastAsia="Times New Roman" w:hAnsi="Times New Roman" w:cs="Times New Roman"/>
                  <w:b/>
                  <w:bCs/>
                  <w:i/>
                  <w:iCs/>
                  <w:color w:val="000000"/>
                  <w:kern w:val="0"/>
                  <w:sz w:val="24"/>
                  <w:szCs w:val="24"/>
                  <w14:ligatures w14:val="none"/>
                  <w:rPrChange w:id="622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t</w:t>
              </w:r>
              <w:r w:rsidRPr="00CA691D">
                <w:rPr>
                  <w:rFonts w:ascii="Times New Roman" w:eastAsia="Times New Roman" w:hAnsi="Times New Roman" w:cs="Times New Roman"/>
                  <w:b/>
                  <w:bCs/>
                  <w:i/>
                  <w:iCs/>
                  <w:color w:val="000000"/>
                  <w:kern w:val="0"/>
                  <w:sz w:val="24"/>
                  <w:szCs w:val="24"/>
                  <w14:ligatures w14:val="none"/>
                  <w:rPrChange w:id="6225" w:author="Administrator" w:date="2025-10-28T17:49:00Z" w16du:dateUtc="2025-10-28T10:49:00Z">
                    <w:rPr>
                      <w:rFonts w:ascii="Calibri" w:eastAsia="Times New Roman" w:hAnsi="Calibri" w:cs="Calibri"/>
                      <w:b/>
                      <w:bCs/>
                      <w:i/>
                      <w:iCs/>
                      <w:color w:val="000000"/>
                      <w:kern w:val="0"/>
                      <w14:ligatures w14:val="none"/>
                    </w:rPr>
                  </w:rPrChange>
                </w:rPr>
                <w:t>ư</w:t>
              </w:r>
              <w:r w:rsidRPr="00CA691D">
                <w:rPr>
                  <w:rFonts w:ascii="Times New Roman" w:eastAsia="Times New Roman" w:hAnsi="Times New Roman" w:cs="Times New Roman"/>
                  <w:b/>
                  <w:bCs/>
                  <w:i/>
                  <w:iCs/>
                  <w:color w:val="000000"/>
                  <w:kern w:val="0"/>
                  <w:sz w:val="24"/>
                  <w:szCs w:val="24"/>
                  <w14:ligatures w14:val="none"/>
                  <w:rPrChange w:id="622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n</w:t>
              </w:r>
              <w:r w:rsidRPr="00CA691D">
                <w:rPr>
                  <w:rFonts w:ascii="Times New Roman" w:eastAsia="Times New Roman" w:hAnsi="Times New Roman" w:cs="Times New Roman"/>
                  <w:b/>
                  <w:bCs/>
                  <w:i/>
                  <w:iCs/>
                  <w:color w:val="000000"/>
                  <w:kern w:val="0"/>
                  <w:sz w:val="24"/>
                  <w:szCs w:val="24"/>
                  <w14:ligatures w14:val="none"/>
                  <w:rPrChange w:id="6227"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622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w:t>
              </w:r>
              <w:r w:rsidRPr="00CA691D">
                <w:rPr>
                  <w:rFonts w:ascii="Times New Roman" w:eastAsia="Times New Roman" w:hAnsi="Times New Roman" w:cs="Times New Roman"/>
                  <w:i/>
                  <w:iCs/>
                  <w:color w:val="000000"/>
                  <w:kern w:val="0"/>
                  <w:sz w:val="24"/>
                  <w:szCs w:val="24"/>
                  <w14:ligatures w14:val="none"/>
                  <w:rPrChange w:id="6229" w:author="Administrator" w:date="2025-10-28T17:49:00Z" w16du:dateUtc="2025-10-28T10:49:00Z">
                    <w:rPr>
                      <w:rFonts w:ascii="TimesNewRomanPS-ItalicMT" w:eastAsia="Times New Roman" w:hAnsi="TimesNewRomanPS-ItalicMT" w:cs="Times New Roman"/>
                      <w:i/>
                      <w:iCs/>
                      <w:color w:val="000000"/>
                      <w:kern w:val="0"/>
                      <w14:ligatures w14:val="none"/>
                    </w:rPr>
                  </w:rPrChange>
                </w:rPr>
                <w:t>, tr</w:t>
              </w:r>
              <w:r w:rsidRPr="00CA691D">
                <w:rPr>
                  <w:rFonts w:ascii="Times New Roman" w:eastAsia="Times New Roman" w:hAnsi="Times New Roman" w:cs="Times New Roman"/>
                  <w:i/>
                  <w:iCs/>
                  <w:color w:val="000000"/>
                  <w:kern w:val="0"/>
                  <w:sz w:val="24"/>
                  <w:szCs w:val="24"/>
                  <w14:ligatures w14:val="none"/>
                  <w:rPrChange w:id="6230" w:author="Administrator" w:date="2025-10-28T17:49:00Z" w16du:dateUtc="2025-10-28T10:49:00Z">
                    <w:rPr>
                      <w:rFonts w:ascii="Calibri" w:eastAsia="Times New Roman" w:hAnsi="Calibri" w:cs="Calibri"/>
                      <w:i/>
                      <w:iCs/>
                      <w:color w:val="000000"/>
                      <w:kern w:val="0"/>
                      <w14:ligatures w14:val="none"/>
                    </w:rPr>
                  </w:rPrChange>
                </w:rPr>
                <w:t>ừ</w:t>
              </w:r>
              <w:r w:rsidRPr="00CA691D">
                <w:rPr>
                  <w:rFonts w:ascii="Times New Roman" w:eastAsia="Times New Roman" w:hAnsi="Times New Roman" w:cs="Times New Roman"/>
                  <w:i/>
                  <w:iCs/>
                  <w:color w:val="000000"/>
                  <w:kern w:val="0"/>
                  <w:sz w:val="24"/>
                  <w:szCs w:val="24"/>
                  <w14:ligatures w14:val="none"/>
                  <w:rPrChange w:id="623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tr</w:t>
              </w:r>
              <w:r w:rsidRPr="00CA691D">
                <w:rPr>
                  <w:rFonts w:ascii="Times New Roman" w:eastAsia="Times New Roman" w:hAnsi="Times New Roman" w:cs="Times New Roman"/>
                  <w:i/>
                  <w:iCs/>
                  <w:color w:val="000000"/>
                  <w:kern w:val="0"/>
                  <w:sz w:val="24"/>
                  <w:szCs w:val="24"/>
                  <w14:ligatures w14:val="none"/>
                  <w:rPrChange w:id="6232"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6233" w:author="Administrator" w:date="2025-10-28T17:49:00Z" w16du:dateUtc="2025-10-28T10:49:00Z">
                    <w:rPr>
                      <w:rFonts w:ascii="TimesNewRomanPS-ItalicMT" w:eastAsia="Times New Roman" w:hAnsi="TimesNewRomanPS-ItalicMT" w:cs="Times New Roman"/>
                      <w:i/>
                      <w:iCs/>
                      <w:color w:val="000000"/>
                      <w:kern w:val="0"/>
                      <w14:ligatures w14:val="none"/>
                    </w:rPr>
                  </w:rPrChange>
                </w:rPr>
                <w:t>ng h</w:t>
              </w:r>
              <w:r w:rsidRPr="00CA691D">
                <w:rPr>
                  <w:rFonts w:ascii="Times New Roman" w:eastAsia="Times New Roman" w:hAnsi="Times New Roman" w:cs="Times New Roman"/>
                  <w:i/>
                  <w:iCs/>
                  <w:color w:val="000000"/>
                  <w:kern w:val="0"/>
                  <w:sz w:val="24"/>
                  <w:szCs w:val="24"/>
                  <w14:ligatures w14:val="none"/>
                  <w:rPrChange w:id="6234" w:author="Administrator" w:date="2025-10-28T17:49:00Z" w16du:dateUtc="2025-10-28T10:49:00Z">
                    <w:rPr>
                      <w:rFonts w:ascii="Calibri" w:eastAsia="Times New Roman" w:hAnsi="Calibri" w:cs="Calibri"/>
                      <w:i/>
                      <w:iCs/>
                      <w:color w:val="000000"/>
                      <w:kern w:val="0"/>
                      <w14:ligatures w14:val="none"/>
                    </w:rPr>
                  </w:rPrChange>
                </w:rPr>
                <w:t>ợ</w:t>
              </w:r>
              <w:r w:rsidRPr="00CA691D">
                <w:rPr>
                  <w:rFonts w:ascii="Times New Roman" w:eastAsia="Times New Roman" w:hAnsi="Times New Roman" w:cs="Times New Roman"/>
                  <w:i/>
                  <w:iCs/>
                  <w:color w:val="000000"/>
                  <w:kern w:val="0"/>
                  <w:sz w:val="24"/>
                  <w:szCs w:val="24"/>
                  <w14:ligatures w14:val="none"/>
                  <w:rPrChange w:id="6235" w:author="Administrator" w:date="2025-10-28T17:49:00Z" w16du:dateUtc="2025-10-28T10:49:00Z">
                    <w:rPr>
                      <w:rFonts w:ascii="TimesNewRomanPS-ItalicMT" w:eastAsia="Times New Roman" w:hAnsi="TimesNewRomanPS-ItalicMT" w:cs="Times New Roman"/>
                      <w:i/>
                      <w:iCs/>
                      <w:color w:val="000000"/>
                      <w:kern w:val="0"/>
                      <w14:ligatures w14:val="none"/>
                    </w:rPr>
                  </w:rPrChange>
                </w:rPr>
                <w:t>p ph</w:t>
              </w:r>
              <w:r w:rsidRPr="00CA691D">
                <w:rPr>
                  <w:rFonts w:ascii="Times New Roman" w:eastAsia="Times New Roman" w:hAnsi="Times New Roman" w:cs="Times New Roman"/>
                  <w:i/>
                  <w:iCs/>
                  <w:color w:val="000000"/>
                  <w:kern w:val="0"/>
                  <w:sz w:val="24"/>
                  <w:szCs w:val="24"/>
                  <w14:ligatures w14:val="none"/>
                  <w:rPrChange w:id="6236"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237" w:author="Administrator" w:date="2025-10-28T17:49:00Z" w16du:dateUtc="2025-10-28T10:49:00Z">
                    <w:rPr>
                      <w:rFonts w:ascii="TimesNewRomanPS-ItalicMT" w:eastAsia="Times New Roman" w:hAnsi="TimesNewRomanPS-ItalicMT" w:cs="Times New Roman"/>
                      <w:i/>
                      <w:iCs/>
                      <w:color w:val="000000"/>
                      <w:kern w:val="0"/>
                      <w14:ligatures w14:val="none"/>
                    </w:rPr>
                  </w:rPrChange>
                </w:rPr>
                <w:t>p lu</w:t>
              </w:r>
              <w:r w:rsidRPr="00CA691D">
                <w:rPr>
                  <w:rFonts w:ascii="Times New Roman" w:eastAsia="Times New Roman" w:hAnsi="Times New Roman" w:cs="Times New Roman"/>
                  <w:i/>
                  <w:iCs/>
                  <w:color w:val="000000"/>
                  <w:kern w:val="0"/>
                  <w:sz w:val="24"/>
                  <w:szCs w:val="24"/>
                  <w14:ligatures w14:val="none"/>
                  <w:rPrChange w:id="6238"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6239" w:author="Administrator" w:date="2025-10-28T17:49:00Z" w16du:dateUtc="2025-10-28T10:49:00Z">
                    <w:rPr>
                      <w:rFonts w:ascii="TimesNewRomanPS-ItalicMT" w:eastAsia="Times New Roman" w:hAnsi="TimesNewRomanPS-ItalicMT" w:cs="Times New Roman"/>
                      <w:i/>
                      <w:iCs/>
                      <w:color w:val="000000"/>
                      <w:kern w:val="0"/>
                      <w14:ligatures w14:val="none"/>
                    </w:rPr>
                  </w:rPrChange>
                </w:rPr>
                <w:t>t c</w:t>
              </w:r>
              <w:r w:rsidRPr="00CA691D">
                <w:rPr>
                  <w:rFonts w:ascii="Times New Roman" w:eastAsia="Times New Roman" w:hAnsi="Times New Roman" w:cs="Times New Roman"/>
                  <w:i/>
                  <w:iCs/>
                  <w:color w:val="000000"/>
                  <w:kern w:val="0"/>
                  <w:sz w:val="24"/>
                  <w:szCs w:val="24"/>
                  <w14:ligatures w14:val="none"/>
                  <w:rPrChange w:id="6240" w:author="Administrator" w:date="2025-10-28T17:49:00Z" w16du:dateUtc="2025-10-28T10:49:00Z">
                    <w:rPr>
                      <w:rFonts w:ascii=".VnTime" w:eastAsia="Times New Roman" w:hAnsi=".VnTime" w:cs=".VnTime"/>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624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quy </w:t>
              </w:r>
              <w:r w:rsidRPr="00CA691D">
                <w:rPr>
                  <w:rFonts w:ascii="Times New Roman" w:eastAsia="Times New Roman" w:hAnsi="Times New Roman" w:cs="Times New Roman"/>
                  <w:i/>
                  <w:iCs/>
                  <w:color w:val="000000"/>
                  <w:kern w:val="0"/>
                  <w:sz w:val="24"/>
                  <w:szCs w:val="24"/>
                  <w14:ligatures w14:val="none"/>
                  <w:rPrChange w:id="6242"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6243" w:author="Administrator" w:date="2025-10-28T17:49:00Z" w16du:dateUtc="2025-10-28T10:49:00Z">
                    <w:rPr>
                      <w:rFonts w:ascii="TimesNewRomanPS-ItalicMT" w:eastAsia="Times New Roman" w:hAnsi="TimesNewRomanPS-ItalicMT" w:cs="Times New Roman"/>
                      <w:i/>
                      <w:iCs/>
                      <w:color w:val="000000"/>
                      <w:kern w:val="0"/>
                      <w14:ligatures w14:val="none"/>
                    </w:rPr>
                  </w:rPrChange>
                </w:rPr>
                <w:t>nh kh</w:t>
              </w:r>
              <w:r w:rsidRPr="00CA691D">
                <w:rPr>
                  <w:rFonts w:ascii="Times New Roman" w:eastAsia="Times New Roman" w:hAnsi="Times New Roman" w:cs="Times New Roman"/>
                  <w:i/>
                  <w:iCs/>
                  <w:color w:val="000000"/>
                  <w:kern w:val="0"/>
                  <w:sz w:val="24"/>
                  <w:szCs w:val="24"/>
                  <w14:ligatures w14:val="none"/>
                  <w:rPrChange w:id="6244"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245" w:author="Administrator" w:date="2025-10-28T17:49:00Z" w16du:dateUtc="2025-10-28T10:49:00Z">
                    <w:rPr>
                      <w:rFonts w:ascii="TimesNewRomanPS-ItalicMT" w:eastAsia="Times New Roman" w:hAnsi="TimesNewRomanPS-ItalicMT" w:cs="Times New Roman"/>
                      <w:i/>
                      <w:iCs/>
                      <w:color w:val="000000"/>
                      <w:kern w:val="0"/>
                      <w14:ligatures w14:val="none"/>
                    </w:rPr>
                  </w:rPrChange>
                </w:rPr>
                <w:t>c.</w:t>
              </w:r>
              <w:r w:rsidRPr="00CA691D">
                <w:rPr>
                  <w:rFonts w:ascii="Times New Roman" w:eastAsia="Times New Roman" w:hAnsi="Times New Roman" w:cs="Times New Roman"/>
                  <w:i/>
                  <w:iCs/>
                  <w:color w:val="000000"/>
                  <w:kern w:val="0"/>
                  <w:sz w:val="24"/>
                  <w:szCs w:val="24"/>
                  <w14:ligatures w14:val="none"/>
                  <w:rPrChange w:id="6246" w:author="Administrator" w:date="2025-10-28T17:49:00Z" w16du:dateUtc="2025-10-28T10:49:00Z">
                    <w:rPr>
                      <w:rFonts w:ascii=".VnTime" w:eastAsia="Times New Roman" w:hAnsi=".VnTime" w:cs=".VnTime"/>
                      <w:i/>
                      <w:iCs/>
                      <w:color w:val="000000"/>
                      <w:kern w:val="0"/>
                      <w14:ligatures w14:val="none"/>
                    </w:rPr>
                  </w:rPrChange>
                </w:rPr>
                <w:t>”</w:t>
              </w:r>
            </w:ins>
          </w:p>
          <w:p w14:paraId="6CB1F0DE" w14:textId="3FBF1783" w:rsidR="00CA691D" w:rsidRPr="00CA691D" w:rsidRDefault="00CA691D" w:rsidP="00A3338D">
            <w:pPr>
              <w:pStyle w:val="Vnbnnidung0"/>
              <w:tabs>
                <w:tab w:val="left" w:pos="1996"/>
              </w:tabs>
              <w:spacing w:after="0" w:line="240" w:lineRule="auto"/>
              <w:ind w:firstLine="0"/>
              <w:jc w:val="both"/>
              <w:rPr>
                <w:ins w:id="6247" w:author="Administrator" w:date="2025-10-28T17:46:00Z" w16du:dateUtc="2025-10-28T10:46:00Z"/>
                <w:rFonts w:ascii="Times New Roman" w:eastAsia="Times New Roman" w:hAnsi="Times New Roman" w:cs="Times New Roman"/>
                <w:color w:val="000000"/>
                <w:kern w:val="0"/>
                <w:sz w:val="24"/>
                <w:szCs w:val="24"/>
                <w14:ligatures w14:val="none"/>
                <w:rPrChange w:id="6248" w:author="Administrator" w:date="2025-10-28T17:49:00Z" w16du:dateUtc="2025-10-28T10:49:00Z">
                  <w:rPr>
                    <w:ins w:id="6249" w:author="Administrator" w:date="2025-10-28T17:46:00Z" w16du:dateUtc="2025-10-28T10:46:00Z"/>
                    <w:rFonts w:ascii="TimesNewRomanPSMT" w:eastAsia="Times New Roman" w:hAnsi="TimesNewRomanPSMT" w:cs="Times New Roman"/>
                    <w:color w:val="000000"/>
                    <w:kern w:val="0"/>
                    <w14:ligatures w14:val="none"/>
                  </w:rPr>
                </w:rPrChange>
              </w:rPr>
            </w:pPr>
            <w:ins w:id="6250"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251" w:author="Administrator" w:date="2025-10-28T17:49:00Z" w16du:dateUtc="2025-10-28T10:49:00Z">
                    <w:rPr>
                      <w:rFonts w:ascii="TimesNewRomanPSMT" w:eastAsia="Times New Roman" w:hAnsi="TimesNewRomanPSMT" w:cs="Times New Roman"/>
                      <w:color w:val="000000"/>
                      <w:kern w:val="0"/>
                      <w14:ligatures w14:val="none"/>
                    </w:rPr>
                  </w:rPrChange>
                </w:rPr>
                <w:t>- L</w:t>
              </w:r>
              <w:r w:rsidRPr="00CA691D">
                <w:rPr>
                  <w:rFonts w:ascii="Times New Roman" w:eastAsia="Times New Roman" w:hAnsi="Times New Roman" w:cs="Times New Roman" w:hint="eastAsia"/>
                  <w:color w:val="000000"/>
                  <w:kern w:val="0"/>
                  <w:sz w:val="24"/>
                  <w:szCs w:val="24"/>
                  <w14:ligatures w14:val="none"/>
                  <w:rPrChange w:id="6252" w:author="Administrator" w:date="2025-10-28T17:49:00Z" w16du:dateUtc="2025-10-28T10:49:00Z">
                    <w:rPr>
                      <w:rFonts w:ascii="TimesNewRomanPSMT" w:eastAsia="Times New Roman" w:hAnsi="TimesNewRomanPSMT" w:cs="Times New Roman" w:hint="eastAsia"/>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6253" w:author="Administrator" w:date="2025-10-28T17:49:00Z" w16du:dateUtc="2025-10-28T10:49:00Z">
                    <w:rPr>
                      <w:rFonts w:ascii="TimesNewRomanPSMT" w:eastAsia="Times New Roman" w:hAnsi="TimesNewRomanPSMT" w:cs="Times New Roman"/>
                      <w:color w:val="000000"/>
                      <w:kern w:val="0"/>
                      <w14:ligatures w14:val="none"/>
                    </w:rPr>
                  </w:rPrChange>
                </w:rPr>
                <w:t xml:space="preserve"> do: </w:t>
              </w:r>
              <w:r w:rsidRPr="00CA691D">
                <w:rPr>
                  <w:rFonts w:ascii="Times New Roman" w:eastAsia="Times New Roman" w:hAnsi="Times New Roman" w:cs="Times New Roman"/>
                  <w:color w:val="000000"/>
                  <w:kern w:val="0"/>
                  <w:sz w:val="24"/>
                  <w:szCs w:val="24"/>
                  <w14:ligatures w14:val="none"/>
                  <w:rPrChange w:id="6254"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6255"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6256"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6257" w:author="Administrator" w:date="2025-10-28T17:49:00Z" w16du:dateUtc="2025-10-28T10:49:00Z">
                    <w:rPr>
                      <w:rFonts w:ascii="TimesNewRomanPSMT" w:eastAsia="Times New Roman" w:hAnsi="TimesNewRomanPSMT" w:cs="Times New Roman"/>
                      <w:color w:val="000000"/>
                      <w:kern w:val="0"/>
                      <w14:ligatures w14:val="none"/>
                    </w:rPr>
                  </w:rPrChange>
                </w:rPr>
                <w:t>t c</w:t>
              </w:r>
              <w:r w:rsidRPr="00CA691D">
                <w:rPr>
                  <w:rFonts w:ascii="Times New Roman" w:eastAsia="Times New Roman" w:hAnsi="Times New Roman" w:cs="Times New Roman"/>
                  <w:color w:val="000000"/>
                  <w:kern w:val="0"/>
                  <w:sz w:val="24"/>
                  <w:szCs w:val="24"/>
                  <w14:ligatures w14:val="none"/>
                  <w:rPrChange w:id="625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259"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6260"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6261" w:author="Administrator" w:date="2025-10-28T17:49:00Z" w16du:dateUtc="2025-10-28T10:49:00Z">
                    <w:rPr>
                      <w:rFonts w:ascii="TimesNewRomanPSMT" w:eastAsia="Times New Roman" w:hAnsi="TimesNewRomanPSMT" w:cs="Times New Roman"/>
                      <w:color w:val="000000"/>
                      <w:kern w:val="0"/>
                      <w14:ligatures w14:val="none"/>
                    </w:rPr>
                  </w:rPrChange>
                </w:rPr>
                <w:t>c c</w:t>
              </w:r>
              <w:r w:rsidRPr="00CA691D">
                <w:rPr>
                  <w:rFonts w:ascii="Times New Roman" w:eastAsia="Times New Roman" w:hAnsi="Times New Roman" w:cs="Times New Roman"/>
                  <w:color w:val="000000"/>
                  <w:kern w:val="0"/>
                  <w:sz w:val="24"/>
                  <w:szCs w:val="24"/>
                  <w14:ligatures w14:val="none"/>
                  <w:rPrChange w:id="6262"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6263" w:author="Administrator" w:date="2025-10-28T17:49:00Z" w16du:dateUtc="2025-10-28T10:49:00Z">
                    <w:rPr>
                      <w:rFonts w:ascii="TimesNewRomanPSMT" w:eastAsia="Times New Roman" w:hAnsi="TimesNewRomanPSMT" w:cs="Times New Roman"/>
                      <w:color w:val="000000"/>
                      <w:kern w:val="0"/>
                      <w14:ligatures w14:val="none"/>
                    </w:rPr>
                  </w:rPrChange>
                </w:rPr>
                <w:t xml:space="preserve"> quan qu</w:t>
              </w:r>
              <w:r w:rsidRPr="00CA691D">
                <w:rPr>
                  <w:rFonts w:ascii="Times New Roman" w:eastAsia="Times New Roman" w:hAnsi="Times New Roman" w:cs="Times New Roman"/>
                  <w:color w:val="000000"/>
                  <w:kern w:val="0"/>
                  <w:sz w:val="24"/>
                  <w:szCs w:val="24"/>
                  <w14:ligatures w14:val="none"/>
                  <w:rPrChange w:id="626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265"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6266"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6267" w:author="Administrator" w:date="2025-10-28T17:49:00Z" w16du:dateUtc="2025-10-28T10:49:00Z">
                    <w:rPr>
                      <w:rFonts w:ascii="TimesNewRomanPSMT" w:eastAsia="Times New Roman" w:hAnsi="TimesNewRomanPSMT" w:cs="Times New Roman"/>
                      <w:color w:val="000000"/>
                      <w:kern w:val="0"/>
                      <w14:ligatures w14:val="none"/>
                    </w:rPr>
                  </w:rPrChange>
                </w:rPr>
                <w:t xml:space="preserve"> nh</w:t>
              </w:r>
              <w:r w:rsidRPr="00CA691D">
                <w:rPr>
                  <w:rFonts w:ascii="Times New Roman" w:eastAsia="Times New Roman" w:hAnsi="Times New Roman" w:cs="Times New Roman"/>
                  <w:color w:val="000000"/>
                  <w:kern w:val="0"/>
                  <w:sz w:val="24"/>
                  <w:szCs w:val="24"/>
                  <w14:ligatures w14:val="none"/>
                  <w:rPrChange w:id="626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6269"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6270"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6271" w:author="Administrator" w:date="2025-10-28T17:49:00Z" w16du:dateUtc="2025-10-28T10:49:00Z">
                    <w:rPr>
                      <w:rFonts w:ascii="TimesNewRomanPSMT" w:eastAsia="Times New Roman" w:hAnsi="TimesNewRomanPSMT" w:cs="Times New Roman"/>
                      <w:color w:val="000000"/>
                      <w:kern w:val="0"/>
                      <w14:ligatures w14:val="none"/>
                    </w:rPr>
                  </w:rPrChange>
                </w:rPr>
                <w:t>c chuy</w:t>
              </w:r>
              <w:r w:rsidRPr="00CA691D">
                <w:rPr>
                  <w:rFonts w:ascii="Times New Roman" w:eastAsia="Times New Roman" w:hAnsi="Times New Roman" w:cs="Times New Roman"/>
                  <w:color w:val="000000"/>
                  <w:kern w:val="0"/>
                  <w:sz w:val="24"/>
                  <w:szCs w:val="24"/>
                  <w14:ligatures w14:val="none"/>
                  <w:rPrChange w:id="6272"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6273" w:author="Administrator" w:date="2025-10-28T17:49:00Z" w16du:dateUtc="2025-10-28T10:49:00Z">
                    <w:rPr>
                      <w:rFonts w:ascii="TimesNewRomanPSMT" w:eastAsia="Times New Roman" w:hAnsi="TimesNewRomanPSMT" w:cs="Times New Roman"/>
                      <w:color w:val="000000"/>
                      <w:kern w:val="0"/>
                      <w14:ligatures w14:val="none"/>
                    </w:rPr>
                  </w:rPrChange>
                </w:rPr>
                <w:t>n ng</w:t>
              </w:r>
              <w:r w:rsidRPr="00CA691D">
                <w:rPr>
                  <w:rFonts w:ascii="Times New Roman" w:eastAsia="Times New Roman" w:hAnsi="Times New Roman" w:cs="Times New Roman"/>
                  <w:color w:val="000000"/>
                  <w:kern w:val="0"/>
                  <w:sz w:val="24"/>
                  <w:szCs w:val="24"/>
                  <w14:ligatures w14:val="none"/>
                  <w:rPrChange w:id="627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6275" w:author="Administrator" w:date="2025-10-28T17:49:00Z" w16du:dateUtc="2025-10-28T10:49:00Z">
                    <w:rPr>
                      <w:rFonts w:ascii="TimesNewRomanPSMT" w:eastAsia="Times New Roman" w:hAnsi="TimesNewRomanPSMT" w:cs="Times New Roman"/>
                      <w:color w:val="000000"/>
                      <w:kern w:val="0"/>
                      <w14:ligatures w14:val="none"/>
                    </w:rPr>
                  </w:rPrChange>
                </w:rPr>
                <w:t>nh v</w:t>
              </w:r>
              <w:r w:rsidRPr="00CA691D">
                <w:rPr>
                  <w:rFonts w:ascii="Times New Roman" w:eastAsia="Times New Roman" w:hAnsi="Times New Roman" w:cs="Times New Roman"/>
                  <w:color w:val="000000"/>
                  <w:kern w:val="0"/>
                  <w:sz w:val="24"/>
                  <w:szCs w:val="24"/>
                  <w14:ligatures w14:val="none"/>
                  <w:rPrChange w:id="6276" w:author="Administrator" w:date="2025-10-28T17:49:00Z" w16du:dateUtc="2025-10-28T10:49:00Z">
                    <w:rPr>
                      <w:rFonts w:ascii="Calibri" w:eastAsia="Times New Roman" w:hAnsi="Calibri" w:cs="Calibri"/>
                      <w:color w:val="000000"/>
                      <w:kern w:val="0"/>
                      <w14:ligatures w14:val="none"/>
                    </w:rPr>
                  </w:rPrChange>
                </w:rPr>
                <w:t>ề</w:t>
              </w:r>
            </w:ins>
            <w:ins w:id="6277"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278"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279" w:author="Administrator" w:date="2025-10-28T17:49:00Z" w16du:dateUtc="2025-10-28T10:49:00Z">
                    <w:rPr>
                      <w:rFonts w:ascii="TimesNewRomanPSMT" w:eastAsia="Times New Roman" w:hAnsi="TimesNewRomanPSMT" w:cs="Times New Roman"/>
                      <w:color w:val="000000"/>
                      <w:kern w:val="0"/>
                      <w14:ligatures w14:val="none"/>
                    </w:rPr>
                  </w:rPrChange>
                </w:rPr>
                <w:t>giao th</w:t>
              </w:r>
              <w:r w:rsidRPr="00CA691D">
                <w:rPr>
                  <w:rFonts w:ascii="Times New Roman" w:eastAsia="Times New Roman" w:hAnsi="Times New Roman" w:cs="Times New Roman"/>
                  <w:color w:val="000000"/>
                  <w:kern w:val="0"/>
                  <w:sz w:val="24"/>
                  <w:szCs w:val="24"/>
                  <w14:ligatures w14:val="none"/>
                  <w:rPrChange w:id="6280"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6281" w:author="Administrator" w:date="2025-10-28T17:49:00Z" w16du:dateUtc="2025-10-28T10:49:00Z">
                    <w:rPr>
                      <w:rFonts w:ascii="TimesNewRomanPSMT" w:eastAsia="Times New Roman" w:hAnsi="TimesNewRomanPSMT" w:cs="Times New Roman"/>
                      <w:color w:val="000000"/>
                      <w:kern w:val="0"/>
                      <w14:ligatures w14:val="none"/>
                    </w:rPr>
                  </w:rPrChange>
                </w:rPr>
                <w:t>ng</w:t>
              </w:r>
            </w:ins>
            <w:ins w:id="6282"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283"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284" w:author="Administrator" w:date="2025-10-28T17:49:00Z" w16du:dateUtc="2025-10-28T10:49:00Z">
                    <w:rPr>
                      <w:rFonts w:ascii="TimesNewRomanPSMT" w:eastAsia="Times New Roman" w:hAnsi="TimesNewRomanPSMT" w:cs="Times New Roman"/>
                      <w:color w:val="000000"/>
                      <w:kern w:val="0"/>
                      <w14:ligatures w14:val="none"/>
                    </w:rPr>
                  </w:rPrChange>
                </w:rPr>
                <w:t>v</w:t>
              </w:r>
              <w:r w:rsidRPr="00CA691D">
                <w:rPr>
                  <w:rFonts w:ascii="Times New Roman" w:eastAsia="Times New Roman" w:hAnsi="Times New Roman" w:cs="Times New Roman"/>
                  <w:color w:val="000000"/>
                  <w:kern w:val="0"/>
                  <w:sz w:val="24"/>
                  <w:szCs w:val="24"/>
                  <w14:ligatures w14:val="none"/>
                  <w:rPrChange w:id="6285"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6286"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628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288"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6289" w:author="Administrator" w:date="2025-10-28T17:49:00Z" w16du:dateUtc="2025-10-28T10:49:00Z">
                    <w:rPr>
                      <w:rFonts w:ascii="Calibri" w:eastAsia="Times New Roman" w:hAnsi="Calibri" w:cs="Calibri"/>
                      <w:color w:val="000000"/>
                      <w:kern w:val="0"/>
                      <w14:ligatures w14:val="none"/>
                    </w:rPr>
                  </w:rPrChange>
                </w:rPr>
                <w:t>đườ</w:t>
              </w:r>
              <w:r w:rsidRPr="00CA691D">
                <w:rPr>
                  <w:rFonts w:ascii="Times New Roman" w:eastAsia="Times New Roman" w:hAnsi="Times New Roman" w:cs="Times New Roman"/>
                  <w:color w:val="000000"/>
                  <w:kern w:val="0"/>
                  <w:sz w:val="24"/>
                  <w:szCs w:val="24"/>
                  <w14:ligatures w14:val="none"/>
                  <w:rPrChange w:id="6290"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6291"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292"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6293"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294"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629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296" w:author="Administrator" w:date="2025-10-28T17:49:00Z" w16du:dateUtc="2025-10-28T10:49:00Z">
                    <w:rPr>
                      <w:rFonts w:ascii="TimesNewRomanPSMT" w:eastAsia="Times New Roman" w:hAnsi="TimesNewRomanPSMT" w:cs="Times New Roman"/>
                      <w:color w:val="000000"/>
                      <w:kern w:val="0"/>
                      <w14:ligatures w14:val="none"/>
                    </w:rPr>
                  </w:rPrChange>
                </w:rPr>
                <w:t>a t</w:t>
              </w:r>
              <w:r w:rsidRPr="00CA691D">
                <w:rPr>
                  <w:rFonts w:ascii="Times New Roman" w:eastAsia="Times New Roman" w:hAnsi="Times New Roman" w:cs="Times New Roman"/>
                  <w:color w:val="000000"/>
                  <w:kern w:val="0"/>
                  <w:sz w:val="24"/>
                  <w:szCs w:val="24"/>
                  <w14:ligatures w14:val="none"/>
                  <w:rPrChange w:id="6297"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6298"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6299"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300"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6301"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6302"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630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304"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6305"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306"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6307"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308"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6309"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6310" w:author="Administrator" w:date="2025-10-28T17:49:00Z" w16du:dateUtc="2025-10-28T10:49:00Z">
                    <w:rPr>
                      <w:rFonts w:ascii="TimesNewRomanPSMT" w:eastAsia="Times New Roman" w:hAnsi="TimesNewRomanPSMT" w:cs="Times New Roman"/>
                      <w:color w:val="000000"/>
                      <w:kern w:val="0"/>
                      <w14:ligatures w14:val="none"/>
                    </w:rPr>
                  </w:rPrChange>
                </w:rPr>
                <w:t xml:space="preserve">u theo quy </w:t>
              </w:r>
              <w:r w:rsidRPr="00CA691D">
                <w:rPr>
                  <w:rFonts w:ascii="Times New Roman" w:eastAsia="Times New Roman" w:hAnsi="Times New Roman" w:cs="Times New Roman"/>
                  <w:color w:val="000000"/>
                  <w:kern w:val="0"/>
                  <w:sz w:val="24"/>
                  <w:szCs w:val="24"/>
                  <w14:ligatures w14:val="none"/>
                  <w:rPrChange w:id="631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312" w:author="Administrator" w:date="2025-10-28T17:49:00Z" w16du:dateUtc="2025-10-28T10:49:00Z">
                    <w:rPr>
                      <w:rFonts w:ascii="TimesNewRomanPSMT" w:eastAsia="Times New Roman" w:hAnsi="TimesNewRomanPSMT" w:cs="Times New Roman"/>
                      <w:color w:val="000000"/>
                      <w:kern w:val="0"/>
                      <w14:ligatures w14:val="none"/>
                    </w:rPr>
                  </w:rPrChange>
                </w:rPr>
                <w:t>nh</w:t>
              </w:r>
            </w:ins>
            <w:ins w:id="6313"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314"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315"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631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6317" w:author="Administrator" w:date="2025-10-28T17:49:00Z" w16du:dateUtc="2025-10-28T10:49:00Z">
                    <w:rPr>
                      <w:rFonts w:ascii="TimesNewRomanPSMT" w:eastAsia="Times New Roman" w:hAnsi="TimesNewRomanPSMT" w:cs="Times New Roman"/>
                      <w:color w:val="000000"/>
                      <w:kern w:val="0"/>
                      <w14:ligatures w14:val="none"/>
                    </w:rPr>
                  </w:rPrChange>
                </w:rPr>
                <w:t>i kho</w:t>
              </w:r>
              <w:r w:rsidRPr="00CA691D">
                <w:rPr>
                  <w:rFonts w:ascii="Times New Roman" w:eastAsia="Times New Roman" w:hAnsi="Times New Roman" w:cs="Times New Roman"/>
                  <w:color w:val="000000"/>
                  <w:kern w:val="0"/>
                  <w:sz w:val="24"/>
                  <w:szCs w:val="24"/>
                  <w14:ligatures w14:val="none"/>
                  <w:rPrChange w:id="631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319" w:author="Administrator" w:date="2025-10-28T17:49:00Z" w16du:dateUtc="2025-10-28T10:49:00Z">
                    <w:rPr>
                      <w:rFonts w:ascii="TimesNewRomanPSMT" w:eastAsia="Times New Roman" w:hAnsi="TimesNewRomanPSMT" w:cs="Times New Roman"/>
                      <w:color w:val="000000"/>
                      <w:kern w:val="0"/>
                      <w14:ligatures w14:val="none"/>
                    </w:rPr>
                  </w:rPrChange>
                </w:rPr>
                <w:t xml:space="preserve">n 5 </w:t>
              </w:r>
              <w:r w:rsidRPr="00CA691D">
                <w:rPr>
                  <w:rFonts w:ascii="Times New Roman" w:eastAsia="Times New Roman" w:hAnsi="Times New Roman" w:cs="Times New Roman"/>
                  <w:color w:val="000000"/>
                  <w:kern w:val="0"/>
                  <w:sz w:val="24"/>
                  <w:szCs w:val="24"/>
                  <w14:ligatures w14:val="none"/>
                  <w:rPrChange w:id="6320"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6321"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6322"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6323" w:author="Administrator" w:date="2025-10-28T17:49:00Z" w16du:dateUtc="2025-10-28T10:49:00Z">
                    <w:rPr>
                      <w:rFonts w:ascii="TimesNewRomanPSMT" w:eastAsia="Times New Roman" w:hAnsi="TimesNewRomanPSMT" w:cs="Times New Roman"/>
                      <w:color w:val="000000"/>
                      <w:kern w:val="0"/>
                      <w14:ligatures w14:val="none"/>
                    </w:rPr>
                  </w:rPrChange>
                </w:rPr>
                <w:t>u 3 d</w:t>
              </w:r>
              <w:r w:rsidRPr="00CA691D">
                <w:rPr>
                  <w:rFonts w:ascii="Times New Roman" w:eastAsia="Times New Roman" w:hAnsi="Times New Roman" w:cs="Times New Roman"/>
                  <w:color w:val="000000"/>
                  <w:kern w:val="0"/>
                  <w:sz w:val="24"/>
                  <w:szCs w:val="24"/>
                  <w14:ligatures w14:val="none"/>
                  <w:rPrChange w:id="6324"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6325"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632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327"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6328"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6329"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6330"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6331"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6332"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6333" w:author="Administrator" w:date="2025-10-28T17:49:00Z" w16du:dateUtc="2025-10-28T10:49:00Z">
                    <w:rPr>
                      <w:rFonts w:ascii="TimesNewRomanPSMT" w:eastAsia="Times New Roman" w:hAnsi="TimesNewRomanPSMT" w:cs="Times New Roman"/>
                      <w:color w:val="000000"/>
                      <w:kern w:val="0"/>
                      <w14:ligatures w14:val="none"/>
                    </w:rPr>
                  </w:rPrChange>
                </w:rPr>
                <w:t>c hi</w:t>
              </w:r>
              <w:r w:rsidRPr="00CA691D">
                <w:rPr>
                  <w:rFonts w:ascii="Times New Roman" w:eastAsia="Times New Roman" w:hAnsi="Times New Roman" w:cs="Times New Roman"/>
                  <w:color w:val="000000"/>
                  <w:kern w:val="0"/>
                  <w:sz w:val="24"/>
                  <w:szCs w:val="24"/>
                  <w14:ligatures w14:val="none"/>
                  <w:rPrChange w:id="6334"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335" w:author="Administrator" w:date="2025-10-28T17:49:00Z" w16du:dateUtc="2025-10-28T10:49:00Z">
                    <w:rPr>
                      <w:rFonts w:ascii="TimesNewRomanPSMT" w:eastAsia="Times New Roman" w:hAnsi="TimesNewRomanPSMT" w:cs="Times New Roman"/>
                      <w:color w:val="000000"/>
                      <w:kern w:val="0"/>
                      <w14:ligatures w14:val="none"/>
                    </w:rPr>
                  </w:rPrChange>
                </w:rPr>
                <w:t>n theo ch</w:t>
              </w:r>
              <w:r w:rsidRPr="00CA691D">
                <w:rPr>
                  <w:rFonts w:ascii="Times New Roman" w:eastAsia="Times New Roman" w:hAnsi="Times New Roman" w:cs="Times New Roman"/>
                  <w:color w:val="000000"/>
                  <w:kern w:val="0"/>
                  <w:sz w:val="24"/>
                  <w:szCs w:val="24"/>
                  <w14:ligatures w14:val="none"/>
                  <w:rPrChange w:id="6336"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6337" w:author="Administrator" w:date="2025-10-28T17:49:00Z" w16du:dateUtc="2025-10-28T10:49:00Z">
                    <w:rPr>
                      <w:rFonts w:ascii="TimesNewRomanPSMT" w:eastAsia="Times New Roman" w:hAnsi="TimesNewRomanPSMT" w:cs="Times New Roman"/>
                      <w:color w:val="000000"/>
                      <w:kern w:val="0"/>
                      <w14:ligatures w14:val="none"/>
                    </w:rPr>
                  </w:rPrChange>
                </w:rPr>
                <w:t>c n</w:t>
              </w:r>
              <w:r w:rsidRPr="00CA691D">
                <w:rPr>
                  <w:rFonts w:ascii="Times New Roman" w:eastAsia="Times New Roman" w:hAnsi="Times New Roman" w:cs="Times New Roman"/>
                  <w:color w:val="000000"/>
                  <w:kern w:val="0"/>
                  <w:sz w:val="24"/>
                  <w:szCs w:val="24"/>
                  <w14:ligatures w14:val="none"/>
                  <w:rPrChange w:id="6338"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6339" w:author="Administrator" w:date="2025-10-28T17:49:00Z" w16du:dateUtc="2025-10-28T10:49:00Z">
                    <w:rPr>
                      <w:rFonts w:ascii="TimesNewRomanPSMT" w:eastAsia="Times New Roman" w:hAnsi="TimesNewRomanPSMT" w:cs="Times New Roman"/>
                      <w:color w:val="000000"/>
                      <w:kern w:val="0"/>
                      <w14:ligatures w14:val="none"/>
                    </w:rPr>
                  </w:rPrChange>
                </w:rPr>
                <w:t>ng, nhi</w:t>
              </w:r>
              <w:r w:rsidRPr="00CA691D">
                <w:rPr>
                  <w:rFonts w:ascii="Times New Roman" w:eastAsia="Times New Roman" w:hAnsi="Times New Roman" w:cs="Times New Roman"/>
                  <w:color w:val="000000"/>
                  <w:kern w:val="0"/>
                  <w:sz w:val="24"/>
                  <w:szCs w:val="24"/>
                  <w14:ligatures w14:val="none"/>
                  <w:rPrChange w:id="634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341" w:author="Administrator" w:date="2025-10-28T17:49:00Z" w16du:dateUtc="2025-10-28T10:49:00Z">
                    <w:rPr>
                      <w:rFonts w:ascii="TimesNewRomanPSMT" w:eastAsia="Times New Roman" w:hAnsi="TimesNewRomanPSMT" w:cs="Times New Roman"/>
                      <w:color w:val="000000"/>
                      <w:kern w:val="0"/>
                      <w14:ligatures w14:val="none"/>
                    </w:rPr>
                  </w:rPrChange>
                </w:rPr>
                <w:t>m v</w:t>
              </w:r>
              <w:r w:rsidRPr="00CA691D">
                <w:rPr>
                  <w:rFonts w:ascii="Times New Roman" w:eastAsia="Times New Roman" w:hAnsi="Times New Roman" w:cs="Times New Roman"/>
                  <w:color w:val="000000"/>
                  <w:kern w:val="0"/>
                  <w:sz w:val="24"/>
                  <w:szCs w:val="24"/>
                  <w14:ligatures w14:val="none"/>
                  <w:rPrChange w:id="6342"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6343" w:author="Administrator" w:date="2025-10-28T17:49:00Z" w16du:dateUtc="2025-10-28T10:49:00Z">
                    <w:rPr>
                      <w:rFonts w:ascii="TimesNewRomanPSMT" w:eastAsia="Times New Roman" w:hAnsi="TimesNewRomanPSMT" w:cs="Times New Roman"/>
                      <w:color w:val="000000"/>
                      <w:kern w:val="0"/>
                      <w14:ligatures w14:val="none"/>
                    </w:rPr>
                  </w:rPrChange>
                </w:rPr>
                <w:t>, quy</w:t>
              </w:r>
              <w:r w:rsidRPr="00CA691D">
                <w:rPr>
                  <w:rFonts w:ascii="Times New Roman" w:eastAsia="Times New Roman" w:hAnsi="Times New Roman" w:cs="Times New Roman"/>
                  <w:color w:val="000000"/>
                  <w:kern w:val="0"/>
                  <w:sz w:val="24"/>
                  <w:szCs w:val="24"/>
                  <w14:ligatures w14:val="none"/>
                  <w:rPrChange w:id="6344"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6345" w:author="Administrator" w:date="2025-10-28T17:49:00Z" w16du:dateUtc="2025-10-28T10:49:00Z">
                    <w:rPr>
                      <w:rFonts w:ascii="TimesNewRomanPSMT" w:eastAsia="Times New Roman" w:hAnsi="TimesNewRomanPSMT" w:cs="Times New Roman"/>
                      <w:color w:val="000000"/>
                      <w:kern w:val="0"/>
                      <w14:ligatures w14:val="none"/>
                    </w:rPr>
                  </w:rPrChange>
                </w:rPr>
                <w:t>n</w:t>
              </w:r>
            </w:ins>
            <w:ins w:id="6346"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347"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348" w:author="Administrator" w:date="2025-10-28T17:49:00Z" w16du:dateUtc="2025-10-28T10:49:00Z">
                    <w:rPr>
                      <w:rFonts w:ascii="TimesNewRomanPSMT" w:eastAsia="Times New Roman" w:hAnsi="TimesNewRomanPSMT" w:cs="Times New Roman"/>
                      <w:color w:val="000000"/>
                      <w:kern w:val="0"/>
                      <w14:ligatures w14:val="none"/>
                    </w:rPr>
                  </w:rPrChange>
                </w:rPr>
                <w:t>h</w:t>
              </w:r>
              <w:r w:rsidRPr="00CA691D">
                <w:rPr>
                  <w:rFonts w:ascii="Times New Roman" w:eastAsia="Times New Roman" w:hAnsi="Times New Roman" w:cs="Times New Roman"/>
                  <w:color w:val="000000"/>
                  <w:kern w:val="0"/>
                  <w:sz w:val="24"/>
                  <w:szCs w:val="24"/>
                  <w14:ligatures w14:val="none"/>
                  <w:rPrChange w:id="6349"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6350"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6351" w:author="Administrator" w:date="2025-10-28T17:49:00Z" w16du:dateUtc="2025-10-28T10:49:00Z">
                    <w:rPr>
                      <w:rFonts w:ascii="Calibri" w:eastAsia="Times New Roman" w:hAnsi="Calibri" w:cs="Calibri"/>
                      <w:color w:val="000000"/>
                      <w:kern w:val="0"/>
                      <w14:ligatures w14:val="none"/>
                    </w:rPr>
                  </w:rPrChange>
                </w:rPr>
                <w:t>đượ</w:t>
              </w:r>
              <w:r w:rsidRPr="00CA691D">
                <w:rPr>
                  <w:rFonts w:ascii="Times New Roman" w:eastAsia="Times New Roman" w:hAnsi="Times New Roman" w:cs="Times New Roman"/>
                  <w:color w:val="000000"/>
                  <w:kern w:val="0"/>
                  <w:sz w:val="24"/>
                  <w:szCs w:val="24"/>
                  <w14:ligatures w14:val="none"/>
                  <w:rPrChange w:id="6352" w:author="Administrator" w:date="2025-10-28T17:49:00Z" w16du:dateUtc="2025-10-28T10:49:00Z">
                    <w:rPr>
                      <w:rFonts w:ascii="TimesNewRomanPSMT" w:eastAsia="Times New Roman" w:hAnsi="TimesNewRomanPSMT" w:cs="Times New Roman"/>
                      <w:color w:val="000000"/>
                      <w:kern w:val="0"/>
                      <w14:ligatures w14:val="none"/>
                    </w:rPr>
                  </w:rPrChange>
                </w:rPr>
                <w:t>c giao.</w:t>
              </w:r>
            </w:ins>
          </w:p>
          <w:p w14:paraId="44811C2E" w14:textId="77777777" w:rsidR="00906222" w:rsidRDefault="00CA691D" w:rsidP="00A3338D">
            <w:pPr>
              <w:pStyle w:val="Vnbnnidung0"/>
              <w:tabs>
                <w:tab w:val="left" w:pos="1996"/>
              </w:tabs>
              <w:spacing w:after="0" w:line="240" w:lineRule="auto"/>
              <w:ind w:firstLine="0"/>
              <w:jc w:val="both"/>
              <w:rPr>
                <w:ins w:id="6353" w:author="Administrator" w:date="2025-10-28T18:02:00Z" w16du:dateUtc="2025-10-28T11:02:00Z"/>
                <w:rFonts w:ascii="Times New Roman" w:eastAsia="Times New Roman" w:hAnsi="Times New Roman" w:cs="Times New Roman"/>
                <w:color w:val="000000"/>
                <w:kern w:val="0"/>
                <w:sz w:val="24"/>
                <w:szCs w:val="24"/>
                <w14:ligatures w14:val="none"/>
              </w:rPr>
            </w:pPr>
            <w:ins w:id="6354" w:author="Administrator" w:date="2025-10-28T17:46:00Z" w16du:dateUtc="2025-10-28T10:46:00Z">
              <w:r w:rsidRPr="00CA691D">
                <w:rPr>
                  <w:rFonts w:ascii="Times New Roman" w:eastAsia="Times New Roman" w:hAnsi="Times New Roman" w:cs="Times New Roman"/>
                  <w:b/>
                  <w:bCs/>
                  <w:color w:val="000000"/>
                  <w:kern w:val="0"/>
                  <w:sz w:val="24"/>
                  <w:szCs w:val="24"/>
                  <w14:ligatures w14:val="none"/>
                  <w:rPrChange w:id="6355"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7. </w:t>
              </w:r>
              <w:r w:rsidRPr="00CA691D">
                <w:rPr>
                  <w:rFonts w:ascii="Times New Roman" w:eastAsia="Times New Roman" w:hAnsi="Times New Roman" w:cs="Times New Roman"/>
                  <w:color w:val="000000"/>
                  <w:kern w:val="0"/>
                  <w:sz w:val="24"/>
                  <w:szCs w:val="24"/>
                  <w14:ligatures w14:val="none"/>
                  <w:rPrChange w:id="6356" w:author="Administrator" w:date="2025-10-28T17:49:00Z" w16du:dateUtc="2025-10-28T10:49:00Z">
                    <w:rPr>
                      <w:rFonts w:ascii="TimesNewRomanPSMT" w:eastAsia="Times New Roman" w:hAnsi="TimesNewRomanPSMT" w:cs="Times New Roman"/>
                      <w:color w:val="000000"/>
                      <w:kern w:val="0"/>
                      <w14:ligatures w14:val="none"/>
                    </w:rPr>
                  </w:rPrChange>
                </w:rPr>
                <w:t>S</w:t>
              </w:r>
              <w:r w:rsidRPr="00CA691D">
                <w:rPr>
                  <w:rFonts w:ascii="Times New Roman" w:eastAsia="Times New Roman" w:hAnsi="Times New Roman" w:cs="Times New Roman"/>
                  <w:color w:val="000000"/>
                  <w:kern w:val="0"/>
                  <w:sz w:val="24"/>
                  <w:szCs w:val="24"/>
                  <w14:ligatures w14:val="none"/>
                  <w:rPrChange w:id="6357"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6358" w:author="Administrator" w:date="2025-10-28T17:49:00Z" w16du:dateUtc="2025-10-28T10:49:00Z">
                    <w:rPr>
                      <w:rFonts w:ascii="TimesNewRomanPSMT" w:eastAsia="Times New Roman" w:hAnsi="TimesNewRomanPSMT" w:cs="Times New Roman"/>
                      <w:color w:val="000000"/>
                      <w:kern w:val="0"/>
                      <w14:ligatures w14:val="none"/>
                    </w:rPr>
                  </w:rPrChange>
                </w:rPr>
                <w:t xml:space="preserve">a </w:t>
              </w:r>
              <w:r w:rsidRPr="00CA691D">
                <w:rPr>
                  <w:rFonts w:ascii="Times New Roman" w:eastAsia="Times New Roman" w:hAnsi="Times New Roman" w:cs="Times New Roman"/>
                  <w:color w:val="000000"/>
                  <w:kern w:val="0"/>
                  <w:sz w:val="24"/>
                  <w:szCs w:val="24"/>
                  <w14:ligatures w14:val="none"/>
                  <w:rPrChange w:id="6359" w:author="Administrator" w:date="2025-10-28T17:49:00Z" w16du:dateUtc="2025-10-28T10:49:00Z">
                    <w:rPr>
                      <w:rFonts w:ascii="Calibri" w:eastAsia="Times New Roman" w:hAnsi="Calibri" w:cs="Calibri"/>
                      <w:color w:val="000000"/>
                      <w:kern w:val="0"/>
                      <w14:ligatures w14:val="none"/>
                    </w:rPr>
                  </w:rPrChange>
                </w:rPr>
                <w:t>đổ</w:t>
              </w:r>
              <w:r w:rsidRPr="00CA691D">
                <w:rPr>
                  <w:rFonts w:ascii="Times New Roman" w:eastAsia="Times New Roman" w:hAnsi="Times New Roman" w:cs="Times New Roman"/>
                  <w:color w:val="000000"/>
                  <w:kern w:val="0"/>
                  <w:sz w:val="24"/>
                  <w:szCs w:val="24"/>
                  <w14:ligatures w14:val="none"/>
                  <w:rPrChange w:id="6360" w:author="Administrator" w:date="2025-10-28T17:49:00Z" w16du:dateUtc="2025-10-28T10:49:00Z">
                    <w:rPr>
                      <w:rFonts w:ascii="TimesNewRomanPSMT" w:eastAsia="Times New Roman" w:hAnsi="TimesNewRomanPSMT" w:cs="Times New Roman"/>
                      <w:color w:val="000000"/>
                      <w:kern w:val="0"/>
                      <w14:ligatures w14:val="none"/>
                    </w:rPr>
                  </w:rPrChange>
                </w:rPr>
                <w:t>i, b</w:t>
              </w:r>
              <w:r w:rsidRPr="00CA691D">
                <w:rPr>
                  <w:rFonts w:ascii="Times New Roman" w:eastAsia="Times New Roman" w:hAnsi="Times New Roman" w:cs="Times New Roman"/>
                  <w:color w:val="000000"/>
                  <w:kern w:val="0"/>
                  <w:sz w:val="24"/>
                  <w:szCs w:val="24"/>
                  <w14:ligatures w14:val="none"/>
                  <w:rPrChange w:id="6361"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6362" w:author="Administrator" w:date="2025-10-28T17:49:00Z" w16du:dateUtc="2025-10-28T10:49:00Z">
                    <w:rPr>
                      <w:rFonts w:ascii="TimesNewRomanPSMT" w:eastAsia="Times New Roman" w:hAnsi="TimesNewRomanPSMT" w:cs="Times New Roman"/>
                      <w:color w:val="000000"/>
                      <w:kern w:val="0"/>
                      <w14:ligatures w14:val="none"/>
                    </w:rPr>
                  </w:rPrChange>
                </w:rPr>
                <w:t xml:space="preserve"> sung kho</w:t>
              </w:r>
              <w:r w:rsidRPr="00CA691D">
                <w:rPr>
                  <w:rFonts w:ascii="Times New Roman" w:eastAsia="Times New Roman" w:hAnsi="Times New Roman" w:cs="Times New Roman"/>
                  <w:color w:val="000000"/>
                  <w:kern w:val="0"/>
                  <w:sz w:val="24"/>
                  <w:szCs w:val="24"/>
                  <w14:ligatures w14:val="none"/>
                  <w:rPrChange w:id="636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364" w:author="Administrator" w:date="2025-10-28T17:49:00Z" w16du:dateUtc="2025-10-28T10:49:00Z">
                    <w:rPr>
                      <w:rFonts w:ascii="TimesNewRomanPSMT" w:eastAsia="Times New Roman" w:hAnsi="TimesNewRomanPSMT" w:cs="Times New Roman"/>
                      <w:color w:val="000000"/>
                      <w:kern w:val="0"/>
                      <w14:ligatures w14:val="none"/>
                    </w:rPr>
                  </w:rPrChange>
                </w:rPr>
                <w:t xml:space="preserve">n 14 </w:t>
              </w:r>
              <w:r w:rsidRPr="00CA691D">
                <w:rPr>
                  <w:rFonts w:ascii="Times New Roman" w:eastAsia="Times New Roman" w:hAnsi="Times New Roman" w:cs="Times New Roman"/>
                  <w:color w:val="000000"/>
                  <w:kern w:val="0"/>
                  <w:sz w:val="24"/>
                  <w:szCs w:val="24"/>
                  <w14:ligatures w14:val="none"/>
                  <w:rPrChange w:id="6365"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6366"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6367"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6368" w:author="Administrator" w:date="2025-10-28T17:49:00Z" w16du:dateUtc="2025-10-28T10:49:00Z">
                    <w:rPr>
                      <w:rFonts w:ascii="TimesNewRomanPSMT" w:eastAsia="Times New Roman" w:hAnsi="TimesNewRomanPSMT" w:cs="Times New Roman"/>
                      <w:color w:val="000000"/>
                      <w:kern w:val="0"/>
                      <w14:ligatures w14:val="none"/>
                    </w:rPr>
                  </w:rPrChange>
                </w:rPr>
                <w:t>u 24 [Tr</w:t>
              </w:r>
              <w:r w:rsidRPr="00CA691D">
                <w:rPr>
                  <w:rFonts w:ascii="Times New Roman" w:eastAsia="Times New Roman" w:hAnsi="Times New Roman" w:cs="Times New Roman"/>
                  <w:color w:val="000000"/>
                  <w:kern w:val="0"/>
                  <w:sz w:val="24"/>
                  <w:szCs w:val="24"/>
                  <w14:ligatures w14:val="none"/>
                  <w:rPrChange w:id="6369"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6370" w:author="Administrator" w:date="2025-10-28T17:49:00Z" w16du:dateUtc="2025-10-28T10:49:00Z">
                    <w:rPr>
                      <w:rFonts w:ascii="TimesNewRomanPSMT" w:eastAsia="Times New Roman" w:hAnsi="TimesNewRomanPSMT" w:cs="Times New Roman"/>
                      <w:color w:val="000000"/>
                      <w:kern w:val="0"/>
                      <w14:ligatures w14:val="none"/>
                    </w:rPr>
                  </w:rPrChange>
                </w:rPr>
                <w:t>ch nhi</w:t>
              </w:r>
              <w:r w:rsidRPr="00CA691D">
                <w:rPr>
                  <w:rFonts w:ascii="Times New Roman" w:eastAsia="Times New Roman" w:hAnsi="Times New Roman" w:cs="Times New Roman"/>
                  <w:color w:val="000000"/>
                  <w:kern w:val="0"/>
                  <w:sz w:val="24"/>
                  <w:szCs w:val="24"/>
                  <w14:ligatures w14:val="none"/>
                  <w:rPrChange w:id="6371"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372" w:author="Administrator" w:date="2025-10-28T17:49:00Z" w16du:dateUtc="2025-10-28T10:49:00Z">
                    <w:rPr>
                      <w:rFonts w:ascii="TimesNewRomanPSMT" w:eastAsia="Times New Roman" w:hAnsi="TimesNewRomanPSMT" w:cs="Times New Roman"/>
                      <w:color w:val="000000"/>
                      <w:kern w:val="0"/>
                      <w14:ligatures w14:val="none"/>
                    </w:rPr>
                  </w:rPrChange>
                </w:rPr>
                <w:t>m c</w:t>
              </w:r>
              <w:r w:rsidRPr="00CA691D">
                <w:rPr>
                  <w:rFonts w:ascii="Times New Roman" w:eastAsia="Times New Roman" w:hAnsi="Times New Roman" w:cs="Times New Roman"/>
                  <w:color w:val="000000"/>
                  <w:kern w:val="0"/>
                  <w:sz w:val="24"/>
                  <w:szCs w:val="24"/>
                  <w14:ligatures w14:val="none"/>
                  <w:rPrChange w:id="637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374" w:author="Administrator" w:date="2025-10-28T17:49:00Z" w16du:dateUtc="2025-10-28T10:49:00Z">
                    <w:rPr>
                      <w:rFonts w:ascii="TimesNewRomanPSMT" w:eastAsia="Times New Roman" w:hAnsi="TimesNewRomanPSMT" w:cs="Times New Roman"/>
                      <w:color w:val="000000"/>
                      <w:kern w:val="0"/>
                      <w14:ligatures w14:val="none"/>
                    </w:rPr>
                  </w:rPrChange>
                </w:rPr>
                <w:t>a ch</w:t>
              </w:r>
              <w:r w:rsidRPr="00CA691D">
                <w:rPr>
                  <w:rFonts w:ascii="Times New Roman" w:eastAsia="Times New Roman" w:hAnsi="Times New Roman" w:cs="Times New Roman"/>
                  <w:color w:val="000000"/>
                  <w:kern w:val="0"/>
                  <w:sz w:val="24"/>
                  <w:szCs w:val="24"/>
                  <w14:ligatures w14:val="none"/>
                  <w:rPrChange w:id="6375"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376"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637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378"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6379"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6380" w:author="Administrator" w:date="2025-10-28T17:49:00Z" w16du:dateUtc="2025-10-28T10:49:00Z">
                    <w:rPr>
                      <w:rFonts w:ascii="TimesNewRomanPSMT" w:eastAsia="Times New Roman" w:hAnsi="TimesNewRomanPSMT" w:cs="Times New Roman"/>
                      <w:color w:val="000000"/>
                      <w:kern w:val="0"/>
                      <w14:ligatures w14:val="none"/>
                    </w:rPr>
                  </w:rPrChange>
                </w:rPr>
                <w:t>n, khu</w:t>
              </w:r>
            </w:ins>
            <w:ins w:id="6381"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382"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383" w:author="Administrator" w:date="2025-10-28T17:49:00Z" w16du:dateUtc="2025-10-28T10:49:00Z">
                    <w:rPr>
                      <w:rFonts w:ascii="TimesNewRomanPSMT" w:eastAsia="Times New Roman" w:hAnsi="TimesNewRomanPSMT" w:cs="Times New Roman"/>
                      <w:color w:val="000000"/>
                      <w:kern w:val="0"/>
                      <w14:ligatures w14:val="none"/>
                    </w:rPr>
                  </w:rPrChange>
                </w:rPr>
                <w:t xml:space="preserve">neo </w:t>
              </w:r>
              <w:r w:rsidRPr="00CA691D">
                <w:rPr>
                  <w:rFonts w:ascii="Times New Roman" w:eastAsia="Times New Roman" w:hAnsi="Times New Roman" w:cs="Times New Roman"/>
                  <w:color w:val="000000"/>
                  <w:kern w:val="0"/>
                  <w:sz w:val="24"/>
                  <w:szCs w:val="24"/>
                  <w14:ligatures w14:val="none"/>
                  <w:rPrChange w:id="6384"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6385" w:author="Administrator" w:date="2025-10-28T17:49:00Z" w16du:dateUtc="2025-10-28T10:49:00Z">
                    <w:rPr>
                      <w:rFonts w:ascii="TimesNewRomanPSMT" w:eastAsia="Times New Roman" w:hAnsi="TimesNewRomanPSMT" w:cs="Times New Roman"/>
                      <w:color w:val="000000"/>
                      <w:kern w:val="0"/>
                      <w14:ligatures w14:val="none"/>
                    </w:rPr>
                  </w:rPrChange>
                </w:rPr>
                <w:t>u, ng</w:t>
              </w:r>
              <w:r w:rsidRPr="00CA691D">
                <w:rPr>
                  <w:rFonts w:ascii="Times New Roman" w:eastAsia="Times New Roman" w:hAnsi="Times New Roman" w:cs="Times New Roman"/>
                  <w:color w:val="000000"/>
                  <w:kern w:val="0"/>
                  <w:sz w:val="24"/>
                  <w:szCs w:val="24"/>
                  <w14:ligatures w14:val="none"/>
                  <w:rPrChange w:id="6386" w:author="Administrator" w:date="2025-10-28T17:49:00Z" w16du:dateUtc="2025-10-28T10:49:00Z">
                    <w:rPr>
                      <w:rFonts w:ascii="Calibri" w:eastAsia="Times New Roman" w:hAnsi="Calibri" w:cs="Calibri"/>
                      <w:color w:val="000000"/>
                      <w:kern w:val="0"/>
                      <w14:ligatures w14:val="none"/>
                    </w:rPr>
                  </w:rPrChange>
                </w:rPr>
                <w:t>ườ</w:t>
              </w:r>
              <w:r w:rsidRPr="00CA691D">
                <w:rPr>
                  <w:rFonts w:ascii="Times New Roman" w:eastAsia="Times New Roman" w:hAnsi="Times New Roman" w:cs="Times New Roman"/>
                  <w:color w:val="000000"/>
                  <w:kern w:val="0"/>
                  <w:sz w:val="24"/>
                  <w:szCs w:val="24"/>
                  <w14:ligatures w14:val="none"/>
                  <w:rPrChange w:id="6387" w:author="Administrator" w:date="2025-10-28T17:49:00Z" w16du:dateUtc="2025-10-28T10:49:00Z">
                    <w:rPr>
                      <w:rFonts w:ascii="TimesNewRomanPSMT" w:eastAsia="Times New Roman" w:hAnsi="TimesNewRomanPSMT" w:cs="Times New Roman"/>
                      <w:color w:val="000000"/>
                      <w:kern w:val="0"/>
                      <w14:ligatures w14:val="none"/>
                    </w:rPr>
                  </w:rPrChange>
                </w:rPr>
                <w:t>i qu</w:t>
              </w:r>
              <w:r w:rsidRPr="00CA691D">
                <w:rPr>
                  <w:rFonts w:ascii="Times New Roman" w:eastAsia="Times New Roman" w:hAnsi="Times New Roman" w:cs="Times New Roman"/>
                  <w:color w:val="000000"/>
                  <w:kern w:val="0"/>
                  <w:sz w:val="24"/>
                  <w:szCs w:val="24"/>
                  <w14:ligatures w14:val="none"/>
                  <w:rPrChange w:id="638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389"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6390"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6391" w:author="Administrator" w:date="2025-10-28T17:49:00Z" w16du:dateUtc="2025-10-28T10:49:00Z">
                    <w:rPr>
                      <w:rFonts w:ascii="TimesNewRomanPSMT" w:eastAsia="Times New Roman" w:hAnsi="TimesNewRomanPSMT" w:cs="Times New Roman"/>
                      <w:color w:val="000000"/>
                      <w:kern w:val="0"/>
                      <w14:ligatures w14:val="none"/>
                    </w:rPr>
                  </w:rPrChange>
                </w:rPr>
                <w:t xml:space="preserve"> khai th</w:t>
              </w:r>
              <w:r w:rsidRPr="00CA691D">
                <w:rPr>
                  <w:rFonts w:ascii="Times New Roman" w:eastAsia="Times New Roman" w:hAnsi="Times New Roman" w:cs="Times New Roman"/>
                  <w:color w:val="000000"/>
                  <w:kern w:val="0"/>
                  <w:sz w:val="24"/>
                  <w:szCs w:val="24"/>
                  <w14:ligatures w14:val="none"/>
                  <w:rPrChange w:id="6392"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6393" w:author="Administrator" w:date="2025-10-28T17:49:00Z" w16du:dateUtc="2025-10-28T10:49:00Z">
                    <w:rPr>
                      <w:rFonts w:ascii="TimesNewRomanPSMT" w:eastAsia="Times New Roman" w:hAnsi="TimesNewRomanPSMT" w:cs="Times New Roman"/>
                      <w:color w:val="000000"/>
                      <w:kern w:val="0"/>
                      <w14:ligatures w14:val="none"/>
                    </w:rPr>
                  </w:rPrChange>
                </w:rPr>
                <w:t>c c</w:t>
              </w:r>
              <w:r w:rsidRPr="00CA691D">
                <w:rPr>
                  <w:rFonts w:ascii="Times New Roman" w:eastAsia="Times New Roman" w:hAnsi="Times New Roman" w:cs="Times New Roman"/>
                  <w:color w:val="000000"/>
                  <w:kern w:val="0"/>
                  <w:sz w:val="24"/>
                  <w:szCs w:val="24"/>
                  <w14:ligatures w14:val="none"/>
                  <w:rPrChange w:id="639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395"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6396"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6397"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6398"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399"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6400"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401"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6402"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403"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6404"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6405" w:author="Administrator" w:date="2025-10-28T17:49:00Z" w16du:dateUtc="2025-10-28T10:49:00Z">
                    <w:rPr>
                      <w:rFonts w:ascii="TimesNewRomanPSMT" w:eastAsia="Times New Roman" w:hAnsi="TimesNewRomanPSMT" w:cs="Times New Roman"/>
                      <w:color w:val="000000"/>
                      <w:kern w:val="0"/>
                      <w14:ligatures w14:val="none"/>
                    </w:rPr>
                  </w:rPrChange>
                </w:rPr>
                <w:t>u]</w:t>
              </w:r>
            </w:ins>
          </w:p>
          <w:p w14:paraId="2CE9FA91" w14:textId="77777777" w:rsidR="00906222" w:rsidRDefault="00CA691D" w:rsidP="00A3338D">
            <w:pPr>
              <w:pStyle w:val="Vnbnnidung0"/>
              <w:tabs>
                <w:tab w:val="left" w:pos="1996"/>
              </w:tabs>
              <w:spacing w:after="0" w:line="240" w:lineRule="auto"/>
              <w:ind w:firstLine="0"/>
              <w:jc w:val="both"/>
              <w:rPr>
                <w:ins w:id="6406" w:author="Administrator" w:date="2025-10-28T18:02:00Z" w16du:dateUtc="2025-10-28T11:02:00Z"/>
                <w:rFonts w:ascii="Times New Roman" w:eastAsia="Times New Roman" w:hAnsi="Times New Roman" w:cs="Times New Roman"/>
                <w:i/>
                <w:iCs/>
                <w:color w:val="000000"/>
                <w:kern w:val="0"/>
                <w:sz w:val="24"/>
                <w:szCs w:val="24"/>
                <w14:ligatures w14:val="none"/>
              </w:rPr>
            </w:pPr>
            <w:ins w:id="6407"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408" w:author="Administrator" w:date="2025-10-28T17:49:00Z" w16du:dateUtc="2025-10-28T10:49:00Z">
                    <w:rPr>
                      <w:rFonts w:ascii="TimesNewRomanPSMT" w:eastAsia="Times New Roman" w:hAnsi="TimesNewRomanPSMT" w:cs="Times New Roman"/>
                      <w:color w:val="000000"/>
                      <w:kern w:val="0"/>
                      <w14:ligatures w14:val="none"/>
                    </w:rPr>
                  </w:rPrChange>
                </w:rPr>
                <w:t>- Theo n</w:t>
              </w:r>
              <w:r w:rsidRPr="00CA691D">
                <w:rPr>
                  <w:rFonts w:ascii="Times New Roman" w:eastAsia="Times New Roman" w:hAnsi="Times New Roman" w:cs="Times New Roman"/>
                  <w:color w:val="000000"/>
                  <w:kern w:val="0"/>
                  <w:sz w:val="24"/>
                  <w:szCs w:val="24"/>
                  <w14:ligatures w14:val="none"/>
                  <w:rPrChange w:id="640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410" w:author="Administrator" w:date="2025-10-28T17:49:00Z" w16du:dateUtc="2025-10-28T10:49:00Z">
                    <w:rPr>
                      <w:rFonts w:ascii="TimesNewRomanPSMT" w:eastAsia="Times New Roman" w:hAnsi="TimesNewRomanPSMT" w:cs="Times New Roman"/>
                      <w:color w:val="000000"/>
                      <w:kern w:val="0"/>
                      <w14:ligatures w14:val="none"/>
                    </w:rPr>
                  </w:rPrChange>
                </w:rPr>
                <w:t>i dung d</w:t>
              </w:r>
              <w:r w:rsidRPr="00CA691D">
                <w:rPr>
                  <w:rFonts w:ascii="Times New Roman" w:eastAsia="Times New Roman" w:hAnsi="Times New Roman" w:cs="Times New Roman"/>
                  <w:color w:val="000000"/>
                  <w:kern w:val="0"/>
                  <w:sz w:val="24"/>
                  <w:szCs w:val="24"/>
                  <w14:ligatures w14:val="none"/>
                  <w:rPrChange w:id="6411"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6412"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641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414"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6415"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6416"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6417"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6418" w:author="Administrator" w:date="2025-10-28T17:49:00Z" w16du:dateUtc="2025-10-28T10:49:00Z">
                    <w:rPr>
                      <w:rFonts w:ascii="TimesNewRomanPSMT" w:eastAsia="Times New Roman" w:hAnsi="TimesNewRomanPSMT" w:cs="Times New Roman"/>
                      <w:color w:val="000000"/>
                      <w:kern w:val="0"/>
                      <w14:ligatures w14:val="none"/>
                    </w:rPr>
                  </w:rPrChange>
                </w:rPr>
                <w:t>:</w:t>
              </w:r>
              <w:r w:rsidRPr="00CA691D">
                <w:rPr>
                  <w:rFonts w:ascii="Times New Roman" w:eastAsia="Times New Roman" w:hAnsi="Times New Roman" w:cs="Times New Roman" w:hint="eastAsia"/>
                  <w:i/>
                  <w:iCs/>
                  <w:color w:val="000000"/>
                  <w:kern w:val="0"/>
                  <w:sz w:val="24"/>
                  <w:szCs w:val="24"/>
                  <w14:ligatures w14:val="none"/>
                  <w:rPrChange w:id="6419"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6420" w:author="Administrator" w:date="2025-10-28T17:49:00Z" w16du:dateUtc="2025-10-28T10:49:00Z">
                    <w:rPr>
                      <w:rFonts w:ascii="TimesNewRomanPS-ItalicMT" w:eastAsia="Times New Roman" w:hAnsi="TimesNewRomanPS-ItalicMT" w:cs="Times New Roman"/>
                      <w:i/>
                      <w:iCs/>
                      <w:color w:val="000000"/>
                      <w:kern w:val="0"/>
                      <w14:ligatures w14:val="none"/>
                    </w:rPr>
                  </w:rPrChange>
                </w:rPr>
                <w:t>14. Ti</w:t>
              </w:r>
              <w:r w:rsidRPr="00CA691D">
                <w:rPr>
                  <w:rFonts w:ascii="Times New Roman" w:eastAsia="Times New Roman" w:hAnsi="Times New Roman" w:cs="Times New Roman"/>
                  <w:i/>
                  <w:iCs/>
                  <w:color w:val="000000"/>
                  <w:kern w:val="0"/>
                  <w:sz w:val="24"/>
                  <w:szCs w:val="24"/>
                  <w14:ligatures w14:val="none"/>
                  <w:rPrChange w:id="6421"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6422" w:author="Administrator" w:date="2025-10-28T17:49:00Z" w16du:dateUtc="2025-10-28T10:49:00Z">
                    <w:rPr>
                      <w:rFonts w:ascii="TimesNewRomanPS-ItalicMT" w:eastAsia="Times New Roman" w:hAnsi="TimesNewRomanPS-ItalicMT" w:cs="Times New Roman"/>
                      <w:i/>
                      <w:iCs/>
                      <w:color w:val="000000"/>
                      <w:kern w:val="0"/>
                      <w14:ligatures w14:val="none"/>
                    </w:rPr>
                  </w:rPrChange>
                </w:rPr>
                <w:t>p nh</w:t>
              </w:r>
              <w:r w:rsidRPr="00CA691D">
                <w:rPr>
                  <w:rFonts w:ascii="Times New Roman" w:eastAsia="Times New Roman" w:hAnsi="Times New Roman" w:cs="Times New Roman"/>
                  <w:i/>
                  <w:iCs/>
                  <w:color w:val="000000"/>
                  <w:kern w:val="0"/>
                  <w:sz w:val="24"/>
                  <w:szCs w:val="24"/>
                  <w14:ligatures w14:val="none"/>
                  <w:rPrChange w:id="6423" w:author="Administrator" w:date="2025-10-28T17:49:00Z" w16du:dateUtc="2025-10-28T10:49:00Z">
                    <w:rPr>
                      <w:rFonts w:ascii="Calibri" w:eastAsia="Times New Roman" w:hAnsi="Calibri" w:cs="Calibri"/>
                      <w:i/>
                      <w:iCs/>
                      <w:color w:val="000000"/>
                      <w:kern w:val="0"/>
                      <w14:ligatures w14:val="none"/>
                    </w:rPr>
                  </w:rPrChange>
                </w:rPr>
                <w:t>ậ</w:t>
              </w:r>
              <w:r w:rsidRPr="00CA691D">
                <w:rPr>
                  <w:rFonts w:ascii="Times New Roman" w:eastAsia="Times New Roman" w:hAnsi="Times New Roman" w:cs="Times New Roman"/>
                  <w:i/>
                  <w:iCs/>
                  <w:color w:val="000000"/>
                  <w:kern w:val="0"/>
                  <w:sz w:val="24"/>
                  <w:szCs w:val="24"/>
                  <w14:ligatures w14:val="none"/>
                  <w:rPrChange w:id="6424" w:author="Administrator" w:date="2025-10-28T17:49:00Z" w16du:dateUtc="2025-10-28T10:49:00Z">
                    <w:rPr>
                      <w:rFonts w:ascii="TimesNewRomanPS-ItalicMT" w:eastAsia="Times New Roman" w:hAnsi="TimesNewRomanPS-ItalicMT" w:cs="Times New Roman"/>
                      <w:i/>
                      <w:iCs/>
                      <w:color w:val="000000"/>
                      <w:kern w:val="0"/>
                      <w14:ligatures w14:val="none"/>
                    </w:rPr>
                  </w:rPrChange>
                </w:rPr>
                <w:t>n, b</w:t>
              </w:r>
              <w:r w:rsidRPr="00CA691D">
                <w:rPr>
                  <w:rFonts w:ascii="Times New Roman" w:eastAsia="Times New Roman" w:hAnsi="Times New Roman" w:cs="Times New Roman"/>
                  <w:i/>
                  <w:iCs/>
                  <w:color w:val="000000"/>
                  <w:kern w:val="0"/>
                  <w:sz w:val="24"/>
                  <w:szCs w:val="24"/>
                  <w14:ligatures w14:val="none"/>
                  <w:rPrChange w:id="6425"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426" w:author="Administrator" w:date="2025-10-28T17:49:00Z" w16du:dateUtc="2025-10-28T10:49:00Z">
                    <w:rPr>
                      <w:rFonts w:ascii="TimesNewRomanPS-ItalicMT" w:eastAsia="Times New Roman" w:hAnsi="TimesNewRomanPS-ItalicMT" w:cs="Times New Roman"/>
                      <w:i/>
                      <w:iCs/>
                      <w:color w:val="000000"/>
                      <w:kern w:val="0"/>
                      <w14:ligatures w14:val="none"/>
                    </w:rPr>
                  </w:rPrChange>
                </w:rPr>
                <w:t>o qu</w:t>
              </w:r>
              <w:r w:rsidRPr="00CA691D">
                <w:rPr>
                  <w:rFonts w:ascii="Times New Roman" w:eastAsia="Times New Roman" w:hAnsi="Times New Roman" w:cs="Times New Roman"/>
                  <w:i/>
                  <w:iCs/>
                  <w:color w:val="000000"/>
                  <w:kern w:val="0"/>
                  <w:sz w:val="24"/>
                  <w:szCs w:val="24"/>
                  <w14:ligatures w14:val="none"/>
                  <w:rPrChange w:id="6427"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428" w:author="Administrator" w:date="2025-10-28T17:49:00Z" w16du:dateUtc="2025-10-28T10:49:00Z">
                    <w:rPr>
                      <w:rFonts w:ascii="TimesNewRomanPS-ItalicMT" w:eastAsia="Times New Roman" w:hAnsi="TimesNewRomanPS-ItalicMT" w:cs="Times New Roman"/>
                      <w:i/>
                      <w:iCs/>
                      <w:color w:val="000000"/>
                      <w:kern w:val="0"/>
                      <w14:ligatures w14:val="none"/>
                    </w:rPr>
                  </w:rPrChange>
                </w:rPr>
                <w:t>n danh</w:t>
              </w:r>
            </w:ins>
            <w:ins w:id="6429" w:author="Administrator" w:date="2025-10-28T18:02:00Z" w16du:dateUtc="2025-10-28T11:02:00Z">
              <w:r w:rsidR="00906222">
                <w:rPr>
                  <w:rFonts w:ascii="Times New Roman" w:eastAsia="Times New Roman" w:hAnsi="Times New Roman" w:cs="Times New Roman"/>
                  <w:i/>
                  <w:iCs/>
                  <w:color w:val="000000"/>
                  <w:kern w:val="0"/>
                  <w:sz w:val="24"/>
                  <w:szCs w:val="24"/>
                  <w14:ligatures w14:val="none"/>
                </w:rPr>
                <w:t xml:space="preserve"> </w:t>
              </w:r>
            </w:ins>
            <w:ins w:id="6430"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431" w:author="Administrator" w:date="2025-10-28T17:49:00Z" w16du:dateUtc="2025-10-28T10:49:00Z">
                    <w:rPr>
                      <w:rFonts w:ascii="TimesNewRomanPS-ItalicMT" w:eastAsia="Times New Roman" w:hAnsi="TimesNewRomanPS-ItalicMT" w:cs="Times New Roman"/>
                      <w:i/>
                      <w:iCs/>
                      <w:color w:val="000000"/>
                      <w:kern w:val="0"/>
                      <w14:ligatures w14:val="none"/>
                    </w:rPr>
                  </w:rPrChange>
                </w:rPr>
                <w:t>s</w:t>
              </w:r>
              <w:r w:rsidRPr="00CA691D">
                <w:rPr>
                  <w:rFonts w:ascii="Times New Roman" w:eastAsia="Times New Roman" w:hAnsi="Times New Roman" w:cs="Times New Roman"/>
                  <w:i/>
                  <w:iCs/>
                  <w:color w:val="000000"/>
                  <w:kern w:val="0"/>
                  <w:sz w:val="24"/>
                  <w:szCs w:val="24"/>
                  <w14:ligatures w14:val="none"/>
                  <w:rPrChange w:id="6432"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433" w:author="Administrator" w:date="2025-10-28T17:49:00Z" w16du:dateUtc="2025-10-28T10:49:00Z">
                    <w:rPr>
                      <w:rFonts w:ascii="TimesNewRomanPS-ItalicMT" w:eastAsia="Times New Roman" w:hAnsi="TimesNewRomanPS-ItalicMT" w:cs="Times New Roman"/>
                      <w:i/>
                      <w:iCs/>
                      <w:color w:val="000000"/>
                      <w:kern w:val="0"/>
                      <w14:ligatures w14:val="none"/>
                    </w:rPr>
                  </w:rPrChange>
                </w:rPr>
                <w:t>ch h</w:t>
              </w:r>
              <w:r w:rsidRPr="00CA691D">
                <w:rPr>
                  <w:rFonts w:ascii="Times New Roman" w:eastAsia="Times New Roman" w:hAnsi="Times New Roman" w:cs="Times New Roman"/>
                  <w:i/>
                  <w:iCs/>
                  <w:color w:val="000000"/>
                  <w:kern w:val="0"/>
                  <w:sz w:val="24"/>
                  <w:szCs w:val="24"/>
                  <w14:ligatures w14:val="none"/>
                  <w:rPrChange w:id="6434"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435" w:author="Administrator" w:date="2025-10-28T17:49:00Z" w16du:dateUtc="2025-10-28T10:49:00Z">
                    <w:rPr>
                      <w:rFonts w:ascii="TimesNewRomanPS-ItalicMT" w:eastAsia="Times New Roman" w:hAnsi="TimesNewRomanPS-ItalicMT" w:cs="Times New Roman"/>
                      <w:i/>
                      <w:iCs/>
                      <w:color w:val="000000"/>
                      <w:kern w:val="0"/>
                      <w14:ligatures w14:val="none"/>
                    </w:rPr>
                  </w:rPrChange>
                </w:rPr>
                <w:t>nh kh</w:t>
              </w:r>
              <w:r w:rsidRPr="00CA691D">
                <w:rPr>
                  <w:rFonts w:ascii="Times New Roman" w:eastAsia="Times New Roman" w:hAnsi="Times New Roman" w:cs="Times New Roman"/>
                  <w:i/>
                  <w:iCs/>
                  <w:color w:val="000000"/>
                  <w:kern w:val="0"/>
                  <w:sz w:val="24"/>
                  <w:szCs w:val="24"/>
                  <w14:ligatures w14:val="none"/>
                  <w:rPrChange w:id="6436"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437" w:author="Administrator" w:date="2025-10-28T17:49:00Z" w16du:dateUtc="2025-10-28T10:49:00Z">
                    <w:rPr>
                      <w:rFonts w:ascii="TimesNewRomanPS-ItalicMT" w:eastAsia="Times New Roman" w:hAnsi="TimesNewRomanPS-ItalicMT" w:cs="Times New Roman"/>
                      <w:i/>
                      <w:iCs/>
                      <w:color w:val="000000"/>
                      <w:kern w:val="0"/>
                      <w14:ligatures w14:val="none"/>
                    </w:rPr>
                  </w:rPrChange>
                </w:rPr>
                <w:t>ch do ng</w:t>
              </w:r>
              <w:r w:rsidRPr="00CA691D">
                <w:rPr>
                  <w:rFonts w:ascii="Times New Roman" w:eastAsia="Times New Roman" w:hAnsi="Times New Roman" w:cs="Times New Roman"/>
                  <w:i/>
                  <w:iCs/>
                  <w:color w:val="000000"/>
                  <w:kern w:val="0"/>
                  <w:sz w:val="24"/>
                  <w:szCs w:val="24"/>
                  <w14:ligatures w14:val="none"/>
                  <w:rPrChange w:id="6438" w:author="Administrator" w:date="2025-10-28T17:49:00Z" w16du:dateUtc="2025-10-28T10:49:00Z">
                    <w:rPr>
                      <w:rFonts w:ascii="Calibri" w:eastAsia="Times New Roman" w:hAnsi="Calibri" w:cs="Calibri"/>
                      <w:i/>
                      <w:iCs/>
                      <w:color w:val="000000"/>
                      <w:kern w:val="0"/>
                      <w14:ligatures w14:val="none"/>
                    </w:rPr>
                  </w:rPrChange>
                </w:rPr>
                <w:t>ườ</w:t>
              </w:r>
              <w:r w:rsidRPr="00CA691D">
                <w:rPr>
                  <w:rFonts w:ascii="Times New Roman" w:eastAsia="Times New Roman" w:hAnsi="Times New Roman" w:cs="Times New Roman"/>
                  <w:i/>
                  <w:iCs/>
                  <w:color w:val="000000"/>
                  <w:kern w:val="0"/>
                  <w:sz w:val="24"/>
                  <w:szCs w:val="24"/>
                  <w14:ligatures w14:val="none"/>
                  <w:rPrChange w:id="6439" w:author="Administrator" w:date="2025-10-28T17:49:00Z" w16du:dateUtc="2025-10-28T10:49:00Z">
                    <w:rPr>
                      <w:rFonts w:ascii="TimesNewRomanPS-ItalicMT" w:eastAsia="Times New Roman" w:hAnsi="TimesNewRomanPS-ItalicMT" w:cs="Times New Roman"/>
                      <w:i/>
                      <w:iCs/>
                      <w:color w:val="000000"/>
                      <w:kern w:val="0"/>
                      <w14:ligatures w14:val="none"/>
                    </w:rPr>
                  </w:rPrChange>
                </w:rPr>
                <w:t>i l</w:t>
              </w:r>
              <w:r w:rsidRPr="00CA691D">
                <w:rPr>
                  <w:rFonts w:ascii="Times New Roman" w:eastAsia="Times New Roman" w:hAnsi="Times New Roman" w:cs="Times New Roman"/>
                  <w:i/>
                  <w:iCs/>
                  <w:color w:val="000000"/>
                  <w:kern w:val="0"/>
                  <w:sz w:val="24"/>
                  <w:szCs w:val="24"/>
                  <w14:ligatures w14:val="none"/>
                  <w:rPrChange w:id="6440"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441" w:author="Administrator" w:date="2025-10-28T17:49:00Z" w16du:dateUtc="2025-10-28T10:49:00Z">
                    <w:rPr>
                      <w:rFonts w:ascii="TimesNewRomanPS-ItalicMT" w:eastAsia="Times New Roman" w:hAnsi="TimesNewRomanPS-ItalicMT" w:cs="Times New Roman"/>
                      <w:i/>
                      <w:iCs/>
                      <w:color w:val="000000"/>
                      <w:kern w:val="0"/>
                      <w14:ligatures w14:val="none"/>
                    </w:rPr>
                  </w:rPrChange>
                </w:rPr>
                <w:t>m th</w:t>
              </w:r>
              <w:r w:rsidRPr="00CA691D">
                <w:rPr>
                  <w:rFonts w:ascii="Times New Roman" w:eastAsia="Times New Roman" w:hAnsi="Times New Roman" w:cs="Times New Roman"/>
                  <w:i/>
                  <w:iCs/>
                  <w:color w:val="000000"/>
                  <w:kern w:val="0"/>
                  <w:sz w:val="24"/>
                  <w:szCs w:val="24"/>
                  <w14:ligatures w14:val="none"/>
                  <w:rPrChange w:id="6442"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443"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w:t>
              </w:r>
              <w:r w:rsidRPr="00CA691D">
                <w:rPr>
                  <w:rFonts w:ascii="Times New Roman" w:eastAsia="Times New Roman" w:hAnsi="Times New Roman" w:cs="Times New Roman"/>
                  <w:i/>
                  <w:iCs/>
                  <w:color w:val="000000"/>
                  <w:kern w:val="0"/>
                  <w:sz w:val="24"/>
                  <w:szCs w:val="24"/>
                  <w14:ligatures w14:val="none"/>
                  <w:rPrChange w:id="6444"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6445" w:author="Administrator" w:date="2025-10-28T17:49:00Z" w16du:dateUtc="2025-10-28T10:49:00Z">
                    <w:rPr>
                      <w:rFonts w:ascii="TimesNewRomanPS-ItalicMT" w:eastAsia="Times New Roman" w:hAnsi="TimesNewRomanPS-ItalicMT" w:cs="Times New Roman"/>
                      <w:i/>
                      <w:iCs/>
                      <w:color w:val="000000"/>
                      <w:kern w:val="0"/>
                      <w14:ligatures w14:val="none"/>
                    </w:rPr>
                  </w:rPrChange>
                </w:rPr>
                <w:t>c giao;</w:t>
              </w:r>
            </w:ins>
            <w:ins w:id="6446" w:author="Administrator" w:date="2025-10-28T18:02:00Z" w16du:dateUtc="2025-10-28T11:02:00Z">
              <w:r w:rsidR="00906222">
                <w:rPr>
                  <w:rFonts w:ascii="Times New Roman" w:eastAsia="Times New Roman" w:hAnsi="Times New Roman" w:cs="Times New Roman"/>
                  <w:i/>
                  <w:iCs/>
                  <w:color w:val="000000"/>
                  <w:kern w:val="0"/>
                  <w:sz w:val="24"/>
                  <w:szCs w:val="24"/>
                  <w14:ligatures w14:val="none"/>
                </w:rPr>
                <w:t xml:space="preserve"> </w:t>
              </w:r>
            </w:ins>
            <w:ins w:id="6447"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448" w:author="Administrator" w:date="2025-10-28T17:49:00Z" w16du:dateUtc="2025-10-28T10:49:00Z">
                    <w:rPr>
                      <w:rFonts w:ascii="TimesNewRomanPS-ItalicMT" w:eastAsia="Times New Roman" w:hAnsi="TimesNewRomanPS-ItalicMT" w:cs="Times New Roman"/>
                      <w:i/>
                      <w:iCs/>
                      <w:color w:val="000000"/>
                      <w:kern w:val="0"/>
                      <w14:ligatures w14:val="none"/>
                    </w:rPr>
                  </w:rPrChange>
                </w:rPr>
                <w:t>ki</w:t>
              </w:r>
              <w:r w:rsidRPr="00CA691D">
                <w:rPr>
                  <w:rFonts w:ascii="Times New Roman" w:eastAsia="Times New Roman" w:hAnsi="Times New Roman" w:cs="Times New Roman"/>
                  <w:i/>
                  <w:iCs/>
                  <w:color w:val="000000"/>
                  <w:kern w:val="0"/>
                  <w:sz w:val="24"/>
                  <w:szCs w:val="24"/>
                  <w14:ligatures w14:val="none"/>
                  <w:rPrChange w:id="6449"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6450" w:author="Administrator" w:date="2025-10-28T17:49:00Z" w16du:dateUtc="2025-10-28T10:49:00Z">
                    <w:rPr>
                      <w:rFonts w:ascii="TimesNewRomanPS-ItalicMT" w:eastAsia="Times New Roman" w:hAnsi="TimesNewRomanPS-ItalicMT" w:cs="Times New Roman"/>
                      <w:i/>
                      <w:iCs/>
                      <w:color w:val="000000"/>
                      <w:kern w:val="0"/>
                      <w14:ligatures w14:val="none"/>
                    </w:rPr>
                  </w:rPrChange>
                </w:rPr>
                <w:t>m tra c</w:t>
              </w:r>
              <w:r w:rsidRPr="00CA691D">
                <w:rPr>
                  <w:rFonts w:ascii="Times New Roman" w:eastAsia="Times New Roman" w:hAnsi="Times New Roman" w:cs="Times New Roman"/>
                  <w:i/>
                  <w:iCs/>
                  <w:color w:val="000000"/>
                  <w:kern w:val="0"/>
                  <w:sz w:val="24"/>
                  <w:szCs w:val="24"/>
                  <w14:ligatures w14:val="none"/>
                  <w:rPrChange w:id="6451"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45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c </w:t>
              </w:r>
              <w:r w:rsidRPr="00CA691D">
                <w:rPr>
                  <w:rFonts w:ascii="Times New Roman" w:eastAsia="Times New Roman" w:hAnsi="Times New Roman" w:cs="Times New Roman"/>
                  <w:i/>
                  <w:iCs/>
                  <w:color w:val="000000"/>
                  <w:kern w:val="0"/>
                  <w:sz w:val="24"/>
                  <w:szCs w:val="24"/>
                  <w14:ligatures w14:val="none"/>
                  <w:rPrChange w:id="6453" w:author="Administrator" w:date="2025-10-28T17:49:00Z" w16du:dateUtc="2025-10-28T10:49:00Z">
                    <w:rPr>
                      <w:rFonts w:ascii="Calibri" w:eastAsia="Times New Roman" w:hAnsi="Calibri" w:cs="Calibri"/>
                      <w:i/>
                      <w:iCs/>
                      <w:color w:val="000000"/>
                      <w:kern w:val="0"/>
                      <w14:ligatures w14:val="none"/>
                    </w:rPr>
                  </w:rPrChange>
                </w:rPr>
                <w:t>đ</w:t>
              </w:r>
              <w:r w:rsidRPr="00CA691D">
                <w:rPr>
                  <w:rFonts w:ascii="Times New Roman" w:eastAsia="Times New Roman" w:hAnsi="Times New Roman" w:cs="Times New Roman"/>
                  <w:i/>
                  <w:iCs/>
                  <w:color w:val="000000"/>
                  <w:kern w:val="0"/>
                  <w:sz w:val="24"/>
                  <w:szCs w:val="24"/>
                  <w14:ligatures w14:val="none"/>
                  <w:rPrChange w:id="6454" w:author="Administrator" w:date="2025-10-28T17:49:00Z" w16du:dateUtc="2025-10-28T10:49:00Z">
                    <w:rPr>
                      <w:rFonts w:ascii="TimesNewRomanPS-ItalicMT" w:eastAsia="Times New Roman" w:hAnsi="TimesNewRomanPS-ItalicMT" w:cs="Times New Roman"/>
                      <w:i/>
                      <w:iCs/>
                      <w:color w:val="000000"/>
                      <w:kern w:val="0"/>
                      <w14:ligatures w14:val="none"/>
                    </w:rPr>
                  </w:rPrChange>
                </w:rPr>
                <w:t>i</w:t>
              </w:r>
              <w:r w:rsidRPr="00CA691D">
                <w:rPr>
                  <w:rFonts w:ascii="Times New Roman" w:eastAsia="Times New Roman" w:hAnsi="Times New Roman" w:cs="Times New Roman"/>
                  <w:i/>
                  <w:iCs/>
                  <w:color w:val="000000"/>
                  <w:kern w:val="0"/>
                  <w:sz w:val="24"/>
                  <w:szCs w:val="24"/>
                  <w14:ligatures w14:val="none"/>
                  <w:rPrChange w:id="6455" w:author="Administrator" w:date="2025-10-28T17:49:00Z" w16du:dateUtc="2025-10-28T10:49:00Z">
                    <w:rPr>
                      <w:rFonts w:ascii="Calibri" w:eastAsia="Times New Roman" w:hAnsi="Calibri" w:cs="Calibri"/>
                      <w:i/>
                      <w:iCs/>
                      <w:color w:val="000000"/>
                      <w:kern w:val="0"/>
                      <w14:ligatures w14:val="none"/>
                    </w:rPr>
                  </w:rPrChange>
                </w:rPr>
                <w:t>ề</w:t>
              </w:r>
              <w:r w:rsidRPr="00CA691D">
                <w:rPr>
                  <w:rFonts w:ascii="Times New Roman" w:eastAsia="Times New Roman" w:hAnsi="Times New Roman" w:cs="Times New Roman"/>
                  <w:i/>
                  <w:iCs/>
                  <w:color w:val="000000"/>
                  <w:kern w:val="0"/>
                  <w:sz w:val="24"/>
                  <w:szCs w:val="24"/>
                  <w14:ligatures w14:val="none"/>
                  <w:rPrChange w:id="6456" w:author="Administrator" w:date="2025-10-28T17:49:00Z" w16du:dateUtc="2025-10-28T10:49:00Z">
                    <w:rPr>
                      <w:rFonts w:ascii="TimesNewRomanPS-ItalicMT" w:eastAsia="Times New Roman" w:hAnsi="TimesNewRomanPS-ItalicMT" w:cs="Times New Roman"/>
                      <w:i/>
                      <w:iCs/>
                      <w:color w:val="000000"/>
                      <w:kern w:val="0"/>
                      <w14:ligatures w14:val="none"/>
                    </w:rPr>
                  </w:rPrChange>
                </w:rPr>
                <w:t>u ki</w:t>
              </w:r>
              <w:r w:rsidRPr="00CA691D">
                <w:rPr>
                  <w:rFonts w:ascii="Times New Roman" w:eastAsia="Times New Roman" w:hAnsi="Times New Roman" w:cs="Times New Roman"/>
                  <w:i/>
                  <w:iCs/>
                  <w:color w:val="000000"/>
                  <w:kern w:val="0"/>
                  <w:sz w:val="24"/>
                  <w:szCs w:val="24"/>
                  <w14:ligatures w14:val="none"/>
                  <w:rPrChange w:id="6457"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458"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ins>
            <w:ins w:id="6459" w:author="Administrator" w:date="2025-10-28T18:02:00Z" w16du:dateUtc="2025-10-28T11:02:00Z">
              <w:r w:rsidR="00906222">
                <w:rPr>
                  <w:rFonts w:ascii="Times New Roman" w:eastAsia="Times New Roman" w:hAnsi="Times New Roman" w:cs="Times New Roman"/>
                  <w:i/>
                  <w:iCs/>
                  <w:color w:val="000000"/>
                  <w:kern w:val="0"/>
                  <w:sz w:val="24"/>
                  <w:szCs w:val="24"/>
                  <w14:ligatures w14:val="none"/>
                </w:rPr>
                <w:t xml:space="preserve"> </w:t>
              </w:r>
            </w:ins>
            <w:ins w:id="6460"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461" w:author="Administrator" w:date="2025-10-28T17:49:00Z" w16du:dateUtc="2025-10-28T10:49:00Z">
                    <w:rPr>
                      <w:rFonts w:ascii="TimesNewRomanPS-ItalicMT" w:eastAsia="Times New Roman" w:hAnsi="TimesNewRomanPS-ItalicMT" w:cs="Times New Roman"/>
                      <w:i/>
                      <w:iCs/>
                      <w:color w:val="000000"/>
                      <w:kern w:val="0"/>
                      <w14:ligatures w14:val="none"/>
                    </w:rPr>
                  </w:rPrChange>
                </w:rPr>
                <w:t>an to</w:t>
              </w:r>
              <w:r w:rsidRPr="00CA691D">
                <w:rPr>
                  <w:rFonts w:ascii="Times New Roman" w:eastAsia="Times New Roman" w:hAnsi="Times New Roman" w:cs="Times New Roman"/>
                  <w:i/>
                  <w:iCs/>
                  <w:color w:val="000000"/>
                  <w:kern w:val="0"/>
                  <w:sz w:val="24"/>
                  <w:szCs w:val="24"/>
                  <w14:ligatures w14:val="none"/>
                  <w:rPrChange w:id="6462"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463" w:author="Administrator" w:date="2025-10-28T17:49:00Z" w16du:dateUtc="2025-10-28T10:49:00Z">
                    <w:rPr>
                      <w:rFonts w:ascii="TimesNewRomanPS-ItalicMT" w:eastAsia="Times New Roman" w:hAnsi="TimesNewRomanPS-ItalicMT" w:cs="Times New Roman"/>
                      <w:i/>
                      <w:iCs/>
                      <w:color w:val="000000"/>
                      <w:kern w:val="0"/>
                      <w14:ligatures w14:val="none"/>
                    </w:rPr>
                  </w:rPrChange>
                </w:rPr>
                <w:t>n c</w:t>
              </w:r>
              <w:r w:rsidRPr="00CA691D">
                <w:rPr>
                  <w:rFonts w:ascii="Times New Roman" w:eastAsia="Times New Roman" w:hAnsi="Times New Roman" w:cs="Times New Roman"/>
                  <w:i/>
                  <w:iCs/>
                  <w:color w:val="000000"/>
                  <w:kern w:val="0"/>
                  <w:sz w:val="24"/>
                  <w:szCs w:val="24"/>
                  <w14:ligatures w14:val="none"/>
                  <w:rPrChange w:id="6464"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465" w:author="Administrator" w:date="2025-10-28T17:49:00Z" w16du:dateUtc="2025-10-28T10:49:00Z">
                    <w:rPr>
                      <w:rFonts w:ascii="TimesNewRomanPS-ItalicMT" w:eastAsia="Times New Roman" w:hAnsi="TimesNewRomanPS-ItalicMT" w:cs="Times New Roman"/>
                      <w:i/>
                      <w:iCs/>
                      <w:color w:val="000000"/>
                      <w:kern w:val="0"/>
                      <w14:ligatures w14:val="none"/>
                    </w:rPr>
                  </w:rPrChange>
                </w:rPr>
                <w:t>a ph</w:t>
              </w:r>
              <w:r w:rsidRPr="00CA691D">
                <w:rPr>
                  <w:rFonts w:ascii="Times New Roman" w:eastAsia="Times New Roman" w:hAnsi="Times New Roman" w:cs="Times New Roman"/>
                  <w:i/>
                  <w:iCs/>
                  <w:color w:val="000000"/>
                  <w:kern w:val="0"/>
                  <w:sz w:val="24"/>
                  <w:szCs w:val="24"/>
                  <w14:ligatures w14:val="none"/>
                  <w:rPrChange w:id="6466"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6467"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6468"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469" w:author="Administrator" w:date="2025-10-28T17:49:00Z" w16du:dateUtc="2025-10-28T10:49:00Z">
                    <w:rPr>
                      <w:rFonts w:ascii="TimesNewRomanPS-ItalicMT" w:eastAsia="Times New Roman" w:hAnsi="TimesNewRomanPS-ItalicMT" w:cs="Times New Roman"/>
                      <w:i/>
                      <w:iCs/>
                      <w:color w:val="000000"/>
                      <w:kern w:val="0"/>
                      <w14:ligatures w14:val="none"/>
                    </w:rPr>
                  </w:rPrChange>
                </w:rPr>
                <w:t>n tr</w:t>
              </w:r>
              <w:r w:rsidRPr="00CA691D">
                <w:rPr>
                  <w:rFonts w:ascii="Times New Roman" w:eastAsia="Times New Roman" w:hAnsi="Times New Roman" w:cs="Times New Roman"/>
                  <w:i/>
                  <w:iCs/>
                  <w:color w:val="000000"/>
                  <w:kern w:val="0"/>
                  <w:sz w:val="24"/>
                  <w:szCs w:val="24"/>
                  <w14:ligatures w14:val="none"/>
                  <w:rPrChange w:id="6470"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6471" w:author="Administrator" w:date="2025-10-28T17:49:00Z" w16du:dateUtc="2025-10-28T10:49:00Z">
                    <w:rPr>
                      <w:rFonts w:ascii="TimesNewRomanPS-ItalicMT" w:eastAsia="Times New Roman" w:hAnsi="TimesNewRomanPS-ItalicMT" w:cs="Times New Roman"/>
                      <w:i/>
                      <w:iCs/>
                      <w:color w:val="000000"/>
                      <w:kern w:val="0"/>
                      <w14:ligatures w14:val="none"/>
                    </w:rPr>
                  </w:rPrChange>
                </w:rPr>
                <w:t>c khi ph</w:t>
              </w:r>
              <w:r w:rsidRPr="00CA691D">
                <w:rPr>
                  <w:rFonts w:ascii="Times New Roman" w:eastAsia="Times New Roman" w:hAnsi="Times New Roman" w:cs="Times New Roman"/>
                  <w:i/>
                  <w:iCs/>
                  <w:color w:val="000000"/>
                  <w:kern w:val="0"/>
                  <w:sz w:val="24"/>
                  <w:szCs w:val="24"/>
                  <w14:ligatures w14:val="none"/>
                  <w:rPrChange w:id="6472"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6473"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6474"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475" w:author="Administrator" w:date="2025-10-28T17:49:00Z" w16du:dateUtc="2025-10-28T10:49:00Z">
                    <w:rPr>
                      <w:rFonts w:ascii="TimesNewRomanPS-ItalicMT" w:eastAsia="Times New Roman" w:hAnsi="TimesNewRomanPS-ItalicMT" w:cs="Times New Roman"/>
                      <w:i/>
                      <w:iCs/>
                      <w:color w:val="000000"/>
                      <w:kern w:val="0"/>
                      <w14:ligatures w14:val="none"/>
                    </w:rPr>
                  </w:rPrChange>
                </w:rPr>
                <w:t>n r</w:t>
              </w:r>
              <w:r w:rsidRPr="00CA691D">
                <w:rPr>
                  <w:rFonts w:ascii="Times New Roman" w:eastAsia="Times New Roman" w:hAnsi="Times New Roman" w:cs="Times New Roman"/>
                  <w:i/>
                  <w:iCs/>
                  <w:color w:val="000000"/>
                  <w:kern w:val="0"/>
                  <w:sz w:val="24"/>
                  <w:szCs w:val="24"/>
                  <w14:ligatures w14:val="none"/>
                  <w:rPrChange w:id="6476" w:author="Administrator" w:date="2025-10-28T17:49:00Z" w16du:dateUtc="2025-10-28T10:49:00Z">
                    <w:rPr>
                      <w:rFonts w:ascii="Calibri" w:eastAsia="Times New Roman" w:hAnsi="Calibri" w:cs="Calibri"/>
                      <w:i/>
                      <w:iCs/>
                      <w:color w:val="000000"/>
                      <w:kern w:val="0"/>
                      <w14:ligatures w14:val="none"/>
                    </w:rPr>
                  </w:rPrChange>
                </w:rPr>
                <w:t>ờ</w:t>
              </w:r>
              <w:r w:rsidRPr="00CA691D">
                <w:rPr>
                  <w:rFonts w:ascii="Times New Roman" w:eastAsia="Times New Roman" w:hAnsi="Times New Roman" w:cs="Times New Roman"/>
                  <w:i/>
                  <w:iCs/>
                  <w:color w:val="000000"/>
                  <w:kern w:val="0"/>
                  <w:sz w:val="24"/>
                  <w:szCs w:val="24"/>
                  <w14:ligatures w14:val="none"/>
                  <w:rPrChange w:id="6477"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6478"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479" w:author="Administrator" w:date="2025-10-28T17:49:00Z" w16du:dateUtc="2025-10-28T10:49:00Z">
                    <w:rPr>
                      <w:rFonts w:ascii="TimesNewRomanPS-ItalicMT" w:eastAsia="Times New Roman" w:hAnsi="TimesNewRomanPS-ItalicMT" w:cs="Times New Roman"/>
                      <w:i/>
                      <w:iCs/>
                      <w:color w:val="000000"/>
                      <w:kern w:val="0"/>
                      <w14:ligatures w14:val="none"/>
                    </w:rPr>
                  </w:rPrChange>
                </w:rPr>
                <w:t>ng,</w:t>
              </w:r>
            </w:ins>
            <w:ins w:id="6480" w:author="Administrator" w:date="2025-10-28T18:02:00Z" w16du:dateUtc="2025-10-28T11:02:00Z">
              <w:r w:rsidR="00906222">
                <w:rPr>
                  <w:rFonts w:ascii="Times New Roman" w:eastAsia="Times New Roman" w:hAnsi="Times New Roman" w:cs="Times New Roman"/>
                  <w:i/>
                  <w:iCs/>
                  <w:color w:val="000000"/>
                  <w:kern w:val="0"/>
                  <w:sz w:val="24"/>
                  <w:szCs w:val="24"/>
                  <w14:ligatures w14:val="none"/>
                </w:rPr>
                <w:t xml:space="preserve"> </w:t>
              </w:r>
            </w:ins>
            <w:ins w:id="6481"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482" w:author="Administrator" w:date="2025-10-28T17:49:00Z" w16du:dateUtc="2025-10-28T10:49:00Z">
                    <w:rPr>
                      <w:rFonts w:ascii="TimesNewRomanPS-ItalicMT" w:eastAsia="Times New Roman" w:hAnsi="TimesNewRomanPS-ItalicMT" w:cs="Times New Roman"/>
                      <w:i/>
                      <w:iCs/>
                      <w:color w:val="000000"/>
                      <w:kern w:val="0"/>
                      <w14:ligatures w14:val="none"/>
                    </w:rPr>
                  </w:rPrChange>
                </w:rPr>
                <w:t>b</w:t>
              </w:r>
              <w:r w:rsidRPr="00CA691D">
                <w:rPr>
                  <w:rFonts w:ascii="Times New Roman" w:eastAsia="Times New Roman" w:hAnsi="Times New Roman" w:cs="Times New Roman"/>
                  <w:i/>
                  <w:iCs/>
                  <w:color w:val="000000"/>
                  <w:kern w:val="0"/>
                  <w:sz w:val="24"/>
                  <w:szCs w:val="24"/>
                  <w14:ligatures w14:val="none"/>
                  <w:rPrChange w:id="6483"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6484"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6485"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486"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6487"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648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6489"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649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a, khu neo </w:t>
              </w:r>
              <w:r w:rsidRPr="00CA691D">
                <w:rPr>
                  <w:rFonts w:ascii="Times New Roman" w:eastAsia="Times New Roman" w:hAnsi="Times New Roman" w:cs="Times New Roman"/>
                  <w:i/>
                  <w:iCs/>
                  <w:color w:val="000000"/>
                  <w:kern w:val="0"/>
                  <w:sz w:val="24"/>
                  <w:szCs w:val="24"/>
                  <w14:ligatures w14:val="none"/>
                  <w:rPrChange w:id="6491" w:author="Administrator" w:date="2025-10-28T17:49:00Z" w16du:dateUtc="2025-10-28T10:49:00Z">
                    <w:rPr>
                      <w:rFonts w:ascii="Calibri" w:eastAsia="Times New Roman" w:hAnsi="Calibri" w:cs="Calibri"/>
                      <w:i/>
                      <w:iCs/>
                      <w:color w:val="000000"/>
                      <w:kern w:val="0"/>
                      <w14:ligatures w14:val="none"/>
                    </w:rPr>
                  </w:rPrChange>
                </w:rPr>
                <w:t>đậ</w:t>
              </w:r>
              <w:r w:rsidRPr="00CA691D">
                <w:rPr>
                  <w:rFonts w:ascii="Times New Roman" w:eastAsia="Times New Roman" w:hAnsi="Times New Roman" w:cs="Times New Roman"/>
                  <w:i/>
                  <w:iCs/>
                  <w:color w:val="000000"/>
                  <w:kern w:val="0"/>
                  <w:sz w:val="24"/>
                  <w:szCs w:val="24"/>
                  <w14:ligatures w14:val="none"/>
                  <w:rPrChange w:id="6492" w:author="Administrator" w:date="2025-10-28T17:49:00Z" w16du:dateUtc="2025-10-28T10:49:00Z">
                    <w:rPr>
                      <w:rFonts w:ascii="TimesNewRomanPS-ItalicMT" w:eastAsia="Times New Roman" w:hAnsi="TimesNewRomanPS-ItalicMT" w:cs="Times New Roman"/>
                      <w:i/>
                      <w:iCs/>
                      <w:color w:val="000000"/>
                      <w:kern w:val="0"/>
                      <w14:ligatures w14:val="none"/>
                    </w:rPr>
                  </w:rPrChange>
                </w:rPr>
                <w:t>u v</w:t>
              </w:r>
              <w:r w:rsidRPr="00CA691D">
                <w:rPr>
                  <w:rFonts w:ascii="Times New Roman" w:eastAsia="Times New Roman" w:hAnsi="Times New Roman" w:cs="Times New Roman"/>
                  <w:i/>
                  <w:iCs/>
                  <w:color w:val="000000"/>
                  <w:kern w:val="0"/>
                  <w:sz w:val="24"/>
                  <w:szCs w:val="24"/>
                  <w14:ligatures w14:val="none"/>
                  <w:rPrChange w:id="6493"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49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l</w:t>
              </w:r>
              <w:r w:rsidRPr="00CA691D">
                <w:rPr>
                  <w:rFonts w:ascii="Times New Roman" w:eastAsia="Times New Roman" w:hAnsi="Times New Roman" w:cs="Times New Roman"/>
                  <w:i/>
                  <w:iCs/>
                  <w:color w:val="000000"/>
                  <w:kern w:val="0"/>
                  <w:sz w:val="24"/>
                  <w:szCs w:val="24"/>
                  <w14:ligatures w14:val="none"/>
                  <w:rPrChange w:id="6495" w:author="Administrator" w:date="2025-10-28T17:49:00Z" w16du:dateUtc="2025-10-28T10:49:00Z">
                    <w:rPr>
                      <w:rFonts w:ascii="Calibri" w:eastAsia="Times New Roman" w:hAnsi="Calibri" w:cs="Calibri"/>
                      <w:i/>
                      <w:iCs/>
                      <w:color w:val="000000"/>
                      <w:kern w:val="0"/>
                      <w14:ligatures w14:val="none"/>
                    </w:rPr>
                  </w:rPrChange>
                </w:rPr>
                <w:t>ư</w:t>
              </w:r>
              <w:r w:rsidRPr="00CA691D">
                <w:rPr>
                  <w:rFonts w:ascii="Times New Roman" w:eastAsia="Times New Roman" w:hAnsi="Times New Roman" w:cs="Times New Roman"/>
                  <w:i/>
                  <w:iCs/>
                  <w:color w:val="000000"/>
                  <w:kern w:val="0"/>
                  <w:sz w:val="24"/>
                  <w:szCs w:val="24"/>
                  <w14:ligatures w14:val="none"/>
                  <w:rPrChange w:id="6496" w:author="Administrator" w:date="2025-10-28T17:49:00Z" w16du:dateUtc="2025-10-28T10:49:00Z">
                    <w:rPr>
                      <w:rFonts w:ascii="TimesNewRomanPS-ItalicMT" w:eastAsia="Times New Roman" w:hAnsi="TimesNewRomanPS-ItalicMT" w:cs="Times New Roman"/>
                      <w:i/>
                      <w:iCs/>
                      <w:color w:val="000000"/>
                      <w:kern w:val="0"/>
                      <w14:ligatures w14:val="none"/>
                    </w:rPr>
                  </w:rPrChange>
                </w:rPr>
                <w:t>u tr</w:t>
              </w:r>
              <w:r w:rsidRPr="00CA691D">
                <w:rPr>
                  <w:rFonts w:ascii="Times New Roman" w:eastAsia="Times New Roman" w:hAnsi="Times New Roman" w:cs="Times New Roman"/>
                  <w:i/>
                  <w:iCs/>
                  <w:color w:val="000000"/>
                  <w:kern w:val="0"/>
                  <w:sz w:val="24"/>
                  <w:szCs w:val="24"/>
                  <w14:ligatures w14:val="none"/>
                  <w:rPrChange w:id="6497" w:author="Administrator" w:date="2025-10-28T17:49:00Z" w16du:dateUtc="2025-10-28T10:49:00Z">
                    <w:rPr>
                      <w:rFonts w:ascii="Calibri" w:eastAsia="Times New Roman" w:hAnsi="Calibri" w:cs="Calibri"/>
                      <w:i/>
                      <w:iCs/>
                      <w:color w:val="000000"/>
                      <w:kern w:val="0"/>
                      <w14:ligatures w14:val="none"/>
                    </w:rPr>
                  </w:rPrChange>
                </w:rPr>
                <w:t>ữ</w:t>
              </w:r>
              <w:r w:rsidRPr="00CA691D">
                <w:rPr>
                  <w:rFonts w:ascii="Times New Roman" w:eastAsia="Times New Roman" w:hAnsi="Times New Roman" w:cs="Times New Roman"/>
                  <w:i/>
                  <w:iCs/>
                  <w:color w:val="000000"/>
                  <w:kern w:val="0"/>
                  <w:sz w:val="24"/>
                  <w:szCs w:val="24"/>
                  <w14:ligatures w14:val="none"/>
                  <w:rPrChange w:id="649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h</w:t>
              </w:r>
              <w:r w:rsidRPr="00CA691D">
                <w:rPr>
                  <w:rFonts w:ascii="Times New Roman" w:eastAsia="Times New Roman" w:hAnsi="Times New Roman" w:cs="Times New Roman"/>
                  <w:i/>
                  <w:iCs/>
                  <w:color w:val="000000"/>
                  <w:kern w:val="0"/>
                  <w:sz w:val="24"/>
                  <w:szCs w:val="24"/>
                  <w14:ligatures w14:val="none"/>
                  <w:rPrChange w:id="6499" w:author="Administrator" w:date="2025-10-28T17:49:00Z" w16du:dateUtc="2025-10-28T10:49:00Z">
                    <w:rPr>
                      <w:rFonts w:ascii="Calibri" w:eastAsia="Times New Roman" w:hAnsi="Calibri" w:cs="Calibri"/>
                      <w:i/>
                      <w:iCs/>
                      <w:color w:val="000000"/>
                      <w:kern w:val="0"/>
                      <w14:ligatures w14:val="none"/>
                    </w:rPr>
                  </w:rPrChange>
                </w:rPr>
                <w:t>ồ</w:t>
              </w:r>
              <w:r w:rsidRPr="00CA691D">
                <w:rPr>
                  <w:rFonts w:ascii="Times New Roman" w:eastAsia="Times New Roman" w:hAnsi="Times New Roman" w:cs="Times New Roman"/>
                  <w:i/>
                  <w:iCs/>
                  <w:color w:val="000000"/>
                  <w:kern w:val="0"/>
                  <w:sz w:val="24"/>
                  <w:szCs w:val="24"/>
                  <w14:ligatures w14:val="none"/>
                  <w:rPrChange w:id="6500"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s</w:t>
              </w:r>
              <w:r w:rsidRPr="00CA691D">
                <w:rPr>
                  <w:rFonts w:ascii="Times New Roman" w:eastAsia="Times New Roman" w:hAnsi="Times New Roman" w:cs="Times New Roman"/>
                  <w:i/>
                  <w:iCs/>
                  <w:color w:val="000000"/>
                  <w:kern w:val="0"/>
                  <w:sz w:val="24"/>
                  <w:szCs w:val="24"/>
                  <w14:ligatures w14:val="none"/>
                  <w:rPrChange w:id="6501"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650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ph</w:t>
              </w:r>
              <w:r w:rsidRPr="00CA691D">
                <w:rPr>
                  <w:rFonts w:ascii="Times New Roman" w:eastAsia="Times New Roman" w:hAnsi="Times New Roman" w:cs="Times New Roman"/>
                  <w:i/>
                  <w:iCs/>
                  <w:color w:val="000000"/>
                  <w:kern w:val="0"/>
                  <w:sz w:val="24"/>
                  <w:szCs w:val="24"/>
                  <w14:ligatures w14:val="none"/>
                  <w:rPrChange w:id="6503"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6504" w:author="Administrator" w:date="2025-10-28T17:49:00Z" w16du:dateUtc="2025-10-28T10:49:00Z">
                    <w:rPr>
                      <w:rFonts w:ascii="TimesNewRomanPS-ItalicMT" w:eastAsia="Times New Roman" w:hAnsi="TimesNewRomanPS-ItalicMT" w:cs="Times New Roman"/>
                      <w:i/>
                      <w:iCs/>
                      <w:color w:val="000000"/>
                      <w:kern w:val="0"/>
                      <w14:ligatures w14:val="none"/>
                    </w:rPr>
                  </w:rPrChange>
                </w:rPr>
                <w:t>c v</w:t>
              </w:r>
              <w:r w:rsidRPr="00CA691D">
                <w:rPr>
                  <w:rFonts w:ascii="Times New Roman" w:eastAsia="Times New Roman" w:hAnsi="Times New Roman" w:cs="Times New Roman"/>
                  <w:i/>
                  <w:iCs/>
                  <w:color w:val="000000"/>
                  <w:kern w:val="0"/>
                  <w:sz w:val="24"/>
                  <w:szCs w:val="24"/>
                  <w14:ligatures w14:val="none"/>
                  <w:rPrChange w:id="6505"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650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c</w:t>
              </w:r>
              <w:r w:rsidRPr="00CA691D">
                <w:rPr>
                  <w:rFonts w:ascii="Times New Roman" w:eastAsia="Times New Roman" w:hAnsi="Times New Roman" w:cs="Times New Roman"/>
                  <w:i/>
                  <w:iCs/>
                  <w:color w:val="000000"/>
                  <w:kern w:val="0"/>
                  <w:sz w:val="24"/>
                  <w:szCs w:val="24"/>
                  <w14:ligatures w14:val="none"/>
                  <w:rPrChange w:id="6507"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6508"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i/>
                  <w:iCs/>
                  <w:color w:val="000000"/>
                  <w:kern w:val="0"/>
                  <w:sz w:val="24"/>
                  <w:szCs w:val="24"/>
                  <w14:ligatures w14:val="none"/>
                  <w:rPrChange w:id="6509"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510" w:author="Administrator" w:date="2025-10-28T17:49:00Z" w16du:dateUtc="2025-10-28T10:49:00Z">
                    <w:rPr>
                      <w:rFonts w:ascii="TimesNewRomanPS-ItalicMT" w:eastAsia="Times New Roman" w:hAnsi="TimesNewRomanPS-ItalicMT" w:cs="Times New Roman"/>
                      <w:i/>
                      <w:iCs/>
                      <w:color w:val="000000"/>
                      <w:kern w:val="0"/>
                      <w14:ligatures w14:val="none"/>
                    </w:rPr>
                  </w:rPrChange>
                </w:rPr>
                <w:t>c ki</w:t>
              </w:r>
              <w:r w:rsidRPr="00CA691D">
                <w:rPr>
                  <w:rFonts w:ascii="Times New Roman" w:eastAsia="Times New Roman" w:hAnsi="Times New Roman" w:cs="Times New Roman"/>
                  <w:i/>
                  <w:iCs/>
                  <w:color w:val="000000"/>
                  <w:kern w:val="0"/>
                  <w:sz w:val="24"/>
                  <w:szCs w:val="24"/>
                  <w14:ligatures w14:val="none"/>
                  <w:rPrChange w:id="6511" w:author="Administrator" w:date="2025-10-28T17:49:00Z" w16du:dateUtc="2025-10-28T10:49:00Z">
                    <w:rPr>
                      <w:rFonts w:ascii="Calibri" w:eastAsia="Times New Roman" w:hAnsi="Calibri" w:cs="Calibri"/>
                      <w:i/>
                      <w:iCs/>
                      <w:color w:val="000000"/>
                      <w:kern w:val="0"/>
                      <w14:ligatures w14:val="none"/>
                    </w:rPr>
                  </w:rPrChange>
                </w:rPr>
                <w:t>ể</w:t>
              </w:r>
              <w:r w:rsidRPr="00CA691D">
                <w:rPr>
                  <w:rFonts w:ascii="Times New Roman" w:eastAsia="Times New Roman" w:hAnsi="Times New Roman" w:cs="Times New Roman"/>
                  <w:i/>
                  <w:iCs/>
                  <w:color w:val="000000"/>
                  <w:kern w:val="0"/>
                  <w:sz w:val="24"/>
                  <w:szCs w:val="24"/>
                  <w14:ligatures w14:val="none"/>
                  <w:rPrChange w:id="651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m tra, </w:t>
              </w:r>
              <w:r w:rsidRPr="00CA691D">
                <w:rPr>
                  <w:rFonts w:ascii="Times New Roman" w:eastAsia="Times New Roman" w:hAnsi="Times New Roman" w:cs="Times New Roman"/>
                  <w:i/>
                  <w:iCs/>
                  <w:color w:val="000000"/>
                  <w:kern w:val="0"/>
                  <w:sz w:val="24"/>
                  <w:szCs w:val="24"/>
                  <w14:ligatures w14:val="none"/>
                  <w:rPrChange w:id="6513" w:author="Administrator" w:date="2025-10-28T17:49:00Z" w16du:dateUtc="2025-10-28T10:49:00Z">
                    <w:rPr>
                      <w:rFonts w:ascii="TimesNewRomanPS-ItalicMT" w:eastAsia="Times New Roman" w:hAnsi="TimesNewRomanPS-ItalicMT" w:cs="Times New Roman"/>
                      <w:i/>
                      <w:iCs/>
                      <w:color w:val="000000"/>
                      <w:kern w:val="0"/>
                      <w14:ligatures w14:val="none"/>
                    </w:rPr>
                  </w:rPrChange>
                </w:rPr>
                <w:lastRenderedPageBreak/>
                <w:t>gi</w:t>
              </w:r>
              <w:r w:rsidRPr="00CA691D">
                <w:rPr>
                  <w:rFonts w:ascii="Times New Roman" w:eastAsia="Times New Roman" w:hAnsi="Times New Roman" w:cs="Times New Roman"/>
                  <w:i/>
                  <w:iCs/>
                  <w:color w:val="000000"/>
                  <w:kern w:val="0"/>
                  <w:sz w:val="24"/>
                  <w:szCs w:val="24"/>
                  <w14:ligatures w14:val="none"/>
                  <w:rPrChange w:id="6514"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515" w:author="Administrator" w:date="2025-10-28T17:49:00Z" w16du:dateUtc="2025-10-28T10:49:00Z">
                    <w:rPr>
                      <w:rFonts w:ascii="TimesNewRomanPS-ItalicMT" w:eastAsia="Times New Roman" w:hAnsi="TimesNewRomanPS-ItalicMT" w:cs="Times New Roman"/>
                      <w:i/>
                      <w:iCs/>
                      <w:color w:val="000000"/>
                      <w:kern w:val="0"/>
                      <w14:ligatures w14:val="none"/>
                    </w:rPr>
                  </w:rPrChange>
                </w:rPr>
                <w:t>m</w:t>
              </w:r>
            </w:ins>
            <w:ins w:id="6516" w:author="Administrator" w:date="2025-10-28T18:02:00Z" w16du:dateUtc="2025-10-28T11:02:00Z">
              <w:r w:rsidR="00906222">
                <w:rPr>
                  <w:rFonts w:ascii="Times New Roman" w:eastAsia="Times New Roman" w:hAnsi="Times New Roman" w:cs="Times New Roman"/>
                  <w:i/>
                  <w:iCs/>
                  <w:color w:val="000000"/>
                  <w:kern w:val="0"/>
                  <w:sz w:val="24"/>
                  <w:szCs w:val="24"/>
                  <w14:ligatures w14:val="none"/>
                </w:rPr>
                <w:t xml:space="preserve"> </w:t>
              </w:r>
            </w:ins>
            <w:ins w:id="6517"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518" w:author="Administrator" w:date="2025-10-28T17:49:00Z" w16du:dateUtc="2025-10-28T10:49:00Z">
                    <w:rPr>
                      <w:rFonts w:ascii="TimesNewRomanPS-ItalicMT" w:eastAsia="Times New Roman" w:hAnsi="TimesNewRomanPS-ItalicMT" w:cs="Times New Roman"/>
                      <w:i/>
                      <w:iCs/>
                      <w:color w:val="000000"/>
                      <w:kern w:val="0"/>
                      <w14:ligatures w14:val="none"/>
                    </w:rPr>
                  </w:rPrChange>
                </w:rPr>
                <w:t>s</w:t>
              </w:r>
              <w:r w:rsidRPr="00CA691D">
                <w:rPr>
                  <w:rFonts w:ascii="Times New Roman" w:eastAsia="Times New Roman" w:hAnsi="Times New Roman" w:cs="Times New Roman" w:hint="eastAsia"/>
                  <w:i/>
                  <w:iCs/>
                  <w:color w:val="000000"/>
                  <w:kern w:val="0"/>
                  <w:sz w:val="24"/>
                  <w:szCs w:val="24"/>
                  <w14:ligatures w14:val="none"/>
                  <w:rPrChange w:id="6519"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520" w:author="Administrator" w:date="2025-10-28T17:49:00Z" w16du:dateUtc="2025-10-28T10:49:00Z">
                    <w:rPr>
                      <w:rFonts w:ascii="TimesNewRomanPS-ItalicMT" w:eastAsia="Times New Roman" w:hAnsi="TimesNewRomanPS-ItalicMT" w:cs="Times New Roman"/>
                      <w:i/>
                      <w:iCs/>
                      <w:color w:val="000000"/>
                      <w:kern w:val="0"/>
                      <w14:ligatures w14:val="none"/>
                    </w:rPr>
                  </w:rPrChange>
                </w:rPr>
                <w:t>t c</w:t>
              </w:r>
              <w:r w:rsidRPr="00CA691D">
                <w:rPr>
                  <w:rFonts w:ascii="Times New Roman" w:eastAsia="Times New Roman" w:hAnsi="Times New Roman" w:cs="Times New Roman"/>
                  <w:i/>
                  <w:iCs/>
                  <w:color w:val="000000"/>
                  <w:kern w:val="0"/>
                  <w:sz w:val="24"/>
                  <w:szCs w:val="24"/>
                  <w14:ligatures w14:val="none"/>
                  <w:rPrChange w:id="6521"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522" w:author="Administrator" w:date="2025-10-28T17:49:00Z" w16du:dateUtc="2025-10-28T10:49:00Z">
                    <w:rPr>
                      <w:rFonts w:ascii="TimesNewRomanPS-ItalicMT" w:eastAsia="Times New Roman" w:hAnsi="TimesNewRomanPS-ItalicMT" w:cs="Times New Roman"/>
                      <w:i/>
                      <w:iCs/>
                      <w:color w:val="000000"/>
                      <w:kern w:val="0"/>
                      <w14:ligatures w14:val="none"/>
                    </w:rPr>
                  </w:rPrChange>
                </w:rPr>
                <w:t>a c</w:t>
              </w:r>
              <w:r w:rsidRPr="00CA691D">
                <w:rPr>
                  <w:rFonts w:ascii="Times New Roman" w:eastAsia="Times New Roman" w:hAnsi="Times New Roman" w:cs="Times New Roman"/>
                  <w:i/>
                  <w:iCs/>
                  <w:color w:val="000000"/>
                  <w:kern w:val="0"/>
                  <w:sz w:val="24"/>
                  <w:szCs w:val="24"/>
                  <w14:ligatures w14:val="none"/>
                  <w:rPrChange w:id="6523" w:author="Administrator" w:date="2025-10-28T17:49:00Z" w16du:dateUtc="2025-10-28T10:49:00Z">
                    <w:rPr>
                      <w:rFonts w:ascii=".VnTime" w:eastAsia="Times New Roman" w:hAnsi=".VnTime" w:cs=".VnTime"/>
                      <w:i/>
                      <w:iCs/>
                      <w:color w:val="000000"/>
                      <w:kern w:val="0"/>
                      <w14:ligatures w14:val="none"/>
                    </w:rPr>
                  </w:rPrChange>
                </w:rPr>
                <w:t>á</w:t>
              </w:r>
              <w:r w:rsidRPr="00CA691D">
                <w:rPr>
                  <w:rFonts w:ascii="Times New Roman" w:eastAsia="Times New Roman" w:hAnsi="Times New Roman" w:cs="Times New Roman"/>
                  <w:i/>
                  <w:iCs/>
                  <w:color w:val="000000"/>
                  <w:kern w:val="0"/>
                  <w:sz w:val="24"/>
                  <w:szCs w:val="24"/>
                  <w14:ligatures w14:val="none"/>
                  <w:rPrChange w:id="6524"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6525"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652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quan c</w:t>
              </w:r>
              <w:r w:rsidRPr="00CA691D">
                <w:rPr>
                  <w:rFonts w:ascii="Times New Roman" w:eastAsia="Times New Roman" w:hAnsi="Times New Roman" w:cs="Times New Roman"/>
                  <w:i/>
                  <w:iCs/>
                  <w:color w:val="000000"/>
                  <w:kern w:val="0"/>
                  <w:sz w:val="24"/>
                  <w:szCs w:val="24"/>
                  <w14:ligatures w14:val="none"/>
                  <w:rPrChange w:id="6527" w:author="Administrator" w:date="2025-10-28T17:49:00Z" w16du:dateUtc="2025-10-28T10:49:00Z">
                    <w:rPr>
                      <w:rFonts w:ascii=".VnTime" w:eastAsia="Times New Roman" w:hAnsi=".VnTime" w:cs=".VnTime"/>
                      <w:i/>
                      <w:iCs/>
                      <w:color w:val="000000"/>
                      <w:kern w:val="0"/>
                      <w14:ligatures w14:val="none"/>
                    </w:rPr>
                  </w:rPrChange>
                </w:rPr>
                <w:t>ó</w:t>
              </w:r>
              <w:r w:rsidRPr="00CA691D">
                <w:rPr>
                  <w:rFonts w:ascii="Times New Roman" w:eastAsia="Times New Roman" w:hAnsi="Times New Roman" w:cs="Times New Roman"/>
                  <w:i/>
                  <w:iCs/>
                  <w:color w:val="000000"/>
                  <w:kern w:val="0"/>
                  <w:sz w:val="24"/>
                  <w:szCs w:val="24"/>
                  <w14:ligatures w14:val="none"/>
                  <w:rPrChange w:id="652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th</w:t>
              </w:r>
              <w:r w:rsidRPr="00CA691D">
                <w:rPr>
                  <w:rFonts w:ascii="Times New Roman" w:eastAsia="Times New Roman" w:hAnsi="Times New Roman" w:cs="Times New Roman"/>
                  <w:i/>
                  <w:iCs/>
                  <w:color w:val="000000"/>
                  <w:kern w:val="0"/>
                  <w:sz w:val="24"/>
                  <w:szCs w:val="24"/>
                  <w14:ligatures w14:val="none"/>
                  <w:rPrChange w:id="6529" w:author="Administrator" w:date="2025-10-28T17:49:00Z" w16du:dateUtc="2025-10-28T10:49:00Z">
                    <w:rPr>
                      <w:rFonts w:ascii="Calibri" w:eastAsia="Times New Roman" w:hAnsi="Calibri" w:cs="Calibri"/>
                      <w:i/>
                      <w:iCs/>
                      <w:color w:val="000000"/>
                      <w:kern w:val="0"/>
                      <w14:ligatures w14:val="none"/>
                    </w:rPr>
                  </w:rPrChange>
                </w:rPr>
                <w:t>ẩ</w:t>
              </w:r>
              <w:r w:rsidRPr="00CA691D">
                <w:rPr>
                  <w:rFonts w:ascii="Times New Roman" w:eastAsia="Times New Roman" w:hAnsi="Times New Roman" w:cs="Times New Roman"/>
                  <w:i/>
                  <w:iCs/>
                  <w:color w:val="000000"/>
                  <w:kern w:val="0"/>
                  <w:sz w:val="24"/>
                  <w:szCs w:val="24"/>
                  <w14:ligatures w14:val="none"/>
                  <w:rPrChange w:id="6530" w:author="Administrator" w:date="2025-10-28T17:49:00Z" w16du:dateUtc="2025-10-28T10:49:00Z">
                    <w:rPr>
                      <w:rFonts w:ascii="TimesNewRomanPS-ItalicMT" w:eastAsia="Times New Roman" w:hAnsi="TimesNewRomanPS-ItalicMT" w:cs="Times New Roman"/>
                      <w:i/>
                      <w:iCs/>
                      <w:color w:val="000000"/>
                      <w:kern w:val="0"/>
                      <w14:ligatures w14:val="none"/>
                    </w:rPr>
                  </w:rPrChange>
                </w:rPr>
                <w:t>m quy</w:t>
              </w:r>
              <w:r w:rsidRPr="00CA691D">
                <w:rPr>
                  <w:rFonts w:ascii="Times New Roman" w:eastAsia="Times New Roman" w:hAnsi="Times New Roman" w:cs="Times New Roman"/>
                  <w:i/>
                  <w:iCs/>
                  <w:color w:val="000000"/>
                  <w:kern w:val="0"/>
                  <w:sz w:val="24"/>
                  <w:szCs w:val="24"/>
                  <w14:ligatures w14:val="none"/>
                  <w:rPrChange w:id="6531" w:author="Administrator" w:date="2025-10-28T17:49:00Z" w16du:dateUtc="2025-10-28T10:49:00Z">
                    <w:rPr>
                      <w:rFonts w:ascii="Calibri" w:eastAsia="Times New Roman" w:hAnsi="Calibri" w:cs="Calibri"/>
                      <w:i/>
                      <w:iCs/>
                      <w:color w:val="000000"/>
                      <w:kern w:val="0"/>
                      <w14:ligatures w14:val="none"/>
                    </w:rPr>
                  </w:rPrChange>
                </w:rPr>
                <w:t>ề</w:t>
              </w:r>
              <w:r w:rsidRPr="00CA691D">
                <w:rPr>
                  <w:rFonts w:ascii="Times New Roman" w:eastAsia="Times New Roman" w:hAnsi="Times New Roman" w:cs="Times New Roman"/>
                  <w:i/>
                  <w:iCs/>
                  <w:color w:val="000000"/>
                  <w:kern w:val="0"/>
                  <w:sz w:val="24"/>
                  <w:szCs w:val="24"/>
                  <w14:ligatures w14:val="none"/>
                  <w:rPrChange w:id="6532"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r w:rsidRPr="00CA691D">
                <w:rPr>
                  <w:rFonts w:ascii="Times New Roman" w:eastAsia="Times New Roman" w:hAnsi="Times New Roman" w:cs="Times New Roman"/>
                  <w:i/>
                  <w:iCs/>
                  <w:color w:val="000000"/>
                  <w:kern w:val="0"/>
                  <w:sz w:val="24"/>
                  <w:szCs w:val="24"/>
                  <w14:ligatures w14:val="none"/>
                  <w:rPrChange w:id="6533" w:author="Administrator" w:date="2025-10-28T17:49:00Z" w16du:dateUtc="2025-10-28T10:49:00Z">
                    <w:rPr>
                      <w:rFonts w:ascii=".VnTime" w:eastAsia="Times New Roman" w:hAnsi=".VnTime" w:cs=".VnTime"/>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6534" w:author="Administrator" w:date="2025-10-28T17:49:00Z" w16du:dateUtc="2025-10-28T10:49:00Z">
                    <w:rPr>
                      <w:rFonts w:ascii="TimesNewRomanPS-ItalicMT" w:eastAsia="Times New Roman" w:hAnsi="TimesNewRomanPS-ItalicMT" w:cs="Times New Roman"/>
                      <w:i/>
                      <w:iCs/>
                      <w:color w:val="000000"/>
                      <w:kern w:val="0"/>
                      <w14:ligatures w14:val="none"/>
                    </w:rPr>
                  </w:rPrChange>
                </w:rPr>
                <w:t>.</w:t>
              </w:r>
            </w:ins>
          </w:p>
          <w:p w14:paraId="3C4BC9F8" w14:textId="77777777" w:rsidR="00906222" w:rsidRDefault="00CA691D" w:rsidP="00A3338D">
            <w:pPr>
              <w:pStyle w:val="Vnbnnidung0"/>
              <w:tabs>
                <w:tab w:val="left" w:pos="1996"/>
              </w:tabs>
              <w:spacing w:after="0" w:line="240" w:lineRule="auto"/>
              <w:ind w:firstLine="0"/>
              <w:jc w:val="both"/>
              <w:rPr>
                <w:ins w:id="6535" w:author="Administrator" w:date="2025-10-28T18:02:00Z" w16du:dateUtc="2025-10-28T11:02:00Z"/>
                <w:rFonts w:ascii="Times New Roman" w:eastAsia="Times New Roman" w:hAnsi="Times New Roman" w:cs="Times New Roman"/>
                <w:color w:val="000000"/>
                <w:kern w:val="0"/>
                <w:sz w:val="24"/>
                <w:szCs w:val="24"/>
                <w14:ligatures w14:val="none"/>
              </w:rPr>
            </w:pPr>
            <w:ins w:id="6536"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537"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6538"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6539"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6540"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6541" w:author="Administrator" w:date="2025-10-28T17:49:00Z" w16du:dateUtc="2025-10-28T10:49:00Z">
                    <w:rPr>
                      <w:rFonts w:ascii="TimesNewRomanPSMT" w:eastAsia="Times New Roman" w:hAnsi="TimesNewRomanPSMT" w:cs="Times New Roman"/>
                      <w:color w:val="000000"/>
                      <w:kern w:val="0"/>
                      <w14:ligatures w14:val="none"/>
                    </w:rPr>
                  </w:rPrChange>
                </w:rPr>
                <w:t xml:space="preserve"> quy </w:t>
              </w:r>
              <w:r w:rsidRPr="00CA691D">
                <w:rPr>
                  <w:rFonts w:ascii="Times New Roman" w:eastAsia="Times New Roman" w:hAnsi="Times New Roman" w:cs="Times New Roman"/>
                  <w:color w:val="000000"/>
                  <w:kern w:val="0"/>
                  <w:sz w:val="24"/>
                  <w:szCs w:val="24"/>
                  <w14:ligatures w14:val="none"/>
                  <w:rPrChange w:id="6542"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543" w:author="Administrator" w:date="2025-10-28T17:49:00Z" w16du:dateUtc="2025-10-28T10:49:00Z">
                    <w:rPr>
                      <w:rFonts w:ascii="TimesNewRomanPSMT" w:eastAsia="Times New Roman" w:hAnsi="TimesNewRomanPSMT" w:cs="Times New Roman"/>
                      <w:color w:val="000000"/>
                      <w:kern w:val="0"/>
                      <w14:ligatures w14:val="none"/>
                    </w:rPr>
                  </w:rPrChange>
                </w:rPr>
                <w:t>nh r</w:t>
              </w:r>
              <w:r w:rsidRPr="00CA691D">
                <w:rPr>
                  <w:rFonts w:ascii="Times New Roman" w:eastAsia="Times New Roman" w:hAnsi="Times New Roman" w:cs="Times New Roman"/>
                  <w:color w:val="000000"/>
                  <w:kern w:val="0"/>
                  <w:sz w:val="24"/>
                  <w:szCs w:val="24"/>
                  <w14:ligatures w14:val="none"/>
                  <w:rPrChange w:id="6544" w:author="Administrator" w:date="2025-10-28T17:49:00Z" w16du:dateUtc="2025-10-28T10:49:00Z">
                    <w:rPr>
                      <w:rFonts w:ascii=".VnTime" w:eastAsia="Times New Roman" w:hAnsi=".VnTime" w:cs=".VnTime"/>
                      <w:color w:val="000000"/>
                      <w:kern w:val="0"/>
                      <w14:ligatures w14:val="none"/>
                    </w:rPr>
                  </w:rPrChange>
                </w:rPr>
                <w:t>õ</w:t>
              </w:r>
              <w:r w:rsidRPr="00CA691D">
                <w:rPr>
                  <w:rFonts w:ascii="Times New Roman" w:eastAsia="Times New Roman" w:hAnsi="Times New Roman" w:cs="Times New Roman"/>
                  <w:color w:val="000000"/>
                  <w:kern w:val="0"/>
                  <w:sz w:val="24"/>
                  <w:szCs w:val="24"/>
                  <w14:ligatures w14:val="none"/>
                  <w:rPrChange w:id="6545"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6546"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547" w:author="Administrator" w:date="2025-10-28T17:49:00Z" w16du:dateUtc="2025-10-28T10:49:00Z">
                    <w:rPr>
                      <w:rFonts w:ascii="TimesNewRomanPSMT" w:eastAsia="Times New Roman" w:hAnsi="TimesNewRomanPSMT" w:cs="Times New Roman"/>
                      <w:color w:val="000000"/>
                      <w:kern w:val="0"/>
                      <w14:ligatures w14:val="none"/>
                    </w:rPr>
                  </w:rPrChange>
                </w:rPr>
                <w:t>i dung ki</w:t>
              </w:r>
              <w:r w:rsidRPr="00CA691D">
                <w:rPr>
                  <w:rFonts w:ascii="Times New Roman" w:eastAsia="Times New Roman" w:hAnsi="Times New Roman" w:cs="Times New Roman"/>
                  <w:color w:val="000000"/>
                  <w:kern w:val="0"/>
                  <w:sz w:val="24"/>
                  <w:szCs w:val="24"/>
                  <w14:ligatures w14:val="none"/>
                  <w:rPrChange w:id="6548"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6549" w:author="Administrator" w:date="2025-10-28T17:49:00Z" w16du:dateUtc="2025-10-28T10:49:00Z">
                    <w:rPr>
                      <w:rFonts w:ascii="TimesNewRomanPSMT" w:eastAsia="Times New Roman" w:hAnsi="TimesNewRomanPSMT" w:cs="Times New Roman"/>
                      <w:color w:val="000000"/>
                      <w:kern w:val="0"/>
                      <w14:ligatures w14:val="none"/>
                    </w:rPr>
                  </w:rPrChange>
                </w:rPr>
                <w:t>m tra c</w:t>
              </w:r>
              <w:r w:rsidRPr="00CA691D">
                <w:rPr>
                  <w:rFonts w:ascii="Times New Roman" w:eastAsia="Times New Roman" w:hAnsi="Times New Roman" w:cs="Times New Roman"/>
                  <w:color w:val="000000"/>
                  <w:kern w:val="0"/>
                  <w:sz w:val="24"/>
                  <w:szCs w:val="24"/>
                  <w14:ligatures w14:val="none"/>
                  <w:rPrChange w:id="6550"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6551"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6552"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6553"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6554"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6555" w:author="Administrator" w:date="2025-10-28T17:49:00Z" w16du:dateUtc="2025-10-28T10:49:00Z">
                    <w:rPr>
                      <w:rFonts w:ascii="TimesNewRomanPSMT" w:eastAsia="Times New Roman" w:hAnsi="TimesNewRomanPSMT" w:cs="Times New Roman"/>
                      <w:color w:val="000000"/>
                      <w:kern w:val="0"/>
                      <w14:ligatures w14:val="none"/>
                    </w:rPr>
                  </w:rPrChange>
                </w:rPr>
                <w:t>u ki</w:t>
              </w:r>
              <w:r w:rsidRPr="00CA691D">
                <w:rPr>
                  <w:rFonts w:ascii="Times New Roman" w:eastAsia="Times New Roman" w:hAnsi="Times New Roman" w:cs="Times New Roman"/>
                  <w:color w:val="000000"/>
                  <w:kern w:val="0"/>
                  <w:sz w:val="24"/>
                  <w:szCs w:val="24"/>
                  <w14:ligatures w14:val="none"/>
                  <w:rPrChange w:id="655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557" w:author="Administrator" w:date="2025-10-28T17:49:00Z" w16du:dateUtc="2025-10-28T10:49:00Z">
                    <w:rPr>
                      <w:rFonts w:ascii="TimesNewRomanPSMT" w:eastAsia="Times New Roman" w:hAnsi="TimesNewRomanPSMT" w:cs="Times New Roman"/>
                      <w:color w:val="000000"/>
                      <w:kern w:val="0"/>
                      <w14:ligatures w14:val="none"/>
                    </w:rPr>
                  </w:rPrChange>
                </w:rPr>
                <w:t>n an to</w:t>
              </w:r>
              <w:r w:rsidRPr="00CA691D">
                <w:rPr>
                  <w:rFonts w:ascii="Times New Roman" w:eastAsia="Times New Roman" w:hAnsi="Times New Roman" w:cs="Times New Roman"/>
                  <w:color w:val="000000"/>
                  <w:kern w:val="0"/>
                  <w:sz w:val="24"/>
                  <w:szCs w:val="24"/>
                  <w14:ligatures w14:val="none"/>
                  <w:rPrChange w:id="655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6559"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6560"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561" w:author="Administrator" w:date="2025-10-28T17:49:00Z" w16du:dateUtc="2025-10-28T10:49:00Z">
                    <w:rPr>
                      <w:rFonts w:ascii="TimesNewRomanPSMT" w:eastAsia="Times New Roman" w:hAnsi="TimesNewRomanPSMT" w:cs="Times New Roman"/>
                      <w:color w:val="000000"/>
                      <w:kern w:val="0"/>
                      <w14:ligatures w14:val="none"/>
                    </w:rPr>
                  </w:rPrChange>
                </w:rPr>
                <w:t>a ph</w:t>
              </w:r>
              <w:r w:rsidRPr="00CA691D">
                <w:rPr>
                  <w:rFonts w:ascii="Times New Roman" w:eastAsia="Times New Roman" w:hAnsi="Times New Roman" w:cs="Times New Roman"/>
                  <w:color w:val="000000"/>
                  <w:kern w:val="0"/>
                  <w:sz w:val="24"/>
                  <w:szCs w:val="24"/>
                  <w14:ligatures w14:val="none"/>
                  <w:rPrChange w:id="6562"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6563" w:author="Administrator" w:date="2025-10-28T17:49:00Z" w16du:dateUtc="2025-10-28T10:49:00Z">
                    <w:rPr>
                      <w:rFonts w:ascii="TimesNewRomanPSMT" w:eastAsia="Times New Roman" w:hAnsi="TimesNewRomanPSMT" w:cs="Times New Roman"/>
                      <w:color w:val="000000"/>
                      <w:kern w:val="0"/>
                      <w14:ligatures w14:val="none"/>
                    </w:rPr>
                  </w:rPrChange>
                </w:rPr>
                <w:t>ng</w:t>
              </w:r>
            </w:ins>
            <w:ins w:id="6564"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565"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566" w:author="Administrator" w:date="2025-10-28T17:49:00Z" w16du:dateUtc="2025-10-28T10:49:00Z">
                    <w:rPr>
                      <w:rFonts w:ascii="TimesNewRomanPSMT" w:eastAsia="Times New Roman" w:hAnsi="TimesNewRomanPSMT" w:cs="Times New Roman"/>
                      <w:color w:val="000000"/>
                      <w:kern w:val="0"/>
                      <w14:ligatures w14:val="none"/>
                    </w:rPr>
                  </w:rPrChange>
                </w:rPr>
                <w:t>ti</w:t>
              </w:r>
              <w:r w:rsidRPr="00CA691D">
                <w:rPr>
                  <w:rFonts w:ascii="Times New Roman" w:eastAsia="Times New Roman" w:hAnsi="Times New Roman" w:cs="Times New Roman"/>
                  <w:color w:val="000000"/>
                  <w:kern w:val="0"/>
                  <w:sz w:val="24"/>
                  <w:szCs w:val="24"/>
                  <w14:ligatures w14:val="none"/>
                  <w:rPrChange w:id="656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568" w:author="Administrator" w:date="2025-10-28T17:49:00Z" w16du:dateUtc="2025-10-28T10:49:00Z">
                    <w:rPr>
                      <w:rFonts w:ascii="TimesNewRomanPSMT" w:eastAsia="Times New Roman" w:hAnsi="TimesNewRomanPSMT" w:cs="Times New Roman"/>
                      <w:color w:val="000000"/>
                      <w:kern w:val="0"/>
                      <w14:ligatures w14:val="none"/>
                    </w:rPr>
                  </w:rPrChange>
                </w:rPr>
                <w:t>n tr</w:t>
              </w:r>
              <w:r w:rsidRPr="00CA691D">
                <w:rPr>
                  <w:rFonts w:ascii="Times New Roman" w:eastAsia="Times New Roman" w:hAnsi="Times New Roman" w:cs="Times New Roman"/>
                  <w:color w:val="000000"/>
                  <w:kern w:val="0"/>
                  <w:sz w:val="24"/>
                  <w:szCs w:val="24"/>
                  <w14:ligatures w14:val="none"/>
                  <w:rPrChange w:id="6569"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6570" w:author="Administrator" w:date="2025-10-28T17:49:00Z" w16du:dateUtc="2025-10-28T10:49:00Z">
                    <w:rPr>
                      <w:rFonts w:ascii="TimesNewRomanPSMT" w:eastAsia="Times New Roman" w:hAnsi="TimesNewRomanPSMT" w:cs="Times New Roman"/>
                      <w:color w:val="000000"/>
                      <w:kern w:val="0"/>
                      <w14:ligatures w14:val="none"/>
                    </w:rPr>
                  </w:rPrChange>
                </w:rPr>
                <w:t>c khi ph</w:t>
              </w:r>
              <w:r w:rsidRPr="00CA691D">
                <w:rPr>
                  <w:rFonts w:ascii="Times New Roman" w:eastAsia="Times New Roman" w:hAnsi="Times New Roman" w:cs="Times New Roman"/>
                  <w:color w:val="000000"/>
                  <w:kern w:val="0"/>
                  <w:sz w:val="24"/>
                  <w:szCs w:val="24"/>
                  <w14:ligatures w14:val="none"/>
                  <w:rPrChange w:id="6571"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6572"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6573"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574" w:author="Administrator" w:date="2025-10-28T17:49:00Z" w16du:dateUtc="2025-10-28T10:49:00Z">
                    <w:rPr>
                      <w:rFonts w:ascii="TimesNewRomanPSMT" w:eastAsia="Times New Roman" w:hAnsi="TimesNewRomanPSMT" w:cs="Times New Roman"/>
                      <w:color w:val="000000"/>
                      <w:kern w:val="0"/>
                      <w14:ligatures w14:val="none"/>
                    </w:rPr>
                  </w:rPrChange>
                </w:rPr>
                <w:t>n r</w:t>
              </w:r>
              <w:r w:rsidRPr="00CA691D">
                <w:rPr>
                  <w:rFonts w:ascii="Times New Roman" w:eastAsia="Times New Roman" w:hAnsi="Times New Roman" w:cs="Times New Roman"/>
                  <w:color w:val="000000"/>
                  <w:kern w:val="0"/>
                  <w:sz w:val="24"/>
                  <w:szCs w:val="24"/>
                  <w14:ligatures w14:val="none"/>
                  <w:rPrChange w:id="6575"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6576"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657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578"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6579"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6580"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6581"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582"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6583"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584"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658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586"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6587"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6588" w:author="Administrator" w:date="2025-10-28T17:49:00Z" w16du:dateUtc="2025-10-28T10:49:00Z">
                    <w:rPr>
                      <w:rFonts w:ascii="TimesNewRomanPSMT" w:eastAsia="Times New Roman" w:hAnsi="TimesNewRomanPSMT" w:cs="Times New Roman"/>
                      <w:color w:val="000000"/>
                      <w:kern w:val="0"/>
                      <w14:ligatures w14:val="none"/>
                    </w:rPr>
                  </w:rPrChange>
                </w:rPr>
                <w:t>u thu</w:t>
              </w:r>
              <w:r w:rsidRPr="00CA691D">
                <w:rPr>
                  <w:rFonts w:ascii="Times New Roman" w:eastAsia="Times New Roman" w:hAnsi="Times New Roman" w:cs="Times New Roman"/>
                  <w:color w:val="000000"/>
                  <w:kern w:val="0"/>
                  <w:sz w:val="24"/>
                  <w:szCs w:val="24"/>
                  <w14:ligatures w14:val="none"/>
                  <w:rPrChange w:id="658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590" w:author="Administrator" w:date="2025-10-28T17:49:00Z" w16du:dateUtc="2025-10-28T10:49:00Z">
                    <w:rPr>
                      <w:rFonts w:ascii="TimesNewRomanPSMT" w:eastAsia="Times New Roman" w:hAnsi="TimesNewRomanPSMT" w:cs="Times New Roman"/>
                      <w:color w:val="000000"/>
                      <w:kern w:val="0"/>
                      <w14:ligatures w14:val="none"/>
                    </w:rPr>
                  </w:rPrChange>
                </w:rPr>
                <w:t>c tr</w:t>
              </w:r>
              <w:r w:rsidRPr="00CA691D">
                <w:rPr>
                  <w:rFonts w:ascii="Times New Roman" w:eastAsia="Times New Roman" w:hAnsi="Times New Roman" w:cs="Times New Roman"/>
                  <w:color w:val="000000"/>
                  <w:kern w:val="0"/>
                  <w:sz w:val="24"/>
                  <w:szCs w:val="24"/>
                  <w14:ligatures w14:val="none"/>
                  <w:rPrChange w:id="6591"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6592" w:author="Administrator" w:date="2025-10-28T17:49:00Z" w16du:dateUtc="2025-10-28T10:49:00Z">
                    <w:rPr>
                      <w:rFonts w:ascii="TimesNewRomanPSMT" w:eastAsia="Times New Roman" w:hAnsi="TimesNewRomanPSMT" w:cs="Times New Roman"/>
                      <w:color w:val="000000"/>
                      <w:kern w:val="0"/>
                      <w14:ligatures w14:val="none"/>
                    </w:rPr>
                  </w:rPrChange>
                </w:rPr>
                <w:t>ch</w:t>
              </w:r>
            </w:ins>
            <w:ins w:id="6593"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594"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595" w:author="Administrator" w:date="2025-10-28T17:49:00Z" w16du:dateUtc="2025-10-28T10:49:00Z">
                    <w:rPr>
                      <w:rFonts w:ascii="TimesNewRomanPSMT" w:eastAsia="Times New Roman" w:hAnsi="TimesNewRomanPSMT" w:cs="Times New Roman"/>
                      <w:color w:val="000000"/>
                      <w:kern w:val="0"/>
                      <w14:ligatures w14:val="none"/>
                    </w:rPr>
                  </w:rPrChange>
                </w:rPr>
                <w:t>nhi</w:t>
              </w:r>
              <w:r w:rsidRPr="00CA691D">
                <w:rPr>
                  <w:rFonts w:ascii="Times New Roman" w:eastAsia="Times New Roman" w:hAnsi="Times New Roman" w:cs="Times New Roman"/>
                  <w:color w:val="000000"/>
                  <w:kern w:val="0"/>
                  <w:sz w:val="24"/>
                  <w:szCs w:val="24"/>
                  <w14:ligatures w14:val="none"/>
                  <w:rPrChange w:id="6596"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597" w:author="Administrator" w:date="2025-10-28T17:49:00Z" w16du:dateUtc="2025-10-28T10:49:00Z">
                    <w:rPr>
                      <w:rFonts w:ascii="TimesNewRomanPSMT" w:eastAsia="Times New Roman" w:hAnsi="TimesNewRomanPSMT" w:cs="Times New Roman"/>
                      <w:color w:val="000000"/>
                      <w:kern w:val="0"/>
                      <w14:ligatures w14:val="none"/>
                    </w:rPr>
                  </w:rPrChange>
                </w:rPr>
                <w:t>m c</w:t>
              </w:r>
              <w:r w:rsidRPr="00CA691D">
                <w:rPr>
                  <w:rFonts w:ascii="Times New Roman" w:eastAsia="Times New Roman" w:hAnsi="Times New Roman" w:cs="Times New Roman"/>
                  <w:color w:val="000000"/>
                  <w:kern w:val="0"/>
                  <w:sz w:val="24"/>
                  <w:szCs w:val="24"/>
                  <w14:ligatures w14:val="none"/>
                  <w:rPrChange w:id="6598"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599" w:author="Administrator" w:date="2025-10-28T17:49:00Z" w16du:dateUtc="2025-10-28T10:49:00Z">
                    <w:rPr>
                      <w:rFonts w:ascii="TimesNewRomanPSMT" w:eastAsia="Times New Roman" w:hAnsi="TimesNewRomanPSMT" w:cs="Times New Roman"/>
                      <w:color w:val="000000"/>
                      <w:kern w:val="0"/>
                      <w14:ligatures w14:val="none"/>
                    </w:rPr>
                  </w:rPrChange>
                </w:rPr>
                <w:t>a ch</w:t>
              </w:r>
              <w:r w:rsidRPr="00CA691D">
                <w:rPr>
                  <w:rFonts w:ascii="Times New Roman" w:eastAsia="Times New Roman" w:hAnsi="Times New Roman" w:cs="Times New Roman"/>
                  <w:color w:val="000000"/>
                  <w:kern w:val="0"/>
                  <w:sz w:val="24"/>
                  <w:szCs w:val="24"/>
                  <w14:ligatures w14:val="none"/>
                  <w:rPrChange w:id="6600"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601"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6602"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603"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6604"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6605" w:author="Administrator" w:date="2025-10-28T17:49:00Z" w16du:dateUtc="2025-10-28T10:49:00Z">
                    <w:rPr>
                      <w:rFonts w:ascii="TimesNewRomanPSMT" w:eastAsia="Times New Roman" w:hAnsi="TimesNewRomanPSMT" w:cs="Times New Roman"/>
                      <w:color w:val="000000"/>
                      <w:kern w:val="0"/>
                      <w14:ligatures w14:val="none"/>
                    </w:rPr>
                  </w:rPrChange>
                </w:rPr>
                <w:t xml:space="preserve">n, khu neo </w:t>
              </w:r>
              <w:r w:rsidRPr="00CA691D">
                <w:rPr>
                  <w:rFonts w:ascii="Times New Roman" w:eastAsia="Times New Roman" w:hAnsi="Times New Roman" w:cs="Times New Roman"/>
                  <w:color w:val="000000"/>
                  <w:kern w:val="0"/>
                  <w:sz w:val="24"/>
                  <w:szCs w:val="24"/>
                  <w14:ligatures w14:val="none"/>
                  <w:rPrChange w:id="6606"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6607" w:author="Administrator" w:date="2025-10-28T17:49:00Z" w16du:dateUtc="2025-10-28T10:49:00Z">
                    <w:rPr>
                      <w:rFonts w:ascii="TimesNewRomanPSMT" w:eastAsia="Times New Roman" w:hAnsi="TimesNewRomanPSMT" w:cs="Times New Roman"/>
                      <w:color w:val="000000"/>
                      <w:kern w:val="0"/>
                      <w14:ligatures w14:val="none"/>
                    </w:rPr>
                  </w:rPrChange>
                </w:rPr>
                <w:t>u, ng</w:t>
              </w:r>
              <w:r w:rsidRPr="00CA691D">
                <w:rPr>
                  <w:rFonts w:ascii="Times New Roman" w:eastAsia="Times New Roman" w:hAnsi="Times New Roman" w:cs="Times New Roman"/>
                  <w:color w:val="000000"/>
                  <w:kern w:val="0"/>
                  <w:sz w:val="24"/>
                  <w:szCs w:val="24"/>
                  <w14:ligatures w14:val="none"/>
                  <w:rPrChange w:id="6608" w:author="Administrator" w:date="2025-10-28T17:49:00Z" w16du:dateUtc="2025-10-28T10:49:00Z">
                    <w:rPr>
                      <w:rFonts w:ascii="Calibri" w:eastAsia="Times New Roman" w:hAnsi="Calibri" w:cs="Calibri"/>
                      <w:color w:val="000000"/>
                      <w:kern w:val="0"/>
                      <w14:ligatures w14:val="none"/>
                    </w:rPr>
                  </w:rPrChange>
                </w:rPr>
                <w:t>ườ</w:t>
              </w:r>
              <w:r w:rsidRPr="00CA691D">
                <w:rPr>
                  <w:rFonts w:ascii="Times New Roman" w:eastAsia="Times New Roman" w:hAnsi="Times New Roman" w:cs="Times New Roman"/>
                  <w:color w:val="000000"/>
                  <w:kern w:val="0"/>
                  <w:sz w:val="24"/>
                  <w:szCs w:val="24"/>
                  <w14:ligatures w14:val="none"/>
                  <w:rPrChange w:id="6609" w:author="Administrator" w:date="2025-10-28T17:49:00Z" w16du:dateUtc="2025-10-28T10:49:00Z">
                    <w:rPr>
                      <w:rFonts w:ascii="TimesNewRomanPSMT" w:eastAsia="Times New Roman" w:hAnsi="TimesNewRomanPSMT" w:cs="Times New Roman"/>
                      <w:color w:val="000000"/>
                      <w:kern w:val="0"/>
                      <w14:ligatures w14:val="none"/>
                    </w:rPr>
                  </w:rPrChange>
                </w:rPr>
                <w:t>i</w:t>
              </w:r>
            </w:ins>
            <w:ins w:id="6610"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611"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612" w:author="Administrator" w:date="2025-10-28T17:49:00Z" w16du:dateUtc="2025-10-28T10:49:00Z">
                    <w:rPr>
                      <w:rFonts w:ascii="TimesNewRomanPSMT" w:eastAsia="Times New Roman" w:hAnsi="TimesNewRomanPSMT" w:cs="Times New Roman"/>
                      <w:color w:val="000000"/>
                      <w:kern w:val="0"/>
                      <w14:ligatures w14:val="none"/>
                    </w:rPr>
                  </w:rPrChange>
                </w:rPr>
                <w:t>qu</w:t>
              </w:r>
              <w:r w:rsidRPr="00CA691D">
                <w:rPr>
                  <w:rFonts w:ascii="Times New Roman" w:eastAsia="Times New Roman" w:hAnsi="Times New Roman" w:cs="Times New Roman"/>
                  <w:color w:val="000000"/>
                  <w:kern w:val="0"/>
                  <w:sz w:val="24"/>
                  <w:szCs w:val="24"/>
                  <w14:ligatures w14:val="none"/>
                  <w:rPrChange w:id="661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614"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6615"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6616" w:author="Administrator" w:date="2025-10-28T17:49:00Z" w16du:dateUtc="2025-10-28T10:49:00Z">
                    <w:rPr>
                      <w:rFonts w:ascii="TimesNewRomanPSMT" w:eastAsia="Times New Roman" w:hAnsi="TimesNewRomanPSMT" w:cs="Times New Roman"/>
                      <w:color w:val="000000"/>
                      <w:kern w:val="0"/>
                      <w14:ligatures w14:val="none"/>
                    </w:rPr>
                  </w:rPrChange>
                </w:rPr>
                <w:t xml:space="preserve"> khai th</w:t>
              </w:r>
              <w:r w:rsidRPr="00CA691D">
                <w:rPr>
                  <w:rFonts w:ascii="Times New Roman" w:eastAsia="Times New Roman" w:hAnsi="Times New Roman" w:cs="Times New Roman"/>
                  <w:color w:val="000000"/>
                  <w:kern w:val="0"/>
                  <w:sz w:val="24"/>
                  <w:szCs w:val="24"/>
                  <w14:ligatures w14:val="none"/>
                  <w:rPrChange w:id="6617"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6618" w:author="Administrator" w:date="2025-10-28T17:49:00Z" w16du:dateUtc="2025-10-28T10:49:00Z">
                    <w:rPr>
                      <w:rFonts w:ascii="TimesNewRomanPSMT" w:eastAsia="Times New Roman" w:hAnsi="TimesNewRomanPSMT" w:cs="Times New Roman"/>
                      <w:color w:val="000000"/>
                      <w:kern w:val="0"/>
                      <w14:ligatures w14:val="none"/>
                    </w:rPr>
                  </w:rPrChange>
                </w:rPr>
                <w:t>c c</w:t>
              </w:r>
              <w:r w:rsidRPr="00CA691D">
                <w:rPr>
                  <w:rFonts w:ascii="Times New Roman" w:eastAsia="Times New Roman" w:hAnsi="Times New Roman" w:cs="Times New Roman"/>
                  <w:color w:val="000000"/>
                  <w:kern w:val="0"/>
                  <w:sz w:val="24"/>
                  <w:szCs w:val="24"/>
                  <w14:ligatures w14:val="none"/>
                  <w:rPrChange w:id="6619"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620"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6621"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6622"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662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624"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6625"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626" w:author="Administrator" w:date="2025-10-28T17:49:00Z" w16du:dateUtc="2025-10-28T10:49:00Z">
                    <w:rPr>
                      <w:rFonts w:ascii="TimesNewRomanPSMT" w:eastAsia="Times New Roman" w:hAnsi="TimesNewRomanPSMT" w:cs="Times New Roman"/>
                      <w:color w:val="000000"/>
                      <w:kern w:val="0"/>
                      <w14:ligatures w14:val="none"/>
                    </w:rPr>
                  </w:rPrChange>
                </w:rPr>
                <w:t>i</w:t>
              </w:r>
            </w:ins>
            <w:ins w:id="6627"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628"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629"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630"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6631"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6632" w:author="Administrator" w:date="2025-10-28T17:49:00Z" w16du:dateUtc="2025-10-28T10:49:00Z">
                    <w:rPr>
                      <w:rFonts w:ascii="TimesNewRomanPSMT" w:eastAsia="Times New Roman" w:hAnsi="TimesNewRomanPSMT" w:cs="Times New Roman"/>
                      <w:color w:val="000000"/>
                      <w:kern w:val="0"/>
                      <w14:ligatures w14:val="none"/>
                    </w:rPr>
                  </w:rPrChange>
                </w:rPr>
                <w:t>u.</w:t>
              </w:r>
            </w:ins>
          </w:p>
          <w:p w14:paraId="4A1DCC44" w14:textId="77777777" w:rsidR="00906222" w:rsidRDefault="00CA691D" w:rsidP="00A3338D">
            <w:pPr>
              <w:pStyle w:val="Vnbnnidung0"/>
              <w:tabs>
                <w:tab w:val="left" w:pos="1996"/>
              </w:tabs>
              <w:spacing w:after="0" w:line="240" w:lineRule="auto"/>
              <w:ind w:firstLine="0"/>
              <w:jc w:val="both"/>
              <w:rPr>
                <w:ins w:id="6633" w:author="Administrator" w:date="2025-10-28T18:03:00Z" w16du:dateUtc="2025-10-28T11:03:00Z"/>
                <w:rFonts w:ascii="Times New Roman" w:eastAsia="Times New Roman" w:hAnsi="Times New Roman" w:cs="Times New Roman"/>
                <w:color w:val="000000"/>
                <w:kern w:val="0"/>
                <w:sz w:val="24"/>
                <w:szCs w:val="24"/>
                <w14:ligatures w14:val="none"/>
              </w:rPr>
            </w:pPr>
            <w:ins w:id="6634"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635" w:author="Administrator" w:date="2025-10-28T17:49:00Z" w16du:dateUtc="2025-10-28T10:49:00Z">
                    <w:rPr>
                      <w:rFonts w:ascii="TimesNewRomanPSMT" w:eastAsia="Times New Roman" w:hAnsi="TimesNewRomanPSMT" w:cs="Times New Roman"/>
                      <w:color w:val="000000"/>
                      <w:kern w:val="0"/>
                      <w14:ligatures w14:val="none"/>
                    </w:rPr>
                  </w:rPrChange>
                </w:rPr>
                <w:t>- L</w:t>
              </w:r>
              <w:r w:rsidRPr="00CA691D">
                <w:rPr>
                  <w:rFonts w:ascii="Times New Roman" w:eastAsia="Times New Roman" w:hAnsi="Times New Roman" w:cs="Times New Roman" w:hint="eastAsia"/>
                  <w:color w:val="000000"/>
                  <w:kern w:val="0"/>
                  <w:sz w:val="24"/>
                  <w:szCs w:val="24"/>
                  <w14:ligatures w14:val="none"/>
                  <w:rPrChange w:id="6636" w:author="Administrator" w:date="2025-10-28T17:49:00Z" w16du:dateUtc="2025-10-28T10:49:00Z">
                    <w:rPr>
                      <w:rFonts w:ascii="TimesNewRomanPSMT" w:eastAsia="Times New Roman" w:hAnsi="TimesNewRomanPSMT" w:cs="Times New Roman" w:hint="eastAsia"/>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6637" w:author="Administrator" w:date="2025-10-28T17:49:00Z" w16du:dateUtc="2025-10-28T10:49:00Z">
                    <w:rPr>
                      <w:rFonts w:ascii="TimesNewRomanPSMT" w:eastAsia="Times New Roman" w:hAnsi="TimesNewRomanPSMT" w:cs="Times New Roman"/>
                      <w:color w:val="000000"/>
                      <w:kern w:val="0"/>
                      <w14:ligatures w14:val="none"/>
                    </w:rPr>
                  </w:rPrChange>
                </w:rPr>
                <w:t xml:space="preserve"> do: M</w:t>
              </w:r>
              <w:r w:rsidRPr="00CA691D">
                <w:rPr>
                  <w:rFonts w:ascii="Times New Roman" w:eastAsia="Times New Roman" w:hAnsi="Times New Roman" w:cs="Times New Roman"/>
                  <w:color w:val="000000"/>
                  <w:kern w:val="0"/>
                  <w:sz w:val="24"/>
                  <w:szCs w:val="24"/>
                  <w14:ligatures w14:val="none"/>
                  <w:rPrChange w:id="6638"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639" w:author="Administrator" w:date="2025-10-28T17:49:00Z" w16du:dateUtc="2025-10-28T10:49:00Z">
                    <w:rPr>
                      <w:rFonts w:ascii="TimesNewRomanPSMT" w:eastAsia="Times New Roman" w:hAnsi="TimesNewRomanPSMT" w:cs="Times New Roman"/>
                      <w:color w:val="000000"/>
                      <w:kern w:val="0"/>
                      <w14:ligatures w14:val="none"/>
                    </w:rPr>
                  </w:rPrChange>
                </w:rPr>
                <w:t>t s</w:t>
              </w:r>
              <w:r w:rsidRPr="00CA691D">
                <w:rPr>
                  <w:rFonts w:ascii="Times New Roman" w:eastAsia="Times New Roman" w:hAnsi="Times New Roman" w:cs="Times New Roman"/>
                  <w:color w:val="000000"/>
                  <w:kern w:val="0"/>
                  <w:sz w:val="24"/>
                  <w:szCs w:val="24"/>
                  <w14:ligatures w14:val="none"/>
                  <w:rPrChange w:id="6640"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6641"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6642"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643" w:author="Administrator" w:date="2025-10-28T17:49:00Z" w16du:dateUtc="2025-10-28T10:49:00Z">
                    <w:rPr>
                      <w:rFonts w:ascii="TimesNewRomanPSMT" w:eastAsia="Times New Roman" w:hAnsi="TimesNewRomanPSMT" w:cs="Times New Roman"/>
                      <w:color w:val="000000"/>
                      <w:kern w:val="0"/>
                      <w14:ligatures w14:val="none"/>
                    </w:rPr>
                  </w:rPrChange>
                </w:rPr>
                <w:t>i dung ki</w:t>
              </w:r>
              <w:r w:rsidRPr="00CA691D">
                <w:rPr>
                  <w:rFonts w:ascii="Times New Roman" w:eastAsia="Times New Roman" w:hAnsi="Times New Roman" w:cs="Times New Roman"/>
                  <w:color w:val="000000"/>
                  <w:kern w:val="0"/>
                  <w:sz w:val="24"/>
                  <w:szCs w:val="24"/>
                  <w14:ligatures w14:val="none"/>
                  <w:rPrChange w:id="6644"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6645" w:author="Administrator" w:date="2025-10-28T17:49:00Z" w16du:dateUtc="2025-10-28T10:49:00Z">
                    <w:rPr>
                      <w:rFonts w:ascii="TimesNewRomanPSMT" w:eastAsia="Times New Roman" w:hAnsi="TimesNewRomanPSMT" w:cs="Times New Roman"/>
                      <w:color w:val="000000"/>
                      <w:kern w:val="0"/>
                      <w14:ligatures w14:val="none"/>
                    </w:rPr>
                  </w:rPrChange>
                </w:rPr>
                <w:t>m tra c</w:t>
              </w:r>
              <w:r w:rsidRPr="00CA691D">
                <w:rPr>
                  <w:rFonts w:ascii="Times New Roman" w:eastAsia="Times New Roman" w:hAnsi="Times New Roman" w:cs="Times New Roman"/>
                  <w:color w:val="000000"/>
                  <w:kern w:val="0"/>
                  <w:sz w:val="24"/>
                  <w:szCs w:val="24"/>
                  <w14:ligatures w14:val="none"/>
                  <w:rPrChange w:id="6646"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6647" w:author="Administrator" w:date="2025-10-28T17:49:00Z" w16du:dateUtc="2025-10-28T10:49:00Z">
                    <w:rPr>
                      <w:rFonts w:ascii="TimesNewRomanPSMT" w:eastAsia="Times New Roman" w:hAnsi="TimesNewRomanPSMT" w:cs="Times New Roman"/>
                      <w:color w:val="000000"/>
                      <w:kern w:val="0"/>
                      <w14:ligatures w14:val="none"/>
                    </w:rPr>
                  </w:rPrChange>
                </w:rPr>
                <w:t xml:space="preserve">c </w:t>
              </w:r>
              <w:r w:rsidRPr="00CA691D">
                <w:rPr>
                  <w:rFonts w:ascii="Times New Roman" w:eastAsia="Times New Roman" w:hAnsi="Times New Roman" w:cs="Times New Roman"/>
                  <w:color w:val="000000"/>
                  <w:kern w:val="0"/>
                  <w:sz w:val="24"/>
                  <w:szCs w:val="24"/>
                  <w14:ligatures w14:val="none"/>
                  <w:rPrChange w:id="6648"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6649"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6650"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6651" w:author="Administrator" w:date="2025-10-28T17:49:00Z" w16du:dateUtc="2025-10-28T10:49:00Z">
                    <w:rPr>
                      <w:rFonts w:ascii="TimesNewRomanPSMT" w:eastAsia="Times New Roman" w:hAnsi="TimesNewRomanPSMT" w:cs="Times New Roman"/>
                      <w:color w:val="000000"/>
                      <w:kern w:val="0"/>
                      <w14:ligatures w14:val="none"/>
                    </w:rPr>
                  </w:rPrChange>
                </w:rPr>
                <w:t>u ki</w:t>
              </w:r>
              <w:r w:rsidRPr="00CA691D">
                <w:rPr>
                  <w:rFonts w:ascii="Times New Roman" w:eastAsia="Times New Roman" w:hAnsi="Times New Roman" w:cs="Times New Roman"/>
                  <w:color w:val="000000"/>
                  <w:kern w:val="0"/>
                  <w:sz w:val="24"/>
                  <w:szCs w:val="24"/>
                  <w14:ligatures w14:val="none"/>
                  <w:rPrChange w:id="665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653" w:author="Administrator" w:date="2025-10-28T17:49:00Z" w16du:dateUtc="2025-10-28T10:49:00Z">
                    <w:rPr>
                      <w:rFonts w:ascii="TimesNewRomanPSMT" w:eastAsia="Times New Roman" w:hAnsi="TimesNewRomanPSMT" w:cs="Times New Roman"/>
                      <w:color w:val="000000"/>
                      <w:kern w:val="0"/>
                      <w14:ligatures w14:val="none"/>
                    </w:rPr>
                  </w:rPrChange>
                </w:rPr>
                <w:t>n an to</w:t>
              </w:r>
              <w:r w:rsidRPr="00CA691D">
                <w:rPr>
                  <w:rFonts w:ascii="Times New Roman" w:eastAsia="Times New Roman" w:hAnsi="Times New Roman" w:cs="Times New Roman"/>
                  <w:color w:val="000000"/>
                  <w:kern w:val="0"/>
                  <w:sz w:val="24"/>
                  <w:szCs w:val="24"/>
                  <w14:ligatures w14:val="none"/>
                  <w:rPrChange w:id="665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6655"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6656"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657" w:author="Administrator" w:date="2025-10-28T17:49:00Z" w16du:dateUtc="2025-10-28T10:49:00Z">
                    <w:rPr>
                      <w:rFonts w:ascii="TimesNewRomanPSMT" w:eastAsia="Times New Roman" w:hAnsi="TimesNewRomanPSMT" w:cs="Times New Roman"/>
                      <w:color w:val="000000"/>
                      <w:kern w:val="0"/>
                      <w14:ligatures w14:val="none"/>
                    </w:rPr>
                  </w:rPrChange>
                </w:rPr>
                <w:t>a ph</w:t>
              </w:r>
              <w:r w:rsidRPr="00CA691D">
                <w:rPr>
                  <w:rFonts w:ascii="Times New Roman" w:eastAsia="Times New Roman" w:hAnsi="Times New Roman" w:cs="Times New Roman"/>
                  <w:color w:val="000000"/>
                  <w:kern w:val="0"/>
                  <w:sz w:val="24"/>
                  <w:szCs w:val="24"/>
                  <w14:ligatures w14:val="none"/>
                  <w:rPrChange w:id="6658"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6659"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666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661" w:author="Administrator" w:date="2025-10-28T17:49:00Z" w16du:dateUtc="2025-10-28T10:49:00Z">
                    <w:rPr>
                      <w:rFonts w:ascii="TimesNewRomanPSMT" w:eastAsia="Times New Roman" w:hAnsi="TimesNewRomanPSMT" w:cs="Times New Roman"/>
                      <w:color w:val="000000"/>
                      <w:kern w:val="0"/>
                      <w14:ligatures w14:val="none"/>
                    </w:rPr>
                  </w:rPrChange>
                </w:rPr>
                <w:t>n</w:t>
              </w:r>
            </w:ins>
            <w:ins w:id="6662"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663"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664" w:author="Administrator" w:date="2025-10-28T17:49:00Z" w16du:dateUtc="2025-10-28T10:49:00Z">
                    <w:rPr>
                      <w:rFonts w:ascii="TimesNewRomanPSMT" w:eastAsia="Times New Roman" w:hAnsi="TimesNewRomanPSMT" w:cs="Times New Roman"/>
                      <w:color w:val="000000"/>
                      <w:kern w:val="0"/>
                      <w14:ligatures w14:val="none"/>
                    </w:rPr>
                  </w:rPrChange>
                </w:rPr>
                <w:t>tr</w:t>
              </w:r>
              <w:r w:rsidRPr="00CA691D">
                <w:rPr>
                  <w:rFonts w:ascii="Times New Roman" w:eastAsia="Times New Roman" w:hAnsi="Times New Roman" w:cs="Times New Roman"/>
                  <w:color w:val="000000"/>
                  <w:kern w:val="0"/>
                  <w:sz w:val="24"/>
                  <w:szCs w:val="24"/>
                  <w14:ligatures w14:val="none"/>
                  <w:rPrChange w:id="6665"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6666" w:author="Administrator" w:date="2025-10-28T17:49:00Z" w16du:dateUtc="2025-10-28T10:49:00Z">
                    <w:rPr>
                      <w:rFonts w:ascii="TimesNewRomanPSMT" w:eastAsia="Times New Roman" w:hAnsi="TimesNewRomanPSMT" w:cs="Times New Roman"/>
                      <w:color w:val="000000"/>
                      <w:kern w:val="0"/>
                      <w14:ligatures w14:val="none"/>
                    </w:rPr>
                  </w:rPrChange>
                </w:rPr>
                <w:t>c khi ph</w:t>
              </w:r>
              <w:r w:rsidRPr="00CA691D">
                <w:rPr>
                  <w:rFonts w:ascii="Times New Roman" w:eastAsia="Times New Roman" w:hAnsi="Times New Roman" w:cs="Times New Roman"/>
                  <w:color w:val="000000"/>
                  <w:kern w:val="0"/>
                  <w:sz w:val="24"/>
                  <w:szCs w:val="24"/>
                  <w14:ligatures w14:val="none"/>
                  <w:rPrChange w:id="6667"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6668"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666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670" w:author="Administrator" w:date="2025-10-28T17:49:00Z" w16du:dateUtc="2025-10-28T10:49:00Z">
                    <w:rPr>
                      <w:rFonts w:ascii="TimesNewRomanPSMT" w:eastAsia="Times New Roman" w:hAnsi="TimesNewRomanPSMT" w:cs="Times New Roman"/>
                      <w:color w:val="000000"/>
                      <w:kern w:val="0"/>
                      <w14:ligatures w14:val="none"/>
                    </w:rPr>
                  </w:rPrChange>
                </w:rPr>
                <w:t>n r</w:t>
              </w:r>
              <w:r w:rsidRPr="00CA691D">
                <w:rPr>
                  <w:rFonts w:ascii="Times New Roman" w:eastAsia="Times New Roman" w:hAnsi="Times New Roman" w:cs="Times New Roman"/>
                  <w:color w:val="000000"/>
                  <w:kern w:val="0"/>
                  <w:sz w:val="24"/>
                  <w:szCs w:val="24"/>
                  <w14:ligatures w14:val="none"/>
                  <w:rPrChange w:id="6671"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6672"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6673"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674"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6675"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6676"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6677"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678"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667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680"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668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682" w:author="Administrator" w:date="2025-10-28T17:49:00Z" w16du:dateUtc="2025-10-28T10:49:00Z">
                    <w:rPr>
                      <w:rFonts w:ascii="TimesNewRomanPSMT" w:eastAsia="Times New Roman" w:hAnsi="TimesNewRomanPSMT" w:cs="Times New Roman"/>
                      <w:color w:val="000000"/>
                      <w:kern w:val="0"/>
                      <w14:ligatures w14:val="none"/>
                    </w:rPr>
                  </w:rPrChange>
                </w:rPr>
                <w:t>a, khu</w:t>
              </w:r>
            </w:ins>
            <w:ins w:id="6683"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684"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685" w:author="Administrator" w:date="2025-10-28T17:49:00Z" w16du:dateUtc="2025-10-28T10:49:00Z">
                    <w:rPr>
                      <w:rFonts w:ascii="TimesNewRomanPSMT" w:eastAsia="Times New Roman" w:hAnsi="TimesNewRomanPSMT" w:cs="Times New Roman"/>
                      <w:color w:val="000000"/>
                      <w:kern w:val="0"/>
                      <w14:ligatures w14:val="none"/>
                    </w:rPr>
                  </w:rPrChange>
                </w:rPr>
                <w:t xml:space="preserve">neo </w:t>
              </w:r>
              <w:r w:rsidRPr="00CA691D">
                <w:rPr>
                  <w:rFonts w:ascii="Times New Roman" w:eastAsia="Times New Roman" w:hAnsi="Times New Roman" w:cs="Times New Roman"/>
                  <w:color w:val="000000"/>
                  <w:kern w:val="0"/>
                  <w:sz w:val="24"/>
                  <w:szCs w:val="24"/>
                  <w14:ligatures w14:val="none"/>
                  <w:rPrChange w:id="6686"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6687" w:author="Administrator" w:date="2025-10-28T17:49:00Z" w16du:dateUtc="2025-10-28T10:49:00Z">
                    <w:rPr>
                      <w:rFonts w:ascii="TimesNewRomanPSMT" w:eastAsia="Times New Roman" w:hAnsi="TimesNewRomanPSMT" w:cs="Times New Roman"/>
                      <w:color w:val="000000"/>
                      <w:kern w:val="0"/>
                      <w14:ligatures w14:val="none"/>
                    </w:rPr>
                  </w:rPrChange>
                </w:rPr>
                <w:t>u thu</w:t>
              </w:r>
              <w:r w:rsidRPr="00CA691D">
                <w:rPr>
                  <w:rFonts w:ascii="Times New Roman" w:eastAsia="Times New Roman" w:hAnsi="Times New Roman" w:cs="Times New Roman"/>
                  <w:color w:val="000000"/>
                  <w:kern w:val="0"/>
                  <w:sz w:val="24"/>
                  <w:szCs w:val="24"/>
                  <w14:ligatures w14:val="none"/>
                  <w:rPrChange w:id="6688"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689" w:author="Administrator" w:date="2025-10-28T17:49:00Z" w16du:dateUtc="2025-10-28T10:49:00Z">
                    <w:rPr>
                      <w:rFonts w:ascii="TimesNewRomanPSMT" w:eastAsia="Times New Roman" w:hAnsi="TimesNewRomanPSMT" w:cs="Times New Roman"/>
                      <w:color w:val="000000"/>
                      <w:kern w:val="0"/>
                      <w14:ligatures w14:val="none"/>
                    </w:rPr>
                  </w:rPrChange>
                </w:rPr>
                <w:t>c chuy</w:t>
              </w:r>
              <w:r w:rsidRPr="00CA691D">
                <w:rPr>
                  <w:rFonts w:ascii="Times New Roman" w:eastAsia="Times New Roman" w:hAnsi="Times New Roman" w:cs="Times New Roman"/>
                  <w:color w:val="000000"/>
                  <w:kern w:val="0"/>
                  <w:sz w:val="24"/>
                  <w:szCs w:val="24"/>
                  <w14:ligatures w14:val="none"/>
                  <w:rPrChange w:id="6690"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6691" w:author="Administrator" w:date="2025-10-28T17:49:00Z" w16du:dateUtc="2025-10-28T10:49:00Z">
                    <w:rPr>
                      <w:rFonts w:ascii="TimesNewRomanPSMT" w:eastAsia="Times New Roman" w:hAnsi="TimesNewRomanPSMT" w:cs="Times New Roman"/>
                      <w:color w:val="000000"/>
                      <w:kern w:val="0"/>
                      <w14:ligatures w14:val="none"/>
                    </w:rPr>
                  </w:rPrChange>
                </w:rPr>
                <w:t>n m</w:t>
              </w:r>
              <w:r w:rsidRPr="00CA691D">
                <w:rPr>
                  <w:rFonts w:ascii="Times New Roman" w:eastAsia="Times New Roman" w:hAnsi="Times New Roman" w:cs="Times New Roman"/>
                  <w:color w:val="000000"/>
                  <w:kern w:val="0"/>
                  <w:sz w:val="24"/>
                  <w:szCs w:val="24"/>
                  <w14:ligatures w14:val="none"/>
                  <w:rPrChange w:id="6692"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6693" w:author="Administrator" w:date="2025-10-28T17:49:00Z" w16du:dateUtc="2025-10-28T10:49:00Z">
                    <w:rPr>
                      <w:rFonts w:ascii="TimesNewRomanPSMT" w:eastAsia="Times New Roman" w:hAnsi="TimesNewRomanPSMT" w:cs="Times New Roman"/>
                      <w:color w:val="000000"/>
                      <w:kern w:val="0"/>
                      <w14:ligatures w14:val="none"/>
                    </w:rPr>
                  </w:rPrChange>
                </w:rPr>
                <w:t>n,</w:t>
              </w:r>
            </w:ins>
            <w:ins w:id="6694"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695"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696" w:author="Administrator" w:date="2025-10-28T17:49:00Z" w16du:dateUtc="2025-10-28T10:49:00Z">
                    <w:rPr>
                      <w:rFonts w:ascii="TimesNewRomanPSMT" w:eastAsia="Times New Roman" w:hAnsi="TimesNewRomanPSMT" w:cs="Times New Roman"/>
                      <w:color w:val="000000"/>
                      <w:kern w:val="0"/>
                      <w14:ligatures w14:val="none"/>
                    </w:rPr>
                  </w:rPrChange>
                </w:rPr>
                <w:t>nghi</w:t>
              </w:r>
              <w:r w:rsidRPr="00CA691D">
                <w:rPr>
                  <w:rFonts w:ascii="Times New Roman" w:eastAsia="Times New Roman" w:hAnsi="Times New Roman" w:cs="Times New Roman"/>
                  <w:color w:val="000000"/>
                  <w:kern w:val="0"/>
                  <w:sz w:val="24"/>
                  <w:szCs w:val="24"/>
                  <w14:ligatures w14:val="none"/>
                  <w:rPrChange w:id="669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698"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6699"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6700"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6701"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702" w:author="Administrator" w:date="2025-10-28T17:49:00Z" w16du:dateUtc="2025-10-28T10:49:00Z">
                    <w:rPr>
                      <w:rFonts w:ascii="TimesNewRomanPSMT" w:eastAsia="Times New Roman" w:hAnsi="TimesNewRomanPSMT" w:cs="Times New Roman"/>
                      <w:color w:val="000000"/>
                      <w:kern w:val="0"/>
                      <w14:ligatures w14:val="none"/>
                    </w:rPr>
                  </w:rPrChange>
                </w:rPr>
                <w:t>a c</w:t>
              </w:r>
              <w:r w:rsidRPr="00CA691D">
                <w:rPr>
                  <w:rFonts w:ascii="Times New Roman" w:eastAsia="Times New Roman" w:hAnsi="Times New Roman" w:cs="Times New Roman"/>
                  <w:color w:val="000000"/>
                  <w:kern w:val="0"/>
                  <w:sz w:val="24"/>
                  <w:szCs w:val="24"/>
                  <w14:ligatures w14:val="none"/>
                  <w:rPrChange w:id="6703"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6704" w:author="Administrator" w:date="2025-10-28T17:49:00Z" w16du:dateUtc="2025-10-28T10:49:00Z">
                    <w:rPr>
                      <w:rFonts w:ascii="TimesNewRomanPSMT" w:eastAsia="Times New Roman" w:hAnsi="TimesNewRomanPSMT" w:cs="Times New Roman"/>
                      <w:color w:val="000000"/>
                      <w:kern w:val="0"/>
                      <w14:ligatures w14:val="none"/>
                    </w:rPr>
                  </w:rPrChange>
                </w:rPr>
                <w:t xml:space="preserve"> quan qu</w:t>
              </w:r>
              <w:r w:rsidRPr="00CA691D">
                <w:rPr>
                  <w:rFonts w:ascii="Times New Roman" w:eastAsia="Times New Roman" w:hAnsi="Times New Roman" w:cs="Times New Roman"/>
                  <w:color w:val="000000"/>
                  <w:kern w:val="0"/>
                  <w:sz w:val="24"/>
                  <w:szCs w:val="24"/>
                  <w14:ligatures w14:val="none"/>
                  <w:rPrChange w:id="670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706"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6707"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6708" w:author="Administrator" w:date="2025-10-28T17:49:00Z" w16du:dateUtc="2025-10-28T10:49:00Z">
                    <w:rPr>
                      <w:rFonts w:ascii="TimesNewRomanPSMT" w:eastAsia="Times New Roman" w:hAnsi="TimesNewRomanPSMT" w:cs="Times New Roman"/>
                      <w:color w:val="000000"/>
                      <w:kern w:val="0"/>
                      <w14:ligatures w14:val="none"/>
                    </w:rPr>
                  </w:rPrChange>
                </w:rPr>
                <w:t xml:space="preserve"> nh</w:t>
              </w:r>
              <w:r w:rsidRPr="00CA691D">
                <w:rPr>
                  <w:rFonts w:ascii="Times New Roman" w:eastAsia="Times New Roman" w:hAnsi="Times New Roman" w:cs="Times New Roman"/>
                  <w:color w:val="000000"/>
                  <w:kern w:val="0"/>
                  <w:sz w:val="24"/>
                  <w:szCs w:val="24"/>
                  <w14:ligatures w14:val="none"/>
                  <w:rPrChange w:id="6709" w:author="Administrator" w:date="2025-10-28T17:49:00Z" w16du:dateUtc="2025-10-28T10:49:00Z">
                    <w:rPr>
                      <w:rFonts w:ascii="Calibri" w:eastAsia="Times New Roman" w:hAnsi="Calibri" w:cs="Calibri"/>
                      <w:color w:val="000000"/>
                      <w:kern w:val="0"/>
                      <w14:ligatures w14:val="none"/>
                    </w:rPr>
                  </w:rPrChange>
                </w:rPr>
                <w:t>à</w:t>
              </w:r>
            </w:ins>
            <w:ins w:id="6710" w:author="Administrator" w:date="2025-10-28T18:02:00Z" w16du:dateUtc="2025-10-28T11:02:00Z">
              <w:r w:rsidR="00906222">
                <w:rPr>
                  <w:rFonts w:ascii="Times New Roman" w:eastAsia="Times New Roman" w:hAnsi="Times New Roman" w:cs="Times New Roman"/>
                  <w:color w:val="000000"/>
                  <w:kern w:val="0"/>
                  <w:sz w:val="24"/>
                  <w:szCs w:val="24"/>
                  <w14:ligatures w14:val="none"/>
                </w:rPr>
                <w:t xml:space="preserve"> </w:t>
              </w:r>
            </w:ins>
            <w:ins w:id="6711"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712" w:author="Administrator" w:date="2025-10-28T17:49:00Z" w16du:dateUtc="2025-10-28T10:49:00Z">
                    <w:rPr>
                      <w:rFonts w:ascii="TimesNewRomanPSMT" w:eastAsia="Times New Roman" w:hAnsi="TimesNewRomanPSMT" w:cs="Times New Roman"/>
                      <w:color w:val="000000"/>
                      <w:kern w:val="0"/>
                      <w14:ligatures w14:val="none"/>
                    </w:rPr>
                  </w:rPrChange>
                </w:rPr>
                <w:t>n</w:t>
              </w:r>
              <w:r w:rsidRPr="00CA691D">
                <w:rPr>
                  <w:rFonts w:ascii="Times New Roman" w:eastAsia="Times New Roman" w:hAnsi="Times New Roman" w:cs="Times New Roman"/>
                  <w:color w:val="000000"/>
                  <w:kern w:val="0"/>
                  <w:sz w:val="24"/>
                  <w:szCs w:val="24"/>
                  <w14:ligatures w14:val="none"/>
                  <w:rPrChange w:id="6713"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6714" w:author="Administrator" w:date="2025-10-28T17:49:00Z" w16du:dateUtc="2025-10-28T10:49:00Z">
                    <w:rPr>
                      <w:rFonts w:ascii="TimesNewRomanPSMT" w:eastAsia="Times New Roman" w:hAnsi="TimesNewRomanPSMT" w:cs="Times New Roman"/>
                      <w:color w:val="000000"/>
                      <w:kern w:val="0"/>
                      <w14:ligatures w14:val="none"/>
                    </w:rPr>
                  </w:rPrChange>
                </w:rPr>
                <w:t>c chuy</w:t>
              </w:r>
              <w:r w:rsidRPr="00CA691D">
                <w:rPr>
                  <w:rFonts w:ascii="Times New Roman" w:eastAsia="Times New Roman" w:hAnsi="Times New Roman" w:cs="Times New Roman"/>
                  <w:color w:val="000000"/>
                  <w:kern w:val="0"/>
                  <w:sz w:val="24"/>
                  <w:szCs w:val="24"/>
                  <w14:ligatures w14:val="none"/>
                  <w:rPrChange w:id="6715"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6716" w:author="Administrator" w:date="2025-10-28T17:49:00Z" w16du:dateUtc="2025-10-28T10:49:00Z">
                    <w:rPr>
                      <w:rFonts w:ascii="TimesNewRomanPSMT" w:eastAsia="Times New Roman" w:hAnsi="TimesNewRomanPSMT" w:cs="Times New Roman"/>
                      <w:color w:val="000000"/>
                      <w:kern w:val="0"/>
                      <w14:ligatures w14:val="none"/>
                    </w:rPr>
                  </w:rPrChange>
                </w:rPr>
                <w:t>n ng</w:t>
              </w:r>
              <w:r w:rsidRPr="00CA691D">
                <w:rPr>
                  <w:rFonts w:ascii="Times New Roman" w:eastAsia="Times New Roman" w:hAnsi="Times New Roman" w:cs="Times New Roman"/>
                  <w:color w:val="000000"/>
                  <w:kern w:val="0"/>
                  <w:sz w:val="24"/>
                  <w:szCs w:val="24"/>
                  <w14:ligatures w14:val="none"/>
                  <w:rPrChange w:id="6717"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6718" w:author="Administrator" w:date="2025-10-28T17:49:00Z" w16du:dateUtc="2025-10-28T10:49:00Z">
                    <w:rPr>
                      <w:rFonts w:ascii="TimesNewRomanPSMT" w:eastAsia="Times New Roman" w:hAnsi="TimesNewRomanPSMT" w:cs="Times New Roman"/>
                      <w:color w:val="000000"/>
                      <w:kern w:val="0"/>
                      <w14:ligatures w14:val="none"/>
                    </w:rPr>
                  </w:rPrChange>
                </w:rPr>
                <w:t xml:space="preserve">nh. Do </w:t>
              </w:r>
              <w:r w:rsidRPr="00CA691D">
                <w:rPr>
                  <w:rFonts w:ascii="Times New Roman" w:eastAsia="Times New Roman" w:hAnsi="Times New Roman" w:cs="Times New Roman"/>
                  <w:color w:val="000000"/>
                  <w:kern w:val="0"/>
                  <w:sz w:val="24"/>
                  <w:szCs w:val="24"/>
                  <w14:ligatures w14:val="none"/>
                  <w:rPrChange w:id="6719"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6720"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6721" w:author="Administrator" w:date="2025-10-28T17:49:00Z" w16du:dateUtc="2025-10-28T10:49:00Z">
                    <w:rPr>
                      <w:rFonts w:ascii="TimesNewRomanPSMT" w:eastAsia="Times New Roman" w:hAnsi="TimesNewRomanPSMT" w:cs="Times New Roman"/>
                      <w:color w:val="000000"/>
                      <w:kern w:val="0"/>
                      <w14:ligatures w14:val="none"/>
                    </w:rPr>
                  </w:rPrChange>
                </w:rPr>
                <w:t>, c</w:t>
              </w:r>
              <w:r w:rsidRPr="00CA691D">
                <w:rPr>
                  <w:rFonts w:ascii="Times New Roman" w:eastAsia="Times New Roman" w:hAnsi="Times New Roman" w:cs="Times New Roman"/>
                  <w:color w:val="000000"/>
                  <w:kern w:val="0"/>
                  <w:sz w:val="24"/>
                  <w:szCs w:val="24"/>
                  <w14:ligatures w14:val="none"/>
                  <w:rPrChange w:id="6722" w:author="Administrator" w:date="2025-10-28T17:49:00Z" w16du:dateUtc="2025-10-28T10:49:00Z">
                    <w:rPr>
                      <w:rFonts w:ascii="Calibri" w:eastAsia="Times New Roman" w:hAnsi="Calibri" w:cs="Calibri"/>
                      <w:color w:val="000000"/>
                      <w:kern w:val="0"/>
                      <w14:ligatures w14:val="none"/>
                    </w:rPr>
                  </w:rPrChange>
                </w:rPr>
                <w:t>ầ</w:t>
              </w:r>
              <w:r w:rsidRPr="00CA691D">
                <w:rPr>
                  <w:rFonts w:ascii="Times New Roman" w:eastAsia="Times New Roman" w:hAnsi="Times New Roman" w:cs="Times New Roman"/>
                  <w:color w:val="000000"/>
                  <w:kern w:val="0"/>
                  <w:sz w:val="24"/>
                  <w:szCs w:val="24"/>
                  <w14:ligatures w14:val="none"/>
                  <w:rPrChange w:id="6723" w:author="Administrator" w:date="2025-10-28T17:49:00Z" w16du:dateUtc="2025-10-28T10:49:00Z">
                    <w:rPr>
                      <w:rFonts w:ascii="TimesNewRomanPSMT" w:eastAsia="Times New Roman" w:hAnsi="TimesNewRomanPSMT" w:cs="Times New Roman"/>
                      <w:color w:val="000000"/>
                      <w:kern w:val="0"/>
                      <w14:ligatures w14:val="none"/>
                    </w:rPr>
                  </w:rPrChange>
                </w:rPr>
                <w:t xml:space="preserve">n quy </w:t>
              </w:r>
              <w:r w:rsidRPr="00CA691D">
                <w:rPr>
                  <w:rFonts w:ascii="Times New Roman" w:eastAsia="Times New Roman" w:hAnsi="Times New Roman" w:cs="Times New Roman"/>
                  <w:color w:val="000000"/>
                  <w:kern w:val="0"/>
                  <w:sz w:val="24"/>
                  <w:szCs w:val="24"/>
                  <w14:ligatures w14:val="none"/>
                  <w:rPrChange w:id="6724"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725" w:author="Administrator" w:date="2025-10-28T17:49:00Z" w16du:dateUtc="2025-10-28T10:49:00Z">
                    <w:rPr>
                      <w:rFonts w:ascii="TimesNewRomanPSMT" w:eastAsia="Times New Roman" w:hAnsi="TimesNewRomanPSMT" w:cs="Times New Roman"/>
                      <w:color w:val="000000"/>
                      <w:kern w:val="0"/>
                      <w14:ligatures w14:val="none"/>
                    </w:rPr>
                  </w:rPrChange>
                </w:rPr>
                <w:t>nh r</w:t>
              </w:r>
              <w:r w:rsidRPr="00CA691D">
                <w:rPr>
                  <w:rFonts w:ascii="Times New Roman" w:eastAsia="Times New Roman" w:hAnsi="Times New Roman" w:cs="Times New Roman"/>
                  <w:color w:val="000000"/>
                  <w:kern w:val="0"/>
                  <w:sz w:val="24"/>
                  <w:szCs w:val="24"/>
                  <w14:ligatures w14:val="none"/>
                  <w:rPrChange w:id="6726" w:author="Administrator" w:date="2025-10-28T17:49:00Z" w16du:dateUtc="2025-10-28T10:49:00Z">
                    <w:rPr>
                      <w:rFonts w:ascii=".VnTime" w:eastAsia="Times New Roman" w:hAnsi=".VnTime" w:cs=".VnTime"/>
                      <w:color w:val="000000"/>
                      <w:kern w:val="0"/>
                      <w14:ligatures w14:val="none"/>
                    </w:rPr>
                  </w:rPrChange>
                </w:rPr>
                <w:t>õ</w:t>
              </w:r>
            </w:ins>
            <w:ins w:id="6727"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6728"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729" w:author="Administrator" w:date="2025-10-28T17:49:00Z" w16du:dateUtc="2025-10-28T10:49:00Z">
                    <w:rPr>
                      <w:rFonts w:ascii="TimesNewRomanPSMT" w:eastAsia="Times New Roman" w:hAnsi="TimesNewRomanPSMT" w:cs="Times New Roman"/>
                      <w:color w:val="000000"/>
                      <w:kern w:val="0"/>
                      <w14:ligatures w14:val="none"/>
                    </w:rPr>
                  </w:rPrChange>
                </w:rPr>
                <w:t>n</w:t>
              </w:r>
              <w:r w:rsidRPr="00CA691D">
                <w:rPr>
                  <w:rFonts w:ascii="Times New Roman" w:eastAsia="Times New Roman" w:hAnsi="Times New Roman" w:cs="Times New Roman"/>
                  <w:color w:val="000000"/>
                  <w:kern w:val="0"/>
                  <w:sz w:val="24"/>
                  <w:szCs w:val="24"/>
                  <w14:ligatures w14:val="none"/>
                  <w:rPrChange w:id="6730"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731" w:author="Administrator" w:date="2025-10-28T17:49:00Z" w16du:dateUtc="2025-10-28T10:49:00Z">
                    <w:rPr>
                      <w:rFonts w:ascii="TimesNewRomanPSMT" w:eastAsia="Times New Roman" w:hAnsi="TimesNewRomanPSMT" w:cs="Times New Roman"/>
                      <w:color w:val="000000"/>
                      <w:kern w:val="0"/>
                      <w14:ligatures w14:val="none"/>
                    </w:rPr>
                  </w:rPrChange>
                </w:rPr>
                <w:t>i dung ki</w:t>
              </w:r>
              <w:r w:rsidRPr="00CA691D">
                <w:rPr>
                  <w:rFonts w:ascii="Times New Roman" w:eastAsia="Times New Roman" w:hAnsi="Times New Roman" w:cs="Times New Roman"/>
                  <w:color w:val="000000"/>
                  <w:kern w:val="0"/>
                  <w:sz w:val="24"/>
                  <w:szCs w:val="24"/>
                  <w14:ligatures w14:val="none"/>
                  <w:rPrChange w:id="6732"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6733" w:author="Administrator" w:date="2025-10-28T17:49:00Z" w16du:dateUtc="2025-10-28T10:49:00Z">
                    <w:rPr>
                      <w:rFonts w:ascii="TimesNewRomanPSMT" w:eastAsia="Times New Roman" w:hAnsi="TimesNewRomanPSMT" w:cs="Times New Roman"/>
                      <w:color w:val="000000"/>
                      <w:kern w:val="0"/>
                      <w14:ligatures w14:val="none"/>
                    </w:rPr>
                  </w:rPrChange>
                </w:rPr>
                <w:t>m tra v</w:t>
              </w:r>
              <w:r w:rsidRPr="00CA691D">
                <w:rPr>
                  <w:rFonts w:ascii="Times New Roman" w:eastAsia="Times New Roman" w:hAnsi="Times New Roman" w:cs="Times New Roman"/>
                  <w:color w:val="000000"/>
                  <w:kern w:val="0"/>
                  <w:sz w:val="24"/>
                  <w:szCs w:val="24"/>
                  <w14:ligatures w14:val="none"/>
                  <w:rPrChange w:id="673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6735"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6736"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6737"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6738" w:author="Administrator" w:date="2025-10-28T17:49:00Z" w16du:dateUtc="2025-10-28T10:49:00Z">
                    <w:rPr>
                      <w:rFonts w:ascii="Calibri" w:eastAsia="Times New Roman" w:hAnsi="Calibri" w:cs="Calibri"/>
                      <w:color w:val="000000"/>
                      <w:kern w:val="0"/>
                      <w14:ligatures w14:val="none"/>
                    </w:rPr>
                  </w:rPrChange>
                </w:rPr>
                <w:t>ầ</w:t>
              </w:r>
              <w:r w:rsidRPr="00CA691D">
                <w:rPr>
                  <w:rFonts w:ascii="Times New Roman" w:eastAsia="Times New Roman" w:hAnsi="Times New Roman" w:cs="Times New Roman"/>
                  <w:color w:val="000000"/>
                  <w:kern w:val="0"/>
                  <w:sz w:val="24"/>
                  <w:szCs w:val="24"/>
                  <w14:ligatures w14:val="none"/>
                  <w:rPrChange w:id="6739" w:author="Administrator" w:date="2025-10-28T17:49:00Z" w16du:dateUtc="2025-10-28T10:49:00Z">
                    <w:rPr>
                      <w:rFonts w:ascii="TimesNewRomanPSMT" w:eastAsia="Times New Roman" w:hAnsi="TimesNewRomanPSMT" w:cs="Times New Roman"/>
                      <w:color w:val="000000"/>
                      <w:kern w:val="0"/>
                      <w14:ligatures w14:val="none"/>
                    </w:rPr>
                  </w:rPrChange>
                </w:rPr>
                <w:t>n h</w:t>
              </w:r>
              <w:r w:rsidRPr="00CA691D">
                <w:rPr>
                  <w:rFonts w:ascii="Times New Roman" w:eastAsia="Times New Roman" w:hAnsi="Times New Roman" w:cs="Times New Roman"/>
                  <w:color w:val="000000"/>
                  <w:kern w:val="0"/>
                  <w:sz w:val="24"/>
                  <w:szCs w:val="24"/>
                  <w14:ligatures w14:val="none"/>
                  <w:rPrChange w:id="6740"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6741"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6742"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6743" w:author="Administrator" w:date="2025-10-28T17:49:00Z" w16du:dateUtc="2025-10-28T10:49:00Z">
                    <w:rPr>
                      <w:rFonts w:ascii="TimesNewRomanPSMT" w:eastAsia="Times New Roman" w:hAnsi="TimesNewRomanPSMT" w:cs="Times New Roman"/>
                      <w:color w:val="000000"/>
                      <w:kern w:val="0"/>
                      <w14:ligatures w14:val="none"/>
                    </w:rPr>
                  </w:rPrChange>
                </w:rPr>
                <w:t xml:space="preserve"> l</w:t>
              </w:r>
              <w:r w:rsidRPr="00CA691D">
                <w:rPr>
                  <w:rFonts w:ascii="Times New Roman" w:eastAsia="Times New Roman" w:hAnsi="Times New Roman" w:cs="Times New Roman"/>
                  <w:color w:val="000000"/>
                  <w:kern w:val="0"/>
                  <w:sz w:val="24"/>
                  <w:szCs w:val="24"/>
                  <w14:ligatures w14:val="none"/>
                  <w:rPrChange w:id="6744"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6745" w:author="Administrator" w:date="2025-10-28T17:49:00Z" w16du:dateUtc="2025-10-28T10:49:00Z">
                    <w:rPr>
                      <w:rFonts w:ascii="TimesNewRomanPSMT" w:eastAsia="Times New Roman" w:hAnsi="TimesNewRomanPSMT" w:cs="Times New Roman"/>
                      <w:color w:val="000000"/>
                      <w:kern w:val="0"/>
                      <w14:ligatures w14:val="none"/>
                    </w:rPr>
                  </w:rPrChange>
                </w:rPr>
                <w:t>u tr</w:t>
              </w:r>
              <w:r w:rsidRPr="00CA691D">
                <w:rPr>
                  <w:rFonts w:ascii="Times New Roman" w:eastAsia="Times New Roman" w:hAnsi="Times New Roman" w:cs="Times New Roman"/>
                  <w:color w:val="000000"/>
                  <w:kern w:val="0"/>
                  <w:sz w:val="24"/>
                  <w:szCs w:val="24"/>
                  <w14:ligatures w14:val="none"/>
                  <w:rPrChange w:id="6746" w:author="Administrator" w:date="2025-10-28T17:49:00Z" w16du:dateUtc="2025-10-28T10:49:00Z">
                    <w:rPr>
                      <w:rFonts w:ascii="Calibri" w:eastAsia="Times New Roman" w:hAnsi="Calibri" w:cs="Calibri"/>
                      <w:color w:val="000000"/>
                      <w:kern w:val="0"/>
                      <w14:ligatures w14:val="none"/>
                    </w:rPr>
                  </w:rPrChange>
                </w:rPr>
                <w:t>ữ</w:t>
              </w:r>
              <w:r w:rsidRPr="00CA691D">
                <w:rPr>
                  <w:rFonts w:ascii="Times New Roman" w:eastAsia="Times New Roman" w:hAnsi="Times New Roman" w:cs="Times New Roman"/>
                  <w:color w:val="000000"/>
                  <w:kern w:val="0"/>
                  <w:sz w:val="24"/>
                  <w:szCs w:val="24"/>
                  <w14:ligatures w14:val="none"/>
                  <w:rPrChange w:id="6747"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6748"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6749" w:author="Administrator" w:date="2025-10-28T17:49:00Z" w16du:dateUtc="2025-10-28T10:49:00Z">
                    <w:rPr>
                      <w:rFonts w:ascii="TimesNewRomanPSMT" w:eastAsia="Times New Roman" w:hAnsi="TimesNewRomanPSMT" w:cs="Times New Roman"/>
                      <w:color w:val="000000"/>
                      <w:kern w:val="0"/>
                      <w14:ligatures w14:val="none"/>
                    </w:rPr>
                  </w:rPrChange>
                </w:rPr>
                <w:t xml:space="preserve"> li</w:t>
              </w:r>
              <w:r w:rsidRPr="00CA691D">
                <w:rPr>
                  <w:rFonts w:ascii="Times New Roman" w:eastAsia="Times New Roman" w:hAnsi="Times New Roman" w:cs="Times New Roman"/>
                  <w:color w:val="000000"/>
                  <w:kern w:val="0"/>
                  <w:sz w:val="24"/>
                  <w:szCs w:val="24"/>
                  <w14:ligatures w14:val="none"/>
                  <w:rPrChange w:id="6750"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6751" w:author="Administrator" w:date="2025-10-28T17:49:00Z" w16du:dateUtc="2025-10-28T10:49:00Z">
                    <w:rPr>
                      <w:rFonts w:ascii="TimesNewRomanPSMT" w:eastAsia="Times New Roman" w:hAnsi="TimesNewRomanPSMT" w:cs="Times New Roman"/>
                      <w:color w:val="000000"/>
                      <w:kern w:val="0"/>
                      <w14:ligatures w14:val="none"/>
                    </w:rPr>
                  </w:rPrChange>
                </w:rPr>
                <w:t>n quan; ph</w:t>
              </w:r>
              <w:r w:rsidRPr="00CA691D">
                <w:rPr>
                  <w:rFonts w:ascii="Times New Roman" w:eastAsia="Times New Roman" w:hAnsi="Times New Roman" w:cs="Times New Roman"/>
                  <w:color w:val="000000"/>
                  <w:kern w:val="0"/>
                  <w:sz w:val="24"/>
                  <w:szCs w:val="24"/>
                  <w14:ligatures w14:val="none"/>
                  <w:rPrChange w:id="6752" w:author="Administrator" w:date="2025-10-28T17:49:00Z" w16du:dateUtc="2025-10-28T10:49:00Z">
                    <w:rPr>
                      <w:rFonts w:ascii=".VnTime" w:eastAsia="Times New Roman" w:hAnsi=".VnTime" w:cs=".VnTime"/>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6753"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6754" w:author="Administrator" w:date="2025-10-28T17:49:00Z" w16du:dateUtc="2025-10-28T10:49:00Z">
                    <w:rPr>
                      <w:rFonts w:ascii="Calibri" w:eastAsia="Times New Roman" w:hAnsi="Calibri" w:cs="Calibri"/>
                      <w:color w:val="000000"/>
                      <w:kern w:val="0"/>
                      <w14:ligatures w14:val="none"/>
                    </w:rPr>
                  </w:rPrChange>
                </w:rPr>
                <w:t>ợ</w:t>
              </w:r>
              <w:r w:rsidRPr="00CA691D">
                <w:rPr>
                  <w:rFonts w:ascii="Times New Roman" w:eastAsia="Times New Roman" w:hAnsi="Times New Roman" w:cs="Times New Roman"/>
                  <w:color w:val="000000"/>
                  <w:kern w:val="0"/>
                  <w:sz w:val="24"/>
                  <w:szCs w:val="24"/>
                  <w14:ligatures w14:val="none"/>
                  <w:rPrChange w:id="6755"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6756"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6757"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6758"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6759"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6760"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6761" w:author="Administrator" w:date="2025-10-28T17:49:00Z" w16du:dateUtc="2025-10-28T10:49:00Z">
                    <w:rPr>
                      <w:rFonts w:ascii="TimesNewRomanPSMT" w:eastAsia="Times New Roman" w:hAnsi="TimesNewRomanPSMT" w:cs="Times New Roman"/>
                      <w:color w:val="000000"/>
                      <w:kern w:val="0"/>
                      <w14:ligatures w14:val="none"/>
                    </w:rPr>
                  </w:rPrChange>
                </w:rPr>
                <w:t>u ki</w:t>
              </w:r>
              <w:r w:rsidRPr="00CA691D">
                <w:rPr>
                  <w:rFonts w:ascii="Times New Roman" w:eastAsia="Times New Roman" w:hAnsi="Times New Roman" w:cs="Times New Roman"/>
                  <w:color w:val="000000"/>
                  <w:kern w:val="0"/>
                  <w:sz w:val="24"/>
                  <w:szCs w:val="24"/>
                  <w14:ligatures w14:val="none"/>
                  <w:rPrChange w:id="6762"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6763" w:author="Administrator" w:date="2025-10-28T17:49:00Z" w16du:dateUtc="2025-10-28T10:49:00Z">
                    <w:rPr>
                      <w:rFonts w:ascii="TimesNewRomanPSMT" w:eastAsia="Times New Roman" w:hAnsi="TimesNewRomanPSMT" w:cs="Times New Roman"/>
                      <w:color w:val="000000"/>
                      <w:kern w:val="0"/>
                      <w14:ligatures w14:val="none"/>
                    </w:rPr>
                  </w:rPrChange>
                </w:rPr>
                <w:t>n,</w:t>
              </w:r>
            </w:ins>
            <w:ins w:id="6764"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6765"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766" w:author="Administrator" w:date="2025-10-28T17:49:00Z" w16du:dateUtc="2025-10-28T10:49:00Z">
                    <w:rPr>
                      <w:rFonts w:ascii="TimesNewRomanPSMT" w:eastAsia="Times New Roman" w:hAnsi="TimesNewRomanPSMT" w:cs="Times New Roman"/>
                      <w:color w:val="000000"/>
                      <w:kern w:val="0"/>
                      <w14:ligatures w14:val="none"/>
                    </w:rPr>
                  </w:rPrChange>
                </w:rPr>
                <w:t>kh</w:t>
              </w:r>
              <w:r w:rsidRPr="00CA691D">
                <w:rPr>
                  <w:rFonts w:ascii="Times New Roman" w:eastAsia="Times New Roman" w:hAnsi="Times New Roman" w:cs="Times New Roman"/>
                  <w:color w:val="000000"/>
                  <w:kern w:val="0"/>
                  <w:sz w:val="24"/>
                  <w:szCs w:val="24"/>
                  <w14:ligatures w14:val="none"/>
                  <w:rPrChange w:id="676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768"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6769"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6770" w:author="Administrator" w:date="2025-10-28T17:49:00Z" w16du:dateUtc="2025-10-28T10:49:00Z">
                    <w:rPr>
                      <w:rFonts w:ascii="TimesNewRomanPSMT" w:eastAsia="Times New Roman" w:hAnsi="TimesNewRomanPSMT" w:cs="Times New Roman"/>
                      <w:color w:val="000000"/>
                      <w:kern w:val="0"/>
                      <w14:ligatures w14:val="none"/>
                    </w:rPr>
                  </w:rPrChange>
                </w:rPr>
                <w:t xml:space="preserve">ng </w:t>
              </w:r>
              <w:r w:rsidRPr="00CA691D">
                <w:rPr>
                  <w:rFonts w:ascii="Times New Roman" w:eastAsia="Times New Roman" w:hAnsi="Times New Roman" w:cs="Times New Roman"/>
                  <w:color w:val="000000"/>
                  <w:kern w:val="0"/>
                  <w:sz w:val="24"/>
                  <w:szCs w:val="24"/>
                  <w14:ligatures w14:val="none"/>
                  <w:rPrChange w:id="6771"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6772"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6773" w:author="Administrator" w:date="2025-10-28T17:49:00Z" w16du:dateUtc="2025-10-28T10:49:00Z">
                    <w:rPr>
                      <w:rFonts w:ascii="TimesNewRomanPSMT" w:eastAsia="Times New Roman" w:hAnsi="TimesNewRomanPSMT" w:cs="Times New Roman"/>
                      <w:color w:val="000000"/>
                      <w:kern w:val="0"/>
                      <w14:ligatures w14:val="none"/>
                    </w:rPr>
                  </w:rPrChange>
                </w:rPr>
                <w:t xml:space="preserve">p </w:t>
              </w:r>
              <w:r w:rsidRPr="00CA691D">
                <w:rPr>
                  <w:rFonts w:ascii="Times New Roman" w:eastAsia="Times New Roman" w:hAnsi="Times New Roman" w:cs="Times New Roman"/>
                  <w:color w:val="000000"/>
                  <w:kern w:val="0"/>
                  <w:sz w:val="24"/>
                  <w:szCs w:val="24"/>
                  <w14:ligatures w14:val="none"/>
                  <w:rPrChange w:id="6774"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6775" w:author="Administrator" w:date="2025-10-28T17:49:00Z" w16du:dateUtc="2025-10-28T10:49:00Z">
                    <w:rPr>
                      <w:rFonts w:ascii="TimesNewRomanPSMT" w:eastAsia="Times New Roman" w:hAnsi="TimesNewRomanPSMT" w:cs="Times New Roman"/>
                      <w:color w:val="000000"/>
                      <w:kern w:val="0"/>
                      <w14:ligatures w14:val="none"/>
                    </w:rPr>
                  </w:rPrChange>
                </w:rPr>
                <w:t>ng c</w:t>
              </w:r>
              <w:r w:rsidRPr="00CA691D">
                <w:rPr>
                  <w:rFonts w:ascii="Times New Roman" w:eastAsia="Times New Roman" w:hAnsi="Times New Roman" w:cs="Times New Roman"/>
                  <w:color w:val="000000"/>
                  <w:kern w:val="0"/>
                  <w:sz w:val="24"/>
                  <w:szCs w:val="24"/>
                  <w14:ligatures w14:val="none"/>
                  <w:rPrChange w:id="6776"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777" w:author="Administrator" w:date="2025-10-28T17:49:00Z" w16du:dateUtc="2025-10-28T10:49:00Z">
                    <w:rPr>
                      <w:rFonts w:ascii="TimesNewRomanPSMT" w:eastAsia="Times New Roman" w:hAnsi="TimesNewRomanPSMT" w:cs="Times New Roman"/>
                      <w:color w:val="000000"/>
                      <w:kern w:val="0"/>
                      <w14:ligatures w14:val="none"/>
                    </w:rPr>
                  </w:rPrChange>
                </w:rPr>
                <w:t>a ch</w:t>
              </w:r>
              <w:r w:rsidRPr="00CA691D">
                <w:rPr>
                  <w:rFonts w:ascii="Times New Roman" w:eastAsia="Times New Roman" w:hAnsi="Times New Roman" w:cs="Times New Roman"/>
                  <w:color w:val="000000"/>
                  <w:kern w:val="0"/>
                  <w:sz w:val="24"/>
                  <w:szCs w:val="24"/>
                  <w14:ligatures w14:val="none"/>
                  <w:rPrChange w:id="6778"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779"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6780"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781"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6782"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6783" w:author="Administrator" w:date="2025-10-28T17:49:00Z" w16du:dateUtc="2025-10-28T10:49:00Z">
                    <w:rPr>
                      <w:rFonts w:ascii="TimesNewRomanPSMT" w:eastAsia="Times New Roman" w:hAnsi="TimesNewRomanPSMT" w:cs="Times New Roman"/>
                      <w:color w:val="000000"/>
                      <w:kern w:val="0"/>
                      <w14:ligatures w14:val="none"/>
                    </w:rPr>
                  </w:rPrChange>
                </w:rPr>
                <w:t xml:space="preserve">n, khu neo </w:t>
              </w:r>
              <w:r w:rsidRPr="00CA691D">
                <w:rPr>
                  <w:rFonts w:ascii="Times New Roman" w:eastAsia="Times New Roman" w:hAnsi="Times New Roman" w:cs="Times New Roman"/>
                  <w:color w:val="000000"/>
                  <w:kern w:val="0"/>
                  <w:sz w:val="24"/>
                  <w:szCs w:val="24"/>
                  <w14:ligatures w14:val="none"/>
                  <w:rPrChange w:id="6784"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6785" w:author="Administrator" w:date="2025-10-28T17:49:00Z" w16du:dateUtc="2025-10-28T10:49:00Z">
                    <w:rPr>
                      <w:rFonts w:ascii="TimesNewRomanPSMT" w:eastAsia="Times New Roman" w:hAnsi="TimesNewRomanPSMT" w:cs="Times New Roman"/>
                      <w:color w:val="000000"/>
                      <w:kern w:val="0"/>
                      <w14:ligatures w14:val="none"/>
                    </w:rPr>
                  </w:rPrChange>
                </w:rPr>
                <w:t>u, ng</w:t>
              </w:r>
              <w:r w:rsidRPr="00CA691D">
                <w:rPr>
                  <w:rFonts w:ascii="Times New Roman" w:eastAsia="Times New Roman" w:hAnsi="Times New Roman" w:cs="Times New Roman"/>
                  <w:color w:val="000000"/>
                  <w:kern w:val="0"/>
                  <w:sz w:val="24"/>
                  <w:szCs w:val="24"/>
                  <w14:ligatures w14:val="none"/>
                  <w:rPrChange w:id="6786" w:author="Administrator" w:date="2025-10-28T17:49:00Z" w16du:dateUtc="2025-10-28T10:49:00Z">
                    <w:rPr>
                      <w:rFonts w:ascii="Calibri" w:eastAsia="Times New Roman" w:hAnsi="Calibri" w:cs="Calibri"/>
                      <w:color w:val="000000"/>
                      <w:kern w:val="0"/>
                      <w14:ligatures w14:val="none"/>
                    </w:rPr>
                  </w:rPrChange>
                </w:rPr>
                <w:t>ườ</w:t>
              </w:r>
              <w:r w:rsidRPr="00CA691D">
                <w:rPr>
                  <w:rFonts w:ascii="Times New Roman" w:eastAsia="Times New Roman" w:hAnsi="Times New Roman" w:cs="Times New Roman"/>
                  <w:color w:val="000000"/>
                  <w:kern w:val="0"/>
                  <w:sz w:val="24"/>
                  <w:szCs w:val="24"/>
                  <w14:ligatures w14:val="none"/>
                  <w:rPrChange w:id="6787" w:author="Administrator" w:date="2025-10-28T17:49:00Z" w16du:dateUtc="2025-10-28T10:49:00Z">
                    <w:rPr>
                      <w:rFonts w:ascii="TimesNewRomanPSMT" w:eastAsia="Times New Roman" w:hAnsi="TimesNewRomanPSMT" w:cs="Times New Roman"/>
                      <w:color w:val="000000"/>
                      <w:kern w:val="0"/>
                      <w14:ligatures w14:val="none"/>
                    </w:rPr>
                  </w:rPrChange>
                </w:rPr>
                <w:t>i qu</w:t>
              </w:r>
              <w:r w:rsidRPr="00CA691D">
                <w:rPr>
                  <w:rFonts w:ascii="Times New Roman" w:eastAsia="Times New Roman" w:hAnsi="Times New Roman" w:cs="Times New Roman"/>
                  <w:color w:val="000000"/>
                  <w:kern w:val="0"/>
                  <w:sz w:val="24"/>
                  <w:szCs w:val="24"/>
                  <w14:ligatures w14:val="none"/>
                  <w:rPrChange w:id="678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789"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6790"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6791" w:author="Administrator" w:date="2025-10-28T17:49:00Z" w16du:dateUtc="2025-10-28T10:49:00Z">
                    <w:rPr>
                      <w:rFonts w:ascii="TimesNewRomanPSMT" w:eastAsia="Times New Roman" w:hAnsi="TimesNewRomanPSMT" w:cs="Times New Roman"/>
                      <w:color w:val="000000"/>
                      <w:kern w:val="0"/>
                      <w14:ligatures w14:val="none"/>
                    </w:rPr>
                  </w:rPrChange>
                </w:rPr>
                <w:t xml:space="preserve"> khai</w:t>
              </w:r>
            </w:ins>
            <w:ins w:id="6792"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6793"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794" w:author="Administrator" w:date="2025-10-28T17:49:00Z" w16du:dateUtc="2025-10-28T10:49:00Z">
                    <w:rPr>
                      <w:rFonts w:ascii="TimesNewRomanPSMT" w:eastAsia="Times New Roman" w:hAnsi="TimesNewRomanPSMT" w:cs="Times New Roman"/>
                      <w:color w:val="000000"/>
                      <w:kern w:val="0"/>
                      <w14:ligatures w14:val="none"/>
                    </w:rPr>
                  </w:rPrChange>
                </w:rPr>
                <w:t>th</w:t>
              </w:r>
              <w:r w:rsidRPr="00CA691D">
                <w:rPr>
                  <w:rFonts w:ascii="Times New Roman" w:eastAsia="Times New Roman" w:hAnsi="Times New Roman" w:cs="Times New Roman"/>
                  <w:color w:val="000000"/>
                  <w:kern w:val="0"/>
                  <w:sz w:val="24"/>
                  <w:szCs w:val="24"/>
                  <w14:ligatures w14:val="none"/>
                  <w:rPrChange w:id="679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6796" w:author="Administrator" w:date="2025-10-28T17:49:00Z" w16du:dateUtc="2025-10-28T10:49:00Z">
                    <w:rPr>
                      <w:rFonts w:ascii="TimesNewRomanPSMT" w:eastAsia="Times New Roman" w:hAnsi="TimesNewRomanPSMT" w:cs="Times New Roman"/>
                      <w:color w:val="000000"/>
                      <w:kern w:val="0"/>
                      <w14:ligatures w14:val="none"/>
                    </w:rPr>
                  </w:rPrChange>
                </w:rPr>
                <w:t>c c</w:t>
              </w:r>
              <w:r w:rsidRPr="00CA691D">
                <w:rPr>
                  <w:rFonts w:ascii="Times New Roman" w:eastAsia="Times New Roman" w:hAnsi="Times New Roman" w:cs="Times New Roman"/>
                  <w:color w:val="000000"/>
                  <w:kern w:val="0"/>
                  <w:sz w:val="24"/>
                  <w:szCs w:val="24"/>
                  <w14:ligatures w14:val="none"/>
                  <w:rPrChange w:id="679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798" w:author="Administrator" w:date="2025-10-28T17:49:00Z" w16du:dateUtc="2025-10-28T10:49:00Z">
                    <w:rPr>
                      <w:rFonts w:ascii="TimesNewRomanPSMT" w:eastAsia="Times New Roman" w:hAnsi="TimesNewRomanPSMT" w:cs="Times New Roman"/>
                      <w:color w:val="000000"/>
                      <w:kern w:val="0"/>
                      <w14:ligatures w14:val="none"/>
                    </w:rPr>
                  </w:rPrChange>
                </w:rPr>
                <w:t>ng,</w:t>
              </w:r>
            </w:ins>
            <w:ins w:id="6799"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6800"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6801" w:author="Administrator" w:date="2025-10-28T17:49:00Z" w16du:dateUtc="2025-10-28T10:49:00Z">
                    <w:rPr>
                      <w:rFonts w:ascii="TimesNewRomanPSMT" w:eastAsia="Times New Roman" w:hAnsi="TimesNewRomanPSMT" w:cs="Times New Roman"/>
                      <w:color w:val="000000"/>
                      <w:kern w:val="0"/>
                      <w14:ligatures w14:val="none"/>
                    </w:rPr>
                  </w:rPrChange>
                </w:rPr>
                <w:t>b</w:t>
              </w:r>
              <w:r w:rsidRPr="00CA691D">
                <w:rPr>
                  <w:rFonts w:ascii="Times New Roman" w:eastAsia="Times New Roman" w:hAnsi="Times New Roman" w:cs="Times New Roman"/>
                  <w:color w:val="000000"/>
                  <w:kern w:val="0"/>
                  <w:sz w:val="24"/>
                  <w:szCs w:val="24"/>
                  <w14:ligatures w14:val="none"/>
                  <w:rPrChange w:id="6802"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6803"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680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6805"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6806"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6807"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6808"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6809"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6810"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6811" w:author="Administrator" w:date="2025-10-28T17:49:00Z" w16du:dateUtc="2025-10-28T10:49:00Z">
                    <w:rPr>
                      <w:rFonts w:ascii="TimesNewRomanPSMT" w:eastAsia="Times New Roman" w:hAnsi="TimesNewRomanPSMT" w:cs="Times New Roman"/>
                      <w:color w:val="000000"/>
                      <w:kern w:val="0"/>
                      <w14:ligatures w14:val="none"/>
                    </w:rPr>
                  </w:rPrChange>
                </w:rPr>
                <w:t>u.</w:t>
              </w:r>
            </w:ins>
          </w:p>
          <w:p w14:paraId="19594494" w14:textId="77777777" w:rsidR="00906222" w:rsidRDefault="00CA691D" w:rsidP="00A3338D">
            <w:pPr>
              <w:pStyle w:val="Vnbnnidung0"/>
              <w:tabs>
                <w:tab w:val="left" w:pos="1996"/>
              </w:tabs>
              <w:spacing w:after="0" w:line="240" w:lineRule="auto"/>
              <w:ind w:firstLine="0"/>
              <w:jc w:val="both"/>
              <w:rPr>
                <w:ins w:id="6812" w:author="Administrator" w:date="2025-10-28T18:03:00Z" w16du:dateUtc="2025-10-28T11:03:00Z"/>
                <w:rFonts w:ascii="Times New Roman" w:eastAsia="Times New Roman" w:hAnsi="Times New Roman" w:cs="Times New Roman"/>
                <w:i/>
                <w:iCs/>
                <w:color w:val="000000"/>
                <w:kern w:val="0"/>
                <w:sz w:val="24"/>
                <w:szCs w:val="24"/>
                <w14:ligatures w14:val="none"/>
              </w:rPr>
            </w:pPr>
            <w:ins w:id="6813" w:author="Administrator" w:date="2025-10-28T17:46:00Z" w16du:dateUtc="2025-10-28T10:46:00Z">
              <w:r w:rsidRPr="00CA691D">
                <w:rPr>
                  <w:rFonts w:ascii="Times New Roman" w:eastAsia="Times New Roman" w:hAnsi="Times New Roman" w:cs="Times New Roman"/>
                  <w:b/>
                  <w:bCs/>
                  <w:color w:val="000000"/>
                  <w:kern w:val="0"/>
                  <w:sz w:val="24"/>
                  <w:szCs w:val="24"/>
                  <w14:ligatures w14:val="none"/>
                  <w:rPrChange w:id="6814"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8. </w:t>
              </w:r>
              <w:r w:rsidRPr="00CA691D">
                <w:rPr>
                  <w:rFonts w:ascii="Times New Roman" w:eastAsia="Times New Roman" w:hAnsi="Times New Roman" w:cs="Times New Roman"/>
                  <w:color w:val="000000"/>
                  <w:kern w:val="0"/>
                  <w:sz w:val="24"/>
                  <w:szCs w:val="24"/>
                  <w14:ligatures w14:val="none"/>
                  <w:rPrChange w:id="6815" w:author="Administrator" w:date="2025-10-28T17:49:00Z" w16du:dateUtc="2025-10-28T10:49:00Z">
                    <w:rPr>
                      <w:rFonts w:ascii="TimesNewRomanPSMT" w:eastAsia="Times New Roman" w:hAnsi="TimesNewRomanPSMT" w:cs="Times New Roman"/>
                      <w:color w:val="000000"/>
                      <w:kern w:val="0"/>
                      <w14:ligatures w14:val="none"/>
                    </w:rPr>
                  </w:rPrChange>
                </w:rPr>
                <w:t>Theo kho</w:t>
              </w:r>
              <w:r w:rsidRPr="00CA691D">
                <w:rPr>
                  <w:rFonts w:ascii="Times New Roman" w:eastAsia="Times New Roman" w:hAnsi="Times New Roman" w:cs="Times New Roman"/>
                  <w:color w:val="000000"/>
                  <w:kern w:val="0"/>
                  <w:sz w:val="24"/>
                  <w:szCs w:val="24"/>
                  <w14:ligatures w14:val="none"/>
                  <w:rPrChange w:id="681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817" w:author="Administrator" w:date="2025-10-28T17:49:00Z" w16du:dateUtc="2025-10-28T10:49:00Z">
                    <w:rPr>
                      <w:rFonts w:ascii="TimesNewRomanPSMT" w:eastAsia="Times New Roman" w:hAnsi="TimesNewRomanPSMT" w:cs="Times New Roman"/>
                      <w:color w:val="000000"/>
                      <w:kern w:val="0"/>
                      <w14:ligatures w14:val="none"/>
                    </w:rPr>
                  </w:rPrChange>
                </w:rPr>
                <w:t xml:space="preserve">n 3 </w:t>
              </w:r>
              <w:r w:rsidRPr="00CA691D">
                <w:rPr>
                  <w:rFonts w:ascii="Times New Roman" w:eastAsia="Times New Roman" w:hAnsi="Times New Roman" w:cs="Times New Roman"/>
                  <w:color w:val="000000"/>
                  <w:kern w:val="0"/>
                  <w:sz w:val="24"/>
                  <w:szCs w:val="24"/>
                  <w14:ligatures w14:val="none"/>
                  <w:rPrChange w:id="6818"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6819"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6820"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6821" w:author="Administrator" w:date="2025-10-28T17:49:00Z" w16du:dateUtc="2025-10-28T10:49:00Z">
                    <w:rPr>
                      <w:rFonts w:ascii="TimesNewRomanPSMT" w:eastAsia="Times New Roman" w:hAnsi="TimesNewRomanPSMT" w:cs="Times New Roman"/>
                      <w:color w:val="000000"/>
                      <w:kern w:val="0"/>
                      <w14:ligatures w14:val="none"/>
                    </w:rPr>
                  </w:rPrChange>
                </w:rPr>
                <w:t>u 11 d</w:t>
              </w:r>
              <w:r w:rsidRPr="00CA691D">
                <w:rPr>
                  <w:rFonts w:ascii="Times New Roman" w:eastAsia="Times New Roman" w:hAnsi="Times New Roman" w:cs="Times New Roman"/>
                  <w:color w:val="000000"/>
                  <w:kern w:val="0"/>
                  <w:sz w:val="24"/>
                  <w:szCs w:val="24"/>
                  <w14:ligatures w14:val="none"/>
                  <w:rPrChange w:id="6822"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6823"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682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6825"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6826"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6827"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6828"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6829"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hint="eastAsia"/>
                  <w:i/>
                  <w:iCs/>
                  <w:color w:val="000000"/>
                  <w:kern w:val="0"/>
                  <w:sz w:val="24"/>
                  <w:szCs w:val="24"/>
                  <w14:ligatures w14:val="none"/>
                  <w:rPrChange w:id="6830" w:author="Administrator" w:date="2025-10-28T17:49:00Z" w16du:dateUtc="2025-10-28T10:49:00Z">
                    <w:rPr>
                      <w:rFonts w:ascii="TimesNewRomanPS-ItalicMT" w:eastAsia="Times New Roman" w:hAnsi="TimesNewRomanPS-ItalicMT" w:cs="Times New Roman" w:hint="eastAsia"/>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6831" w:author="Administrator" w:date="2025-10-28T17:49:00Z" w16du:dateUtc="2025-10-28T10:49:00Z">
                    <w:rPr>
                      <w:rFonts w:ascii="TimesNewRomanPS-ItalicMT" w:eastAsia="Times New Roman" w:hAnsi="TimesNewRomanPS-ItalicMT" w:cs="Times New Roman"/>
                      <w:i/>
                      <w:iCs/>
                      <w:color w:val="000000"/>
                      <w:kern w:val="0"/>
                      <w14:ligatures w14:val="none"/>
                    </w:rPr>
                  </w:rPrChange>
                </w:rPr>
                <w:t>3. Ph</w:t>
              </w:r>
              <w:r w:rsidRPr="00CA691D">
                <w:rPr>
                  <w:rFonts w:ascii="Times New Roman" w:eastAsia="Times New Roman" w:hAnsi="Times New Roman" w:cs="Times New Roman"/>
                  <w:i/>
                  <w:iCs/>
                  <w:color w:val="000000"/>
                  <w:kern w:val="0"/>
                  <w:sz w:val="24"/>
                  <w:szCs w:val="24"/>
                  <w14:ligatures w14:val="none"/>
                  <w:rPrChange w:id="6832"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6833"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6834"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835" w:author="Administrator" w:date="2025-10-28T17:49:00Z" w16du:dateUtc="2025-10-28T10:49:00Z">
                    <w:rPr>
                      <w:rFonts w:ascii="TimesNewRomanPS-ItalicMT" w:eastAsia="Times New Roman" w:hAnsi="TimesNewRomanPS-ItalicMT" w:cs="Times New Roman"/>
                      <w:i/>
                      <w:iCs/>
                      <w:color w:val="000000"/>
                      <w:kern w:val="0"/>
                      <w14:ligatures w14:val="none"/>
                    </w:rPr>
                  </w:rPrChange>
                </w:rPr>
                <w:t>n (tr</w:t>
              </w:r>
              <w:r w:rsidRPr="00CA691D">
                <w:rPr>
                  <w:rFonts w:ascii="Times New Roman" w:eastAsia="Times New Roman" w:hAnsi="Times New Roman" w:cs="Times New Roman"/>
                  <w:i/>
                  <w:iCs/>
                  <w:color w:val="000000"/>
                  <w:kern w:val="0"/>
                  <w:sz w:val="24"/>
                  <w:szCs w:val="24"/>
                  <w14:ligatures w14:val="none"/>
                  <w:rPrChange w:id="6836" w:author="Administrator" w:date="2025-10-28T17:49:00Z" w16du:dateUtc="2025-10-28T10:49:00Z">
                    <w:rPr>
                      <w:rFonts w:ascii="Calibri" w:eastAsia="Times New Roman" w:hAnsi="Calibri" w:cs="Calibri"/>
                      <w:i/>
                      <w:iCs/>
                      <w:color w:val="000000"/>
                      <w:kern w:val="0"/>
                      <w14:ligatures w14:val="none"/>
                    </w:rPr>
                  </w:rPrChange>
                </w:rPr>
                <w:t>ừ</w:t>
              </w:r>
              <w:r w:rsidRPr="00CA691D">
                <w:rPr>
                  <w:rFonts w:ascii="Times New Roman" w:eastAsia="Times New Roman" w:hAnsi="Times New Roman" w:cs="Times New Roman"/>
                  <w:i/>
                  <w:iCs/>
                  <w:color w:val="000000"/>
                  <w:kern w:val="0"/>
                  <w:sz w:val="24"/>
                  <w:szCs w:val="24"/>
                  <w14:ligatures w14:val="none"/>
                  <w:rPrChange w:id="6837"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ph</w:t>
              </w:r>
              <w:r w:rsidRPr="00CA691D">
                <w:rPr>
                  <w:rFonts w:ascii="Times New Roman" w:eastAsia="Times New Roman" w:hAnsi="Times New Roman" w:cs="Times New Roman"/>
                  <w:i/>
                  <w:iCs/>
                  <w:color w:val="000000"/>
                  <w:kern w:val="0"/>
                  <w:sz w:val="24"/>
                  <w:szCs w:val="24"/>
                  <w14:ligatures w14:val="none"/>
                  <w:rPrChange w:id="6838"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6839" w:author="Administrator" w:date="2025-10-28T17:49:00Z" w16du:dateUtc="2025-10-28T10:49:00Z">
                    <w:rPr>
                      <w:rFonts w:ascii="TimesNewRomanPS-ItalicMT" w:eastAsia="Times New Roman" w:hAnsi="TimesNewRomanPS-ItalicMT" w:cs="Times New Roman"/>
                      <w:i/>
                      <w:iCs/>
                      <w:color w:val="000000"/>
                      <w:kern w:val="0"/>
                      <w14:ligatures w14:val="none"/>
                    </w:rPr>
                  </w:rPrChange>
                </w:rPr>
                <w:t>ng</w:t>
              </w:r>
            </w:ins>
            <w:ins w:id="6840" w:author="Administrator" w:date="2025-10-28T18:03:00Z" w16du:dateUtc="2025-10-28T11:03:00Z">
              <w:r w:rsidR="00906222">
                <w:rPr>
                  <w:rFonts w:ascii="Times New Roman" w:eastAsia="Times New Roman" w:hAnsi="Times New Roman" w:cs="Times New Roman"/>
                  <w:i/>
                  <w:iCs/>
                  <w:color w:val="000000"/>
                  <w:kern w:val="0"/>
                  <w:sz w:val="24"/>
                  <w:szCs w:val="24"/>
                  <w14:ligatures w14:val="none"/>
                </w:rPr>
                <w:t xml:space="preserve"> </w:t>
              </w:r>
            </w:ins>
            <w:ins w:id="6841"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842" w:author="Administrator" w:date="2025-10-28T17:49:00Z" w16du:dateUtc="2025-10-28T10:49:00Z">
                    <w:rPr>
                      <w:rFonts w:ascii="TimesNewRomanPS-ItalicMT" w:eastAsia="Times New Roman" w:hAnsi="TimesNewRomanPS-ItalicMT" w:cs="Times New Roman"/>
                      <w:i/>
                      <w:iCs/>
                      <w:color w:val="000000"/>
                      <w:kern w:val="0"/>
                      <w14:ligatures w14:val="none"/>
                    </w:rPr>
                  </w:rPrChange>
                </w:rPr>
                <w:t>ti</w:t>
              </w:r>
              <w:r w:rsidRPr="00CA691D">
                <w:rPr>
                  <w:rFonts w:ascii="Times New Roman" w:eastAsia="Times New Roman" w:hAnsi="Times New Roman" w:cs="Times New Roman"/>
                  <w:i/>
                  <w:iCs/>
                  <w:color w:val="000000"/>
                  <w:kern w:val="0"/>
                  <w:sz w:val="24"/>
                  <w:szCs w:val="24"/>
                  <w14:ligatures w14:val="none"/>
                  <w:rPrChange w:id="6843"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844" w:author="Administrator" w:date="2025-10-28T17:49:00Z" w16du:dateUtc="2025-10-28T10:49:00Z">
                    <w:rPr>
                      <w:rFonts w:ascii="TimesNewRomanPS-ItalicMT" w:eastAsia="Times New Roman" w:hAnsi="TimesNewRomanPS-ItalicMT" w:cs="Times New Roman"/>
                      <w:i/>
                      <w:iCs/>
                      <w:color w:val="000000"/>
                      <w:kern w:val="0"/>
                      <w14:ligatures w14:val="none"/>
                    </w:rPr>
                  </w:rPrChange>
                </w:rPr>
                <w:t>n mang c</w:t>
              </w:r>
              <w:r w:rsidRPr="00CA691D">
                <w:rPr>
                  <w:rFonts w:ascii="Times New Roman" w:eastAsia="Times New Roman" w:hAnsi="Times New Roman" w:cs="Times New Roman"/>
                  <w:i/>
                  <w:iCs/>
                  <w:color w:val="000000"/>
                  <w:kern w:val="0"/>
                  <w:sz w:val="24"/>
                  <w:szCs w:val="24"/>
                  <w14:ligatures w14:val="none"/>
                  <w:rPrChange w:id="6845"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6846" w:author="Administrator" w:date="2025-10-28T17:49:00Z" w16du:dateUtc="2025-10-28T10:49:00Z">
                    <w:rPr>
                      <w:rFonts w:ascii="TimesNewRomanPS-ItalicMT" w:eastAsia="Times New Roman" w:hAnsi="TimesNewRomanPS-ItalicMT" w:cs="Times New Roman"/>
                      <w:i/>
                      <w:iCs/>
                      <w:color w:val="000000"/>
                      <w:kern w:val="0"/>
                      <w14:ligatures w14:val="none"/>
                    </w:rPr>
                  </w:rPrChange>
                </w:rPr>
                <w:t>p VR-SB) kh</w:t>
              </w:r>
              <w:r w:rsidRPr="00CA691D">
                <w:rPr>
                  <w:rFonts w:ascii="Times New Roman" w:eastAsia="Times New Roman" w:hAnsi="Times New Roman" w:cs="Times New Roman"/>
                  <w:i/>
                  <w:iCs/>
                  <w:color w:val="000000"/>
                  <w:kern w:val="0"/>
                  <w:sz w:val="24"/>
                  <w:szCs w:val="24"/>
                  <w14:ligatures w14:val="none"/>
                  <w:rPrChange w:id="6847"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6848" w:author="Administrator" w:date="2025-10-28T17:49:00Z" w16du:dateUtc="2025-10-28T10:49:00Z">
                    <w:rPr>
                      <w:rFonts w:ascii="TimesNewRomanPS-ItalicMT" w:eastAsia="Times New Roman" w:hAnsi="TimesNewRomanPS-ItalicMT" w:cs="Times New Roman"/>
                      <w:i/>
                      <w:iCs/>
                      <w:color w:val="000000"/>
                      <w:kern w:val="0"/>
                      <w14:ligatures w14:val="none"/>
                    </w:rPr>
                  </w:rPrChange>
                </w:rPr>
                <w:t>ng ph</w:t>
              </w:r>
              <w:r w:rsidRPr="00CA691D">
                <w:rPr>
                  <w:rFonts w:ascii="Times New Roman" w:eastAsia="Times New Roman" w:hAnsi="Times New Roman" w:cs="Times New Roman"/>
                  <w:i/>
                  <w:iCs/>
                  <w:color w:val="000000"/>
                  <w:kern w:val="0"/>
                  <w:sz w:val="24"/>
                  <w:szCs w:val="24"/>
                  <w14:ligatures w14:val="none"/>
                  <w:rPrChange w:id="6849"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850" w:author="Administrator" w:date="2025-10-28T17:49:00Z" w16du:dateUtc="2025-10-28T10:49:00Z">
                    <w:rPr>
                      <w:rFonts w:ascii="TimesNewRomanPS-ItalicMT" w:eastAsia="Times New Roman" w:hAnsi="TimesNewRomanPS-ItalicMT" w:cs="Times New Roman"/>
                      <w:i/>
                      <w:iCs/>
                      <w:color w:val="000000"/>
                      <w:kern w:val="0"/>
                      <w14:ligatures w14:val="none"/>
                    </w:rPr>
                  </w:rPrChange>
                </w:rPr>
                <w:t>i th</w:t>
              </w:r>
              <w:r w:rsidRPr="00CA691D">
                <w:rPr>
                  <w:rFonts w:ascii="Times New Roman" w:eastAsia="Times New Roman" w:hAnsi="Times New Roman" w:cs="Times New Roman"/>
                  <w:i/>
                  <w:iCs/>
                  <w:color w:val="000000"/>
                  <w:kern w:val="0"/>
                  <w:sz w:val="24"/>
                  <w:szCs w:val="24"/>
                  <w14:ligatures w14:val="none"/>
                  <w:rPrChange w:id="6851" w:author="Administrator" w:date="2025-10-28T17:49:00Z" w16du:dateUtc="2025-10-28T10:49:00Z">
                    <w:rPr>
                      <w:rFonts w:ascii="Calibri" w:eastAsia="Times New Roman" w:hAnsi="Calibri" w:cs="Calibri"/>
                      <w:i/>
                      <w:iCs/>
                      <w:color w:val="000000"/>
                      <w:kern w:val="0"/>
                      <w14:ligatures w14:val="none"/>
                    </w:rPr>
                  </w:rPrChange>
                </w:rPr>
                <w:t>ự</w:t>
              </w:r>
              <w:r w:rsidRPr="00CA691D">
                <w:rPr>
                  <w:rFonts w:ascii="Times New Roman" w:eastAsia="Times New Roman" w:hAnsi="Times New Roman" w:cs="Times New Roman"/>
                  <w:i/>
                  <w:iCs/>
                  <w:color w:val="000000"/>
                  <w:kern w:val="0"/>
                  <w:sz w:val="24"/>
                  <w:szCs w:val="24"/>
                  <w14:ligatures w14:val="none"/>
                  <w:rPrChange w:id="6852" w:author="Administrator" w:date="2025-10-28T17:49:00Z" w16du:dateUtc="2025-10-28T10:49:00Z">
                    <w:rPr>
                      <w:rFonts w:ascii="TimesNewRomanPS-ItalicMT" w:eastAsia="Times New Roman" w:hAnsi="TimesNewRomanPS-ItalicMT" w:cs="Times New Roman"/>
                      <w:i/>
                      <w:iCs/>
                      <w:color w:val="000000"/>
                      <w:kern w:val="0"/>
                      <w14:ligatures w14:val="none"/>
                    </w:rPr>
                  </w:rPrChange>
                </w:rPr>
                <w:t>c hi</w:t>
              </w:r>
              <w:r w:rsidRPr="00CA691D">
                <w:rPr>
                  <w:rFonts w:ascii="Times New Roman" w:eastAsia="Times New Roman" w:hAnsi="Times New Roman" w:cs="Times New Roman"/>
                  <w:i/>
                  <w:iCs/>
                  <w:color w:val="000000"/>
                  <w:kern w:val="0"/>
                  <w:sz w:val="24"/>
                  <w:szCs w:val="24"/>
                  <w14:ligatures w14:val="none"/>
                  <w:rPrChange w:id="6853"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854"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6855"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85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t</w:t>
              </w:r>
              <w:r w:rsidRPr="00CA691D">
                <w:rPr>
                  <w:rFonts w:ascii="Times New Roman" w:eastAsia="Times New Roman" w:hAnsi="Times New Roman" w:cs="Times New Roman"/>
                  <w:i/>
                  <w:iCs/>
                  <w:color w:val="000000"/>
                  <w:kern w:val="0"/>
                  <w:sz w:val="24"/>
                  <w:szCs w:val="24"/>
                  <w14:ligatures w14:val="none"/>
                  <w:rPrChange w:id="6857" w:author="Administrator" w:date="2025-10-28T17:49:00Z" w16du:dateUtc="2025-10-28T10:49:00Z">
                    <w:rPr>
                      <w:rFonts w:ascii="Calibri" w:eastAsia="Times New Roman" w:hAnsi="Calibri" w:cs="Calibri"/>
                      <w:i/>
                      <w:iCs/>
                      <w:color w:val="000000"/>
                      <w:kern w:val="0"/>
                      <w14:ligatures w14:val="none"/>
                    </w:rPr>
                  </w:rPrChange>
                </w:rPr>
                <w:t>ụ</w:t>
              </w:r>
              <w:r w:rsidRPr="00CA691D">
                <w:rPr>
                  <w:rFonts w:ascii="Times New Roman" w:eastAsia="Times New Roman" w:hAnsi="Times New Roman" w:cs="Times New Roman"/>
                  <w:i/>
                  <w:iCs/>
                  <w:color w:val="000000"/>
                  <w:kern w:val="0"/>
                  <w:sz w:val="24"/>
                  <w:szCs w:val="24"/>
                  <w14:ligatures w14:val="none"/>
                  <w:rPrChange w:id="6858" w:author="Administrator" w:date="2025-10-28T17:49:00Z" w16du:dateUtc="2025-10-28T10:49:00Z">
                    <w:rPr>
                      <w:rFonts w:ascii="TimesNewRomanPS-ItalicMT" w:eastAsia="Times New Roman" w:hAnsi="TimesNewRomanPS-ItalicMT" w:cs="Times New Roman"/>
                      <w:i/>
                      <w:iCs/>
                      <w:color w:val="000000"/>
                      <w:kern w:val="0"/>
                      <w14:ligatures w14:val="none"/>
                    </w:rPr>
                  </w:rPrChange>
                </w:rPr>
                <w:t>c c</w:t>
              </w:r>
              <w:r w:rsidRPr="00CA691D">
                <w:rPr>
                  <w:rFonts w:ascii="Times New Roman" w:eastAsia="Times New Roman" w:hAnsi="Times New Roman" w:cs="Times New Roman"/>
                  <w:i/>
                  <w:iCs/>
                  <w:color w:val="000000"/>
                  <w:kern w:val="0"/>
                  <w:sz w:val="24"/>
                  <w:szCs w:val="24"/>
                  <w14:ligatures w14:val="none"/>
                  <w:rPrChange w:id="6859" w:author="Administrator" w:date="2025-10-28T17:49:00Z" w16du:dateUtc="2025-10-28T10:49:00Z">
                    <w:rPr>
                      <w:rFonts w:ascii="Calibri" w:eastAsia="Times New Roman" w:hAnsi="Calibri" w:cs="Calibri"/>
                      <w:i/>
                      <w:iCs/>
                      <w:color w:val="000000"/>
                      <w:kern w:val="0"/>
                      <w14:ligatures w14:val="none"/>
                    </w:rPr>
                  </w:rPrChange>
                </w:rPr>
                <w:t>ấ</w:t>
              </w:r>
              <w:r w:rsidRPr="00CA691D">
                <w:rPr>
                  <w:rFonts w:ascii="Times New Roman" w:eastAsia="Times New Roman" w:hAnsi="Times New Roman" w:cs="Times New Roman"/>
                  <w:i/>
                  <w:iCs/>
                  <w:color w:val="000000"/>
                  <w:kern w:val="0"/>
                  <w:sz w:val="24"/>
                  <w:szCs w:val="24"/>
                  <w14:ligatures w14:val="none"/>
                  <w:rPrChange w:id="6860" w:author="Administrator" w:date="2025-10-28T17:49:00Z" w16du:dateUtc="2025-10-28T10:49:00Z">
                    <w:rPr>
                      <w:rFonts w:ascii="TimesNewRomanPS-ItalicMT" w:eastAsia="Times New Roman" w:hAnsi="TimesNewRomanPS-ItalicMT" w:cs="Times New Roman"/>
                      <w:i/>
                      <w:iCs/>
                      <w:color w:val="000000"/>
                      <w:kern w:val="0"/>
                      <w14:ligatures w14:val="none"/>
                    </w:rPr>
                  </w:rPrChange>
                </w:rPr>
                <w:t>p</w:t>
              </w:r>
            </w:ins>
            <w:ins w:id="6861" w:author="Administrator" w:date="2025-10-28T18:03:00Z" w16du:dateUtc="2025-10-28T11:03:00Z">
              <w:r w:rsidR="00906222">
                <w:rPr>
                  <w:rFonts w:ascii="Times New Roman" w:eastAsia="Times New Roman" w:hAnsi="Times New Roman" w:cs="Times New Roman"/>
                  <w:i/>
                  <w:iCs/>
                  <w:color w:val="000000"/>
                  <w:kern w:val="0"/>
                  <w:sz w:val="24"/>
                  <w:szCs w:val="24"/>
                  <w14:ligatures w14:val="none"/>
                </w:rPr>
                <w:t xml:space="preserve"> </w:t>
              </w:r>
            </w:ins>
            <w:ins w:id="6862"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863" w:author="Administrator" w:date="2025-10-28T17:49:00Z" w16du:dateUtc="2025-10-28T10:49:00Z">
                    <w:rPr>
                      <w:rFonts w:ascii="TimesNewRomanPS-ItalicMT" w:eastAsia="Times New Roman" w:hAnsi="TimesNewRomanPS-ItalicMT" w:cs="Times New Roman"/>
                      <w:i/>
                      <w:iCs/>
                      <w:color w:val="000000"/>
                      <w:kern w:val="0"/>
                      <w14:ligatures w14:val="none"/>
                    </w:rPr>
                  </w:rPrChange>
                </w:rPr>
                <w:t>ph</w:t>
              </w:r>
              <w:r w:rsidRPr="00CA691D">
                <w:rPr>
                  <w:rFonts w:ascii="Times New Roman" w:eastAsia="Times New Roman" w:hAnsi="Times New Roman" w:cs="Times New Roman"/>
                  <w:i/>
                  <w:iCs/>
                  <w:color w:val="000000"/>
                  <w:kern w:val="0"/>
                  <w:sz w:val="24"/>
                  <w:szCs w:val="24"/>
                  <w14:ligatures w14:val="none"/>
                  <w:rPrChange w:id="6864" w:author="Administrator" w:date="2025-10-28T17:49:00Z" w16du:dateUtc="2025-10-28T10:49:00Z">
                    <w:rPr>
                      <w:rFonts w:ascii=".VnTime" w:eastAsia="Times New Roman" w:hAnsi=".VnTime" w:cs=".VnTime"/>
                      <w:i/>
                      <w:iCs/>
                      <w:color w:val="000000"/>
                      <w:kern w:val="0"/>
                      <w14:ligatures w14:val="none"/>
                    </w:rPr>
                  </w:rPrChange>
                </w:rPr>
                <w:t>é</w:t>
              </w:r>
              <w:r w:rsidRPr="00CA691D">
                <w:rPr>
                  <w:rFonts w:ascii="Times New Roman" w:eastAsia="Times New Roman" w:hAnsi="Times New Roman" w:cs="Times New Roman"/>
                  <w:i/>
                  <w:iCs/>
                  <w:color w:val="000000"/>
                  <w:kern w:val="0"/>
                  <w:sz w:val="24"/>
                  <w:szCs w:val="24"/>
                  <w14:ligatures w14:val="none"/>
                  <w:rPrChange w:id="6865" w:author="Administrator" w:date="2025-10-28T17:49:00Z" w16du:dateUtc="2025-10-28T10:49:00Z">
                    <w:rPr>
                      <w:rFonts w:ascii="TimesNewRomanPS-ItalicMT" w:eastAsia="Times New Roman" w:hAnsi="TimesNewRomanPS-ItalicMT" w:cs="Times New Roman"/>
                      <w:i/>
                      <w:iCs/>
                      <w:color w:val="000000"/>
                      <w:kern w:val="0"/>
                      <w14:ligatures w14:val="none"/>
                    </w:rPr>
                  </w:rPrChange>
                </w:rPr>
                <w:t>p cho ph</w:t>
              </w:r>
              <w:r w:rsidRPr="00CA691D">
                <w:rPr>
                  <w:rFonts w:ascii="Times New Roman" w:eastAsia="Times New Roman" w:hAnsi="Times New Roman" w:cs="Times New Roman"/>
                  <w:i/>
                  <w:iCs/>
                  <w:color w:val="000000"/>
                  <w:kern w:val="0"/>
                  <w:sz w:val="24"/>
                  <w:szCs w:val="24"/>
                  <w14:ligatures w14:val="none"/>
                  <w:rPrChange w:id="6866"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6867"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6868"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6869" w:author="Administrator" w:date="2025-10-28T17:49:00Z" w16du:dateUtc="2025-10-28T10:49:00Z">
                    <w:rPr>
                      <w:rFonts w:ascii="TimesNewRomanPS-ItalicMT" w:eastAsia="Times New Roman" w:hAnsi="TimesNewRomanPS-ItalicMT" w:cs="Times New Roman"/>
                      <w:i/>
                      <w:iCs/>
                      <w:color w:val="000000"/>
                      <w:kern w:val="0"/>
                      <w14:ligatures w14:val="none"/>
                    </w:rPr>
                  </w:rPrChange>
                </w:rPr>
                <w:t>n</w:t>
              </w:r>
            </w:ins>
            <w:ins w:id="6870" w:author="Administrator" w:date="2025-10-28T18:03:00Z" w16du:dateUtc="2025-10-28T11:03:00Z">
              <w:r w:rsidR="00906222">
                <w:rPr>
                  <w:rFonts w:ascii="Times New Roman" w:eastAsia="Times New Roman" w:hAnsi="Times New Roman" w:cs="Times New Roman"/>
                  <w:i/>
                  <w:iCs/>
                  <w:color w:val="000000"/>
                  <w:kern w:val="0"/>
                  <w:sz w:val="24"/>
                  <w:szCs w:val="24"/>
                  <w14:ligatures w14:val="none"/>
                </w:rPr>
                <w:t xml:space="preserve"> </w:t>
              </w:r>
            </w:ins>
            <w:ins w:id="6871"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6872" w:author="Administrator" w:date="2025-10-28T17:49:00Z" w16du:dateUtc="2025-10-28T10:49:00Z">
                    <w:rPr>
                      <w:rFonts w:ascii="TimesNewRomanPS-ItalicMT" w:eastAsia="Times New Roman" w:hAnsi="TimesNewRomanPS-ItalicMT" w:cs="Times New Roman"/>
                      <w:i/>
                      <w:iCs/>
                      <w:color w:val="000000"/>
                      <w:kern w:val="0"/>
                      <w14:ligatures w14:val="none"/>
                    </w:rPr>
                  </w:rPrChange>
                </w:rPr>
                <w:t>v</w:t>
              </w:r>
              <w:r w:rsidRPr="00CA691D">
                <w:rPr>
                  <w:rFonts w:ascii="Times New Roman" w:eastAsia="Times New Roman" w:hAnsi="Times New Roman" w:cs="Times New Roman"/>
                  <w:i/>
                  <w:iCs/>
                  <w:color w:val="000000"/>
                  <w:kern w:val="0"/>
                  <w:sz w:val="24"/>
                  <w:szCs w:val="24"/>
                  <w14:ligatures w14:val="none"/>
                  <w:rPrChange w:id="6873"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874" w:author="Administrator" w:date="2025-10-28T17:49:00Z" w16du:dateUtc="2025-10-28T10:49:00Z">
                    <w:rPr>
                      <w:rFonts w:ascii="TimesNewRomanPS-ItalicMT" w:eastAsia="Times New Roman" w:hAnsi="TimesNewRomanPS-ItalicMT" w:cs="Times New Roman"/>
                      <w:i/>
                      <w:iCs/>
                      <w:color w:val="000000"/>
                      <w:kern w:val="0"/>
                      <w14:ligatures w14:val="none"/>
                    </w:rPr>
                  </w:rPrChange>
                </w:rPr>
                <w:t>o, r</w:t>
              </w:r>
              <w:r w:rsidRPr="00CA691D">
                <w:rPr>
                  <w:rFonts w:ascii="Times New Roman" w:eastAsia="Times New Roman" w:hAnsi="Times New Roman" w:cs="Times New Roman"/>
                  <w:i/>
                  <w:iCs/>
                  <w:color w:val="000000"/>
                  <w:kern w:val="0"/>
                  <w:sz w:val="24"/>
                  <w:szCs w:val="24"/>
                  <w14:ligatures w14:val="none"/>
                  <w:rPrChange w:id="6875" w:author="Administrator" w:date="2025-10-28T17:49:00Z" w16du:dateUtc="2025-10-28T10:49:00Z">
                    <w:rPr>
                      <w:rFonts w:ascii="Calibri" w:eastAsia="Times New Roman" w:hAnsi="Calibri" w:cs="Calibri"/>
                      <w:i/>
                      <w:iCs/>
                      <w:color w:val="000000"/>
                      <w:kern w:val="0"/>
                      <w14:ligatures w14:val="none"/>
                    </w:rPr>
                  </w:rPrChange>
                </w:rPr>
                <w:t>ờ</w:t>
              </w:r>
              <w:r w:rsidRPr="00CA691D">
                <w:rPr>
                  <w:rFonts w:ascii="Times New Roman" w:eastAsia="Times New Roman" w:hAnsi="Times New Roman" w:cs="Times New Roman"/>
                  <w:i/>
                  <w:iCs/>
                  <w:color w:val="000000"/>
                  <w:kern w:val="0"/>
                  <w:sz w:val="24"/>
                  <w:szCs w:val="24"/>
                  <w14:ligatures w14:val="none"/>
                  <w:rPrChange w:id="6876"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6877"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878" w:author="Administrator" w:date="2025-10-28T17:49:00Z" w16du:dateUtc="2025-10-28T10:49:00Z">
                    <w:rPr>
                      <w:rFonts w:ascii="TimesNewRomanPS-ItalicMT" w:eastAsia="Times New Roman" w:hAnsi="TimesNewRomanPS-ItalicMT" w:cs="Times New Roman"/>
                      <w:i/>
                      <w:iCs/>
                      <w:color w:val="000000"/>
                      <w:kern w:val="0"/>
                      <w14:ligatures w14:val="none"/>
                    </w:rPr>
                  </w:rPrChange>
                </w:rPr>
                <w:t>ng, b</w:t>
              </w:r>
              <w:r w:rsidRPr="00CA691D">
                <w:rPr>
                  <w:rFonts w:ascii="Times New Roman" w:eastAsia="Times New Roman" w:hAnsi="Times New Roman" w:cs="Times New Roman"/>
                  <w:i/>
                  <w:iCs/>
                  <w:color w:val="000000"/>
                  <w:kern w:val="0"/>
                  <w:sz w:val="24"/>
                  <w:szCs w:val="24"/>
                  <w14:ligatures w14:val="none"/>
                  <w:rPrChange w:id="6879"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6880" w:author="Administrator" w:date="2025-10-28T17:49:00Z" w16du:dateUtc="2025-10-28T10:49:00Z">
                    <w:rPr>
                      <w:rFonts w:ascii="TimesNewRomanPS-ItalicMT" w:eastAsia="Times New Roman" w:hAnsi="TimesNewRomanPS-ItalicMT" w:cs="Times New Roman"/>
                      <w:i/>
                      <w:iCs/>
                      <w:color w:val="000000"/>
                      <w:kern w:val="0"/>
                      <w14:ligatures w14:val="none"/>
                    </w:rPr>
                  </w:rPrChange>
                </w:rPr>
                <w:t>n th</w:t>
              </w:r>
              <w:r w:rsidRPr="00CA691D">
                <w:rPr>
                  <w:rFonts w:ascii="Times New Roman" w:eastAsia="Times New Roman" w:hAnsi="Times New Roman" w:cs="Times New Roman"/>
                  <w:i/>
                  <w:iCs/>
                  <w:color w:val="000000"/>
                  <w:kern w:val="0"/>
                  <w:sz w:val="24"/>
                  <w:szCs w:val="24"/>
                  <w14:ligatures w14:val="none"/>
                  <w:rPrChange w:id="6881"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6882" w:author="Administrator" w:date="2025-10-28T17:49:00Z" w16du:dateUtc="2025-10-28T10:49:00Z">
                    <w:rPr>
                      <w:rFonts w:ascii="TimesNewRomanPS-ItalicMT" w:eastAsia="Times New Roman" w:hAnsi="TimesNewRomanPS-ItalicMT" w:cs="Times New Roman"/>
                      <w:i/>
                      <w:iCs/>
                      <w:color w:val="000000"/>
                      <w:kern w:val="0"/>
                      <w14:ligatures w14:val="none"/>
                    </w:rPr>
                  </w:rPrChange>
                </w:rPr>
                <w:t>y n</w:t>
              </w:r>
              <w:r w:rsidRPr="00CA691D">
                <w:rPr>
                  <w:rFonts w:ascii="Times New Roman" w:eastAsia="Times New Roman" w:hAnsi="Times New Roman" w:cs="Times New Roman"/>
                  <w:i/>
                  <w:iCs/>
                  <w:color w:val="000000"/>
                  <w:kern w:val="0"/>
                  <w:sz w:val="24"/>
                  <w:szCs w:val="24"/>
                  <w14:ligatures w14:val="none"/>
                  <w:rPrChange w:id="6883" w:author="Administrator" w:date="2025-10-28T17:49:00Z" w16du:dateUtc="2025-10-28T10:49:00Z">
                    <w:rPr>
                      <w:rFonts w:ascii="Calibri" w:eastAsia="Times New Roman" w:hAnsi="Calibri" w:cs="Calibri"/>
                      <w:i/>
                      <w:iCs/>
                      <w:color w:val="000000"/>
                      <w:kern w:val="0"/>
                      <w14:ligatures w14:val="none"/>
                    </w:rPr>
                  </w:rPrChange>
                </w:rPr>
                <w:t>ộ</w:t>
              </w:r>
              <w:r w:rsidRPr="00CA691D">
                <w:rPr>
                  <w:rFonts w:ascii="Times New Roman" w:eastAsia="Times New Roman" w:hAnsi="Times New Roman" w:cs="Times New Roman"/>
                  <w:i/>
                  <w:iCs/>
                  <w:color w:val="000000"/>
                  <w:kern w:val="0"/>
                  <w:sz w:val="24"/>
                  <w:szCs w:val="24"/>
                  <w14:ligatures w14:val="none"/>
                  <w:rPrChange w:id="688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i </w:t>
              </w:r>
              <w:r w:rsidRPr="00CA691D">
                <w:rPr>
                  <w:rFonts w:ascii="Times New Roman" w:eastAsia="Times New Roman" w:hAnsi="Times New Roman" w:cs="Times New Roman"/>
                  <w:i/>
                  <w:iCs/>
                  <w:color w:val="000000"/>
                  <w:kern w:val="0"/>
                  <w:sz w:val="24"/>
                  <w:szCs w:val="24"/>
                  <w14:ligatures w14:val="none"/>
                  <w:rPrChange w:id="6885" w:author="Administrator" w:date="2025-10-28T17:49:00Z" w16du:dateUtc="2025-10-28T10:49:00Z">
                    <w:rPr>
                      <w:rFonts w:ascii="Calibri" w:eastAsia="Times New Roman" w:hAnsi="Calibri" w:cs="Calibri"/>
                      <w:i/>
                      <w:iCs/>
                      <w:color w:val="000000"/>
                      <w:kern w:val="0"/>
                      <w14:ligatures w14:val="none"/>
                    </w:rPr>
                  </w:rPrChange>
                </w:rPr>
                <w:t>đị</w:t>
              </w:r>
              <w:r w:rsidRPr="00CA691D">
                <w:rPr>
                  <w:rFonts w:ascii="Times New Roman" w:eastAsia="Times New Roman" w:hAnsi="Times New Roman" w:cs="Times New Roman"/>
                  <w:i/>
                  <w:iCs/>
                  <w:color w:val="000000"/>
                  <w:kern w:val="0"/>
                  <w:sz w:val="24"/>
                  <w:szCs w:val="24"/>
                  <w14:ligatures w14:val="none"/>
                  <w:rPrChange w:id="6886"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a, khu neo </w:t>
              </w:r>
              <w:r w:rsidRPr="00CA691D">
                <w:rPr>
                  <w:rFonts w:ascii="Times New Roman" w:eastAsia="Times New Roman" w:hAnsi="Times New Roman" w:cs="Times New Roman"/>
                  <w:i/>
                  <w:iCs/>
                  <w:color w:val="000000"/>
                  <w:kern w:val="0"/>
                  <w:sz w:val="24"/>
                  <w:szCs w:val="24"/>
                  <w14:ligatures w14:val="none"/>
                  <w:rPrChange w:id="6887" w:author="Administrator" w:date="2025-10-28T17:49:00Z" w16du:dateUtc="2025-10-28T10:49:00Z">
                    <w:rPr>
                      <w:rFonts w:ascii="Calibri" w:eastAsia="Times New Roman" w:hAnsi="Calibri" w:cs="Calibri"/>
                      <w:i/>
                      <w:iCs/>
                      <w:color w:val="000000"/>
                      <w:kern w:val="0"/>
                      <w14:ligatures w14:val="none"/>
                    </w:rPr>
                  </w:rPrChange>
                </w:rPr>
                <w:t>đậ</w:t>
              </w:r>
              <w:r w:rsidRPr="00CA691D">
                <w:rPr>
                  <w:rFonts w:ascii="Times New Roman" w:eastAsia="Times New Roman" w:hAnsi="Times New Roman" w:cs="Times New Roman"/>
                  <w:i/>
                  <w:iCs/>
                  <w:color w:val="000000"/>
                  <w:kern w:val="0"/>
                  <w:sz w:val="24"/>
                  <w:szCs w:val="24"/>
                  <w14:ligatures w14:val="none"/>
                  <w:rPrChange w:id="6888" w:author="Administrator" w:date="2025-10-28T17:49:00Z" w16du:dateUtc="2025-10-28T10:49:00Z">
                    <w:rPr>
                      <w:rFonts w:ascii="TimesNewRomanPS-ItalicMT" w:eastAsia="Times New Roman" w:hAnsi="TimesNewRomanPS-ItalicMT" w:cs="Times New Roman"/>
                      <w:i/>
                      <w:iCs/>
                      <w:color w:val="000000"/>
                      <w:kern w:val="0"/>
                      <w14:ligatures w14:val="none"/>
                    </w:rPr>
                  </w:rPrChange>
                </w:rPr>
                <w:t>u.</w:t>
              </w:r>
            </w:ins>
            <w:ins w:id="6889" w:author="Administrator" w:date="2025-10-28T18:03:00Z" w16du:dateUtc="2025-10-28T11:03:00Z">
              <w:r w:rsidR="00906222">
                <w:rPr>
                  <w:rFonts w:ascii="Times New Roman" w:eastAsia="Times New Roman" w:hAnsi="Times New Roman" w:cs="Times New Roman"/>
                  <w:i/>
                  <w:iCs/>
                  <w:color w:val="000000"/>
                  <w:kern w:val="0"/>
                  <w:sz w:val="24"/>
                  <w:szCs w:val="24"/>
                  <w14:ligatures w14:val="none"/>
                </w:rPr>
                <w:t xml:space="preserve"> </w:t>
              </w:r>
            </w:ins>
            <w:ins w:id="6890" w:author="Administrator" w:date="2025-10-28T17:46:00Z" w16du:dateUtc="2025-10-28T10:46:00Z">
              <w:r w:rsidRPr="00CA691D">
                <w:rPr>
                  <w:rFonts w:ascii="Times New Roman" w:eastAsia="Times New Roman" w:hAnsi="Times New Roman" w:cs="Times New Roman"/>
                  <w:b/>
                  <w:bCs/>
                  <w:i/>
                  <w:iCs/>
                  <w:color w:val="000000"/>
                  <w:kern w:val="0"/>
                  <w:sz w:val="24"/>
                  <w:szCs w:val="24"/>
                  <w14:ligatures w14:val="none"/>
                  <w:rPrChange w:id="689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Vi</w:t>
              </w:r>
              <w:r w:rsidRPr="00CA691D">
                <w:rPr>
                  <w:rFonts w:ascii="Times New Roman" w:eastAsia="Times New Roman" w:hAnsi="Times New Roman" w:cs="Times New Roman"/>
                  <w:b/>
                  <w:bCs/>
                  <w:i/>
                  <w:iCs/>
                  <w:color w:val="000000"/>
                  <w:kern w:val="0"/>
                  <w:sz w:val="24"/>
                  <w:szCs w:val="24"/>
                  <w14:ligatures w14:val="none"/>
                  <w:rPrChange w:id="6892" w:author="Administrator" w:date="2025-10-28T17:49:00Z" w16du:dateUtc="2025-10-28T10:49:00Z">
                    <w:rPr>
                      <w:rFonts w:ascii="Calibri" w:eastAsia="Times New Roman" w:hAnsi="Calibri" w:cs="Calibri"/>
                      <w:b/>
                      <w:bCs/>
                      <w:i/>
                      <w:iCs/>
                      <w:color w:val="000000"/>
                      <w:kern w:val="0"/>
                      <w14:ligatures w14:val="none"/>
                    </w:rPr>
                  </w:rPrChange>
                </w:rPr>
                <w:t>ệ</w:t>
              </w:r>
              <w:r w:rsidRPr="00CA691D">
                <w:rPr>
                  <w:rFonts w:ascii="Times New Roman" w:eastAsia="Times New Roman" w:hAnsi="Times New Roman" w:cs="Times New Roman"/>
                  <w:b/>
                  <w:bCs/>
                  <w:i/>
                  <w:iCs/>
                  <w:color w:val="000000"/>
                  <w:kern w:val="0"/>
                  <w:sz w:val="24"/>
                  <w:szCs w:val="24"/>
                  <w14:ligatures w14:val="none"/>
                  <w:rPrChange w:id="689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c qu</w:t>
              </w:r>
              <w:r w:rsidRPr="00CA691D">
                <w:rPr>
                  <w:rFonts w:ascii="Times New Roman" w:eastAsia="Times New Roman" w:hAnsi="Times New Roman" w:cs="Times New Roman"/>
                  <w:b/>
                  <w:bCs/>
                  <w:i/>
                  <w:iCs/>
                  <w:color w:val="000000"/>
                  <w:kern w:val="0"/>
                  <w:sz w:val="24"/>
                  <w:szCs w:val="24"/>
                  <w14:ligatures w14:val="none"/>
                  <w:rPrChange w:id="6894" w:author="Administrator" w:date="2025-10-28T17:49:00Z" w16du:dateUtc="2025-10-28T10:49:00Z">
                    <w:rPr>
                      <w:rFonts w:ascii="Calibri" w:eastAsia="Times New Roman" w:hAnsi="Calibri" w:cs="Calibri"/>
                      <w:b/>
                      <w:bCs/>
                      <w:i/>
                      <w:iCs/>
                      <w:color w:val="000000"/>
                      <w:kern w:val="0"/>
                      <w14:ligatures w14:val="none"/>
                    </w:rPr>
                  </w:rPrChange>
                </w:rPr>
                <w:t>ả</w:t>
              </w:r>
              <w:r w:rsidRPr="00CA691D">
                <w:rPr>
                  <w:rFonts w:ascii="Times New Roman" w:eastAsia="Times New Roman" w:hAnsi="Times New Roman" w:cs="Times New Roman"/>
                  <w:b/>
                  <w:bCs/>
                  <w:i/>
                  <w:iCs/>
                  <w:color w:val="000000"/>
                  <w:kern w:val="0"/>
                  <w:sz w:val="24"/>
                  <w:szCs w:val="24"/>
                  <w14:ligatures w14:val="none"/>
                  <w:rPrChange w:id="689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l</w:t>
              </w:r>
              <w:r w:rsidRPr="00CA691D">
                <w:rPr>
                  <w:rFonts w:ascii="Times New Roman" w:eastAsia="Times New Roman" w:hAnsi="Times New Roman" w:cs="Times New Roman"/>
                  <w:b/>
                  <w:bCs/>
                  <w:i/>
                  <w:iCs/>
                  <w:color w:val="000000"/>
                  <w:kern w:val="0"/>
                  <w:sz w:val="24"/>
                  <w:szCs w:val="24"/>
                  <w14:ligatures w14:val="none"/>
                  <w:rPrChange w:id="6896" w:author="Administrator" w:date="2025-10-28T17:49:00Z" w16du:dateUtc="2025-10-28T10:49:00Z">
                    <w:rPr>
                      <w:rFonts w:ascii=".VnTime" w:eastAsia="Times New Roman" w:hAnsi=".VnTime" w:cs=".VnTime"/>
                      <w:b/>
                      <w:bCs/>
                      <w:i/>
                      <w:iCs/>
                      <w:color w:val="000000"/>
                      <w:kern w:val="0"/>
                      <w14:ligatures w14:val="none"/>
                    </w:rPr>
                  </w:rPrChange>
                </w:rPr>
                <w:t>ý</w:t>
              </w:r>
              <w:r w:rsidRPr="00CA691D">
                <w:rPr>
                  <w:rFonts w:ascii="Times New Roman" w:eastAsia="Times New Roman" w:hAnsi="Times New Roman" w:cs="Times New Roman"/>
                  <w:b/>
                  <w:bCs/>
                  <w:i/>
                  <w:iCs/>
                  <w:color w:val="000000"/>
                  <w:kern w:val="0"/>
                  <w:sz w:val="24"/>
                  <w:szCs w:val="24"/>
                  <w14:ligatures w14:val="none"/>
                  <w:rPrChange w:id="689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ho</w:t>
              </w:r>
              <w:r w:rsidRPr="00CA691D">
                <w:rPr>
                  <w:rFonts w:ascii="Times New Roman" w:eastAsia="Times New Roman" w:hAnsi="Times New Roman" w:cs="Times New Roman"/>
                  <w:b/>
                  <w:bCs/>
                  <w:i/>
                  <w:iCs/>
                  <w:color w:val="000000"/>
                  <w:kern w:val="0"/>
                  <w:sz w:val="24"/>
                  <w:szCs w:val="24"/>
                  <w14:ligatures w14:val="none"/>
                  <w:rPrChange w:id="6898" w:author="Administrator" w:date="2025-10-28T17:49:00Z" w16du:dateUtc="2025-10-28T10:49:00Z">
                    <w:rPr>
                      <w:rFonts w:ascii="Calibri" w:eastAsia="Times New Roman" w:hAnsi="Calibri" w:cs="Calibri"/>
                      <w:b/>
                      <w:bCs/>
                      <w:i/>
                      <w:iCs/>
                      <w:color w:val="000000"/>
                      <w:kern w:val="0"/>
                      <w14:ligatures w14:val="none"/>
                    </w:rPr>
                  </w:rPrChange>
                </w:rPr>
                <w:t>ạ</w:t>
              </w:r>
              <w:r w:rsidRPr="00CA691D">
                <w:rPr>
                  <w:rFonts w:ascii="Times New Roman" w:eastAsia="Times New Roman" w:hAnsi="Times New Roman" w:cs="Times New Roman"/>
                  <w:b/>
                  <w:bCs/>
                  <w:i/>
                  <w:iCs/>
                  <w:color w:val="000000"/>
                  <w:kern w:val="0"/>
                  <w:sz w:val="24"/>
                  <w:szCs w:val="24"/>
                  <w14:ligatures w14:val="none"/>
                  <w:rPrChange w:id="689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t </w:t>
              </w:r>
              <w:r w:rsidRPr="00CA691D">
                <w:rPr>
                  <w:rFonts w:ascii="Times New Roman" w:eastAsia="Times New Roman" w:hAnsi="Times New Roman" w:cs="Times New Roman"/>
                  <w:b/>
                  <w:bCs/>
                  <w:i/>
                  <w:iCs/>
                  <w:color w:val="000000"/>
                  <w:kern w:val="0"/>
                  <w:sz w:val="24"/>
                  <w:szCs w:val="24"/>
                  <w14:ligatures w14:val="none"/>
                  <w:rPrChange w:id="6900" w:author="Administrator" w:date="2025-10-28T17:49:00Z" w16du:dateUtc="2025-10-28T10:49:00Z">
                    <w:rPr>
                      <w:rFonts w:ascii="Calibri" w:eastAsia="Times New Roman" w:hAnsi="Calibri" w:cs="Calibri"/>
                      <w:b/>
                      <w:bCs/>
                      <w:i/>
                      <w:iCs/>
                      <w:color w:val="000000"/>
                      <w:kern w:val="0"/>
                      <w14:ligatures w14:val="none"/>
                    </w:rPr>
                  </w:rPrChange>
                </w:rPr>
                <w:t>độ</w:t>
              </w:r>
              <w:r w:rsidRPr="00CA691D">
                <w:rPr>
                  <w:rFonts w:ascii="Times New Roman" w:eastAsia="Times New Roman" w:hAnsi="Times New Roman" w:cs="Times New Roman"/>
                  <w:b/>
                  <w:bCs/>
                  <w:i/>
                  <w:iCs/>
                  <w:color w:val="000000"/>
                  <w:kern w:val="0"/>
                  <w:sz w:val="24"/>
                  <w:szCs w:val="24"/>
                  <w14:ligatures w14:val="none"/>
                  <w:rPrChange w:id="690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c</w:t>
              </w:r>
              <w:r w:rsidRPr="00CA691D">
                <w:rPr>
                  <w:rFonts w:ascii="Times New Roman" w:eastAsia="Times New Roman" w:hAnsi="Times New Roman" w:cs="Times New Roman"/>
                  <w:b/>
                  <w:bCs/>
                  <w:i/>
                  <w:iCs/>
                  <w:color w:val="000000"/>
                  <w:kern w:val="0"/>
                  <w:sz w:val="24"/>
                  <w:szCs w:val="24"/>
                  <w14:ligatures w14:val="none"/>
                  <w:rPrChange w:id="6902"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690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a ph</w:t>
              </w:r>
              <w:r w:rsidRPr="00CA691D">
                <w:rPr>
                  <w:rFonts w:ascii="Times New Roman" w:eastAsia="Times New Roman" w:hAnsi="Times New Roman" w:cs="Times New Roman"/>
                  <w:b/>
                  <w:bCs/>
                  <w:i/>
                  <w:iCs/>
                  <w:color w:val="000000"/>
                  <w:kern w:val="0"/>
                  <w:sz w:val="24"/>
                  <w:szCs w:val="24"/>
                  <w14:ligatures w14:val="none"/>
                  <w:rPrChange w:id="6904" w:author="Administrator" w:date="2025-10-28T17:49:00Z" w16du:dateUtc="2025-10-28T10:49:00Z">
                    <w:rPr>
                      <w:rFonts w:ascii="Calibri" w:eastAsia="Times New Roman" w:hAnsi="Calibri" w:cs="Calibri"/>
                      <w:b/>
                      <w:bCs/>
                      <w:i/>
                      <w:iCs/>
                      <w:color w:val="000000"/>
                      <w:kern w:val="0"/>
                      <w14:ligatures w14:val="none"/>
                    </w:rPr>
                  </w:rPrChange>
                </w:rPr>
                <w:t>ươ</w:t>
              </w:r>
              <w:r w:rsidRPr="00CA691D">
                <w:rPr>
                  <w:rFonts w:ascii="Times New Roman" w:eastAsia="Times New Roman" w:hAnsi="Times New Roman" w:cs="Times New Roman"/>
                  <w:b/>
                  <w:bCs/>
                  <w:i/>
                  <w:iCs/>
                  <w:color w:val="000000"/>
                  <w:kern w:val="0"/>
                  <w:sz w:val="24"/>
                  <w:szCs w:val="24"/>
                  <w14:ligatures w14:val="none"/>
                  <w:rPrChange w:id="690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w:t>
              </w:r>
            </w:ins>
            <w:ins w:id="6906" w:author="Administrator" w:date="2025-10-28T18:03:00Z" w16du:dateUtc="2025-10-28T11:03:00Z">
              <w:r w:rsidR="00906222">
                <w:rPr>
                  <w:rFonts w:ascii="Times New Roman" w:eastAsia="Times New Roman" w:hAnsi="Times New Roman" w:cs="Times New Roman"/>
                  <w:b/>
                  <w:bCs/>
                  <w:i/>
                  <w:iCs/>
                  <w:color w:val="000000"/>
                  <w:kern w:val="0"/>
                  <w:sz w:val="24"/>
                  <w:szCs w:val="24"/>
                  <w14:ligatures w14:val="none"/>
                </w:rPr>
                <w:t xml:space="preserve"> </w:t>
              </w:r>
            </w:ins>
            <w:ins w:id="6907" w:author="Administrator" w:date="2025-10-28T17:46:00Z" w16du:dateUtc="2025-10-28T10:46:00Z">
              <w:r w:rsidRPr="00CA691D">
                <w:rPr>
                  <w:rFonts w:ascii="Times New Roman" w:eastAsia="Times New Roman" w:hAnsi="Times New Roman" w:cs="Times New Roman"/>
                  <w:b/>
                  <w:bCs/>
                  <w:i/>
                  <w:iCs/>
                  <w:color w:val="000000"/>
                  <w:kern w:val="0"/>
                  <w:sz w:val="24"/>
                  <w:szCs w:val="24"/>
                  <w14:ligatures w14:val="none"/>
                  <w:rPrChange w:id="690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ti</w:t>
              </w:r>
              <w:r w:rsidRPr="00CA691D">
                <w:rPr>
                  <w:rFonts w:ascii="Times New Roman" w:eastAsia="Times New Roman" w:hAnsi="Times New Roman" w:cs="Times New Roman"/>
                  <w:b/>
                  <w:bCs/>
                  <w:i/>
                  <w:iCs/>
                  <w:color w:val="000000"/>
                  <w:kern w:val="0"/>
                  <w:sz w:val="24"/>
                  <w:szCs w:val="24"/>
                  <w14:ligatures w14:val="none"/>
                  <w:rPrChange w:id="6909" w:author="Administrator" w:date="2025-10-28T17:49:00Z" w16du:dateUtc="2025-10-28T10:49:00Z">
                    <w:rPr>
                      <w:rFonts w:ascii="Calibri" w:eastAsia="Times New Roman" w:hAnsi="Calibri" w:cs="Calibri"/>
                      <w:b/>
                      <w:bCs/>
                      <w:i/>
                      <w:iCs/>
                      <w:color w:val="000000"/>
                      <w:kern w:val="0"/>
                      <w14:ligatures w14:val="none"/>
                    </w:rPr>
                  </w:rPrChange>
                </w:rPr>
                <w:t>ệ</w:t>
              </w:r>
              <w:r w:rsidRPr="00CA691D">
                <w:rPr>
                  <w:rFonts w:ascii="Times New Roman" w:eastAsia="Times New Roman" w:hAnsi="Times New Roman" w:cs="Times New Roman"/>
                  <w:b/>
                  <w:bCs/>
                  <w:i/>
                  <w:iCs/>
                  <w:color w:val="000000"/>
                  <w:kern w:val="0"/>
                  <w:sz w:val="24"/>
                  <w:szCs w:val="24"/>
                  <w14:ligatures w14:val="none"/>
                  <w:rPrChange w:id="691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th</w:t>
              </w:r>
              <w:r w:rsidRPr="00CA691D">
                <w:rPr>
                  <w:rFonts w:ascii="Times New Roman" w:eastAsia="Times New Roman" w:hAnsi="Times New Roman" w:cs="Times New Roman"/>
                  <w:b/>
                  <w:bCs/>
                  <w:i/>
                  <w:iCs/>
                  <w:color w:val="000000"/>
                  <w:kern w:val="0"/>
                  <w:sz w:val="24"/>
                  <w:szCs w:val="24"/>
                  <w14:ligatures w14:val="none"/>
                  <w:rPrChange w:id="6911"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691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 n</w:t>
              </w:r>
              <w:r w:rsidRPr="00CA691D">
                <w:rPr>
                  <w:rFonts w:ascii="Times New Roman" w:eastAsia="Times New Roman" w:hAnsi="Times New Roman" w:cs="Times New Roman"/>
                  <w:b/>
                  <w:bCs/>
                  <w:i/>
                  <w:iCs/>
                  <w:color w:val="000000"/>
                  <w:kern w:val="0"/>
                  <w:sz w:val="24"/>
                  <w:szCs w:val="24"/>
                  <w14:ligatures w14:val="none"/>
                  <w:rPrChange w:id="6913" w:author="Administrator" w:date="2025-10-28T17:49:00Z" w16du:dateUtc="2025-10-28T10:49:00Z">
                    <w:rPr>
                      <w:rFonts w:ascii="Calibri" w:eastAsia="Times New Roman" w:hAnsi="Calibri" w:cs="Calibri"/>
                      <w:b/>
                      <w:bCs/>
                      <w:i/>
                      <w:iCs/>
                      <w:color w:val="000000"/>
                      <w:kern w:val="0"/>
                      <w14:ligatures w14:val="none"/>
                    </w:rPr>
                  </w:rPrChange>
                </w:rPr>
                <w:t>ộ</w:t>
              </w:r>
              <w:r w:rsidRPr="00CA691D">
                <w:rPr>
                  <w:rFonts w:ascii="Times New Roman" w:eastAsia="Times New Roman" w:hAnsi="Times New Roman" w:cs="Times New Roman"/>
                  <w:b/>
                  <w:bCs/>
                  <w:i/>
                  <w:iCs/>
                  <w:color w:val="000000"/>
                  <w:kern w:val="0"/>
                  <w:sz w:val="24"/>
                  <w:szCs w:val="24"/>
                  <w14:ligatures w14:val="none"/>
                  <w:rPrChange w:id="691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i </w:t>
              </w:r>
              <w:r w:rsidRPr="00CA691D">
                <w:rPr>
                  <w:rFonts w:ascii="Times New Roman" w:eastAsia="Times New Roman" w:hAnsi="Times New Roman" w:cs="Times New Roman"/>
                  <w:b/>
                  <w:bCs/>
                  <w:i/>
                  <w:iCs/>
                  <w:color w:val="000000"/>
                  <w:kern w:val="0"/>
                  <w:sz w:val="24"/>
                  <w:szCs w:val="24"/>
                  <w14:ligatures w14:val="none"/>
                  <w:rPrChange w:id="6915" w:author="Administrator" w:date="2025-10-28T17:49:00Z" w16du:dateUtc="2025-10-28T10:49:00Z">
                    <w:rPr>
                      <w:rFonts w:ascii="Calibri" w:eastAsia="Times New Roman" w:hAnsi="Calibri" w:cs="Calibri"/>
                      <w:b/>
                      <w:bCs/>
                      <w:i/>
                      <w:iCs/>
                      <w:color w:val="000000"/>
                      <w:kern w:val="0"/>
                      <w14:ligatures w14:val="none"/>
                    </w:rPr>
                  </w:rPrChange>
                </w:rPr>
                <w:t>đị</w:t>
              </w:r>
              <w:r w:rsidRPr="00CA691D">
                <w:rPr>
                  <w:rFonts w:ascii="Times New Roman" w:eastAsia="Times New Roman" w:hAnsi="Times New Roman" w:cs="Times New Roman"/>
                  <w:b/>
                  <w:bCs/>
                  <w:i/>
                  <w:iCs/>
                  <w:color w:val="000000"/>
                  <w:kern w:val="0"/>
                  <w:sz w:val="24"/>
                  <w:szCs w:val="24"/>
                  <w14:ligatures w14:val="none"/>
                  <w:rPrChange w:id="691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a n</w:t>
              </w:r>
              <w:r w:rsidRPr="00CA691D">
                <w:rPr>
                  <w:rFonts w:ascii="Times New Roman" w:eastAsia="Times New Roman" w:hAnsi="Times New Roman" w:cs="Times New Roman"/>
                  <w:b/>
                  <w:bCs/>
                  <w:i/>
                  <w:iCs/>
                  <w:color w:val="000000"/>
                  <w:kern w:val="0"/>
                  <w:sz w:val="24"/>
                  <w:szCs w:val="24"/>
                  <w14:ligatures w14:val="none"/>
                  <w:rPrChange w:id="6917"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691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 th</w:t>
              </w:r>
              <w:r w:rsidRPr="00CA691D">
                <w:rPr>
                  <w:rFonts w:ascii="Times New Roman" w:eastAsia="Times New Roman" w:hAnsi="Times New Roman" w:cs="Times New Roman"/>
                  <w:b/>
                  <w:bCs/>
                  <w:i/>
                  <w:iCs/>
                  <w:color w:val="000000"/>
                  <w:kern w:val="0"/>
                  <w:sz w:val="24"/>
                  <w:szCs w:val="24"/>
                  <w14:ligatures w14:val="none"/>
                  <w:rPrChange w:id="6919" w:author="Administrator" w:date="2025-10-28T17:49:00Z" w16du:dateUtc="2025-10-28T10:49:00Z">
                    <w:rPr>
                      <w:rFonts w:ascii=".VnTime" w:eastAsia="Times New Roman" w:hAnsi=".VnTime" w:cs=".VnTime"/>
                      <w:b/>
                      <w:bCs/>
                      <w:i/>
                      <w:iCs/>
                      <w:color w:val="000000"/>
                      <w:kern w:val="0"/>
                      <w14:ligatures w14:val="none"/>
                    </w:rPr>
                  </w:rPrChange>
                </w:rPr>
                <w:t>ô</w:t>
              </w:r>
              <w:r w:rsidRPr="00CA691D">
                <w:rPr>
                  <w:rFonts w:ascii="Times New Roman" w:eastAsia="Times New Roman" w:hAnsi="Times New Roman" w:cs="Times New Roman"/>
                  <w:b/>
                  <w:bCs/>
                  <w:i/>
                  <w:iCs/>
                  <w:color w:val="000000"/>
                  <w:kern w:val="0"/>
                  <w:sz w:val="24"/>
                  <w:szCs w:val="24"/>
                  <w14:ligatures w14:val="none"/>
                  <w:rPrChange w:id="692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qua vi</w:t>
              </w:r>
              <w:r w:rsidRPr="00CA691D">
                <w:rPr>
                  <w:rFonts w:ascii="Times New Roman" w:eastAsia="Times New Roman" w:hAnsi="Times New Roman" w:cs="Times New Roman"/>
                  <w:b/>
                  <w:bCs/>
                  <w:i/>
                  <w:iCs/>
                  <w:color w:val="000000"/>
                  <w:kern w:val="0"/>
                  <w:sz w:val="24"/>
                  <w:szCs w:val="24"/>
                  <w14:ligatures w14:val="none"/>
                  <w:rPrChange w:id="6921" w:author="Administrator" w:date="2025-10-28T17:49:00Z" w16du:dateUtc="2025-10-28T10:49:00Z">
                    <w:rPr>
                      <w:rFonts w:ascii="Calibri" w:eastAsia="Times New Roman" w:hAnsi="Calibri" w:cs="Calibri"/>
                      <w:b/>
                      <w:bCs/>
                      <w:i/>
                      <w:iCs/>
                      <w:color w:val="000000"/>
                      <w:kern w:val="0"/>
                      <w14:ligatures w14:val="none"/>
                    </w:rPr>
                  </w:rPrChange>
                </w:rPr>
                <w:t>ệ</w:t>
              </w:r>
              <w:r w:rsidRPr="00CA691D">
                <w:rPr>
                  <w:rFonts w:ascii="Times New Roman" w:eastAsia="Times New Roman" w:hAnsi="Times New Roman" w:cs="Times New Roman"/>
                  <w:b/>
                  <w:bCs/>
                  <w:i/>
                  <w:iCs/>
                  <w:color w:val="000000"/>
                  <w:kern w:val="0"/>
                  <w:sz w:val="24"/>
                  <w:szCs w:val="24"/>
                  <w14:ligatures w14:val="none"/>
                  <w:rPrChange w:id="692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c l</w:t>
              </w:r>
              <w:r w:rsidRPr="00CA691D">
                <w:rPr>
                  <w:rFonts w:ascii="Times New Roman" w:eastAsia="Times New Roman" w:hAnsi="Times New Roman" w:cs="Times New Roman"/>
                  <w:b/>
                  <w:bCs/>
                  <w:i/>
                  <w:iCs/>
                  <w:color w:val="000000"/>
                  <w:kern w:val="0"/>
                  <w:sz w:val="24"/>
                  <w:szCs w:val="24"/>
                  <w14:ligatures w14:val="none"/>
                  <w:rPrChange w:id="6923" w:author="Administrator" w:date="2025-10-28T17:49:00Z" w16du:dateUtc="2025-10-28T10:49:00Z">
                    <w:rPr>
                      <w:rFonts w:ascii="Calibri" w:eastAsia="Times New Roman" w:hAnsi="Calibri" w:cs="Calibri"/>
                      <w:b/>
                      <w:bCs/>
                      <w:i/>
                      <w:iCs/>
                      <w:color w:val="000000"/>
                      <w:kern w:val="0"/>
                      <w14:ligatures w14:val="none"/>
                    </w:rPr>
                  </w:rPrChange>
                </w:rPr>
                <w:t>ậ</w:t>
              </w:r>
              <w:r w:rsidRPr="00CA691D">
                <w:rPr>
                  <w:rFonts w:ascii="Times New Roman" w:eastAsia="Times New Roman" w:hAnsi="Times New Roman" w:cs="Times New Roman"/>
                  <w:b/>
                  <w:bCs/>
                  <w:i/>
                  <w:iCs/>
                  <w:color w:val="000000"/>
                  <w:kern w:val="0"/>
                  <w:sz w:val="24"/>
                  <w:szCs w:val="24"/>
                  <w14:ligatures w14:val="none"/>
                  <w:rPrChange w:id="692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p v</w:t>
              </w:r>
              <w:r w:rsidRPr="00CA691D">
                <w:rPr>
                  <w:rFonts w:ascii="Times New Roman" w:eastAsia="Times New Roman" w:hAnsi="Times New Roman" w:cs="Times New Roman"/>
                  <w:b/>
                  <w:bCs/>
                  <w:i/>
                  <w:iCs/>
                  <w:color w:val="000000"/>
                  <w:kern w:val="0"/>
                  <w:sz w:val="24"/>
                  <w:szCs w:val="24"/>
                  <w14:ligatures w14:val="none"/>
                  <w:rPrChange w:id="6925"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692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tri</w:t>
              </w:r>
              <w:r w:rsidRPr="00CA691D">
                <w:rPr>
                  <w:rFonts w:ascii="Times New Roman" w:eastAsia="Times New Roman" w:hAnsi="Times New Roman" w:cs="Times New Roman"/>
                  <w:b/>
                  <w:bCs/>
                  <w:i/>
                  <w:iCs/>
                  <w:color w:val="000000"/>
                  <w:kern w:val="0"/>
                  <w:sz w:val="24"/>
                  <w:szCs w:val="24"/>
                  <w14:ligatures w14:val="none"/>
                  <w:rPrChange w:id="6927" w:author="Administrator" w:date="2025-10-28T17:49:00Z" w16du:dateUtc="2025-10-28T10:49:00Z">
                    <w:rPr>
                      <w:rFonts w:ascii="Calibri" w:eastAsia="Times New Roman" w:hAnsi="Calibri" w:cs="Calibri"/>
                      <w:b/>
                      <w:bCs/>
                      <w:i/>
                      <w:iCs/>
                      <w:color w:val="000000"/>
                      <w:kern w:val="0"/>
                      <w14:ligatures w14:val="none"/>
                    </w:rPr>
                  </w:rPrChange>
                </w:rPr>
                <w:t>ể</w:t>
              </w:r>
              <w:r w:rsidRPr="00CA691D">
                <w:rPr>
                  <w:rFonts w:ascii="Times New Roman" w:eastAsia="Times New Roman" w:hAnsi="Times New Roman" w:cs="Times New Roman"/>
                  <w:b/>
                  <w:bCs/>
                  <w:i/>
                  <w:iCs/>
                  <w:color w:val="000000"/>
                  <w:kern w:val="0"/>
                  <w:sz w:val="24"/>
                  <w:szCs w:val="24"/>
                  <w14:ligatures w14:val="none"/>
                  <w:rPrChange w:id="692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khai k</w:t>
              </w:r>
              <w:r w:rsidRPr="00CA691D">
                <w:rPr>
                  <w:rFonts w:ascii="Times New Roman" w:eastAsia="Times New Roman" w:hAnsi="Times New Roman" w:cs="Times New Roman"/>
                  <w:b/>
                  <w:bCs/>
                  <w:i/>
                  <w:iCs/>
                  <w:color w:val="000000"/>
                  <w:kern w:val="0"/>
                  <w:sz w:val="24"/>
                  <w:szCs w:val="24"/>
                  <w14:ligatures w14:val="none"/>
                  <w:rPrChange w:id="6929" w:author="Administrator" w:date="2025-10-28T17:49:00Z" w16du:dateUtc="2025-10-28T10:49:00Z">
                    <w:rPr>
                      <w:rFonts w:ascii="Calibri" w:eastAsia="Times New Roman" w:hAnsi="Calibri" w:cs="Calibri"/>
                      <w:b/>
                      <w:bCs/>
                      <w:i/>
                      <w:iCs/>
                      <w:color w:val="000000"/>
                      <w:kern w:val="0"/>
                      <w14:ligatures w14:val="none"/>
                    </w:rPr>
                  </w:rPrChange>
                </w:rPr>
                <w:t>ế</w:t>
              </w:r>
              <w:r w:rsidRPr="00CA691D">
                <w:rPr>
                  <w:rFonts w:ascii="Times New Roman" w:eastAsia="Times New Roman" w:hAnsi="Times New Roman" w:cs="Times New Roman"/>
                  <w:b/>
                  <w:bCs/>
                  <w:i/>
                  <w:iCs/>
                  <w:color w:val="000000"/>
                  <w:kern w:val="0"/>
                  <w:sz w:val="24"/>
                  <w:szCs w:val="24"/>
                  <w14:ligatures w14:val="none"/>
                  <w:rPrChange w:id="6930"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ho</w:t>
              </w:r>
              <w:r w:rsidRPr="00CA691D">
                <w:rPr>
                  <w:rFonts w:ascii="Times New Roman" w:eastAsia="Times New Roman" w:hAnsi="Times New Roman" w:cs="Times New Roman"/>
                  <w:b/>
                  <w:bCs/>
                  <w:i/>
                  <w:iCs/>
                  <w:color w:val="000000"/>
                  <w:kern w:val="0"/>
                  <w:sz w:val="24"/>
                  <w:szCs w:val="24"/>
                  <w14:ligatures w14:val="none"/>
                  <w:rPrChange w:id="6931" w:author="Administrator" w:date="2025-10-28T17:49:00Z" w16du:dateUtc="2025-10-28T10:49:00Z">
                    <w:rPr>
                      <w:rFonts w:ascii="Calibri" w:eastAsia="Times New Roman" w:hAnsi="Calibri" w:cs="Calibri"/>
                      <w:b/>
                      <w:bCs/>
                      <w:i/>
                      <w:iCs/>
                      <w:color w:val="000000"/>
                      <w:kern w:val="0"/>
                      <w14:ligatures w14:val="none"/>
                    </w:rPr>
                  </w:rPrChange>
                </w:rPr>
                <w:t>ạ</w:t>
              </w:r>
              <w:r w:rsidRPr="00CA691D">
                <w:rPr>
                  <w:rFonts w:ascii="Times New Roman" w:eastAsia="Times New Roman" w:hAnsi="Times New Roman" w:cs="Times New Roman"/>
                  <w:b/>
                  <w:bCs/>
                  <w:i/>
                  <w:iCs/>
                  <w:color w:val="000000"/>
                  <w:kern w:val="0"/>
                  <w:sz w:val="24"/>
                  <w:szCs w:val="24"/>
                  <w14:ligatures w14:val="none"/>
                  <w:rPrChange w:id="6932"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ch </w:t>
              </w:r>
              <w:r w:rsidRPr="00CA691D">
                <w:rPr>
                  <w:rFonts w:ascii="Times New Roman" w:eastAsia="Times New Roman" w:hAnsi="Times New Roman" w:cs="Times New Roman"/>
                  <w:b/>
                  <w:bCs/>
                  <w:i/>
                  <w:iCs/>
                  <w:color w:val="000000"/>
                  <w:kern w:val="0"/>
                  <w:sz w:val="24"/>
                  <w:szCs w:val="24"/>
                  <w14:ligatures w14:val="none"/>
                  <w:rPrChange w:id="6933" w:author="Administrator" w:date="2025-10-28T17:49:00Z" w16du:dateUtc="2025-10-28T10:49:00Z">
                    <w:rPr>
                      <w:rFonts w:ascii="Calibri" w:eastAsia="Times New Roman" w:hAnsi="Calibri" w:cs="Calibri"/>
                      <w:b/>
                      <w:bCs/>
                      <w:i/>
                      <w:iCs/>
                      <w:color w:val="000000"/>
                      <w:kern w:val="0"/>
                      <w14:ligatures w14:val="none"/>
                    </w:rPr>
                  </w:rPrChange>
                </w:rPr>
                <w:t>đ</w:t>
              </w:r>
              <w:r w:rsidRPr="00CA691D">
                <w:rPr>
                  <w:rFonts w:ascii="Times New Roman" w:eastAsia="Times New Roman" w:hAnsi="Times New Roman" w:cs="Times New Roman"/>
                  <w:b/>
                  <w:bCs/>
                  <w:i/>
                  <w:iCs/>
                  <w:color w:val="000000"/>
                  <w:kern w:val="0"/>
                  <w:sz w:val="24"/>
                  <w:szCs w:val="24"/>
                  <w14:ligatures w14:val="none"/>
                  <w:rPrChange w:id="6934"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i</w:t>
              </w:r>
              <w:r w:rsidRPr="00CA691D">
                <w:rPr>
                  <w:rFonts w:ascii="Times New Roman" w:eastAsia="Times New Roman" w:hAnsi="Times New Roman" w:cs="Times New Roman"/>
                  <w:b/>
                  <w:bCs/>
                  <w:i/>
                  <w:iCs/>
                  <w:color w:val="000000"/>
                  <w:kern w:val="0"/>
                  <w:sz w:val="24"/>
                  <w:szCs w:val="24"/>
                  <w14:ligatures w14:val="none"/>
                  <w:rPrChange w:id="6935" w:author="Administrator" w:date="2025-10-28T17:49:00Z" w16du:dateUtc="2025-10-28T10:49:00Z">
                    <w:rPr>
                      <w:rFonts w:ascii="Calibri" w:eastAsia="Times New Roman" w:hAnsi="Calibri" w:cs="Calibri"/>
                      <w:b/>
                      <w:bCs/>
                      <w:i/>
                      <w:iCs/>
                      <w:color w:val="000000"/>
                      <w:kern w:val="0"/>
                      <w14:ligatures w14:val="none"/>
                    </w:rPr>
                  </w:rPrChange>
                </w:rPr>
                <w:t>ề</w:t>
              </w:r>
              <w:r w:rsidRPr="00CA691D">
                <w:rPr>
                  <w:rFonts w:ascii="Times New Roman" w:eastAsia="Times New Roman" w:hAnsi="Times New Roman" w:cs="Times New Roman"/>
                  <w:b/>
                  <w:bCs/>
                  <w:i/>
                  <w:iCs/>
                  <w:color w:val="000000"/>
                  <w:kern w:val="0"/>
                  <w:sz w:val="24"/>
                  <w:szCs w:val="24"/>
                  <w14:ligatures w14:val="none"/>
                  <w:rPrChange w:id="6936"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u </w:t>
              </w:r>
              <w:r w:rsidRPr="00CA691D">
                <w:rPr>
                  <w:rFonts w:ascii="Times New Roman" w:eastAsia="Times New Roman" w:hAnsi="Times New Roman" w:cs="Times New Roman"/>
                  <w:b/>
                  <w:bCs/>
                  <w:i/>
                  <w:iCs/>
                  <w:color w:val="000000"/>
                  <w:kern w:val="0"/>
                  <w:sz w:val="24"/>
                  <w:szCs w:val="24"/>
                  <w14:ligatures w14:val="none"/>
                  <w:rPrChange w:id="6937" w:author="Administrator" w:date="2025-10-28T17:49:00Z" w16du:dateUtc="2025-10-28T10:49:00Z">
                    <w:rPr>
                      <w:rFonts w:ascii="Calibri" w:eastAsia="Times New Roman" w:hAnsi="Calibri" w:cs="Calibri"/>
                      <w:b/>
                      <w:bCs/>
                      <w:i/>
                      <w:iCs/>
                      <w:color w:val="000000"/>
                      <w:kern w:val="0"/>
                      <w14:ligatures w14:val="none"/>
                    </w:rPr>
                  </w:rPrChange>
                </w:rPr>
                <w:t>độ</w:t>
              </w:r>
              <w:r w:rsidRPr="00CA691D">
                <w:rPr>
                  <w:rFonts w:ascii="Times New Roman" w:eastAsia="Times New Roman" w:hAnsi="Times New Roman" w:cs="Times New Roman"/>
                  <w:b/>
                  <w:bCs/>
                  <w:i/>
                  <w:iCs/>
                  <w:color w:val="000000"/>
                  <w:kern w:val="0"/>
                  <w:sz w:val="24"/>
                  <w:szCs w:val="24"/>
                  <w14:ligatures w14:val="none"/>
                  <w:rPrChange w:id="6938"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w:t>
              </w:r>
            </w:ins>
            <w:ins w:id="6939" w:author="Administrator" w:date="2025-10-28T18:03:00Z" w16du:dateUtc="2025-10-28T11:03:00Z">
              <w:r w:rsidR="00906222">
                <w:rPr>
                  <w:rFonts w:ascii="Times New Roman" w:eastAsia="Times New Roman" w:hAnsi="Times New Roman" w:cs="Times New Roman"/>
                  <w:b/>
                  <w:bCs/>
                  <w:i/>
                  <w:iCs/>
                  <w:color w:val="000000"/>
                  <w:kern w:val="0"/>
                  <w:sz w:val="24"/>
                  <w:szCs w:val="24"/>
                  <w14:ligatures w14:val="none"/>
                </w:rPr>
                <w:t xml:space="preserve"> </w:t>
              </w:r>
            </w:ins>
            <w:ins w:id="6940" w:author="Administrator" w:date="2025-10-28T17:46:00Z" w16du:dateUtc="2025-10-28T10:46:00Z">
              <w:r w:rsidRPr="00CA691D">
                <w:rPr>
                  <w:rFonts w:ascii="Times New Roman" w:eastAsia="Times New Roman" w:hAnsi="Times New Roman" w:cs="Times New Roman"/>
                  <w:b/>
                  <w:bCs/>
                  <w:i/>
                  <w:iCs/>
                  <w:color w:val="000000"/>
                  <w:kern w:val="0"/>
                  <w:sz w:val="24"/>
                  <w:szCs w:val="24"/>
                  <w14:ligatures w14:val="none"/>
                  <w:rPrChange w:id="694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ph</w:t>
              </w:r>
              <w:r w:rsidRPr="00CA691D">
                <w:rPr>
                  <w:rFonts w:ascii="Times New Roman" w:eastAsia="Times New Roman" w:hAnsi="Times New Roman" w:cs="Times New Roman"/>
                  <w:b/>
                  <w:bCs/>
                  <w:i/>
                  <w:iCs/>
                  <w:color w:val="000000"/>
                  <w:kern w:val="0"/>
                  <w:sz w:val="24"/>
                  <w:szCs w:val="24"/>
                  <w14:ligatures w14:val="none"/>
                  <w:rPrChange w:id="6942" w:author="Administrator" w:date="2025-10-28T17:49:00Z" w16du:dateUtc="2025-10-28T10:49:00Z">
                    <w:rPr>
                      <w:rFonts w:ascii="Calibri" w:eastAsia="Times New Roman" w:hAnsi="Calibri" w:cs="Calibri"/>
                      <w:b/>
                      <w:bCs/>
                      <w:i/>
                      <w:iCs/>
                      <w:color w:val="000000"/>
                      <w:kern w:val="0"/>
                      <w14:ligatures w14:val="none"/>
                    </w:rPr>
                  </w:rPrChange>
                </w:rPr>
                <w:t>ươ</w:t>
              </w:r>
              <w:r w:rsidRPr="00CA691D">
                <w:rPr>
                  <w:rFonts w:ascii="Times New Roman" w:eastAsia="Times New Roman" w:hAnsi="Times New Roman" w:cs="Times New Roman"/>
                  <w:b/>
                  <w:bCs/>
                  <w:i/>
                  <w:iCs/>
                  <w:color w:val="000000"/>
                  <w:kern w:val="0"/>
                  <w:sz w:val="24"/>
                  <w:szCs w:val="24"/>
                  <w14:ligatures w14:val="none"/>
                  <w:rPrChange w:id="694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ti</w:t>
              </w:r>
              <w:r w:rsidRPr="00CA691D">
                <w:rPr>
                  <w:rFonts w:ascii="Times New Roman" w:eastAsia="Times New Roman" w:hAnsi="Times New Roman" w:cs="Times New Roman"/>
                  <w:b/>
                  <w:bCs/>
                  <w:i/>
                  <w:iCs/>
                  <w:color w:val="000000"/>
                  <w:kern w:val="0"/>
                  <w:sz w:val="24"/>
                  <w:szCs w:val="24"/>
                  <w14:ligatures w14:val="none"/>
                  <w:rPrChange w:id="6944" w:author="Administrator" w:date="2025-10-28T17:49:00Z" w16du:dateUtc="2025-10-28T10:49:00Z">
                    <w:rPr>
                      <w:rFonts w:ascii="Calibri" w:eastAsia="Times New Roman" w:hAnsi="Calibri" w:cs="Calibri"/>
                      <w:b/>
                      <w:bCs/>
                      <w:i/>
                      <w:iCs/>
                      <w:color w:val="000000"/>
                      <w:kern w:val="0"/>
                      <w14:ligatures w14:val="none"/>
                    </w:rPr>
                  </w:rPrChange>
                </w:rPr>
                <w:t>ệ</w:t>
              </w:r>
              <w:r w:rsidRPr="00CA691D">
                <w:rPr>
                  <w:rFonts w:ascii="Times New Roman" w:eastAsia="Times New Roman" w:hAnsi="Times New Roman" w:cs="Times New Roman"/>
                  <w:b/>
                  <w:bCs/>
                  <w:i/>
                  <w:iCs/>
                  <w:color w:val="000000"/>
                  <w:kern w:val="0"/>
                  <w:sz w:val="24"/>
                  <w:szCs w:val="24"/>
                  <w14:ligatures w14:val="none"/>
                  <w:rPrChange w:id="694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v</w:t>
              </w:r>
              <w:r w:rsidRPr="00CA691D">
                <w:rPr>
                  <w:rFonts w:ascii="Times New Roman" w:eastAsia="Times New Roman" w:hAnsi="Times New Roman" w:cs="Times New Roman"/>
                  <w:b/>
                  <w:bCs/>
                  <w:i/>
                  <w:iCs/>
                  <w:color w:val="000000"/>
                  <w:kern w:val="0"/>
                  <w:sz w:val="24"/>
                  <w:szCs w:val="24"/>
                  <w14:ligatures w14:val="none"/>
                  <w:rPrChange w:id="6946"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694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o, r</w:t>
              </w:r>
              <w:r w:rsidRPr="00CA691D">
                <w:rPr>
                  <w:rFonts w:ascii="Times New Roman" w:eastAsia="Times New Roman" w:hAnsi="Times New Roman" w:cs="Times New Roman"/>
                  <w:b/>
                  <w:bCs/>
                  <w:i/>
                  <w:iCs/>
                  <w:color w:val="000000"/>
                  <w:kern w:val="0"/>
                  <w:sz w:val="24"/>
                  <w:szCs w:val="24"/>
                  <w14:ligatures w14:val="none"/>
                  <w:rPrChange w:id="6948" w:author="Administrator" w:date="2025-10-28T17:49:00Z" w16du:dateUtc="2025-10-28T10:49:00Z">
                    <w:rPr>
                      <w:rFonts w:ascii="Calibri" w:eastAsia="Times New Roman" w:hAnsi="Calibri" w:cs="Calibri"/>
                      <w:b/>
                      <w:bCs/>
                      <w:i/>
                      <w:iCs/>
                      <w:color w:val="000000"/>
                      <w:kern w:val="0"/>
                      <w14:ligatures w14:val="none"/>
                    </w:rPr>
                  </w:rPrChange>
                </w:rPr>
                <w:t>ờ</w:t>
              </w:r>
              <w:r w:rsidRPr="00CA691D">
                <w:rPr>
                  <w:rFonts w:ascii="Times New Roman" w:eastAsia="Times New Roman" w:hAnsi="Times New Roman" w:cs="Times New Roman"/>
                  <w:b/>
                  <w:bCs/>
                  <w:i/>
                  <w:iCs/>
                  <w:color w:val="000000"/>
                  <w:kern w:val="0"/>
                  <w:sz w:val="24"/>
                  <w:szCs w:val="24"/>
                  <w14:ligatures w14:val="none"/>
                  <w:rPrChange w:id="694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i c</w:t>
              </w:r>
              <w:r w:rsidRPr="00CA691D">
                <w:rPr>
                  <w:rFonts w:ascii="Times New Roman" w:eastAsia="Times New Roman" w:hAnsi="Times New Roman" w:cs="Times New Roman"/>
                  <w:b/>
                  <w:bCs/>
                  <w:i/>
                  <w:iCs/>
                  <w:color w:val="000000"/>
                  <w:kern w:val="0"/>
                  <w:sz w:val="24"/>
                  <w:szCs w:val="24"/>
                  <w14:ligatures w14:val="none"/>
                  <w:rPrChange w:id="6950" w:author="Administrator" w:date="2025-10-28T17:49:00Z" w16du:dateUtc="2025-10-28T10:49:00Z">
                    <w:rPr>
                      <w:rFonts w:ascii="Calibri" w:eastAsia="Times New Roman" w:hAnsi="Calibri" w:cs="Calibri"/>
                      <w:b/>
                      <w:bCs/>
                      <w:i/>
                      <w:iCs/>
                      <w:color w:val="000000"/>
                      <w:kern w:val="0"/>
                      <w14:ligatures w14:val="none"/>
                    </w:rPr>
                  </w:rPrChange>
                </w:rPr>
                <w:t>ả</w:t>
              </w:r>
              <w:r w:rsidRPr="00CA691D">
                <w:rPr>
                  <w:rFonts w:ascii="Times New Roman" w:eastAsia="Times New Roman" w:hAnsi="Times New Roman" w:cs="Times New Roman"/>
                  <w:b/>
                  <w:bCs/>
                  <w:i/>
                  <w:iCs/>
                  <w:color w:val="000000"/>
                  <w:kern w:val="0"/>
                  <w:sz w:val="24"/>
                  <w:szCs w:val="24"/>
                  <w14:ligatures w14:val="none"/>
                  <w:rPrChange w:id="695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ng, b</w:t>
              </w:r>
              <w:r w:rsidRPr="00CA691D">
                <w:rPr>
                  <w:rFonts w:ascii="Times New Roman" w:eastAsia="Times New Roman" w:hAnsi="Times New Roman" w:cs="Times New Roman"/>
                  <w:b/>
                  <w:bCs/>
                  <w:i/>
                  <w:iCs/>
                  <w:color w:val="000000"/>
                  <w:kern w:val="0"/>
                  <w:sz w:val="24"/>
                  <w:szCs w:val="24"/>
                  <w14:ligatures w14:val="none"/>
                  <w:rPrChange w:id="6952" w:author="Administrator" w:date="2025-10-28T17:49:00Z" w16du:dateUtc="2025-10-28T10:49:00Z">
                    <w:rPr>
                      <w:rFonts w:ascii="Calibri" w:eastAsia="Times New Roman" w:hAnsi="Calibri" w:cs="Calibri"/>
                      <w:b/>
                      <w:bCs/>
                      <w:i/>
                      <w:iCs/>
                      <w:color w:val="000000"/>
                      <w:kern w:val="0"/>
                      <w14:ligatures w14:val="none"/>
                    </w:rPr>
                  </w:rPrChange>
                </w:rPr>
                <w:t>ế</w:t>
              </w:r>
              <w:r w:rsidRPr="00CA691D">
                <w:rPr>
                  <w:rFonts w:ascii="Times New Roman" w:eastAsia="Times New Roman" w:hAnsi="Times New Roman" w:cs="Times New Roman"/>
                  <w:b/>
                  <w:bCs/>
                  <w:i/>
                  <w:iCs/>
                  <w:color w:val="000000"/>
                  <w:kern w:val="0"/>
                  <w:sz w:val="24"/>
                  <w:szCs w:val="24"/>
                  <w14:ligatures w14:val="none"/>
                  <w:rPrChange w:id="695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th</w:t>
              </w:r>
              <w:r w:rsidRPr="00CA691D">
                <w:rPr>
                  <w:rFonts w:ascii="Times New Roman" w:eastAsia="Times New Roman" w:hAnsi="Times New Roman" w:cs="Times New Roman"/>
                  <w:b/>
                  <w:bCs/>
                  <w:i/>
                  <w:iCs/>
                  <w:color w:val="000000"/>
                  <w:kern w:val="0"/>
                  <w:sz w:val="24"/>
                  <w:szCs w:val="24"/>
                  <w14:ligatures w14:val="none"/>
                  <w:rPrChange w:id="6954"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695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y n</w:t>
              </w:r>
              <w:r w:rsidRPr="00CA691D">
                <w:rPr>
                  <w:rFonts w:ascii="Times New Roman" w:eastAsia="Times New Roman" w:hAnsi="Times New Roman" w:cs="Times New Roman"/>
                  <w:b/>
                  <w:bCs/>
                  <w:i/>
                  <w:iCs/>
                  <w:color w:val="000000"/>
                  <w:kern w:val="0"/>
                  <w:sz w:val="24"/>
                  <w:szCs w:val="24"/>
                  <w14:ligatures w14:val="none"/>
                  <w:rPrChange w:id="6956" w:author="Administrator" w:date="2025-10-28T17:49:00Z" w16du:dateUtc="2025-10-28T10:49:00Z">
                    <w:rPr>
                      <w:rFonts w:ascii="Calibri" w:eastAsia="Times New Roman" w:hAnsi="Calibri" w:cs="Calibri"/>
                      <w:b/>
                      <w:bCs/>
                      <w:i/>
                      <w:iCs/>
                      <w:color w:val="000000"/>
                      <w:kern w:val="0"/>
                      <w14:ligatures w14:val="none"/>
                    </w:rPr>
                  </w:rPrChange>
                </w:rPr>
                <w:t>ộ</w:t>
              </w:r>
              <w:r w:rsidRPr="00CA691D">
                <w:rPr>
                  <w:rFonts w:ascii="Times New Roman" w:eastAsia="Times New Roman" w:hAnsi="Times New Roman" w:cs="Times New Roman"/>
                  <w:b/>
                  <w:bCs/>
                  <w:i/>
                  <w:iCs/>
                  <w:color w:val="000000"/>
                  <w:kern w:val="0"/>
                  <w:sz w:val="24"/>
                  <w:szCs w:val="24"/>
                  <w14:ligatures w14:val="none"/>
                  <w:rPrChange w:id="695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i </w:t>
              </w:r>
              <w:r w:rsidRPr="00CA691D">
                <w:rPr>
                  <w:rFonts w:ascii="Times New Roman" w:eastAsia="Times New Roman" w:hAnsi="Times New Roman" w:cs="Times New Roman"/>
                  <w:b/>
                  <w:bCs/>
                  <w:i/>
                  <w:iCs/>
                  <w:color w:val="000000"/>
                  <w:kern w:val="0"/>
                  <w:sz w:val="24"/>
                  <w:szCs w:val="24"/>
                  <w14:ligatures w14:val="none"/>
                  <w:rPrChange w:id="6958" w:author="Administrator" w:date="2025-10-28T17:49:00Z" w16du:dateUtc="2025-10-28T10:49:00Z">
                    <w:rPr>
                      <w:rFonts w:ascii="Calibri" w:eastAsia="Times New Roman" w:hAnsi="Calibri" w:cs="Calibri"/>
                      <w:b/>
                      <w:bCs/>
                      <w:i/>
                      <w:iCs/>
                      <w:color w:val="000000"/>
                      <w:kern w:val="0"/>
                      <w14:ligatures w14:val="none"/>
                    </w:rPr>
                  </w:rPrChange>
                </w:rPr>
                <w:t>đị</w:t>
              </w:r>
              <w:r w:rsidRPr="00CA691D">
                <w:rPr>
                  <w:rFonts w:ascii="Times New Roman" w:eastAsia="Times New Roman" w:hAnsi="Times New Roman" w:cs="Times New Roman"/>
                  <w:b/>
                  <w:bCs/>
                  <w:i/>
                  <w:iCs/>
                  <w:color w:val="000000"/>
                  <w:kern w:val="0"/>
                  <w:sz w:val="24"/>
                  <w:szCs w:val="24"/>
                  <w14:ligatures w14:val="none"/>
                  <w:rPrChange w:id="695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a, khu neo </w:t>
              </w:r>
              <w:r w:rsidRPr="00CA691D">
                <w:rPr>
                  <w:rFonts w:ascii="Times New Roman" w:eastAsia="Times New Roman" w:hAnsi="Times New Roman" w:cs="Times New Roman"/>
                  <w:b/>
                  <w:bCs/>
                  <w:i/>
                  <w:iCs/>
                  <w:color w:val="000000"/>
                  <w:kern w:val="0"/>
                  <w:sz w:val="24"/>
                  <w:szCs w:val="24"/>
                  <w14:ligatures w14:val="none"/>
                  <w:rPrChange w:id="6960" w:author="Administrator" w:date="2025-10-28T17:49:00Z" w16du:dateUtc="2025-10-28T10:49:00Z">
                    <w:rPr>
                      <w:rFonts w:ascii="Calibri" w:eastAsia="Times New Roman" w:hAnsi="Calibri" w:cs="Calibri"/>
                      <w:b/>
                      <w:bCs/>
                      <w:i/>
                      <w:iCs/>
                      <w:color w:val="000000"/>
                      <w:kern w:val="0"/>
                      <w14:ligatures w14:val="none"/>
                    </w:rPr>
                  </w:rPrChange>
                </w:rPr>
                <w:t>đậ</w:t>
              </w:r>
              <w:r w:rsidRPr="00CA691D">
                <w:rPr>
                  <w:rFonts w:ascii="Times New Roman" w:eastAsia="Times New Roman" w:hAnsi="Times New Roman" w:cs="Times New Roman"/>
                  <w:b/>
                  <w:bCs/>
                  <w:i/>
                  <w:iCs/>
                  <w:color w:val="000000"/>
                  <w:kern w:val="0"/>
                  <w:sz w:val="24"/>
                  <w:szCs w:val="24"/>
                  <w14:ligatures w14:val="none"/>
                  <w:rPrChange w:id="696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u c</w:t>
              </w:r>
              <w:r w:rsidRPr="00CA691D">
                <w:rPr>
                  <w:rFonts w:ascii="Times New Roman" w:eastAsia="Times New Roman" w:hAnsi="Times New Roman" w:cs="Times New Roman"/>
                  <w:b/>
                  <w:bCs/>
                  <w:i/>
                  <w:iCs/>
                  <w:color w:val="000000"/>
                  <w:kern w:val="0"/>
                  <w:sz w:val="24"/>
                  <w:szCs w:val="24"/>
                  <w14:ligatures w14:val="none"/>
                  <w:rPrChange w:id="6962" w:author="Administrator" w:date="2025-10-28T17:49:00Z" w16du:dateUtc="2025-10-28T10:49:00Z">
                    <w:rPr>
                      <w:rFonts w:ascii="Calibri" w:eastAsia="Times New Roman" w:hAnsi="Calibri" w:cs="Calibri"/>
                      <w:b/>
                      <w:bCs/>
                      <w:i/>
                      <w:iCs/>
                      <w:color w:val="000000"/>
                      <w:kern w:val="0"/>
                      <w14:ligatures w14:val="none"/>
                    </w:rPr>
                  </w:rPrChange>
                </w:rPr>
                <w:t>ủ</w:t>
              </w:r>
              <w:r w:rsidRPr="00CA691D">
                <w:rPr>
                  <w:rFonts w:ascii="Times New Roman" w:eastAsia="Times New Roman" w:hAnsi="Times New Roman" w:cs="Times New Roman"/>
                  <w:b/>
                  <w:bCs/>
                  <w:i/>
                  <w:iCs/>
                  <w:color w:val="000000"/>
                  <w:kern w:val="0"/>
                  <w:sz w:val="24"/>
                  <w:szCs w:val="24"/>
                  <w14:ligatures w14:val="none"/>
                  <w:rPrChange w:id="696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a c</w:t>
              </w:r>
              <w:r w:rsidRPr="00CA691D">
                <w:rPr>
                  <w:rFonts w:ascii="Times New Roman" w:eastAsia="Times New Roman" w:hAnsi="Times New Roman" w:cs="Times New Roman"/>
                  <w:b/>
                  <w:bCs/>
                  <w:i/>
                  <w:iCs/>
                  <w:color w:val="000000"/>
                  <w:kern w:val="0"/>
                  <w:sz w:val="24"/>
                  <w:szCs w:val="24"/>
                  <w14:ligatures w14:val="none"/>
                  <w:rPrChange w:id="6964" w:author="Administrator" w:date="2025-10-28T17:49:00Z" w16du:dateUtc="2025-10-28T10:49:00Z">
                    <w:rPr>
                      <w:rFonts w:ascii="Calibri" w:eastAsia="Times New Roman" w:hAnsi="Calibri" w:cs="Calibri"/>
                      <w:b/>
                      <w:bCs/>
                      <w:i/>
                      <w:iCs/>
                      <w:color w:val="000000"/>
                      <w:kern w:val="0"/>
                      <w14:ligatures w14:val="none"/>
                    </w:rPr>
                  </w:rPrChange>
                </w:rPr>
                <w:t>ơ</w:t>
              </w:r>
              <w:r w:rsidRPr="00CA691D">
                <w:rPr>
                  <w:rFonts w:ascii="Times New Roman" w:eastAsia="Times New Roman" w:hAnsi="Times New Roman" w:cs="Times New Roman"/>
                  <w:b/>
                  <w:bCs/>
                  <w:i/>
                  <w:iCs/>
                  <w:color w:val="000000"/>
                  <w:kern w:val="0"/>
                  <w:sz w:val="24"/>
                  <w:szCs w:val="24"/>
                  <w14:ligatures w14:val="none"/>
                  <w:rPrChange w:id="696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quan qu</w:t>
              </w:r>
              <w:r w:rsidRPr="00CA691D">
                <w:rPr>
                  <w:rFonts w:ascii="Times New Roman" w:eastAsia="Times New Roman" w:hAnsi="Times New Roman" w:cs="Times New Roman"/>
                  <w:b/>
                  <w:bCs/>
                  <w:i/>
                  <w:iCs/>
                  <w:color w:val="000000"/>
                  <w:kern w:val="0"/>
                  <w:sz w:val="24"/>
                  <w:szCs w:val="24"/>
                  <w14:ligatures w14:val="none"/>
                  <w:rPrChange w:id="6966" w:author="Administrator" w:date="2025-10-28T17:49:00Z" w16du:dateUtc="2025-10-28T10:49:00Z">
                    <w:rPr>
                      <w:rFonts w:ascii="Calibri" w:eastAsia="Times New Roman" w:hAnsi="Calibri" w:cs="Calibri"/>
                      <w:b/>
                      <w:bCs/>
                      <w:i/>
                      <w:iCs/>
                      <w:color w:val="000000"/>
                      <w:kern w:val="0"/>
                      <w14:ligatures w14:val="none"/>
                    </w:rPr>
                  </w:rPrChange>
                </w:rPr>
                <w:t>ả</w:t>
              </w:r>
              <w:r w:rsidRPr="00CA691D">
                <w:rPr>
                  <w:rFonts w:ascii="Times New Roman" w:eastAsia="Times New Roman" w:hAnsi="Times New Roman" w:cs="Times New Roman"/>
                  <w:b/>
                  <w:bCs/>
                  <w:i/>
                  <w:iCs/>
                  <w:color w:val="000000"/>
                  <w:kern w:val="0"/>
                  <w:sz w:val="24"/>
                  <w:szCs w:val="24"/>
                  <w14:ligatures w14:val="none"/>
                  <w:rPrChange w:id="696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l</w:t>
              </w:r>
              <w:r w:rsidRPr="00CA691D">
                <w:rPr>
                  <w:rFonts w:ascii="Times New Roman" w:eastAsia="Times New Roman" w:hAnsi="Times New Roman" w:cs="Times New Roman"/>
                  <w:b/>
                  <w:bCs/>
                  <w:i/>
                  <w:iCs/>
                  <w:color w:val="000000"/>
                  <w:kern w:val="0"/>
                  <w:sz w:val="24"/>
                  <w:szCs w:val="24"/>
                  <w14:ligatures w14:val="none"/>
                  <w:rPrChange w:id="6968" w:author="Administrator" w:date="2025-10-28T17:49:00Z" w16du:dateUtc="2025-10-28T10:49:00Z">
                    <w:rPr>
                      <w:rFonts w:ascii=".VnTime" w:eastAsia="Times New Roman" w:hAnsi=".VnTime" w:cs=".VnTime"/>
                      <w:b/>
                      <w:bCs/>
                      <w:i/>
                      <w:iCs/>
                      <w:color w:val="000000"/>
                      <w:kern w:val="0"/>
                      <w14:ligatures w14:val="none"/>
                    </w:rPr>
                  </w:rPrChange>
                </w:rPr>
                <w:t>ý</w:t>
              </w:r>
            </w:ins>
            <w:ins w:id="6969" w:author="Administrator" w:date="2025-10-28T18:03:00Z" w16du:dateUtc="2025-10-28T11:03:00Z">
              <w:r w:rsidR="00906222">
                <w:rPr>
                  <w:rFonts w:ascii="Times New Roman" w:eastAsia="Times New Roman" w:hAnsi="Times New Roman" w:cs="Times New Roman"/>
                  <w:b/>
                  <w:bCs/>
                  <w:i/>
                  <w:iCs/>
                  <w:color w:val="000000"/>
                  <w:kern w:val="0"/>
                  <w:sz w:val="24"/>
                  <w:szCs w:val="24"/>
                  <w14:ligatures w14:val="none"/>
                </w:rPr>
                <w:t xml:space="preserve"> </w:t>
              </w:r>
            </w:ins>
            <w:ins w:id="6970" w:author="Administrator" w:date="2025-10-28T17:46:00Z" w16du:dateUtc="2025-10-28T10:46:00Z">
              <w:r w:rsidRPr="00CA691D">
                <w:rPr>
                  <w:rFonts w:ascii="Times New Roman" w:eastAsia="Times New Roman" w:hAnsi="Times New Roman" w:cs="Times New Roman"/>
                  <w:b/>
                  <w:bCs/>
                  <w:i/>
                  <w:iCs/>
                  <w:color w:val="000000"/>
                  <w:kern w:val="0"/>
                  <w:sz w:val="24"/>
                  <w:szCs w:val="24"/>
                  <w14:ligatures w14:val="none"/>
                  <w:rPrChange w:id="6971"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nh</w:t>
              </w:r>
              <w:r w:rsidRPr="00CA691D">
                <w:rPr>
                  <w:rFonts w:ascii="Times New Roman" w:eastAsia="Times New Roman" w:hAnsi="Times New Roman" w:cs="Times New Roman"/>
                  <w:b/>
                  <w:bCs/>
                  <w:i/>
                  <w:iCs/>
                  <w:color w:val="000000"/>
                  <w:kern w:val="0"/>
                  <w:sz w:val="24"/>
                  <w:szCs w:val="24"/>
                  <w14:ligatures w14:val="none"/>
                  <w:rPrChange w:id="6972"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6973"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 n</w:t>
              </w:r>
              <w:r w:rsidRPr="00CA691D">
                <w:rPr>
                  <w:rFonts w:ascii="Times New Roman" w:eastAsia="Times New Roman" w:hAnsi="Times New Roman" w:cs="Times New Roman"/>
                  <w:b/>
                  <w:bCs/>
                  <w:i/>
                  <w:iCs/>
                  <w:color w:val="000000"/>
                  <w:kern w:val="0"/>
                  <w:sz w:val="24"/>
                  <w:szCs w:val="24"/>
                  <w14:ligatures w14:val="none"/>
                  <w:rPrChange w:id="6974" w:author="Administrator" w:date="2025-10-28T17:49:00Z" w16du:dateUtc="2025-10-28T10:49:00Z">
                    <w:rPr>
                      <w:rFonts w:ascii="Calibri" w:eastAsia="Times New Roman" w:hAnsi="Calibri" w:cs="Calibri"/>
                      <w:b/>
                      <w:bCs/>
                      <w:i/>
                      <w:iCs/>
                      <w:color w:val="000000"/>
                      <w:kern w:val="0"/>
                      <w14:ligatures w14:val="none"/>
                    </w:rPr>
                  </w:rPrChange>
                </w:rPr>
                <w:t>ướ</w:t>
              </w:r>
              <w:r w:rsidRPr="00CA691D">
                <w:rPr>
                  <w:rFonts w:ascii="Times New Roman" w:eastAsia="Times New Roman" w:hAnsi="Times New Roman" w:cs="Times New Roman"/>
                  <w:b/>
                  <w:bCs/>
                  <w:i/>
                  <w:iCs/>
                  <w:color w:val="000000"/>
                  <w:kern w:val="0"/>
                  <w:sz w:val="24"/>
                  <w:szCs w:val="24"/>
                  <w14:ligatures w14:val="none"/>
                  <w:rPrChange w:id="6975"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c chuy</w:t>
              </w:r>
              <w:r w:rsidRPr="00CA691D">
                <w:rPr>
                  <w:rFonts w:ascii="Times New Roman" w:eastAsia="Times New Roman" w:hAnsi="Times New Roman" w:cs="Times New Roman"/>
                  <w:b/>
                  <w:bCs/>
                  <w:i/>
                  <w:iCs/>
                  <w:color w:val="000000"/>
                  <w:kern w:val="0"/>
                  <w:sz w:val="24"/>
                  <w:szCs w:val="24"/>
                  <w14:ligatures w14:val="none"/>
                  <w:rPrChange w:id="6976" w:author="Administrator" w:date="2025-10-28T17:49:00Z" w16du:dateUtc="2025-10-28T10:49:00Z">
                    <w:rPr>
                      <w:rFonts w:ascii=".VnTime" w:eastAsia="Times New Roman" w:hAnsi=".VnTime" w:cs=".VnTime"/>
                      <w:b/>
                      <w:bCs/>
                      <w:i/>
                      <w:iCs/>
                      <w:color w:val="000000"/>
                      <w:kern w:val="0"/>
                      <w14:ligatures w14:val="none"/>
                    </w:rPr>
                  </w:rPrChange>
                </w:rPr>
                <w:t>ê</w:t>
              </w:r>
              <w:r w:rsidRPr="00CA691D">
                <w:rPr>
                  <w:rFonts w:ascii="Times New Roman" w:eastAsia="Times New Roman" w:hAnsi="Times New Roman" w:cs="Times New Roman"/>
                  <w:b/>
                  <w:bCs/>
                  <w:i/>
                  <w:iCs/>
                  <w:color w:val="000000"/>
                  <w:kern w:val="0"/>
                  <w:sz w:val="24"/>
                  <w:szCs w:val="24"/>
                  <w14:ligatures w14:val="none"/>
                  <w:rPrChange w:id="6977"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n ng</w:t>
              </w:r>
              <w:r w:rsidRPr="00CA691D">
                <w:rPr>
                  <w:rFonts w:ascii="Times New Roman" w:eastAsia="Times New Roman" w:hAnsi="Times New Roman" w:cs="Times New Roman"/>
                  <w:b/>
                  <w:bCs/>
                  <w:i/>
                  <w:iCs/>
                  <w:color w:val="000000"/>
                  <w:kern w:val="0"/>
                  <w:sz w:val="24"/>
                  <w:szCs w:val="24"/>
                  <w14:ligatures w14:val="none"/>
                  <w:rPrChange w:id="6978" w:author="Administrator" w:date="2025-10-28T17:49:00Z" w16du:dateUtc="2025-10-28T10:49:00Z">
                    <w:rPr>
                      <w:rFonts w:ascii="Calibri" w:eastAsia="Times New Roman" w:hAnsi="Calibri" w:cs="Calibri"/>
                      <w:b/>
                      <w:bCs/>
                      <w:i/>
                      <w:iCs/>
                      <w:color w:val="000000"/>
                      <w:kern w:val="0"/>
                      <w14:ligatures w14:val="none"/>
                    </w:rPr>
                  </w:rPrChange>
                </w:rPr>
                <w:t>à</w:t>
              </w:r>
              <w:r w:rsidRPr="00CA691D">
                <w:rPr>
                  <w:rFonts w:ascii="Times New Roman" w:eastAsia="Times New Roman" w:hAnsi="Times New Roman" w:cs="Times New Roman"/>
                  <w:b/>
                  <w:bCs/>
                  <w:i/>
                  <w:iCs/>
                  <w:color w:val="000000"/>
                  <w:kern w:val="0"/>
                  <w:sz w:val="24"/>
                  <w:szCs w:val="24"/>
                  <w14:ligatures w14:val="none"/>
                  <w:rPrChange w:id="6979" w:author="Administrator" w:date="2025-10-28T17:49:00Z" w16du:dateUtc="2025-10-28T10:49:00Z">
                    <w:rPr>
                      <w:rFonts w:ascii="TimesNewRomanPS-BoldItalicMT" w:eastAsia="Times New Roman" w:hAnsi="TimesNewRomanPS-BoldItalicMT" w:cs="Times New Roman"/>
                      <w:b/>
                      <w:bCs/>
                      <w:i/>
                      <w:iCs/>
                      <w:color w:val="000000"/>
                      <w:kern w:val="0"/>
                      <w14:ligatures w14:val="none"/>
                    </w:rPr>
                  </w:rPrChange>
                </w:rPr>
                <w:t xml:space="preserve">nh </w:t>
              </w:r>
              <w:r w:rsidRPr="00CA691D">
                <w:rPr>
                  <w:rFonts w:ascii="Times New Roman" w:eastAsia="Times New Roman" w:hAnsi="Times New Roman" w:cs="Times New Roman"/>
                  <w:i/>
                  <w:iCs/>
                  <w:color w:val="000000"/>
                  <w:kern w:val="0"/>
                  <w:sz w:val="24"/>
                  <w:szCs w:val="24"/>
                  <w14:ligatures w14:val="none"/>
                  <w:rPrChange w:id="6980" w:author="Administrator" w:date="2025-10-28T17:49:00Z" w16du:dateUtc="2025-10-28T10:49:00Z">
                    <w:rPr>
                      <w:rFonts w:ascii="TimesNewRomanPS-ItalicMT" w:eastAsia="Times New Roman" w:hAnsi="TimesNewRomanPS-ItalicMT" w:cs="Times New Roman"/>
                      <w:i/>
                      <w:iCs/>
                      <w:color w:val="000000"/>
                      <w:kern w:val="0"/>
                      <w14:ligatures w14:val="none"/>
                    </w:rPr>
                  </w:rPrChange>
                </w:rPr>
                <w:t>v</w:t>
              </w:r>
              <w:r w:rsidRPr="00CA691D">
                <w:rPr>
                  <w:rFonts w:ascii="Times New Roman" w:eastAsia="Times New Roman" w:hAnsi="Times New Roman" w:cs="Times New Roman"/>
                  <w:i/>
                  <w:iCs/>
                  <w:color w:val="000000"/>
                  <w:kern w:val="0"/>
                  <w:sz w:val="24"/>
                  <w:szCs w:val="24"/>
                  <w14:ligatures w14:val="none"/>
                  <w:rPrChange w:id="6981"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698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w:t>
              </w:r>
              <w:r w:rsidRPr="00CA691D">
                <w:rPr>
                  <w:rFonts w:ascii="Times New Roman" w:eastAsia="Times New Roman" w:hAnsi="Times New Roman" w:cs="Times New Roman"/>
                  <w:i/>
                  <w:iCs/>
                  <w:color w:val="000000"/>
                  <w:kern w:val="0"/>
                  <w:sz w:val="24"/>
                  <w:szCs w:val="24"/>
                  <w14:ligatures w14:val="none"/>
                  <w:rPrChange w:id="6983" w:author="Administrator" w:date="2025-10-28T17:49:00Z" w16du:dateUtc="2025-10-28T10:49:00Z">
                    <w:rPr>
                      <w:rFonts w:ascii="Calibri" w:eastAsia="Times New Roman" w:hAnsi="Calibri" w:cs="Calibri"/>
                      <w:i/>
                      <w:iCs/>
                      <w:color w:val="000000"/>
                      <w:kern w:val="0"/>
                      <w14:ligatures w14:val="none"/>
                    </w:rPr>
                  </w:rPrChange>
                </w:rPr>
                <w:t>đă</w:t>
              </w:r>
              <w:r w:rsidRPr="00CA691D">
                <w:rPr>
                  <w:rFonts w:ascii="Times New Roman" w:eastAsia="Times New Roman" w:hAnsi="Times New Roman" w:cs="Times New Roman"/>
                  <w:i/>
                  <w:iCs/>
                  <w:color w:val="000000"/>
                  <w:kern w:val="0"/>
                  <w:sz w:val="24"/>
                  <w:szCs w:val="24"/>
                  <w14:ligatures w14:val="none"/>
                  <w:rPrChange w:id="6984" w:author="Administrator" w:date="2025-10-28T17:49:00Z" w16du:dateUtc="2025-10-28T10:49:00Z">
                    <w:rPr>
                      <w:rFonts w:ascii="TimesNewRomanPS-ItalicMT" w:eastAsia="Times New Roman" w:hAnsi="TimesNewRomanPS-ItalicMT" w:cs="Times New Roman"/>
                      <w:i/>
                      <w:iCs/>
                      <w:color w:val="000000"/>
                      <w:kern w:val="0"/>
                      <w14:ligatures w14:val="none"/>
                    </w:rPr>
                  </w:rPrChange>
                </w:rPr>
                <w:t>ng t</w:t>
              </w:r>
              <w:r w:rsidRPr="00CA691D">
                <w:rPr>
                  <w:rFonts w:ascii="Times New Roman" w:eastAsia="Times New Roman" w:hAnsi="Times New Roman" w:cs="Times New Roman"/>
                  <w:i/>
                  <w:iCs/>
                  <w:color w:val="000000"/>
                  <w:kern w:val="0"/>
                  <w:sz w:val="24"/>
                  <w:szCs w:val="24"/>
                  <w14:ligatures w14:val="none"/>
                  <w:rPrChange w:id="6985"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6986" w:author="Administrator" w:date="2025-10-28T17:49:00Z" w16du:dateUtc="2025-10-28T10:49:00Z">
                    <w:rPr>
                      <w:rFonts w:ascii="TimesNewRomanPS-ItalicMT" w:eastAsia="Times New Roman" w:hAnsi="TimesNewRomanPS-ItalicMT" w:cs="Times New Roman"/>
                      <w:i/>
                      <w:iCs/>
                      <w:color w:val="000000"/>
                      <w:kern w:val="0"/>
                      <w14:ligatures w14:val="none"/>
                    </w:rPr>
                  </w:rPrChange>
                </w:rPr>
                <w:t>i c</w:t>
              </w:r>
              <w:r w:rsidRPr="00CA691D">
                <w:rPr>
                  <w:rFonts w:ascii="Times New Roman" w:eastAsia="Times New Roman" w:hAnsi="Times New Roman" w:cs="Times New Roman"/>
                  <w:i/>
                  <w:iCs/>
                  <w:color w:val="000000"/>
                  <w:kern w:val="0"/>
                  <w:sz w:val="24"/>
                  <w:szCs w:val="24"/>
                  <w14:ligatures w14:val="none"/>
                  <w:rPrChange w:id="6987"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6988" w:author="Administrator" w:date="2025-10-28T17:49:00Z" w16du:dateUtc="2025-10-28T10:49:00Z">
                    <w:rPr>
                      <w:rFonts w:ascii="TimesNewRomanPS-ItalicMT" w:eastAsia="Times New Roman" w:hAnsi="TimesNewRomanPS-ItalicMT" w:cs="Times New Roman"/>
                      <w:i/>
                      <w:iCs/>
                      <w:color w:val="000000"/>
                      <w:kern w:val="0"/>
                      <w14:ligatures w14:val="none"/>
                    </w:rPr>
                  </w:rPrChange>
                </w:rPr>
                <w:t>ng khai th</w:t>
              </w:r>
              <w:r w:rsidRPr="00CA691D">
                <w:rPr>
                  <w:rFonts w:ascii="Times New Roman" w:eastAsia="Times New Roman" w:hAnsi="Times New Roman" w:cs="Times New Roman"/>
                  <w:i/>
                  <w:iCs/>
                  <w:color w:val="000000"/>
                  <w:kern w:val="0"/>
                  <w:sz w:val="24"/>
                  <w:szCs w:val="24"/>
                  <w14:ligatures w14:val="none"/>
                  <w:rPrChange w:id="6989"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6990"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tin k</w:t>
              </w:r>
              <w:r w:rsidRPr="00CA691D">
                <w:rPr>
                  <w:rFonts w:ascii="Times New Roman" w:eastAsia="Times New Roman" w:hAnsi="Times New Roman" w:cs="Times New Roman"/>
                  <w:i/>
                  <w:iCs/>
                  <w:color w:val="000000"/>
                  <w:kern w:val="0"/>
                  <w:sz w:val="24"/>
                  <w:szCs w:val="24"/>
                  <w14:ligatures w14:val="none"/>
                  <w:rPrChange w:id="6991" w:author="Administrator" w:date="2025-10-28T17:49:00Z" w16du:dateUtc="2025-10-28T10:49:00Z">
                    <w:rPr>
                      <w:rFonts w:ascii="Calibri" w:eastAsia="Times New Roman" w:hAnsi="Calibri" w:cs="Calibri"/>
                      <w:i/>
                      <w:iCs/>
                      <w:color w:val="000000"/>
                      <w:kern w:val="0"/>
                      <w14:ligatures w14:val="none"/>
                    </w:rPr>
                  </w:rPrChange>
                </w:rPr>
                <w:t>ế</w:t>
              </w:r>
              <w:r w:rsidRPr="00CA691D">
                <w:rPr>
                  <w:rFonts w:ascii="Times New Roman" w:eastAsia="Times New Roman" w:hAnsi="Times New Roman" w:cs="Times New Roman"/>
                  <w:i/>
                  <w:iCs/>
                  <w:color w:val="000000"/>
                  <w:kern w:val="0"/>
                  <w:sz w:val="24"/>
                  <w:szCs w:val="24"/>
                  <w14:ligatures w14:val="none"/>
                  <w:rPrChange w:id="6992"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ho</w:t>
              </w:r>
              <w:r w:rsidRPr="00CA691D">
                <w:rPr>
                  <w:rFonts w:ascii="Times New Roman" w:eastAsia="Times New Roman" w:hAnsi="Times New Roman" w:cs="Times New Roman"/>
                  <w:i/>
                  <w:iCs/>
                  <w:color w:val="000000"/>
                  <w:kern w:val="0"/>
                  <w:sz w:val="24"/>
                  <w:szCs w:val="24"/>
                  <w14:ligatures w14:val="none"/>
                  <w:rPrChange w:id="6993" w:author="Administrator" w:date="2025-10-28T17:49:00Z" w16du:dateUtc="2025-10-28T10:49:00Z">
                    <w:rPr>
                      <w:rFonts w:ascii="Calibri" w:eastAsia="Times New Roman" w:hAnsi="Calibri" w:cs="Calibri"/>
                      <w:i/>
                      <w:iCs/>
                      <w:color w:val="000000"/>
                      <w:kern w:val="0"/>
                      <w14:ligatures w14:val="none"/>
                    </w:rPr>
                  </w:rPrChange>
                </w:rPr>
                <w:t>ạ</w:t>
              </w:r>
              <w:r w:rsidRPr="00CA691D">
                <w:rPr>
                  <w:rFonts w:ascii="Times New Roman" w:eastAsia="Times New Roman" w:hAnsi="Times New Roman" w:cs="Times New Roman"/>
                  <w:i/>
                  <w:iCs/>
                  <w:color w:val="000000"/>
                  <w:kern w:val="0"/>
                  <w:sz w:val="24"/>
                  <w:szCs w:val="24"/>
                  <w14:ligatures w14:val="none"/>
                  <w:rPrChange w:id="6994"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ch </w:t>
              </w:r>
              <w:r w:rsidRPr="00CA691D">
                <w:rPr>
                  <w:rFonts w:ascii="Times New Roman" w:eastAsia="Times New Roman" w:hAnsi="Times New Roman" w:cs="Times New Roman"/>
                  <w:i/>
                  <w:iCs/>
                  <w:color w:val="000000"/>
                  <w:kern w:val="0"/>
                  <w:sz w:val="24"/>
                  <w:szCs w:val="24"/>
                  <w14:ligatures w14:val="none"/>
                  <w:rPrChange w:id="6995" w:author="Administrator" w:date="2025-10-28T17:49:00Z" w16du:dateUtc="2025-10-28T10:49:00Z">
                    <w:rPr>
                      <w:rFonts w:ascii="Calibri" w:eastAsia="Times New Roman" w:hAnsi="Calibri" w:cs="Calibri"/>
                      <w:i/>
                      <w:iCs/>
                      <w:color w:val="000000"/>
                      <w:kern w:val="0"/>
                      <w14:ligatures w14:val="none"/>
                    </w:rPr>
                  </w:rPrChange>
                </w:rPr>
                <w:t>đ</w:t>
              </w:r>
              <w:r w:rsidRPr="00CA691D">
                <w:rPr>
                  <w:rFonts w:ascii="Times New Roman" w:eastAsia="Times New Roman" w:hAnsi="Times New Roman" w:cs="Times New Roman"/>
                  <w:i/>
                  <w:iCs/>
                  <w:color w:val="000000"/>
                  <w:kern w:val="0"/>
                  <w:sz w:val="24"/>
                  <w:szCs w:val="24"/>
                  <w14:ligatures w14:val="none"/>
                  <w:rPrChange w:id="6996" w:author="Administrator" w:date="2025-10-28T17:49:00Z" w16du:dateUtc="2025-10-28T10:49:00Z">
                    <w:rPr>
                      <w:rFonts w:ascii="TimesNewRomanPS-ItalicMT" w:eastAsia="Times New Roman" w:hAnsi="TimesNewRomanPS-ItalicMT" w:cs="Times New Roman"/>
                      <w:i/>
                      <w:iCs/>
                      <w:color w:val="000000"/>
                      <w:kern w:val="0"/>
                      <w14:ligatures w14:val="none"/>
                    </w:rPr>
                  </w:rPrChange>
                </w:rPr>
                <w:t>i</w:t>
              </w:r>
              <w:r w:rsidRPr="00CA691D">
                <w:rPr>
                  <w:rFonts w:ascii="Times New Roman" w:eastAsia="Times New Roman" w:hAnsi="Times New Roman" w:cs="Times New Roman"/>
                  <w:i/>
                  <w:iCs/>
                  <w:color w:val="000000"/>
                  <w:kern w:val="0"/>
                  <w:sz w:val="24"/>
                  <w:szCs w:val="24"/>
                  <w14:ligatures w14:val="none"/>
                  <w:rPrChange w:id="6997" w:author="Administrator" w:date="2025-10-28T17:49:00Z" w16du:dateUtc="2025-10-28T10:49:00Z">
                    <w:rPr>
                      <w:rFonts w:ascii="Calibri" w:eastAsia="Times New Roman" w:hAnsi="Calibri" w:cs="Calibri"/>
                      <w:i/>
                      <w:iCs/>
                      <w:color w:val="000000"/>
                      <w:kern w:val="0"/>
                      <w14:ligatures w14:val="none"/>
                    </w:rPr>
                  </w:rPrChange>
                </w:rPr>
                <w:t>ề</w:t>
              </w:r>
              <w:r w:rsidRPr="00CA691D">
                <w:rPr>
                  <w:rFonts w:ascii="Times New Roman" w:eastAsia="Times New Roman" w:hAnsi="Times New Roman" w:cs="Times New Roman"/>
                  <w:i/>
                  <w:iCs/>
                  <w:color w:val="000000"/>
                  <w:kern w:val="0"/>
                  <w:sz w:val="24"/>
                  <w:szCs w:val="24"/>
                  <w14:ligatures w14:val="none"/>
                  <w:rPrChange w:id="6998"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u </w:t>
              </w:r>
              <w:r w:rsidRPr="00CA691D">
                <w:rPr>
                  <w:rFonts w:ascii="Times New Roman" w:eastAsia="Times New Roman" w:hAnsi="Times New Roman" w:cs="Times New Roman"/>
                  <w:i/>
                  <w:iCs/>
                  <w:color w:val="000000"/>
                  <w:kern w:val="0"/>
                  <w:sz w:val="24"/>
                  <w:szCs w:val="24"/>
                  <w14:ligatures w14:val="none"/>
                  <w:rPrChange w:id="6999" w:author="Administrator" w:date="2025-10-28T17:49:00Z" w16du:dateUtc="2025-10-28T10:49:00Z">
                    <w:rPr>
                      <w:rFonts w:ascii="Calibri" w:eastAsia="Times New Roman" w:hAnsi="Calibri" w:cs="Calibri"/>
                      <w:i/>
                      <w:iCs/>
                      <w:color w:val="000000"/>
                      <w:kern w:val="0"/>
                      <w14:ligatures w14:val="none"/>
                    </w:rPr>
                  </w:rPrChange>
                </w:rPr>
                <w:t>độ</w:t>
              </w:r>
              <w:r w:rsidRPr="00CA691D">
                <w:rPr>
                  <w:rFonts w:ascii="Times New Roman" w:eastAsia="Times New Roman" w:hAnsi="Times New Roman" w:cs="Times New Roman"/>
                  <w:i/>
                  <w:iCs/>
                  <w:color w:val="000000"/>
                  <w:kern w:val="0"/>
                  <w:sz w:val="24"/>
                  <w:szCs w:val="24"/>
                  <w14:ligatures w14:val="none"/>
                  <w:rPrChange w:id="7000" w:author="Administrator" w:date="2025-10-28T17:49:00Z" w16du:dateUtc="2025-10-28T10:49:00Z">
                    <w:rPr>
                      <w:rFonts w:ascii="TimesNewRomanPS-ItalicMT" w:eastAsia="Times New Roman" w:hAnsi="TimesNewRomanPS-ItalicMT" w:cs="Times New Roman"/>
                      <w:i/>
                      <w:iCs/>
                      <w:color w:val="000000"/>
                      <w:kern w:val="0"/>
                      <w14:ligatures w14:val="none"/>
                    </w:rPr>
                  </w:rPrChange>
                </w:rPr>
                <w:t>ng</w:t>
              </w:r>
            </w:ins>
            <w:ins w:id="7001" w:author="Administrator" w:date="2025-10-28T18:03:00Z" w16du:dateUtc="2025-10-28T11:03:00Z">
              <w:r w:rsidR="00906222">
                <w:rPr>
                  <w:rFonts w:ascii="Times New Roman" w:eastAsia="Times New Roman" w:hAnsi="Times New Roman" w:cs="Times New Roman"/>
                  <w:i/>
                  <w:iCs/>
                  <w:color w:val="000000"/>
                  <w:kern w:val="0"/>
                  <w:sz w:val="24"/>
                  <w:szCs w:val="24"/>
                  <w14:ligatures w14:val="none"/>
                </w:rPr>
                <w:t xml:space="preserve"> </w:t>
              </w:r>
            </w:ins>
            <w:ins w:id="7002" w:author="Administrator" w:date="2025-10-28T17:46:00Z" w16du:dateUtc="2025-10-28T10:46:00Z">
              <w:r w:rsidRPr="00CA691D">
                <w:rPr>
                  <w:rFonts w:ascii="Times New Roman" w:eastAsia="Times New Roman" w:hAnsi="Times New Roman" w:cs="Times New Roman"/>
                  <w:i/>
                  <w:iCs/>
                  <w:color w:val="000000"/>
                  <w:kern w:val="0"/>
                  <w:sz w:val="24"/>
                  <w:szCs w:val="24"/>
                  <w14:ligatures w14:val="none"/>
                  <w:rPrChange w:id="7003" w:author="Administrator" w:date="2025-10-28T17:49:00Z" w16du:dateUtc="2025-10-28T10:49:00Z">
                    <w:rPr>
                      <w:rFonts w:ascii="TimesNewRomanPS-ItalicMT" w:eastAsia="Times New Roman" w:hAnsi="TimesNewRomanPS-ItalicMT" w:cs="Times New Roman"/>
                      <w:i/>
                      <w:iCs/>
                      <w:color w:val="000000"/>
                      <w:kern w:val="0"/>
                      <w14:ligatures w14:val="none"/>
                    </w:rPr>
                  </w:rPrChange>
                </w:rPr>
                <w:t>ph</w:t>
              </w:r>
              <w:r w:rsidRPr="00CA691D">
                <w:rPr>
                  <w:rFonts w:ascii="Times New Roman" w:eastAsia="Times New Roman" w:hAnsi="Times New Roman" w:cs="Times New Roman"/>
                  <w:i/>
                  <w:iCs/>
                  <w:color w:val="000000"/>
                  <w:kern w:val="0"/>
                  <w:sz w:val="24"/>
                  <w:szCs w:val="24"/>
                  <w14:ligatures w14:val="none"/>
                  <w:rPrChange w:id="7004" w:author="Administrator" w:date="2025-10-28T17:49:00Z" w16du:dateUtc="2025-10-28T10:49:00Z">
                    <w:rPr>
                      <w:rFonts w:ascii="Calibri" w:eastAsia="Times New Roman" w:hAnsi="Calibri" w:cs="Calibri"/>
                      <w:i/>
                      <w:iCs/>
                      <w:color w:val="000000"/>
                      <w:kern w:val="0"/>
                      <w14:ligatures w14:val="none"/>
                    </w:rPr>
                  </w:rPrChange>
                </w:rPr>
                <w:t>ươ</w:t>
              </w:r>
              <w:r w:rsidRPr="00CA691D">
                <w:rPr>
                  <w:rFonts w:ascii="Times New Roman" w:eastAsia="Times New Roman" w:hAnsi="Times New Roman" w:cs="Times New Roman"/>
                  <w:i/>
                  <w:iCs/>
                  <w:color w:val="000000"/>
                  <w:kern w:val="0"/>
                  <w:sz w:val="24"/>
                  <w:szCs w:val="24"/>
                  <w14:ligatures w14:val="none"/>
                  <w:rPrChange w:id="7005"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w:t>
              </w:r>
              <w:r w:rsidRPr="00CA691D">
                <w:rPr>
                  <w:rFonts w:ascii="Times New Roman" w:eastAsia="Times New Roman" w:hAnsi="Times New Roman" w:cs="Times New Roman"/>
                  <w:i/>
                  <w:iCs/>
                  <w:color w:val="000000"/>
                  <w:kern w:val="0"/>
                  <w:sz w:val="24"/>
                  <w:szCs w:val="24"/>
                  <w14:ligatures w14:val="none"/>
                  <w:rPrChange w:id="7006" w:author="Administrator" w:date="2025-10-28T17:49:00Z" w16du:dateUtc="2025-10-28T10:49:00Z">
                    <w:rPr>
                      <w:rFonts w:ascii="Calibri" w:eastAsia="Times New Roman" w:hAnsi="Calibri" w:cs="Calibri"/>
                      <w:i/>
                      <w:iCs/>
                      <w:color w:val="000000"/>
                      <w:kern w:val="0"/>
                      <w14:ligatures w14:val="none"/>
                    </w:rPr>
                  </w:rPrChange>
                </w:rPr>
                <w:t>ệ</w:t>
              </w:r>
              <w:r w:rsidRPr="00CA691D">
                <w:rPr>
                  <w:rFonts w:ascii="Times New Roman" w:eastAsia="Times New Roman" w:hAnsi="Times New Roman" w:cs="Times New Roman"/>
                  <w:i/>
                  <w:iCs/>
                  <w:color w:val="000000"/>
                  <w:kern w:val="0"/>
                  <w:sz w:val="24"/>
                  <w:szCs w:val="24"/>
                  <w14:ligatures w14:val="none"/>
                  <w:rPrChange w:id="7007" w:author="Administrator" w:date="2025-10-28T17:49:00Z" w16du:dateUtc="2025-10-28T10:49:00Z">
                    <w:rPr>
                      <w:rFonts w:ascii="TimesNewRomanPS-ItalicMT" w:eastAsia="Times New Roman" w:hAnsi="TimesNewRomanPS-ItalicMT" w:cs="Times New Roman"/>
                      <w:i/>
                      <w:iCs/>
                      <w:color w:val="000000"/>
                      <w:kern w:val="0"/>
                      <w14:ligatures w14:val="none"/>
                    </w:rPr>
                  </w:rPrChange>
                </w:rPr>
                <w:t>n tr</w:t>
              </w:r>
              <w:r w:rsidRPr="00CA691D">
                <w:rPr>
                  <w:rFonts w:ascii="Times New Roman" w:eastAsia="Times New Roman" w:hAnsi="Times New Roman" w:cs="Times New Roman"/>
                  <w:i/>
                  <w:iCs/>
                  <w:color w:val="000000"/>
                  <w:kern w:val="0"/>
                  <w:sz w:val="24"/>
                  <w:szCs w:val="24"/>
                  <w14:ligatures w14:val="none"/>
                  <w:rPrChange w:id="7008"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7009" w:author="Administrator" w:date="2025-10-28T17:49:00Z" w16du:dateUtc="2025-10-28T10:49:00Z">
                    <w:rPr>
                      <w:rFonts w:ascii="TimesNewRomanPS-ItalicMT" w:eastAsia="Times New Roman" w:hAnsi="TimesNewRomanPS-ItalicMT" w:cs="Times New Roman"/>
                      <w:i/>
                      <w:iCs/>
                      <w:color w:val="000000"/>
                      <w:kern w:val="0"/>
                      <w14:ligatures w14:val="none"/>
                    </w:rPr>
                  </w:rPrChange>
                </w:rPr>
                <w:t>n Trang th</w:t>
              </w:r>
              <w:r w:rsidRPr="00CA691D">
                <w:rPr>
                  <w:rFonts w:ascii="Times New Roman" w:eastAsia="Times New Roman" w:hAnsi="Times New Roman" w:cs="Times New Roman"/>
                  <w:i/>
                  <w:iCs/>
                  <w:color w:val="000000"/>
                  <w:kern w:val="0"/>
                  <w:sz w:val="24"/>
                  <w:szCs w:val="24"/>
                  <w14:ligatures w14:val="none"/>
                  <w:rPrChange w:id="7010" w:author="Administrator" w:date="2025-10-28T17:49:00Z" w16du:dateUtc="2025-10-28T10:49:00Z">
                    <w:rPr>
                      <w:rFonts w:ascii=".VnTime" w:eastAsia="Times New Roman" w:hAnsi=".VnTime" w:cs=".VnTime"/>
                      <w:i/>
                      <w:iCs/>
                      <w:color w:val="000000"/>
                      <w:kern w:val="0"/>
                      <w14:ligatures w14:val="none"/>
                    </w:rPr>
                  </w:rPrChange>
                </w:rPr>
                <w:t>ô</w:t>
              </w:r>
              <w:r w:rsidRPr="00CA691D">
                <w:rPr>
                  <w:rFonts w:ascii="Times New Roman" w:eastAsia="Times New Roman" w:hAnsi="Times New Roman" w:cs="Times New Roman"/>
                  <w:i/>
                  <w:iCs/>
                  <w:color w:val="000000"/>
                  <w:kern w:val="0"/>
                  <w:sz w:val="24"/>
                  <w:szCs w:val="24"/>
                  <w14:ligatures w14:val="none"/>
                  <w:rPrChange w:id="7011" w:author="Administrator" w:date="2025-10-28T17:49:00Z" w16du:dateUtc="2025-10-28T10:49:00Z">
                    <w:rPr>
                      <w:rFonts w:ascii="TimesNewRomanPS-ItalicMT" w:eastAsia="Times New Roman" w:hAnsi="TimesNewRomanPS-ItalicMT" w:cs="Times New Roman"/>
                      <w:i/>
                      <w:iCs/>
                      <w:color w:val="000000"/>
                      <w:kern w:val="0"/>
                      <w14:ligatures w14:val="none"/>
                    </w:rPr>
                  </w:rPrChange>
                </w:rPr>
                <w:t>ng tin c</w:t>
              </w:r>
              <w:r w:rsidRPr="00CA691D">
                <w:rPr>
                  <w:rFonts w:ascii="Times New Roman" w:eastAsia="Times New Roman" w:hAnsi="Times New Roman" w:cs="Times New Roman"/>
                  <w:i/>
                  <w:iCs/>
                  <w:color w:val="000000"/>
                  <w:kern w:val="0"/>
                  <w:sz w:val="24"/>
                  <w:szCs w:val="24"/>
                  <w14:ligatures w14:val="none"/>
                  <w:rPrChange w:id="7012" w:author="Administrator" w:date="2025-10-28T17:49:00Z" w16du:dateUtc="2025-10-28T10:49:00Z">
                    <w:rPr>
                      <w:rFonts w:ascii="Calibri" w:eastAsia="Times New Roman" w:hAnsi="Calibri" w:cs="Calibri"/>
                      <w:i/>
                      <w:iCs/>
                      <w:color w:val="000000"/>
                      <w:kern w:val="0"/>
                      <w14:ligatures w14:val="none"/>
                    </w:rPr>
                  </w:rPrChange>
                </w:rPr>
                <w:t>ủ</w:t>
              </w:r>
              <w:r w:rsidRPr="00CA691D">
                <w:rPr>
                  <w:rFonts w:ascii="Times New Roman" w:eastAsia="Times New Roman" w:hAnsi="Times New Roman" w:cs="Times New Roman"/>
                  <w:i/>
                  <w:iCs/>
                  <w:color w:val="000000"/>
                  <w:kern w:val="0"/>
                  <w:sz w:val="24"/>
                  <w:szCs w:val="24"/>
                  <w14:ligatures w14:val="none"/>
                  <w:rPrChange w:id="7013" w:author="Administrator" w:date="2025-10-28T17:49:00Z" w16du:dateUtc="2025-10-28T10:49:00Z">
                    <w:rPr>
                      <w:rFonts w:ascii="TimesNewRomanPS-ItalicMT" w:eastAsia="Times New Roman" w:hAnsi="TimesNewRomanPS-ItalicMT" w:cs="Times New Roman"/>
                      <w:i/>
                      <w:iCs/>
                      <w:color w:val="000000"/>
                      <w:kern w:val="0"/>
                      <w14:ligatures w14:val="none"/>
                    </w:rPr>
                  </w:rPrChange>
                </w:rPr>
                <w:t>a c</w:t>
              </w:r>
              <w:r w:rsidRPr="00CA691D">
                <w:rPr>
                  <w:rFonts w:ascii="Times New Roman" w:eastAsia="Times New Roman" w:hAnsi="Times New Roman" w:cs="Times New Roman"/>
                  <w:i/>
                  <w:iCs/>
                  <w:color w:val="000000"/>
                  <w:kern w:val="0"/>
                  <w:sz w:val="24"/>
                  <w:szCs w:val="24"/>
                  <w14:ligatures w14:val="none"/>
                  <w:rPrChange w:id="7014" w:author="Administrator" w:date="2025-10-28T17:49:00Z" w16du:dateUtc="2025-10-28T10:49:00Z">
                    <w:rPr>
                      <w:rFonts w:ascii="Calibri" w:eastAsia="Times New Roman" w:hAnsi="Calibri" w:cs="Calibri"/>
                      <w:i/>
                      <w:iCs/>
                      <w:color w:val="000000"/>
                      <w:kern w:val="0"/>
                      <w14:ligatures w14:val="none"/>
                    </w:rPr>
                  </w:rPrChange>
                </w:rPr>
                <w:t>ơ</w:t>
              </w:r>
              <w:r w:rsidRPr="00CA691D">
                <w:rPr>
                  <w:rFonts w:ascii="Times New Roman" w:eastAsia="Times New Roman" w:hAnsi="Times New Roman" w:cs="Times New Roman"/>
                  <w:i/>
                  <w:iCs/>
                  <w:color w:val="000000"/>
                  <w:kern w:val="0"/>
                  <w:sz w:val="24"/>
                  <w:szCs w:val="24"/>
                  <w14:ligatures w14:val="none"/>
                  <w:rPrChange w:id="7015"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quan qu</w:t>
              </w:r>
              <w:r w:rsidRPr="00CA691D">
                <w:rPr>
                  <w:rFonts w:ascii="Times New Roman" w:eastAsia="Times New Roman" w:hAnsi="Times New Roman" w:cs="Times New Roman"/>
                  <w:i/>
                  <w:iCs/>
                  <w:color w:val="000000"/>
                  <w:kern w:val="0"/>
                  <w:sz w:val="24"/>
                  <w:szCs w:val="24"/>
                  <w14:ligatures w14:val="none"/>
                  <w:rPrChange w:id="7016" w:author="Administrator" w:date="2025-10-28T17:49:00Z" w16du:dateUtc="2025-10-28T10:49:00Z">
                    <w:rPr>
                      <w:rFonts w:ascii="Calibri" w:eastAsia="Times New Roman" w:hAnsi="Calibri" w:cs="Calibri"/>
                      <w:i/>
                      <w:iCs/>
                      <w:color w:val="000000"/>
                      <w:kern w:val="0"/>
                      <w14:ligatures w14:val="none"/>
                    </w:rPr>
                  </w:rPrChange>
                </w:rPr>
                <w:t>ả</w:t>
              </w:r>
              <w:r w:rsidRPr="00CA691D">
                <w:rPr>
                  <w:rFonts w:ascii="Times New Roman" w:eastAsia="Times New Roman" w:hAnsi="Times New Roman" w:cs="Times New Roman"/>
                  <w:i/>
                  <w:iCs/>
                  <w:color w:val="000000"/>
                  <w:kern w:val="0"/>
                  <w:sz w:val="24"/>
                  <w:szCs w:val="24"/>
                  <w14:ligatures w14:val="none"/>
                  <w:rPrChange w:id="7017" w:author="Administrator" w:date="2025-10-28T17:49:00Z" w16du:dateUtc="2025-10-28T10:49:00Z">
                    <w:rPr>
                      <w:rFonts w:ascii="TimesNewRomanPS-ItalicMT" w:eastAsia="Times New Roman" w:hAnsi="TimesNewRomanPS-ItalicMT" w:cs="Times New Roman"/>
                      <w:i/>
                      <w:iCs/>
                      <w:color w:val="000000"/>
                      <w:kern w:val="0"/>
                      <w14:ligatures w14:val="none"/>
                    </w:rPr>
                  </w:rPrChange>
                </w:rPr>
                <w:t>n l</w:t>
              </w:r>
              <w:r w:rsidRPr="00CA691D">
                <w:rPr>
                  <w:rFonts w:ascii="Times New Roman" w:eastAsia="Times New Roman" w:hAnsi="Times New Roman" w:cs="Times New Roman"/>
                  <w:i/>
                  <w:iCs/>
                  <w:color w:val="000000"/>
                  <w:kern w:val="0"/>
                  <w:sz w:val="24"/>
                  <w:szCs w:val="24"/>
                  <w14:ligatures w14:val="none"/>
                  <w:rPrChange w:id="7018" w:author="Administrator" w:date="2025-10-28T17:49:00Z" w16du:dateUtc="2025-10-28T10:49:00Z">
                    <w:rPr>
                      <w:rFonts w:ascii=".VnTime" w:eastAsia="Times New Roman" w:hAnsi=".VnTime" w:cs=".VnTime"/>
                      <w:i/>
                      <w:iCs/>
                      <w:color w:val="000000"/>
                      <w:kern w:val="0"/>
                      <w14:ligatures w14:val="none"/>
                    </w:rPr>
                  </w:rPrChange>
                </w:rPr>
                <w:t>ý</w:t>
              </w:r>
              <w:r w:rsidRPr="00CA691D">
                <w:rPr>
                  <w:rFonts w:ascii="Times New Roman" w:eastAsia="Times New Roman" w:hAnsi="Times New Roman" w:cs="Times New Roman"/>
                  <w:i/>
                  <w:iCs/>
                  <w:color w:val="000000"/>
                  <w:kern w:val="0"/>
                  <w:sz w:val="24"/>
                  <w:szCs w:val="24"/>
                  <w14:ligatures w14:val="none"/>
                  <w:rPrChange w:id="7019"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nh</w:t>
              </w:r>
              <w:r w:rsidRPr="00CA691D">
                <w:rPr>
                  <w:rFonts w:ascii="Times New Roman" w:eastAsia="Times New Roman" w:hAnsi="Times New Roman" w:cs="Times New Roman"/>
                  <w:i/>
                  <w:iCs/>
                  <w:color w:val="000000"/>
                  <w:kern w:val="0"/>
                  <w:sz w:val="24"/>
                  <w:szCs w:val="24"/>
                  <w14:ligatures w14:val="none"/>
                  <w:rPrChange w:id="7020"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7021" w:author="Administrator" w:date="2025-10-28T17:49:00Z" w16du:dateUtc="2025-10-28T10:49:00Z">
                    <w:rPr>
                      <w:rFonts w:ascii="TimesNewRomanPS-ItalicMT" w:eastAsia="Times New Roman" w:hAnsi="TimesNewRomanPS-ItalicMT" w:cs="Times New Roman"/>
                      <w:i/>
                      <w:iCs/>
                      <w:color w:val="000000"/>
                      <w:kern w:val="0"/>
                      <w14:ligatures w14:val="none"/>
                    </w:rPr>
                  </w:rPrChange>
                </w:rPr>
                <w:t xml:space="preserve"> n</w:t>
              </w:r>
              <w:r w:rsidRPr="00CA691D">
                <w:rPr>
                  <w:rFonts w:ascii="Times New Roman" w:eastAsia="Times New Roman" w:hAnsi="Times New Roman" w:cs="Times New Roman"/>
                  <w:i/>
                  <w:iCs/>
                  <w:color w:val="000000"/>
                  <w:kern w:val="0"/>
                  <w:sz w:val="24"/>
                  <w:szCs w:val="24"/>
                  <w14:ligatures w14:val="none"/>
                  <w:rPrChange w:id="7022" w:author="Administrator" w:date="2025-10-28T17:49:00Z" w16du:dateUtc="2025-10-28T10:49:00Z">
                    <w:rPr>
                      <w:rFonts w:ascii="Calibri" w:eastAsia="Times New Roman" w:hAnsi="Calibri" w:cs="Calibri"/>
                      <w:i/>
                      <w:iCs/>
                      <w:color w:val="000000"/>
                      <w:kern w:val="0"/>
                      <w14:ligatures w14:val="none"/>
                    </w:rPr>
                  </w:rPrChange>
                </w:rPr>
                <w:t>ướ</w:t>
              </w:r>
              <w:r w:rsidRPr="00CA691D">
                <w:rPr>
                  <w:rFonts w:ascii="Times New Roman" w:eastAsia="Times New Roman" w:hAnsi="Times New Roman" w:cs="Times New Roman"/>
                  <w:i/>
                  <w:iCs/>
                  <w:color w:val="000000"/>
                  <w:kern w:val="0"/>
                  <w:sz w:val="24"/>
                  <w:szCs w:val="24"/>
                  <w14:ligatures w14:val="none"/>
                  <w:rPrChange w:id="7023" w:author="Administrator" w:date="2025-10-28T17:49:00Z" w16du:dateUtc="2025-10-28T10:49:00Z">
                    <w:rPr>
                      <w:rFonts w:ascii="TimesNewRomanPS-ItalicMT" w:eastAsia="Times New Roman" w:hAnsi="TimesNewRomanPS-ItalicMT" w:cs="Times New Roman"/>
                      <w:i/>
                      <w:iCs/>
                      <w:color w:val="000000"/>
                      <w:kern w:val="0"/>
                      <w14:ligatures w14:val="none"/>
                    </w:rPr>
                  </w:rPrChange>
                </w:rPr>
                <w:t>c chuy</w:t>
              </w:r>
              <w:r w:rsidRPr="00CA691D">
                <w:rPr>
                  <w:rFonts w:ascii="Times New Roman" w:eastAsia="Times New Roman" w:hAnsi="Times New Roman" w:cs="Times New Roman"/>
                  <w:i/>
                  <w:iCs/>
                  <w:color w:val="000000"/>
                  <w:kern w:val="0"/>
                  <w:sz w:val="24"/>
                  <w:szCs w:val="24"/>
                  <w14:ligatures w14:val="none"/>
                  <w:rPrChange w:id="7024" w:author="Administrator" w:date="2025-10-28T17:49:00Z" w16du:dateUtc="2025-10-28T10:49:00Z">
                    <w:rPr>
                      <w:rFonts w:ascii=".VnTime" w:eastAsia="Times New Roman" w:hAnsi=".VnTime" w:cs=".VnTime"/>
                      <w:i/>
                      <w:iCs/>
                      <w:color w:val="000000"/>
                      <w:kern w:val="0"/>
                      <w14:ligatures w14:val="none"/>
                    </w:rPr>
                  </w:rPrChange>
                </w:rPr>
                <w:t>ê</w:t>
              </w:r>
              <w:r w:rsidRPr="00CA691D">
                <w:rPr>
                  <w:rFonts w:ascii="Times New Roman" w:eastAsia="Times New Roman" w:hAnsi="Times New Roman" w:cs="Times New Roman"/>
                  <w:i/>
                  <w:iCs/>
                  <w:color w:val="000000"/>
                  <w:kern w:val="0"/>
                  <w:sz w:val="24"/>
                  <w:szCs w:val="24"/>
                  <w14:ligatures w14:val="none"/>
                  <w:rPrChange w:id="7025" w:author="Administrator" w:date="2025-10-28T17:49:00Z" w16du:dateUtc="2025-10-28T10:49:00Z">
                    <w:rPr>
                      <w:rFonts w:ascii="TimesNewRomanPS-ItalicMT" w:eastAsia="Times New Roman" w:hAnsi="TimesNewRomanPS-ItalicMT" w:cs="Times New Roman"/>
                      <w:i/>
                      <w:iCs/>
                      <w:color w:val="000000"/>
                      <w:kern w:val="0"/>
                      <w14:ligatures w14:val="none"/>
                    </w:rPr>
                  </w:rPrChange>
                </w:rPr>
                <w:t>n ng</w:t>
              </w:r>
              <w:r w:rsidRPr="00CA691D">
                <w:rPr>
                  <w:rFonts w:ascii="Times New Roman" w:eastAsia="Times New Roman" w:hAnsi="Times New Roman" w:cs="Times New Roman"/>
                  <w:i/>
                  <w:iCs/>
                  <w:color w:val="000000"/>
                  <w:kern w:val="0"/>
                  <w:sz w:val="24"/>
                  <w:szCs w:val="24"/>
                  <w14:ligatures w14:val="none"/>
                  <w:rPrChange w:id="7026" w:author="Administrator" w:date="2025-10-28T17:49:00Z" w16du:dateUtc="2025-10-28T10:49:00Z">
                    <w:rPr>
                      <w:rFonts w:ascii="Calibri" w:eastAsia="Times New Roman" w:hAnsi="Calibri" w:cs="Calibri"/>
                      <w:i/>
                      <w:iCs/>
                      <w:color w:val="000000"/>
                      <w:kern w:val="0"/>
                      <w14:ligatures w14:val="none"/>
                    </w:rPr>
                  </w:rPrChange>
                </w:rPr>
                <w:t>à</w:t>
              </w:r>
              <w:r w:rsidRPr="00CA691D">
                <w:rPr>
                  <w:rFonts w:ascii="Times New Roman" w:eastAsia="Times New Roman" w:hAnsi="Times New Roman" w:cs="Times New Roman"/>
                  <w:i/>
                  <w:iCs/>
                  <w:color w:val="000000"/>
                  <w:kern w:val="0"/>
                  <w:sz w:val="24"/>
                  <w:szCs w:val="24"/>
                  <w14:ligatures w14:val="none"/>
                  <w:rPrChange w:id="7027" w:author="Administrator" w:date="2025-10-28T17:49:00Z" w16du:dateUtc="2025-10-28T10:49:00Z">
                    <w:rPr>
                      <w:rFonts w:ascii="TimesNewRomanPS-ItalicMT" w:eastAsia="Times New Roman" w:hAnsi="TimesNewRomanPS-ItalicMT" w:cs="Times New Roman"/>
                      <w:i/>
                      <w:iCs/>
                      <w:color w:val="000000"/>
                      <w:kern w:val="0"/>
                      <w14:ligatures w14:val="none"/>
                    </w:rPr>
                  </w:rPrChange>
                </w:rPr>
                <w:t>nh</w:t>
              </w:r>
              <w:r w:rsidRPr="00CA691D">
                <w:rPr>
                  <w:rFonts w:ascii="Times New Roman" w:eastAsia="Times New Roman" w:hAnsi="Times New Roman" w:cs="Times New Roman"/>
                  <w:i/>
                  <w:iCs/>
                  <w:color w:val="000000"/>
                  <w:kern w:val="0"/>
                  <w:sz w:val="24"/>
                  <w:szCs w:val="24"/>
                  <w14:ligatures w14:val="none"/>
                  <w:rPrChange w:id="7028" w:author="Administrator" w:date="2025-10-28T17:49:00Z" w16du:dateUtc="2025-10-28T10:49:00Z">
                    <w:rPr>
                      <w:rFonts w:ascii=".VnTime" w:eastAsia="Times New Roman" w:hAnsi=".VnTime" w:cs=".VnTime"/>
                      <w:i/>
                      <w:iCs/>
                      <w:color w:val="000000"/>
                      <w:kern w:val="0"/>
                      <w14:ligatures w14:val="none"/>
                    </w:rPr>
                  </w:rPrChange>
                </w:rPr>
                <w:t>”</w:t>
              </w:r>
              <w:r w:rsidRPr="00CA691D">
                <w:rPr>
                  <w:rFonts w:ascii="Times New Roman" w:eastAsia="Times New Roman" w:hAnsi="Times New Roman" w:cs="Times New Roman"/>
                  <w:i/>
                  <w:iCs/>
                  <w:color w:val="000000"/>
                  <w:kern w:val="0"/>
                  <w:sz w:val="24"/>
                  <w:szCs w:val="24"/>
                  <w14:ligatures w14:val="none"/>
                  <w:rPrChange w:id="7029" w:author="Administrator" w:date="2025-10-28T17:49:00Z" w16du:dateUtc="2025-10-28T10:49:00Z">
                    <w:rPr>
                      <w:rFonts w:ascii="TimesNewRomanPS-ItalicMT" w:eastAsia="Times New Roman" w:hAnsi="TimesNewRomanPS-ItalicMT" w:cs="Times New Roman"/>
                      <w:i/>
                      <w:iCs/>
                      <w:color w:val="000000"/>
                      <w:kern w:val="0"/>
                      <w14:ligatures w14:val="none"/>
                    </w:rPr>
                  </w:rPrChange>
                </w:rPr>
                <w:t>.</w:t>
              </w:r>
            </w:ins>
            <w:ins w:id="7030" w:author="Administrator" w:date="2025-10-28T18:03:00Z" w16du:dateUtc="2025-10-28T11:03:00Z">
              <w:r w:rsidR="00906222">
                <w:rPr>
                  <w:rFonts w:ascii="Times New Roman" w:eastAsia="Times New Roman" w:hAnsi="Times New Roman" w:cs="Times New Roman"/>
                  <w:i/>
                  <w:iCs/>
                  <w:color w:val="000000"/>
                  <w:kern w:val="0"/>
                  <w:sz w:val="24"/>
                  <w:szCs w:val="24"/>
                  <w14:ligatures w14:val="none"/>
                </w:rPr>
                <w:t xml:space="preserve"> </w:t>
              </w:r>
            </w:ins>
          </w:p>
          <w:p w14:paraId="650D8BED" w14:textId="77777777" w:rsidR="00906222" w:rsidRDefault="00CA691D" w:rsidP="00A3338D">
            <w:pPr>
              <w:pStyle w:val="Vnbnnidung0"/>
              <w:tabs>
                <w:tab w:val="left" w:pos="1996"/>
              </w:tabs>
              <w:spacing w:after="0" w:line="240" w:lineRule="auto"/>
              <w:ind w:firstLine="0"/>
              <w:jc w:val="both"/>
              <w:rPr>
                <w:ins w:id="7031" w:author="Administrator" w:date="2025-10-28T18:03:00Z" w16du:dateUtc="2025-10-28T11:03:00Z"/>
                <w:rFonts w:ascii="Times New Roman" w:eastAsia="Times New Roman" w:hAnsi="Times New Roman" w:cs="Times New Roman"/>
                <w:color w:val="000000"/>
                <w:kern w:val="0"/>
                <w:sz w:val="24"/>
                <w:szCs w:val="24"/>
                <w14:ligatures w14:val="none"/>
              </w:rPr>
            </w:pPr>
            <w:ins w:id="7032"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033"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7034"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7035"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7036" w:author="Administrator" w:date="2025-10-28T17:49:00Z" w16du:dateUtc="2025-10-28T10:49:00Z">
                    <w:rPr>
                      <w:rFonts w:ascii="TimesNewRomanPSMT" w:eastAsia="Times New Roman" w:hAnsi="TimesNewRomanPSMT" w:cs="Times New Roman"/>
                      <w:color w:val="000000"/>
                      <w:kern w:val="0"/>
                      <w14:ligatures w14:val="none"/>
                    </w:rPr>
                  </w:rPrChange>
                </w:rPr>
                <w:t xml:space="preserve"> xem x</w:t>
              </w:r>
              <w:r w:rsidRPr="00CA691D">
                <w:rPr>
                  <w:rFonts w:ascii="Times New Roman" w:eastAsia="Times New Roman" w:hAnsi="Times New Roman" w:cs="Times New Roman"/>
                  <w:color w:val="000000"/>
                  <w:kern w:val="0"/>
                  <w:sz w:val="24"/>
                  <w:szCs w:val="24"/>
                  <w14:ligatures w14:val="none"/>
                  <w:rPrChange w:id="7037" w:author="Administrator" w:date="2025-10-28T17:49:00Z" w16du:dateUtc="2025-10-28T10:49:00Z">
                    <w:rPr>
                      <w:rFonts w:ascii=".VnTime" w:eastAsia="Times New Roman" w:hAnsi=".VnTime" w:cs=".VnTime"/>
                      <w:color w:val="000000"/>
                      <w:kern w:val="0"/>
                      <w14:ligatures w14:val="none"/>
                    </w:rPr>
                  </w:rPrChange>
                </w:rPr>
                <w:t>é</w:t>
              </w:r>
              <w:r w:rsidRPr="00CA691D">
                <w:rPr>
                  <w:rFonts w:ascii="Times New Roman" w:eastAsia="Times New Roman" w:hAnsi="Times New Roman" w:cs="Times New Roman"/>
                  <w:color w:val="000000"/>
                  <w:kern w:val="0"/>
                  <w:sz w:val="24"/>
                  <w:szCs w:val="24"/>
                  <w14:ligatures w14:val="none"/>
                  <w:rPrChange w:id="7038" w:author="Administrator" w:date="2025-10-28T17:49:00Z" w16du:dateUtc="2025-10-28T10:49:00Z">
                    <w:rPr>
                      <w:rFonts w:ascii="TimesNewRomanPSMT" w:eastAsia="Times New Roman" w:hAnsi="TimesNewRomanPSMT" w:cs="Times New Roman"/>
                      <w:color w:val="000000"/>
                      <w:kern w:val="0"/>
                      <w14:ligatures w14:val="none"/>
                    </w:rPr>
                  </w:rPrChange>
                </w:rPr>
                <w:t>t, b</w:t>
              </w:r>
              <w:r w:rsidRPr="00CA691D">
                <w:rPr>
                  <w:rFonts w:ascii="Times New Roman" w:eastAsia="Times New Roman" w:hAnsi="Times New Roman" w:cs="Times New Roman"/>
                  <w:color w:val="000000"/>
                  <w:kern w:val="0"/>
                  <w:sz w:val="24"/>
                  <w:szCs w:val="24"/>
                  <w14:ligatures w14:val="none"/>
                  <w:rPrChange w:id="7039"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7040" w:author="Administrator" w:date="2025-10-28T17:49:00Z" w16du:dateUtc="2025-10-28T10:49:00Z">
                    <w:rPr>
                      <w:rFonts w:ascii="TimesNewRomanPSMT" w:eastAsia="Times New Roman" w:hAnsi="TimesNewRomanPSMT" w:cs="Times New Roman"/>
                      <w:color w:val="000000"/>
                      <w:kern w:val="0"/>
                      <w14:ligatures w14:val="none"/>
                    </w:rPr>
                  </w:rPrChange>
                </w:rPr>
                <w:t xml:space="preserve"> sung quy </w:t>
              </w:r>
              <w:r w:rsidRPr="00CA691D">
                <w:rPr>
                  <w:rFonts w:ascii="Times New Roman" w:eastAsia="Times New Roman" w:hAnsi="Times New Roman" w:cs="Times New Roman"/>
                  <w:color w:val="000000"/>
                  <w:kern w:val="0"/>
                  <w:sz w:val="24"/>
                  <w:szCs w:val="24"/>
                  <w14:ligatures w14:val="none"/>
                  <w:rPrChange w:id="7041"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7042" w:author="Administrator" w:date="2025-10-28T17:49:00Z" w16du:dateUtc="2025-10-28T10:49:00Z">
                    <w:rPr>
                      <w:rFonts w:ascii="TimesNewRomanPSMT" w:eastAsia="Times New Roman" w:hAnsi="TimesNewRomanPSMT" w:cs="Times New Roman"/>
                      <w:color w:val="000000"/>
                      <w:kern w:val="0"/>
                      <w14:ligatures w14:val="none"/>
                    </w:rPr>
                  </w:rPrChange>
                </w:rPr>
                <w:t>nh ch</w:t>
              </w:r>
              <w:r w:rsidRPr="00CA691D">
                <w:rPr>
                  <w:rFonts w:ascii="Times New Roman" w:eastAsia="Times New Roman" w:hAnsi="Times New Roman" w:cs="Times New Roman"/>
                  <w:color w:val="000000"/>
                  <w:kern w:val="0"/>
                  <w:sz w:val="24"/>
                  <w:szCs w:val="24"/>
                  <w14:ligatures w14:val="none"/>
                  <w:rPrChange w:id="7043"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7044" w:author="Administrator" w:date="2025-10-28T17:49:00Z" w16du:dateUtc="2025-10-28T10:49:00Z">
                    <w:rPr>
                      <w:rFonts w:ascii="TimesNewRomanPSMT" w:eastAsia="Times New Roman" w:hAnsi="TimesNewRomanPSMT" w:cs="Times New Roman"/>
                      <w:color w:val="000000"/>
                      <w:kern w:val="0"/>
                      <w14:ligatures w14:val="none"/>
                    </w:rPr>
                  </w:rPrChange>
                </w:rPr>
                <w:t xml:space="preserve"> t</w:t>
              </w:r>
              <w:r w:rsidRPr="00CA691D">
                <w:rPr>
                  <w:rFonts w:ascii="Times New Roman" w:eastAsia="Times New Roman" w:hAnsi="Times New Roman" w:cs="Times New Roman"/>
                  <w:color w:val="000000"/>
                  <w:kern w:val="0"/>
                  <w:sz w:val="24"/>
                  <w:szCs w:val="24"/>
                  <w14:ligatures w14:val="none"/>
                  <w:rPrChange w:id="7045"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046" w:author="Administrator" w:date="2025-10-28T17:49:00Z" w16du:dateUtc="2025-10-28T10:49:00Z">
                    <w:rPr>
                      <w:rFonts w:ascii="TimesNewRomanPSMT" w:eastAsia="Times New Roman" w:hAnsi="TimesNewRomanPSMT" w:cs="Times New Roman"/>
                      <w:color w:val="000000"/>
                      <w:kern w:val="0"/>
                      <w14:ligatures w14:val="none"/>
                    </w:rPr>
                  </w:rPrChange>
                </w:rPr>
                <w:t>i, h</w:t>
              </w:r>
              <w:r w:rsidRPr="00CA691D">
                <w:rPr>
                  <w:rFonts w:ascii="Times New Roman" w:eastAsia="Times New Roman" w:hAnsi="Times New Roman" w:cs="Times New Roman"/>
                  <w:color w:val="000000"/>
                  <w:kern w:val="0"/>
                  <w:sz w:val="24"/>
                  <w:szCs w:val="24"/>
                  <w14:ligatures w14:val="none"/>
                  <w:rPrChange w:id="7047"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7048"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7049"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7050" w:author="Administrator" w:date="2025-10-28T17:49:00Z" w16du:dateUtc="2025-10-28T10:49:00Z">
                    <w:rPr>
                      <w:rFonts w:ascii="TimesNewRomanPSMT" w:eastAsia="Times New Roman" w:hAnsi="TimesNewRomanPSMT" w:cs="Times New Roman"/>
                      <w:color w:val="000000"/>
                      <w:kern w:val="0"/>
                      <w14:ligatures w14:val="none"/>
                    </w:rPr>
                  </w:rPrChange>
                </w:rPr>
                <w:t>c x</w:t>
              </w:r>
              <w:r w:rsidRPr="00CA691D">
                <w:rPr>
                  <w:rFonts w:ascii="Times New Roman" w:eastAsia="Times New Roman" w:hAnsi="Times New Roman" w:cs="Times New Roman"/>
                  <w:color w:val="000000"/>
                  <w:kern w:val="0"/>
                  <w:sz w:val="24"/>
                  <w:szCs w:val="24"/>
                  <w14:ligatures w14:val="none"/>
                  <w:rPrChange w:id="7051"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7052" w:author="Administrator" w:date="2025-10-28T17:49:00Z" w16du:dateUtc="2025-10-28T10:49:00Z">
                    <w:rPr>
                      <w:rFonts w:ascii="TimesNewRomanPSMT" w:eastAsia="Times New Roman" w:hAnsi="TimesNewRomanPSMT" w:cs="Times New Roman"/>
                      <w:color w:val="000000"/>
                      <w:kern w:val="0"/>
                      <w14:ligatures w14:val="none"/>
                    </w:rPr>
                  </w:rPrChange>
                </w:rPr>
                <w:t xml:space="preserve"> l</w:t>
              </w:r>
              <w:r w:rsidRPr="00CA691D">
                <w:rPr>
                  <w:rFonts w:ascii="Times New Roman" w:eastAsia="Times New Roman" w:hAnsi="Times New Roman" w:cs="Times New Roman"/>
                  <w:color w:val="000000"/>
                  <w:kern w:val="0"/>
                  <w:sz w:val="24"/>
                  <w:szCs w:val="24"/>
                  <w14:ligatures w14:val="none"/>
                  <w:rPrChange w:id="7053"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7054"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7055"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7056"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7057"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7058" w:author="Administrator" w:date="2025-10-28T17:49:00Z" w16du:dateUtc="2025-10-28T10:49:00Z">
                    <w:rPr>
                      <w:rFonts w:ascii="TimesNewRomanPSMT" w:eastAsia="Times New Roman" w:hAnsi="TimesNewRomanPSMT" w:cs="Times New Roman"/>
                      <w:color w:val="000000"/>
                      <w:kern w:val="0"/>
                      <w14:ligatures w14:val="none"/>
                    </w:rPr>
                  </w:rPrChange>
                </w:rPr>
                <w:t>i</w:t>
              </w:r>
            </w:ins>
            <w:ins w:id="7059"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060"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061"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7062"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7063" w:author="Administrator" w:date="2025-10-28T17:49:00Z" w16du:dateUtc="2025-10-28T10:49:00Z">
                    <w:rPr>
                      <w:rFonts w:ascii="TimesNewRomanPSMT" w:eastAsia="Times New Roman" w:hAnsi="TimesNewRomanPSMT" w:cs="Times New Roman"/>
                      <w:color w:val="000000"/>
                      <w:kern w:val="0"/>
                      <w14:ligatures w14:val="none"/>
                    </w:rPr>
                  </w:rPrChange>
                </w:rPr>
                <w:t>c t</w:t>
              </w:r>
              <w:r w:rsidRPr="00CA691D">
                <w:rPr>
                  <w:rFonts w:ascii="Times New Roman" w:eastAsia="Times New Roman" w:hAnsi="Times New Roman" w:cs="Times New Roman"/>
                  <w:color w:val="000000"/>
                  <w:kern w:val="0"/>
                  <w:sz w:val="24"/>
                  <w:szCs w:val="24"/>
                  <w14:ligatures w14:val="none"/>
                  <w:rPrChange w:id="7064"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7065" w:author="Administrator" w:date="2025-10-28T17:49:00Z" w16du:dateUtc="2025-10-28T10:49:00Z">
                    <w:rPr>
                      <w:rFonts w:ascii="TimesNewRomanPSMT" w:eastAsia="Times New Roman" w:hAnsi="TimesNewRomanPSMT" w:cs="Times New Roman"/>
                      <w:color w:val="000000"/>
                      <w:kern w:val="0"/>
                      <w14:ligatures w14:val="none"/>
                    </w:rPr>
                  </w:rPrChange>
                </w:rPr>
                <w:t xml:space="preserve"> ch</w:t>
              </w:r>
              <w:r w:rsidRPr="00CA691D">
                <w:rPr>
                  <w:rFonts w:ascii="Times New Roman" w:eastAsia="Times New Roman" w:hAnsi="Times New Roman" w:cs="Times New Roman"/>
                  <w:color w:val="000000"/>
                  <w:kern w:val="0"/>
                  <w:sz w:val="24"/>
                  <w:szCs w:val="24"/>
                  <w14:ligatures w14:val="none"/>
                  <w:rPrChange w:id="7066" w:author="Administrator" w:date="2025-10-28T17:49:00Z" w16du:dateUtc="2025-10-28T10:49:00Z">
                    <w:rPr>
                      <w:rFonts w:ascii="Calibri" w:eastAsia="Times New Roman" w:hAnsi="Calibri" w:cs="Calibri"/>
                      <w:color w:val="000000"/>
                      <w:kern w:val="0"/>
                      <w14:ligatures w14:val="none"/>
                    </w:rPr>
                  </w:rPrChange>
                </w:rPr>
                <w:t>ứ</w:t>
              </w:r>
              <w:r w:rsidRPr="00CA691D">
                <w:rPr>
                  <w:rFonts w:ascii="Times New Roman" w:eastAsia="Times New Roman" w:hAnsi="Times New Roman" w:cs="Times New Roman"/>
                  <w:color w:val="000000"/>
                  <w:kern w:val="0"/>
                  <w:sz w:val="24"/>
                  <w:szCs w:val="24"/>
                  <w14:ligatures w14:val="none"/>
                  <w:rPrChange w:id="7067" w:author="Administrator" w:date="2025-10-28T17:49:00Z" w16du:dateUtc="2025-10-28T10:49:00Z">
                    <w:rPr>
                      <w:rFonts w:ascii="TimesNewRomanPSMT" w:eastAsia="Times New Roman" w:hAnsi="TimesNewRomanPSMT" w:cs="Times New Roman"/>
                      <w:color w:val="000000"/>
                      <w:kern w:val="0"/>
                      <w14:ligatures w14:val="none"/>
                    </w:rPr>
                  </w:rPrChange>
                </w:rPr>
                <w:t>c,</w:t>
              </w:r>
            </w:ins>
            <w:ins w:id="7068"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069"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070"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hint="eastAsia"/>
                  <w:color w:val="000000"/>
                  <w:kern w:val="0"/>
                  <w:sz w:val="24"/>
                  <w:szCs w:val="24"/>
                  <w14:ligatures w14:val="none"/>
                  <w:rPrChange w:id="7071" w:author="Administrator" w:date="2025-10-28T17:49:00Z" w16du:dateUtc="2025-10-28T10:49:00Z">
                    <w:rPr>
                      <w:rFonts w:ascii="TimesNewRomanPSMT" w:eastAsia="Times New Roman" w:hAnsi="TimesNewRomanPSMT" w:cs="Times New Roman" w:hint="eastAsia"/>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7072" w:author="Administrator" w:date="2025-10-28T17:49:00Z" w16du:dateUtc="2025-10-28T10:49:00Z">
                    <w:rPr>
                      <w:rFonts w:ascii="TimesNewRomanPSMT" w:eastAsia="Times New Roman" w:hAnsi="TimesNewRomanPSMT" w:cs="Times New Roman"/>
                      <w:color w:val="000000"/>
                      <w:kern w:val="0"/>
                      <w14:ligatures w14:val="none"/>
                    </w:rPr>
                  </w:rPrChange>
                </w:rPr>
                <w:t xml:space="preserve"> nh</w:t>
              </w:r>
              <w:r w:rsidRPr="00CA691D">
                <w:rPr>
                  <w:rFonts w:ascii="Times New Roman" w:eastAsia="Times New Roman" w:hAnsi="Times New Roman" w:cs="Times New Roman" w:hint="eastAsia"/>
                  <w:color w:val="000000"/>
                  <w:kern w:val="0"/>
                  <w:sz w:val="24"/>
                  <w:szCs w:val="24"/>
                  <w14:ligatures w14:val="none"/>
                  <w:rPrChange w:id="7073" w:author="Administrator" w:date="2025-10-28T17:49:00Z" w16du:dateUtc="2025-10-28T10:49:00Z">
                    <w:rPr>
                      <w:rFonts w:ascii="TimesNewRomanPSMT" w:eastAsia="Times New Roman" w:hAnsi="TimesNewRomanPSMT" w:cs="Times New Roman" w:hint="eastAsia"/>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7074"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hint="eastAsia"/>
                  <w:color w:val="000000"/>
                  <w:kern w:val="0"/>
                  <w:sz w:val="24"/>
                  <w:szCs w:val="24"/>
                  <w14:ligatures w14:val="none"/>
                  <w:rPrChange w:id="7075" w:author="Administrator" w:date="2025-10-28T17:49:00Z" w16du:dateUtc="2025-10-28T10:49:00Z">
                    <w:rPr>
                      <w:rFonts w:ascii="TimesNewRomanPSMT" w:eastAsia="Times New Roman" w:hAnsi="TimesNewRomanPSMT" w:cs="Times New Roman" w:hint="eastAsia"/>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7076" w:author="Administrator" w:date="2025-10-28T17:49:00Z" w16du:dateUtc="2025-10-28T10:49:00Z">
                    <w:rPr>
                      <w:rFonts w:ascii="TimesNewRomanPSMT" w:eastAsia="Times New Roman" w:hAnsi="TimesNewRomanPSMT" w:cs="Times New Roman"/>
                      <w:color w:val="000000"/>
                      <w:kern w:val="0"/>
                      <w14:ligatures w14:val="none"/>
                    </w:rPr>
                  </w:rPrChange>
                </w:rPr>
                <w:t xml:space="preserve"> li</w:t>
              </w:r>
              <w:r w:rsidRPr="00CA691D">
                <w:rPr>
                  <w:rFonts w:ascii="Times New Roman" w:eastAsia="Times New Roman" w:hAnsi="Times New Roman" w:cs="Times New Roman" w:hint="eastAsia"/>
                  <w:color w:val="000000"/>
                  <w:kern w:val="0"/>
                  <w:sz w:val="24"/>
                  <w:szCs w:val="24"/>
                  <w14:ligatures w14:val="none"/>
                  <w:rPrChange w:id="7077" w:author="Administrator" w:date="2025-10-28T17:49:00Z" w16du:dateUtc="2025-10-28T10:49:00Z">
                    <w:rPr>
                      <w:rFonts w:ascii="TimesNewRomanPSMT" w:eastAsia="Times New Roman" w:hAnsi="TimesNewRomanPSMT" w:cs="Times New Roman" w:hint="eastAsia"/>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7078" w:author="Administrator" w:date="2025-10-28T17:49:00Z" w16du:dateUtc="2025-10-28T10:49:00Z">
                    <w:rPr>
                      <w:rFonts w:ascii="TimesNewRomanPSMT" w:eastAsia="Times New Roman" w:hAnsi="TimesNewRomanPSMT" w:cs="Times New Roman"/>
                      <w:color w:val="000000"/>
                      <w:kern w:val="0"/>
                      <w14:ligatures w14:val="none"/>
                    </w:rPr>
                  </w:rPrChange>
                </w:rPr>
                <w:t>n quan khi kh</w:t>
              </w:r>
              <w:r w:rsidRPr="00CA691D">
                <w:rPr>
                  <w:rFonts w:ascii="Times New Roman" w:eastAsia="Times New Roman" w:hAnsi="Times New Roman" w:cs="Times New Roman" w:hint="eastAsia"/>
                  <w:color w:val="000000"/>
                  <w:kern w:val="0"/>
                  <w:sz w:val="24"/>
                  <w:szCs w:val="24"/>
                  <w14:ligatures w14:val="none"/>
                  <w:rPrChange w:id="7079" w:author="Administrator" w:date="2025-10-28T17:49:00Z" w16du:dateUtc="2025-10-28T10:49:00Z">
                    <w:rPr>
                      <w:rFonts w:ascii="TimesNewRomanPSMT" w:eastAsia="Times New Roman" w:hAnsi="TimesNewRomanPSMT" w:cs="Times New Roman" w:hint="eastAsia"/>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7080" w:author="Administrator" w:date="2025-10-28T17:49:00Z" w16du:dateUtc="2025-10-28T10:49:00Z">
                    <w:rPr>
                      <w:rFonts w:ascii="TimesNewRomanPSMT" w:eastAsia="Times New Roman" w:hAnsi="TimesNewRomanPSMT" w:cs="Times New Roman"/>
                      <w:color w:val="000000"/>
                      <w:kern w:val="0"/>
                      <w14:ligatures w14:val="none"/>
                    </w:rPr>
                  </w:rPrChange>
                </w:rPr>
                <w:t>ng th</w:t>
              </w:r>
              <w:r w:rsidRPr="00CA691D">
                <w:rPr>
                  <w:rFonts w:ascii="Times New Roman" w:eastAsia="Times New Roman" w:hAnsi="Times New Roman" w:cs="Times New Roman"/>
                  <w:color w:val="000000"/>
                  <w:kern w:val="0"/>
                  <w:sz w:val="24"/>
                  <w:szCs w:val="24"/>
                  <w14:ligatures w14:val="none"/>
                  <w:rPrChange w:id="7081"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7082" w:author="Administrator" w:date="2025-10-28T17:49:00Z" w16du:dateUtc="2025-10-28T10:49:00Z">
                    <w:rPr>
                      <w:rFonts w:ascii="TimesNewRomanPSMT" w:eastAsia="Times New Roman" w:hAnsi="TimesNewRomanPSMT" w:cs="Times New Roman"/>
                      <w:color w:val="000000"/>
                      <w:kern w:val="0"/>
                      <w14:ligatures w14:val="none"/>
                    </w:rPr>
                  </w:rPrChange>
                </w:rPr>
                <w:t>c hi</w:t>
              </w:r>
              <w:r w:rsidRPr="00CA691D">
                <w:rPr>
                  <w:rFonts w:ascii="Times New Roman" w:eastAsia="Times New Roman" w:hAnsi="Times New Roman" w:cs="Times New Roman"/>
                  <w:color w:val="000000"/>
                  <w:kern w:val="0"/>
                  <w:sz w:val="24"/>
                  <w:szCs w:val="24"/>
                  <w14:ligatures w14:val="none"/>
                  <w:rPrChange w:id="7083"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7084" w:author="Administrator" w:date="2025-10-28T17:49:00Z" w16du:dateUtc="2025-10-28T10:49:00Z">
                    <w:rPr>
                      <w:rFonts w:ascii="TimesNewRomanPSMT" w:eastAsia="Times New Roman" w:hAnsi="TimesNewRomanPSMT" w:cs="Times New Roman"/>
                      <w:color w:val="000000"/>
                      <w:kern w:val="0"/>
                      <w14:ligatures w14:val="none"/>
                    </w:rPr>
                  </w:rPrChange>
                </w:rPr>
                <w:t xml:space="preserve">n </w:t>
              </w:r>
              <w:r w:rsidRPr="00CA691D">
                <w:rPr>
                  <w:rFonts w:ascii="Times New Roman" w:eastAsia="Times New Roman" w:hAnsi="Times New Roman" w:cs="Times New Roman"/>
                  <w:color w:val="000000"/>
                  <w:kern w:val="0"/>
                  <w:sz w:val="24"/>
                  <w:szCs w:val="24"/>
                  <w14:ligatures w14:val="none"/>
                  <w:rPrChange w:id="7085"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7086" w:author="Administrator" w:date="2025-10-28T17:49:00Z" w16du:dateUtc="2025-10-28T10:49:00Z">
                    <w:rPr>
                      <w:rFonts w:ascii=".VnTime" w:eastAsia="Times New Roman" w:hAnsi=".VnTime" w:cs=".VnTime"/>
                      <w:color w:val="000000"/>
                      <w:kern w:val="0"/>
                      <w14:ligatures w14:val="none"/>
                    </w:rPr>
                  </w:rPrChange>
                </w:rPr>
                <w:t>ú</w:t>
              </w:r>
              <w:r w:rsidRPr="00CA691D">
                <w:rPr>
                  <w:rFonts w:ascii="Times New Roman" w:eastAsia="Times New Roman" w:hAnsi="Times New Roman" w:cs="Times New Roman"/>
                  <w:color w:val="000000"/>
                  <w:kern w:val="0"/>
                  <w:sz w:val="24"/>
                  <w:szCs w:val="24"/>
                  <w14:ligatures w14:val="none"/>
                  <w:rPrChange w:id="7087" w:author="Administrator" w:date="2025-10-28T17:49:00Z" w16du:dateUtc="2025-10-28T10:49:00Z">
                    <w:rPr>
                      <w:rFonts w:ascii="TimesNewRomanPSMT" w:eastAsia="Times New Roman" w:hAnsi="TimesNewRomanPSMT" w:cs="Times New Roman"/>
                      <w:color w:val="000000"/>
                      <w:kern w:val="0"/>
                      <w14:ligatures w14:val="none"/>
                    </w:rPr>
                  </w:rPrChange>
                </w:rPr>
                <w:t xml:space="preserve">ng quy </w:t>
              </w:r>
              <w:r w:rsidRPr="00CA691D">
                <w:rPr>
                  <w:rFonts w:ascii="Times New Roman" w:eastAsia="Times New Roman" w:hAnsi="Times New Roman" w:cs="Times New Roman"/>
                  <w:color w:val="000000"/>
                  <w:kern w:val="0"/>
                  <w:sz w:val="24"/>
                  <w:szCs w:val="24"/>
                  <w14:ligatures w14:val="none"/>
                  <w:rPrChange w:id="7088"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7089" w:author="Administrator" w:date="2025-10-28T17:49:00Z" w16du:dateUtc="2025-10-28T10:49:00Z">
                    <w:rPr>
                      <w:rFonts w:ascii="TimesNewRomanPSMT" w:eastAsia="Times New Roman" w:hAnsi="TimesNewRomanPSMT" w:cs="Times New Roman"/>
                      <w:color w:val="000000"/>
                      <w:kern w:val="0"/>
                      <w14:ligatures w14:val="none"/>
                    </w:rPr>
                  </w:rPrChange>
                </w:rPr>
                <w:t>nh l</w:t>
              </w:r>
              <w:r w:rsidRPr="00CA691D">
                <w:rPr>
                  <w:rFonts w:ascii="Times New Roman" w:eastAsia="Times New Roman" w:hAnsi="Times New Roman" w:cs="Times New Roman"/>
                  <w:color w:val="000000"/>
                  <w:kern w:val="0"/>
                  <w:sz w:val="24"/>
                  <w:szCs w:val="24"/>
                  <w14:ligatures w14:val="none"/>
                  <w:rPrChange w:id="7090"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7091" w:author="Administrator" w:date="2025-10-28T17:49:00Z" w16du:dateUtc="2025-10-28T10:49:00Z">
                    <w:rPr>
                      <w:rFonts w:ascii="TimesNewRomanPSMT" w:eastAsia="Times New Roman" w:hAnsi="TimesNewRomanPSMT" w:cs="Times New Roman"/>
                      <w:color w:val="000000"/>
                      <w:kern w:val="0"/>
                      <w14:ligatures w14:val="none"/>
                    </w:rPr>
                  </w:rPrChange>
                </w:rPr>
                <w:t>p v</w:t>
              </w:r>
              <w:r w:rsidRPr="00CA691D">
                <w:rPr>
                  <w:rFonts w:ascii="Times New Roman" w:eastAsia="Times New Roman" w:hAnsi="Times New Roman" w:cs="Times New Roman"/>
                  <w:color w:val="000000"/>
                  <w:kern w:val="0"/>
                  <w:sz w:val="24"/>
                  <w:szCs w:val="24"/>
                  <w14:ligatures w14:val="none"/>
                  <w:rPrChange w:id="709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093" w:author="Administrator" w:date="2025-10-28T17:49:00Z" w16du:dateUtc="2025-10-28T10:49:00Z">
                    <w:rPr>
                      <w:rFonts w:ascii="TimesNewRomanPSMT" w:eastAsia="Times New Roman" w:hAnsi="TimesNewRomanPSMT" w:cs="Times New Roman"/>
                      <w:color w:val="000000"/>
                      <w:kern w:val="0"/>
                      <w14:ligatures w14:val="none"/>
                    </w:rPr>
                  </w:rPrChange>
                </w:rPr>
                <w:t xml:space="preserve"> tri</w:t>
              </w:r>
              <w:r w:rsidRPr="00CA691D">
                <w:rPr>
                  <w:rFonts w:ascii="Times New Roman" w:eastAsia="Times New Roman" w:hAnsi="Times New Roman" w:cs="Times New Roman"/>
                  <w:color w:val="000000"/>
                  <w:kern w:val="0"/>
                  <w:sz w:val="24"/>
                  <w:szCs w:val="24"/>
                  <w14:ligatures w14:val="none"/>
                  <w:rPrChange w:id="7094"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7095" w:author="Administrator" w:date="2025-10-28T17:49:00Z" w16du:dateUtc="2025-10-28T10:49:00Z">
                    <w:rPr>
                      <w:rFonts w:ascii="TimesNewRomanPSMT" w:eastAsia="Times New Roman" w:hAnsi="TimesNewRomanPSMT" w:cs="Times New Roman"/>
                      <w:color w:val="000000"/>
                      <w:kern w:val="0"/>
                      <w14:ligatures w14:val="none"/>
                    </w:rPr>
                  </w:rPrChange>
                </w:rPr>
                <w:t>n khai k</w:t>
              </w:r>
              <w:r w:rsidRPr="00CA691D">
                <w:rPr>
                  <w:rFonts w:ascii="Times New Roman" w:eastAsia="Times New Roman" w:hAnsi="Times New Roman" w:cs="Times New Roman"/>
                  <w:color w:val="000000"/>
                  <w:kern w:val="0"/>
                  <w:sz w:val="24"/>
                  <w:szCs w:val="24"/>
                  <w14:ligatures w14:val="none"/>
                  <w:rPrChange w:id="7096"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7097" w:author="Administrator" w:date="2025-10-28T17:49:00Z" w16du:dateUtc="2025-10-28T10:49:00Z">
                    <w:rPr>
                      <w:rFonts w:ascii="TimesNewRomanPSMT" w:eastAsia="Times New Roman" w:hAnsi="TimesNewRomanPSMT" w:cs="Times New Roman"/>
                      <w:color w:val="000000"/>
                      <w:kern w:val="0"/>
                      <w14:ligatures w14:val="none"/>
                    </w:rPr>
                  </w:rPrChange>
                </w:rPr>
                <w:t xml:space="preserve"> ho</w:t>
              </w:r>
              <w:r w:rsidRPr="00CA691D">
                <w:rPr>
                  <w:rFonts w:ascii="Times New Roman" w:eastAsia="Times New Roman" w:hAnsi="Times New Roman" w:cs="Times New Roman"/>
                  <w:color w:val="000000"/>
                  <w:kern w:val="0"/>
                  <w:sz w:val="24"/>
                  <w:szCs w:val="24"/>
                  <w14:ligatures w14:val="none"/>
                  <w:rPrChange w:id="7098"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7099" w:author="Administrator" w:date="2025-10-28T17:49:00Z" w16du:dateUtc="2025-10-28T10:49:00Z">
                    <w:rPr>
                      <w:rFonts w:ascii="TimesNewRomanPSMT" w:eastAsia="Times New Roman" w:hAnsi="TimesNewRomanPSMT" w:cs="Times New Roman"/>
                      <w:color w:val="000000"/>
                      <w:kern w:val="0"/>
                      <w14:ligatures w14:val="none"/>
                    </w:rPr>
                  </w:rPrChange>
                </w:rPr>
                <w:t>ch</w:t>
              </w:r>
            </w:ins>
            <w:ins w:id="7100"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101"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102"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7103"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7104"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7105" w:author="Administrator" w:date="2025-10-28T17:49:00Z" w16du:dateUtc="2025-10-28T10:49:00Z">
                    <w:rPr>
                      <w:rFonts w:ascii="TimesNewRomanPSMT" w:eastAsia="Times New Roman" w:hAnsi="TimesNewRomanPSMT" w:cs="Times New Roman"/>
                      <w:color w:val="000000"/>
                      <w:kern w:val="0"/>
                      <w14:ligatures w14:val="none"/>
                    </w:rPr>
                  </w:rPrChange>
                </w:rPr>
                <w:t xml:space="preserve">u </w:t>
              </w:r>
              <w:r w:rsidRPr="00CA691D">
                <w:rPr>
                  <w:rFonts w:ascii="Times New Roman" w:eastAsia="Times New Roman" w:hAnsi="Times New Roman" w:cs="Times New Roman"/>
                  <w:color w:val="000000"/>
                  <w:kern w:val="0"/>
                  <w:sz w:val="24"/>
                  <w:szCs w:val="24"/>
                  <w14:ligatures w14:val="none"/>
                  <w:rPrChange w:id="7106"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7107" w:author="Administrator" w:date="2025-10-28T17:49:00Z" w16du:dateUtc="2025-10-28T10:49:00Z">
                    <w:rPr>
                      <w:rFonts w:ascii="TimesNewRomanPSMT" w:eastAsia="Times New Roman" w:hAnsi="TimesNewRomanPSMT" w:cs="Times New Roman"/>
                      <w:color w:val="000000"/>
                      <w:kern w:val="0"/>
                      <w14:ligatures w14:val="none"/>
                    </w:rPr>
                  </w:rPrChange>
                </w:rPr>
                <w:t>ng ph</w:t>
              </w:r>
              <w:r w:rsidRPr="00CA691D">
                <w:rPr>
                  <w:rFonts w:ascii="Times New Roman" w:eastAsia="Times New Roman" w:hAnsi="Times New Roman" w:cs="Times New Roman"/>
                  <w:color w:val="000000"/>
                  <w:kern w:val="0"/>
                  <w:sz w:val="24"/>
                  <w:szCs w:val="24"/>
                  <w14:ligatures w14:val="none"/>
                  <w:rPrChange w:id="7108"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7109"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7110"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7111" w:author="Administrator" w:date="2025-10-28T17:49:00Z" w16du:dateUtc="2025-10-28T10:49:00Z">
                    <w:rPr>
                      <w:rFonts w:ascii="TimesNewRomanPSMT" w:eastAsia="Times New Roman" w:hAnsi="TimesNewRomanPSMT" w:cs="Times New Roman"/>
                      <w:color w:val="000000"/>
                      <w:kern w:val="0"/>
                      <w14:ligatures w14:val="none"/>
                    </w:rPr>
                  </w:rPrChange>
                </w:rPr>
                <w:t>n v</w:t>
              </w:r>
              <w:r w:rsidRPr="00CA691D">
                <w:rPr>
                  <w:rFonts w:ascii="Times New Roman" w:eastAsia="Times New Roman" w:hAnsi="Times New Roman" w:cs="Times New Roman"/>
                  <w:color w:val="000000"/>
                  <w:kern w:val="0"/>
                  <w:sz w:val="24"/>
                  <w:szCs w:val="24"/>
                  <w14:ligatures w14:val="none"/>
                  <w:rPrChange w:id="711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113" w:author="Administrator" w:date="2025-10-28T17:49:00Z" w16du:dateUtc="2025-10-28T10:49:00Z">
                    <w:rPr>
                      <w:rFonts w:ascii="TimesNewRomanPSMT" w:eastAsia="Times New Roman" w:hAnsi="TimesNewRomanPSMT" w:cs="Times New Roman"/>
                      <w:color w:val="000000"/>
                      <w:kern w:val="0"/>
                      <w14:ligatures w14:val="none"/>
                    </w:rPr>
                  </w:rPrChange>
                </w:rPr>
                <w:t>o, r</w:t>
              </w:r>
              <w:r w:rsidRPr="00CA691D">
                <w:rPr>
                  <w:rFonts w:ascii="Times New Roman" w:eastAsia="Times New Roman" w:hAnsi="Times New Roman" w:cs="Times New Roman"/>
                  <w:color w:val="000000"/>
                  <w:kern w:val="0"/>
                  <w:sz w:val="24"/>
                  <w:szCs w:val="24"/>
                  <w14:ligatures w14:val="none"/>
                  <w:rPrChange w:id="7114"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7115"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711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117"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7118"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7119"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7120"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121"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7122"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7123"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7124"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7125"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7126"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7127" w:author="Administrator" w:date="2025-10-28T17:49:00Z" w16du:dateUtc="2025-10-28T10:49:00Z">
                    <w:rPr>
                      <w:rFonts w:ascii="TimesNewRomanPSMT" w:eastAsia="Times New Roman" w:hAnsi="TimesNewRomanPSMT" w:cs="Times New Roman"/>
                      <w:color w:val="000000"/>
                      <w:kern w:val="0"/>
                      <w14:ligatures w14:val="none"/>
                    </w:rPr>
                  </w:rPrChange>
                </w:rPr>
                <w:t>u.</w:t>
              </w:r>
            </w:ins>
          </w:p>
          <w:p w14:paraId="34E560BE" w14:textId="77777777" w:rsidR="00906222" w:rsidRDefault="00CA691D" w:rsidP="00A3338D">
            <w:pPr>
              <w:pStyle w:val="Vnbnnidung0"/>
              <w:tabs>
                <w:tab w:val="left" w:pos="1996"/>
              </w:tabs>
              <w:spacing w:after="0" w:line="240" w:lineRule="auto"/>
              <w:ind w:firstLine="0"/>
              <w:jc w:val="both"/>
              <w:rPr>
                <w:ins w:id="7128" w:author="Administrator" w:date="2025-10-28T18:03:00Z" w16du:dateUtc="2025-10-28T11:03:00Z"/>
                <w:rFonts w:ascii="Times New Roman" w:eastAsia="Times New Roman" w:hAnsi="Times New Roman" w:cs="Times New Roman"/>
                <w:color w:val="000000"/>
                <w:kern w:val="0"/>
                <w:sz w:val="24"/>
                <w:szCs w:val="24"/>
                <w14:ligatures w14:val="none"/>
              </w:rPr>
            </w:pPr>
            <w:ins w:id="7129" w:author="Administrator" w:date="2025-10-28T17:46:00Z" w16du:dateUtc="2025-10-28T10:46:00Z">
              <w:r w:rsidRPr="00CA691D">
                <w:rPr>
                  <w:rFonts w:ascii="Times New Roman" w:eastAsia="Times New Roman" w:hAnsi="Times New Roman" w:cs="Times New Roman"/>
                  <w:b/>
                  <w:bCs/>
                  <w:color w:val="000000"/>
                  <w:kern w:val="0"/>
                  <w:sz w:val="24"/>
                  <w:szCs w:val="24"/>
                  <w14:ligatures w14:val="none"/>
                  <w:rPrChange w:id="7130"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9. </w:t>
              </w:r>
              <w:r w:rsidRPr="00CA691D">
                <w:rPr>
                  <w:rFonts w:ascii="Times New Roman" w:eastAsia="Times New Roman" w:hAnsi="Times New Roman" w:cs="Times New Roman"/>
                  <w:color w:val="000000"/>
                  <w:kern w:val="0"/>
                  <w:sz w:val="24"/>
                  <w:szCs w:val="24"/>
                  <w14:ligatures w14:val="none"/>
                  <w:rPrChange w:id="7131"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7132"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7133"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7134"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7135"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7136" w:author="Administrator" w:date="2025-10-28T17:49:00Z" w16du:dateUtc="2025-10-28T10:49:00Z">
                    <w:rPr>
                      <w:rFonts w:ascii="TimesNewRomanPSMT" w:eastAsia="Times New Roman" w:hAnsi="TimesNewRomanPSMT" w:cs="Times New Roman"/>
                      <w:color w:val="000000"/>
                      <w:kern w:val="0"/>
                      <w14:ligatures w14:val="none"/>
                    </w:rPr>
                  </w:rPrChange>
                </w:rPr>
                <w:t xml:space="preserve"> sung v</w:t>
              </w:r>
              <w:r w:rsidRPr="00CA691D">
                <w:rPr>
                  <w:rFonts w:ascii="Times New Roman" w:eastAsia="Times New Roman" w:hAnsi="Times New Roman" w:cs="Times New Roman"/>
                  <w:color w:val="000000"/>
                  <w:kern w:val="0"/>
                  <w:sz w:val="24"/>
                  <w:szCs w:val="24"/>
                  <w14:ligatures w14:val="none"/>
                  <w:rPrChange w:id="7137"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138" w:author="Administrator" w:date="2025-10-28T17:49:00Z" w16du:dateUtc="2025-10-28T10:49:00Z">
                    <w:rPr>
                      <w:rFonts w:ascii="TimesNewRomanPSMT" w:eastAsia="Times New Roman" w:hAnsi="TimesNewRomanPSMT" w:cs="Times New Roman"/>
                      <w:color w:val="000000"/>
                      <w:kern w:val="0"/>
                      <w14:ligatures w14:val="none"/>
                    </w:rPr>
                  </w:rPrChange>
                </w:rPr>
                <w:t>o d</w:t>
              </w:r>
              <w:r w:rsidRPr="00CA691D">
                <w:rPr>
                  <w:rFonts w:ascii="Times New Roman" w:eastAsia="Times New Roman" w:hAnsi="Times New Roman" w:cs="Times New Roman"/>
                  <w:color w:val="000000"/>
                  <w:kern w:val="0"/>
                  <w:sz w:val="24"/>
                  <w:szCs w:val="24"/>
                  <w14:ligatures w14:val="none"/>
                  <w:rPrChange w:id="7139"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7140"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7141"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142"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7143"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7144"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7145"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7146"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7147"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7148" w:author="Administrator" w:date="2025-10-28T17:49:00Z" w16du:dateUtc="2025-10-28T10:49:00Z">
                    <w:rPr>
                      <w:rFonts w:ascii="TimesNewRomanPSMT" w:eastAsia="Times New Roman" w:hAnsi="TimesNewRomanPSMT" w:cs="Times New Roman"/>
                      <w:color w:val="000000"/>
                      <w:kern w:val="0"/>
                      <w14:ligatures w14:val="none"/>
                    </w:rPr>
                  </w:rPrChange>
                </w:rPr>
                <w:t xml:space="preserve">c quy </w:t>
              </w:r>
              <w:r w:rsidRPr="00CA691D">
                <w:rPr>
                  <w:rFonts w:ascii="Times New Roman" w:eastAsia="Times New Roman" w:hAnsi="Times New Roman" w:cs="Times New Roman"/>
                  <w:color w:val="000000"/>
                  <w:kern w:val="0"/>
                  <w:sz w:val="24"/>
                  <w:szCs w:val="24"/>
                  <w14:ligatures w14:val="none"/>
                  <w:rPrChange w:id="7149"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7150" w:author="Administrator" w:date="2025-10-28T17:49:00Z" w16du:dateUtc="2025-10-28T10:49:00Z">
                    <w:rPr>
                      <w:rFonts w:ascii="TimesNewRomanPSMT" w:eastAsia="Times New Roman" w:hAnsi="TimesNewRomanPSMT" w:cs="Times New Roman"/>
                      <w:color w:val="000000"/>
                      <w:kern w:val="0"/>
                      <w14:ligatures w14:val="none"/>
                    </w:rPr>
                  </w:rPrChange>
                </w:rPr>
                <w:t>nh th</w:t>
              </w:r>
              <w:r w:rsidRPr="00CA691D">
                <w:rPr>
                  <w:rFonts w:ascii="Times New Roman" w:eastAsia="Times New Roman" w:hAnsi="Times New Roman" w:cs="Times New Roman"/>
                  <w:color w:val="000000"/>
                  <w:kern w:val="0"/>
                  <w:sz w:val="24"/>
                  <w:szCs w:val="24"/>
                  <w14:ligatures w14:val="none"/>
                  <w:rPrChange w:id="715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152"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7153" w:author="Administrator" w:date="2025-10-28T17:49:00Z" w16du:dateUtc="2025-10-28T10:49:00Z">
                    <w:rPr>
                      <w:rFonts w:ascii="Calibri" w:eastAsia="Times New Roman" w:hAnsi="Calibri" w:cs="Calibri"/>
                      <w:color w:val="000000"/>
                      <w:kern w:val="0"/>
                      <w14:ligatures w14:val="none"/>
                    </w:rPr>
                  </w:rPrChange>
                </w:rPr>
                <w:t>ầ</w:t>
              </w:r>
              <w:r w:rsidRPr="00CA691D">
                <w:rPr>
                  <w:rFonts w:ascii="Times New Roman" w:eastAsia="Times New Roman" w:hAnsi="Times New Roman" w:cs="Times New Roman"/>
                  <w:color w:val="000000"/>
                  <w:kern w:val="0"/>
                  <w:sz w:val="24"/>
                  <w:szCs w:val="24"/>
                  <w14:ligatures w14:val="none"/>
                  <w:rPrChange w:id="7154" w:author="Administrator" w:date="2025-10-28T17:49:00Z" w16du:dateUtc="2025-10-28T10:49:00Z">
                    <w:rPr>
                      <w:rFonts w:ascii="TimesNewRomanPSMT" w:eastAsia="Times New Roman" w:hAnsi="TimesNewRomanPSMT" w:cs="Times New Roman"/>
                      <w:color w:val="000000"/>
                      <w:kern w:val="0"/>
                      <w14:ligatures w14:val="none"/>
                    </w:rPr>
                  </w:rPrChange>
                </w:rPr>
                <w:t>n h</w:t>
              </w:r>
              <w:r w:rsidRPr="00CA691D">
                <w:rPr>
                  <w:rFonts w:ascii="Times New Roman" w:eastAsia="Times New Roman" w:hAnsi="Times New Roman" w:cs="Times New Roman"/>
                  <w:color w:val="000000"/>
                  <w:kern w:val="0"/>
                  <w:sz w:val="24"/>
                  <w:szCs w:val="24"/>
                  <w14:ligatures w14:val="none"/>
                  <w:rPrChange w:id="7155"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7156"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7157"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7158"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7159" w:author="Administrator" w:date="2025-10-28T17:49:00Z" w16du:dateUtc="2025-10-28T10:49:00Z">
                    <w:rPr>
                      <w:rFonts w:ascii="Calibri" w:eastAsia="Times New Roman" w:hAnsi="Calibri" w:cs="Calibri"/>
                      <w:color w:val="000000"/>
                      <w:kern w:val="0"/>
                      <w14:ligatures w14:val="none"/>
                    </w:rPr>
                  </w:rPrChange>
                </w:rPr>
                <w:t>ủ</w:t>
              </w:r>
            </w:ins>
            <w:ins w:id="7160"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161"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162" w:author="Administrator" w:date="2025-10-28T17:49:00Z" w16du:dateUtc="2025-10-28T10:49:00Z">
                    <w:rPr>
                      <w:rFonts w:ascii="TimesNewRomanPSMT" w:eastAsia="Times New Roman" w:hAnsi="TimesNewRomanPSMT" w:cs="Times New Roman"/>
                      <w:color w:val="000000"/>
                      <w:kern w:val="0"/>
                      <w14:ligatures w14:val="none"/>
                    </w:rPr>
                  </w:rPrChange>
                </w:rPr>
                <w:t>t</w:t>
              </w:r>
              <w:r w:rsidRPr="00CA691D">
                <w:rPr>
                  <w:rFonts w:ascii="Times New Roman" w:eastAsia="Times New Roman" w:hAnsi="Times New Roman" w:cs="Times New Roman"/>
                  <w:color w:val="000000"/>
                  <w:kern w:val="0"/>
                  <w:sz w:val="24"/>
                  <w:szCs w:val="24"/>
                  <w14:ligatures w14:val="none"/>
                  <w:rPrChange w:id="7163" w:author="Administrator" w:date="2025-10-28T17:49:00Z" w16du:dateUtc="2025-10-28T10:49:00Z">
                    <w:rPr>
                      <w:rFonts w:ascii="Calibri" w:eastAsia="Times New Roman" w:hAnsi="Calibri" w:cs="Calibri"/>
                      <w:color w:val="000000"/>
                      <w:kern w:val="0"/>
                      <w14:ligatures w14:val="none"/>
                    </w:rPr>
                  </w:rPrChange>
                </w:rPr>
                <w:t>ụ</w:t>
              </w:r>
              <w:r w:rsidRPr="00CA691D">
                <w:rPr>
                  <w:rFonts w:ascii="Times New Roman" w:eastAsia="Times New Roman" w:hAnsi="Times New Roman" w:cs="Times New Roman"/>
                  <w:color w:val="000000"/>
                  <w:kern w:val="0"/>
                  <w:sz w:val="24"/>
                  <w:szCs w:val="24"/>
                  <w14:ligatures w14:val="none"/>
                  <w:rPrChange w:id="7164" w:author="Administrator" w:date="2025-10-28T17:49:00Z" w16du:dateUtc="2025-10-28T10:49:00Z">
                    <w:rPr>
                      <w:rFonts w:ascii="TimesNewRomanPSMT" w:eastAsia="Times New Roman" w:hAnsi="TimesNewRomanPSMT" w:cs="Times New Roman"/>
                      <w:color w:val="000000"/>
                      <w:kern w:val="0"/>
                      <w14:ligatures w14:val="none"/>
                    </w:rPr>
                  </w:rPrChange>
                </w:rPr>
                <w:t>c cho ph</w:t>
              </w:r>
              <w:r w:rsidRPr="00CA691D">
                <w:rPr>
                  <w:rFonts w:ascii="Times New Roman" w:eastAsia="Times New Roman" w:hAnsi="Times New Roman" w:cs="Times New Roman"/>
                  <w:color w:val="000000"/>
                  <w:kern w:val="0"/>
                  <w:sz w:val="24"/>
                  <w:szCs w:val="24"/>
                  <w14:ligatures w14:val="none"/>
                  <w:rPrChange w:id="7165"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7166"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7167"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7168"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716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170" w:author="Administrator" w:date="2025-10-28T17:49:00Z" w16du:dateUtc="2025-10-28T10:49:00Z">
                    <w:rPr>
                      <w:rFonts w:ascii="TimesNewRomanPSMT" w:eastAsia="Times New Roman" w:hAnsi="TimesNewRomanPSMT" w:cs="Times New Roman"/>
                      <w:color w:val="000000"/>
                      <w:kern w:val="0"/>
                      <w14:ligatures w14:val="none"/>
                    </w:rPr>
                  </w:rPrChange>
                </w:rPr>
                <w:t>y phi c</w:t>
              </w:r>
              <w:r w:rsidRPr="00CA691D">
                <w:rPr>
                  <w:rFonts w:ascii="Times New Roman" w:eastAsia="Times New Roman" w:hAnsi="Times New Roman" w:cs="Times New Roman"/>
                  <w:color w:val="000000"/>
                  <w:kern w:val="0"/>
                  <w:sz w:val="24"/>
                  <w:szCs w:val="24"/>
                  <w14:ligatures w14:val="none"/>
                  <w:rPrChange w:id="7171"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7172" w:author="Administrator" w:date="2025-10-28T17:49:00Z" w16du:dateUtc="2025-10-28T10:49:00Z">
                    <w:rPr>
                      <w:rFonts w:ascii="TimesNewRomanPSMT" w:eastAsia="Times New Roman" w:hAnsi="TimesNewRomanPSMT" w:cs="Times New Roman"/>
                      <w:color w:val="000000"/>
                      <w:kern w:val="0"/>
                      <w14:ligatures w14:val="none"/>
                    </w:rPr>
                  </w:rPrChange>
                </w:rPr>
                <w:t>, t</w:t>
              </w:r>
              <w:r w:rsidRPr="00CA691D">
                <w:rPr>
                  <w:rFonts w:ascii="Times New Roman" w:eastAsia="Times New Roman" w:hAnsi="Times New Roman" w:cs="Times New Roman"/>
                  <w:color w:val="000000"/>
                  <w:kern w:val="0"/>
                  <w:sz w:val="24"/>
                  <w:szCs w:val="24"/>
                  <w14:ligatures w14:val="none"/>
                  <w:rPrChange w:id="717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174" w:author="Administrator" w:date="2025-10-28T17:49:00Z" w16du:dateUtc="2025-10-28T10:49:00Z">
                    <w:rPr>
                      <w:rFonts w:ascii="TimesNewRomanPSMT" w:eastAsia="Times New Roman" w:hAnsi="TimesNewRomanPSMT" w:cs="Times New Roman"/>
                      <w:color w:val="000000"/>
                      <w:kern w:val="0"/>
                      <w14:ligatures w14:val="none"/>
                    </w:rPr>
                  </w:rPrChange>
                </w:rPr>
                <w:t>u bi</w:t>
              </w:r>
              <w:r w:rsidRPr="00CA691D">
                <w:rPr>
                  <w:rFonts w:ascii="Times New Roman" w:eastAsia="Times New Roman" w:hAnsi="Times New Roman" w:cs="Times New Roman"/>
                  <w:color w:val="000000"/>
                  <w:kern w:val="0"/>
                  <w:sz w:val="24"/>
                  <w:szCs w:val="24"/>
                  <w14:ligatures w14:val="none"/>
                  <w:rPrChange w:id="7175"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7176" w:author="Administrator" w:date="2025-10-28T17:49:00Z" w16du:dateUtc="2025-10-28T10:49:00Z">
                    <w:rPr>
                      <w:rFonts w:ascii="TimesNewRomanPSMT" w:eastAsia="Times New Roman" w:hAnsi="TimesNewRomanPSMT" w:cs="Times New Roman"/>
                      <w:color w:val="000000"/>
                      <w:kern w:val="0"/>
                      <w14:ligatures w14:val="none"/>
                    </w:rPr>
                  </w:rPrChange>
                </w:rPr>
                <w:t>n, ph</w:t>
              </w:r>
              <w:r w:rsidRPr="00CA691D">
                <w:rPr>
                  <w:rFonts w:ascii="Times New Roman" w:eastAsia="Times New Roman" w:hAnsi="Times New Roman" w:cs="Times New Roman"/>
                  <w:color w:val="000000"/>
                  <w:kern w:val="0"/>
                  <w:sz w:val="24"/>
                  <w:szCs w:val="24"/>
                  <w14:ligatures w14:val="none"/>
                  <w:rPrChange w:id="7177" w:author="Administrator" w:date="2025-10-28T17:49:00Z" w16du:dateUtc="2025-10-28T10:49:00Z">
                    <w:rPr>
                      <w:rFonts w:ascii="Calibri" w:eastAsia="Times New Roman" w:hAnsi="Calibri" w:cs="Calibri"/>
                      <w:color w:val="000000"/>
                      <w:kern w:val="0"/>
                      <w14:ligatures w14:val="none"/>
                    </w:rPr>
                  </w:rPrChange>
                </w:rPr>
                <w:t>ươ</w:t>
              </w:r>
              <w:r w:rsidRPr="00CA691D">
                <w:rPr>
                  <w:rFonts w:ascii="Times New Roman" w:eastAsia="Times New Roman" w:hAnsi="Times New Roman" w:cs="Times New Roman"/>
                  <w:color w:val="000000"/>
                  <w:kern w:val="0"/>
                  <w:sz w:val="24"/>
                  <w:szCs w:val="24"/>
                  <w14:ligatures w14:val="none"/>
                  <w:rPrChange w:id="7178" w:author="Administrator" w:date="2025-10-28T17:49:00Z" w16du:dateUtc="2025-10-28T10:49:00Z">
                    <w:rPr>
                      <w:rFonts w:ascii="TimesNewRomanPSMT" w:eastAsia="Times New Roman" w:hAnsi="TimesNewRomanPSMT" w:cs="Times New Roman"/>
                      <w:color w:val="000000"/>
                      <w:kern w:val="0"/>
                      <w14:ligatures w14:val="none"/>
                    </w:rPr>
                  </w:rPrChange>
                </w:rPr>
                <w:t>ng ti</w:t>
              </w:r>
              <w:r w:rsidRPr="00CA691D">
                <w:rPr>
                  <w:rFonts w:ascii="Times New Roman" w:eastAsia="Times New Roman" w:hAnsi="Times New Roman" w:cs="Times New Roman"/>
                  <w:color w:val="000000"/>
                  <w:kern w:val="0"/>
                  <w:sz w:val="24"/>
                  <w:szCs w:val="24"/>
                  <w14:ligatures w14:val="none"/>
                  <w:rPrChange w:id="7179"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7180"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7181"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182" w:author="Administrator" w:date="2025-10-28T17:49:00Z" w16du:dateUtc="2025-10-28T10:49:00Z">
                    <w:rPr>
                      <w:rFonts w:ascii="TimesNewRomanPSMT" w:eastAsia="Times New Roman" w:hAnsi="TimesNewRomanPSMT" w:cs="Times New Roman"/>
                      <w:color w:val="000000"/>
                      <w:kern w:val="0"/>
                      <w14:ligatures w14:val="none"/>
                    </w:rPr>
                  </w:rPrChange>
                </w:rPr>
                <w:t>y n</w:t>
              </w:r>
              <w:r w:rsidRPr="00CA691D">
                <w:rPr>
                  <w:rFonts w:ascii="Times New Roman" w:eastAsia="Times New Roman" w:hAnsi="Times New Roman" w:cs="Times New Roman"/>
                  <w:color w:val="000000"/>
                  <w:kern w:val="0"/>
                  <w:sz w:val="24"/>
                  <w:szCs w:val="24"/>
                  <w14:ligatures w14:val="none"/>
                  <w:rPrChange w:id="7183"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7184" w:author="Administrator" w:date="2025-10-28T17:49:00Z" w16du:dateUtc="2025-10-28T10:49:00Z">
                    <w:rPr>
                      <w:rFonts w:ascii="TimesNewRomanPSMT" w:eastAsia="Times New Roman" w:hAnsi="TimesNewRomanPSMT" w:cs="Times New Roman"/>
                      <w:color w:val="000000"/>
                      <w:kern w:val="0"/>
                      <w14:ligatures w14:val="none"/>
                    </w:rPr>
                  </w:rPrChange>
                </w:rPr>
                <w:t>c ngo</w:t>
              </w:r>
              <w:r w:rsidRPr="00CA691D">
                <w:rPr>
                  <w:rFonts w:ascii="Times New Roman" w:eastAsia="Times New Roman" w:hAnsi="Times New Roman" w:cs="Times New Roman"/>
                  <w:color w:val="000000"/>
                  <w:kern w:val="0"/>
                  <w:sz w:val="24"/>
                  <w:szCs w:val="24"/>
                  <w14:ligatures w14:val="none"/>
                  <w:rPrChange w:id="7185"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186"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7187"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188" w:author="Administrator" w:date="2025-10-28T17:49:00Z" w16du:dateUtc="2025-10-28T10:49:00Z">
                    <w:rPr>
                      <w:rFonts w:ascii="TimesNewRomanPSMT" w:eastAsia="Times New Roman" w:hAnsi="TimesNewRomanPSMT" w:cs="Times New Roman"/>
                      <w:color w:val="000000"/>
                      <w:kern w:val="0"/>
                      <w14:ligatures w14:val="none"/>
                    </w:rPr>
                  </w:rPrChange>
                </w:rPr>
                <w:t>o, r</w:t>
              </w:r>
              <w:r w:rsidRPr="00CA691D">
                <w:rPr>
                  <w:rFonts w:ascii="Times New Roman" w:eastAsia="Times New Roman" w:hAnsi="Times New Roman" w:cs="Times New Roman"/>
                  <w:color w:val="000000"/>
                  <w:kern w:val="0"/>
                  <w:sz w:val="24"/>
                  <w:szCs w:val="24"/>
                  <w14:ligatures w14:val="none"/>
                  <w:rPrChange w:id="7189" w:author="Administrator" w:date="2025-10-28T17:49:00Z" w16du:dateUtc="2025-10-28T10:49:00Z">
                    <w:rPr>
                      <w:rFonts w:ascii="Calibri" w:eastAsia="Times New Roman" w:hAnsi="Calibri" w:cs="Calibri"/>
                      <w:color w:val="000000"/>
                      <w:kern w:val="0"/>
                      <w14:ligatures w14:val="none"/>
                    </w:rPr>
                  </w:rPrChange>
                </w:rPr>
                <w:t>ờ</w:t>
              </w:r>
              <w:r w:rsidRPr="00CA691D">
                <w:rPr>
                  <w:rFonts w:ascii="Times New Roman" w:eastAsia="Times New Roman" w:hAnsi="Times New Roman" w:cs="Times New Roman"/>
                  <w:color w:val="000000"/>
                  <w:kern w:val="0"/>
                  <w:sz w:val="24"/>
                  <w:szCs w:val="24"/>
                  <w14:ligatures w14:val="none"/>
                  <w:rPrChange w:id="7190" w:author="Administrator" w:date="2025-10-28T17:49:00Z" w16du:dateUtc="2025-10-28T10:49:00Z">
                    <w:rPr>
                      <w:rFonts w:ascii="TimesNewRomanPSMT" w:eastAsia="Times New Roman" w:hAnsi="TimesNewRomanPSMT" w:cs="Times New Roman"/>
                      <w:color w:val="000000"/>
                      <w:kern w:val="0"/>
                      <w14:ligatures w14:val="none"/>
                    </w:rPr>
                  </w:rPrChange>
                </w:rPr>
                <w:t>i</w:t>
              </w:r>
            </w:ins>
            <w:ins w:id="7191"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192"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193"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719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195" w:author="Administrator" w:date="2025-10-28T17:49:00Z" w16du:dateUtc="2025-10-28T10:49:00Z">
                    <w:rPr>
                      <w:rFonts w:ascii="TimesNewRomanPSMT" w:eastAsia="Times New Roman" w:hAnsi="TimesNewRomanPSMT" w:cs="Times New Roman"/>
                      <w:color w:val="000000"/>
                      <w:kern w:val="0"/>
                      <w14:ligatures w14:val="none"/>
                    </w:rPr>
                  </w:rPrChange>
                </w:rPr>
                <w:t>ng, b</w:t>
              </w:r>
              <w:r w:rsidRPr="00CA691D">
                <w:rPr>
                  <w:rFonts w:ascii="Times New Roman" w:eastAsia="Times New Roman" w:hAnsi="Times New Roman" w:cs="Times New Roman"/>
                  <w:color w:val="000000"/>
                  <w:kern w:val="0"/>
                  <w:sz w:val="24"/>
                  <w:szCs w:val="24"/>
                  <w14:ligatures w14:val="none"/>
                  <w:rPrChange w:id="7196"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7197" w:author="Administrator" w:date="2025-10-28T17:49:00Z" w16du:dateUtc="2025-10-28T10:49:00Z">
                    <w:rPr>
                      <w:rFonts w:ascii="TimesNewRomanPSMT" w:eastAsia="Times New Roman" w:hAnsi="TimesNewRomanPSMT" w:cs="Times New Roman"/>
                      <w:color w:val="000000"/>
                      <w:kern w:val="0"/>
                      <w14:ligatures w14:val="none"/>
                    </w:rPr>
                  </w:rPrChange>
                </w:rPr>
                <w:t>n thu</w:t>
              </w:r>
              <w:r w:rsidRPr="00CA691D">
                <w:rPr>
                  <w:rFonts w:ascii="Times New Roman" w:eastAsia="Times New Roman" w:hAnsi="Times New Roman" w:cs="Times New Roman"/>
                  <w:color w:val="000000"/>
                  <w:kern w:val="0"/>
                  <w:sz w:val="24"/>
                  <w:szCs w:val="24"/>
                  <w14:ligatures w14:val="none"/>
                  <w:rPrChange w:id="7198" w:author="Administrator" w:date="2025-10-28T17:49:00Z" w16du:dateUtc="2025-10-28T10:49:00Z">
                    <w:rPr>
                      <w:rFonts w:ascii="Calibri" w:eastAsia="Times New Roman" w:hAnsi="Calibri" w:cs="Calibri"/>
                      <w:color w:val="000000"/>
                      <w:kern w:val="0"/>
                      <w14:ligatures w14:val="none"/>
                    </w:rPr>
                  </w:rPrChange>
                </w:rPr>
                <w:t>ỷ</w:t>
              </w:r>
              <w:r w:rsidRPr="00CA691D">
                <w:rPr>
                  <w:rFonts w:ascii="Times New Roman" w:eastAsia="Times New Roman" w:hAnsi="Times New Roman" w:cs="Times New Roman"/>
                  <w:color w:val="000000"/>
                  <w:kern w:val="0"/>
                  <w:sz w:val="24"/>
                  <w:szCs w:val="24"/>
                  <w14:ligatures w14:val="none"/>
                  <w:rPrChange w:id="7199"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7200"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7201" w:author="Administrator" w:date="2025-10-28T17:49:00Z" w16du:dateUtc="2025-10-28T10:49:00Z">
                    <w:rPr>
                      <w:rFonts w:ascii="TimesNewRomanPSMT" w:eastAsia="Times New Roman" w:hAnsi="TimesNewRomanPSMT" w:cs="Times New Roman"/>
                      <w:color w:val="000000"/>
                      <w:kern w:val="0"/>
                      <w14:ligatures w14:val="none"/>
                    </w:rPr>
                  </w:rPrChange>
                </w:rPr>
                <w:t xml:space="preserve">i </w:t>
              </w:r>
              <w:r w:rsidRPr="00CA691D">
                <w:rPr>
                  <w:rFonts w:ascii="Times New Roman" w:eastAsia="Times New Roman" w:hAnsi="Times New Roman" w:cs="Times New Roman"/>
                  <w:color w:val="000000"/>
                  <w:kern w:val="0"/>
                  <w:sz w:val="24"/>
                  <w:szCs w:val="24"/>
                  <w14:ligatures w14:val="none"/>
                  <w:rPrChange w:id="7202"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7203" w:author="Administrator" w:date="2025-10-28T17:49:00Z" w16du:dateUtc="2025-10-28T10:49:00Z">
                    <w:rPr>
                      <w:rFonts w:ascii="TimesNewRomanPSMT" w:eastAsia="Times New Roman" w:hAnsi="TimesNewRomanPSMT" w:cs="Times New Roman"/>
                      <w:color w:val="000000"/>
                      <w:kern w:val="0"/>
                      <w14:ligatures w14:val="none"/>
                    </w:rPr>
                  </w:rPrChange>
                </w:rPr>
                <w:t xml:space="preserve">a, khu neo </w:t>
              </w:r>
              <w:r w:rsidRPr="00CA691D">
                <w:rPr>
                  <w:rFonts w:ascii="Times New Roman" w:eastAsia="Times New Roman" w:hAnsi="Times New Roman" w:cs="Times New Roman"/>
                  <w:color w:val="000000"/>
                  <w:kern w:val="0"/>
                  <w:sz w:val="24"/>
                  <w:szCs w:val="24"/>
                  <w14:ligatures w14:val="none"/>
                  <w:rPrChange w:id="7204"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7205" w:author="Administrator" w:date="2025-10-28T17:49:00Z" w16du:dateUtc="2025-10-28T10:49:00Z">
                    <w:rPr>
                      <w:rFonts w:ascii="TimesNewRomanPSMT" w:eastAsia="Times New Roman" w:hAnsi="TimesNewRomanPSMT" w:cs="Times New Roman"/>
                      <w:color w:val="000000"/>
                      <w:kern w:val="0"/>
                      <w14:ligatures w14:val="none"/>
                    </w:rPr>
                  </w:rPrChange>
                </w:rPr>
                <w:t xml:space="preserve">u </w:t>
              </w:r>
              <w:r w:rsidRPr="00CA691D">
                <w:rPr>
                  <w:rFonts w:ascii="Times New Roman" w:eastAsia="Times New Roman" w:hAnsi="Times New Roman" w:cs="Times New Roman"/>
                  <w:color w:val="000000"/>
                  <w:kern w:val="0"/>
                  <w:sz w:val="24"/>
                  <w:szCs w:val="24"/>
                  <w14:ligatures w14:val="none"/>
                  <w:rPrChange w:id="7206" w:author="Administrator" w:date="2025-10-28T17:49:00Z" w16du:dateUtc="2025-10-28T10:49:00Z">
                    <w:rPr>
                      <w:rFonts w:ascii="Calibri" w:eastAsia="Times New Roman" w:hAnsi="Calibri" w:cs="Calibri"/>
                      <w:color w:val="000000"/>
                      <w:kern w:val="0"/>
                      <w14:ligatures w14:val="none"/>
                    </w:rPr>
                  </w:rPrChange>
                </w:rPr>
                <w:t>để</w:t>
              </w:r>
              <w:r w:rsidRPr="00CA691D">
                <w:rPr>
                  <w:rFonts w:ascii="Times New Roman" w:eastAsia="Times New Roman" w:hAnsi="Times New Roman" w:cs="Times New Roman"/>
                  <w:color w:val="000000"/>
                  <w:kern w:val="0"/>
                  <w:sz w:val="24"/>
                  <w:szCs w:val="24"/>
                  <w14:ligatures w14:val="none"/>
                  <w:rPrChange w:id="7207" w:author="Administrator" w:date="2025-10-28T17:49:00Z" w16du:dateUtc="2025-10-28T10:49:00Z">
                    <w:rPr>
                      <w:rFonts w:ascii="TimesNewRomanPSMT" w:eastAsia="Times New Roman" w:hAnsi="TimesNewRomanPSMT" w:cs="Times New Roman"/>
                      <w:color w:val="000000"/>
                      <w:kern w:val="0"/>
                      <w14:ligatures w14:val="none"/>
                    </w:rPr>
                  </w:rPrChange>
                </w:rPr>
                <w:t xml:space="preserve"> l</w:t>
              </w:r>
              <w:r w:rsidRPr="00CA691D">
                <w:rPr>
                  <w:rFonts w:ascii="Times New Roman" w:eastAsia="Times New Roman" w:hAnsi="Times New Roman" w:cs="Times New Roman"/>
                  <w:color w:val="000000"/>
                  <w:kern w:val="0"/>
                  <w:sz w:val="24"/>
                  <w:szCs w:val="24"/>
                  <w14:ligatures w14:val="none"/>
                  <w:rPrChange w:id="720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209" w:author="Administrator" w:date="2025-10-28T17:49:00Z" w16du:dateUtc="2025-10-28T10:49:00Z">
                    <w:rPr>
                      <w:rFonts w:ascii="TimesNewRomanPSMT" w:eastAsia="Times New Roman" w:hAnsi="TimesNewRomanPSMT" w:cs="Times New Roman"/>
                      <w:color w:val="000000"/>
                      <w:kern w:val="0"/>
                      <w14:ligatures w14:val="none"/>
                    </w:rPr>
                  </w:rPrChange>
                </w:rPr>
                <w:t>m c</w:t>
              </w:r>
              <w:r w:rsidRPr="00CA691D">
                <w:rPr>
                  <w:rFonts w:ascii="Times New Roman" w:eastAsia="Times New Roman" w:hAnsi="Times New Roman" w:cs="Times New Roman"/>
                  <w:color w:val="000000"/>
                  <w:kern w:val="0"/>
                  <w:sz w:val="24"/>
                  <w:szCs w:val="24"/>
                  <w14:ligatures w14:val="none"/>
                  <w:rPrChange w:id="7210"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7211"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7212" w:author="Administrator" w:date="2025-10-28T17:49:00Z" w16du:dateUtc="2025-10-28T10:49:00Z">
                    <w:rPr>
                      <w:rFonts w:ascii="Calibri" w:eastAsia="Times New Roman" w:hAnsi="Calibri" w:cs="Calibri"/>
                      <w:color w:val="000000"/>
                      <w:kern w:val="0"/>
                      <w14:ligatures w14:val="none"/>
                    </w:rPr>
                  </w:rPrChange>
                </w:rPr>
                <w:t>ở</w:t>
              </w:r>
              <w:r w:rsidRPr="00CA691D">
                <w:rPr>
                  <w:rFonts w:ascii="Times New Roman" w:eastAsia="Times New Roman" w:hAnsi="Times New Roman" w:cs="Times New Roman"/>
                  <w:color w:val="000000"/>
                  <w:kern w:val="0"/>
                  <w:sz w:val="24"/>
                  <w:szCs w:val="24"/>
                  <w14:ligatures w14:val="none"/>
                  <w:rPrChange w:id="7213" w:author="Administrator" w:date="2025-10-28T17:49:00Z" w16du:dateUtc="2025-10-28T10:49:00Z">
                    <w:rPr>
                      <w:rFonts w:ascii="TimesNewRomanPSMT" w:eastAsia="Times New Roman" w:hAnsi="TimesNewRomanPSMT" w:cs="Times New Roman"/>
                      <w:color w:val="000000"/>
                      <w:kern w:val="0"/>
                      <w14:ligatures w14:val="none"/>
                    </w:rPr>
                  </w:rPrChange>
                </w:rPr>
                <w:t xml:space="preserve"> tri</w:t>
              </w:r>
              <w:r w:rsidRPr="00CA691D">
                <w:rPr>
                  <w:rFonts w:ascii="Times New Roman" w:eastAsia="Times New Roman" w:hAnsi="Times New Roman" w:cs="Times New Roman"/>
                  <w:color w:val="000000"/>
                  <w:kern w:val="0"/>
                  <w:sz w:val="24"/>
                  <w:szCs w:val="24"/>
                  <w14:ligatures w14:val="none"/>
                  <w:rPrChange w:id="7214"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7215" w:author="Administrator" w:date="2025-10-28T17:49:00Z" w16du:dateUtc="2025-10-28T10:49:00Z">
                    <w:rPr>
                      <w:rFonts w:ascii="TimesNewRomanPSMT" w:eastAsia="Times New Roman" w:hAnsi="TimesNewRomanPSMT" w:cs="Times New Roman"/>
                      <w:color w:val="000000"/>
                      <w:kern w:val="0"/>
                      <w14:ligatures w14:val="none"/>
                    </w:rPr>
                  </w:rPrChange>
                </w:rPr>
                <w:t>n khai th</w:t>
              </w:r>
              <w:r w:rsidRPr="00CA691D">
                <w:rPr>
                  <w:rFonts w:ascii="Times New Roman" w:eastAsia="Times New Roman" w:hAnsi="Times New Roman" w:cs="Times New Roman"/>
                  <w:color w:val="000000"/>
                  <w:kern w:val="0"/>
                  <w:sz w:val="24"/>
                  <w:szCs w:val="24"/>
                  <w14:ligatures w14:val="none"/>
                  <w:rPrChange w:id="7216"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7217" w:author="Administrator" w:date="2025-10-28T17:49:00Z" w16du:dateUtc="2025-10-28T10:49:00Z">
                    <w:rPr>
                      <w:rFonts w:ascii="TimesNewRomanPSMT" w:eastAsia="Times New Roman" w:hAnsi="TimesNewRomanPSMT" w:cs="Times New Roman"/>
                      <w:color w:val="000000"/>
                      <w:kern w:val="0"/>
                      <w14:ligatures w14:val="none"/>
                    </w:rPr>
                  </w:rPrChange>
                </w:rPr>
                <w:t>c hi</w:t>
              </w:r>
              <w:r w:rsidRPr="00CA691D">
                <w:rPr>
                  <w:rFonts w:ascii="Times New Roman" w:eastAsia="Times New Roman" w:hAnsi="Times New Roman" w:cs="Times New Roman"/>
                  <w:color w:val="000000"/>
                  <w:kern w:val="0"/>
                  <w:sz w:val="24"/>
                  <w:szCs w:val="24"/>
                  <w14:ligatures w14:val="none"/>
                  <w:rPrChange w:id="7218" w:author="Administrator" w:date="2025-10-28T17:49:00Z" w16du:dateUtc="2025-10-28T10:49:00Z">
                    <w:rPr>
                      <w:rFonts w:ascii="Calibri" w:eastAsia="Times New Roman" w:hAnsi="Calibri" w:cs="Calibri"/>
                      <w:color w:val="000000"/>
                      <w:kern w:val="0"/>
                      <w14:ligatures w14:val="none"/>
                    </w:rPr>
                  </w:rPrChange>
                </w:rPr>
                <w:t>ệ</w:t>
              </w:r>
              <w:r w:rsidRPr="00CA691D">
                <w:rPr>
                  <w:rFonts w:ascii="Times New Roman" w:eastAsia="Times New Roman" w:hAnsi="Times New Roman" w:cs="Times New Roman"/>
                  <w:color w:val="000000"/>
                  <w:kern w:val="0"/>
                  <w:sz w:val="24"/>
                  <w:szCs w:val="24"/>
                  <w14:ligatures w14:val="none"/>
                  <w:rPrChange w:id="7219" w:author="Administrator" w:date="2025-10-28T17:49:00Z" w16du:dateUtc="2025-10-28T10:49:00Z">
                    <w:rPr>
                      <w:rFonts w:ascii="TimesNewRomanPSMT" w:eastAsia="Times New Roman" w:hAnsi="TimesNewRomanPSMT" w:cs="Times New Roman"/>
                      <w:color w:val="000000"/>
                      <w:kern w:val="0"/>
                      <w14:ligatures w14:val="none"/>
                    </w:rPr>
                  </w:rPrChange>
                </w:rPr>
                <w:t>n.</w:t>
              </w:r>
            </w:ins>
          </w:p>
          <w:p w14:paraId="3E851268" w14:textId="77777777" w:rsidR="00906222" w:rsidRDefault="00CA691D" w:rsidP="00A3338D">
            <w:pPr>
              <w:pStyle w:val="Vnbnnidung0"/>
              <w:tabs>
                <w:tab w:val="left" w:pos="1996"/>
              </w:tabs>
              <w:spacing w:after="0" w:line="240" w:lineRule="auto"/>
              <w:ind w:firstLine="0"/>
              <w:jc w:val="both"/>
              <w:rPr>
                <w:ins w:id="7220" w:author="Administrator" w:date="2025-10-28T18:03:00Z" w16du:dateUtc="2025-10-28T11:03:00Z"/>
                <w:rFonts w:ascii="Times New Roman" w:eastAsia="Times New Roman" w:hAnsi="Times New Roman" w:cs="Times New Roman"/>
                <w:color w:val="000000"/>
                <w:kern w:val="0"/>
                <w:sz w:val="24"/>
                <w:szCs w:val="24"/>
                <w14:ligatures w14:val="none"/>
              </w:rPr>
            </w:pPr>
            <w:ins w:id="7221" w:author="Administrator" w:date="2025-10-28T17:46:00Z" w16du:dateUtc="2025-10-28T10:46:00Z">
              <w:r w:rsidRPr="00CA691D">
                <w:rPr>
                  <w:rFonts w:ascii="Times New Roman" w:eastAsia="Times New Roman" w:hAnsi="Times New Roman" w:cs="Times New Roman"/>
                  <w:b/>
                  <w:bCs/>
                  <w:color w:val="000000"/>
                  <w:kern w:val="0"/>
                  <w:sz w:val="24"/>
                  <w:szCs w:val="24"/>
                  <w14:ligatures w14:val="none"/>
                  <w:rPrChange w:id="7222"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10. </w:t>
              </w:r>
              <w:r w:rsidRPr="00CA691D">
                <w:rPr>
                  <w:rFonts w:ascii="Times New Roman" w:eastAsia="Times New Roman" w:hAnsi="Times New Roman" w:cs="Times New Roman"/>
                  <w:color w:val="000000"/>
                  <w:kern w:val="0"/>
                  <w:sz w:val="24"/>
                  <w:szCs w:val="24"/>
                  <w14:ligatures w14:val="none"/>
                  <w:rPrChange w:id="7223"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7224"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7225"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7226"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7227"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7228" w:author="Administrator" w:date="2025-10-28T17:49:00Z" w16du:dateUtc="2025-10-28T10:49:00Z">
                    <w:rPr>
                      <w:rFonts w:ascii="TimesNewRomanPSMT" w:eastAsia="Times New Roman" w:hAnsi="TimesNewRomanPSMT" w:cs="Times New Roman"/>
                      <w:color w:val="000000"/>
                      <w:kern w:val="0"/>
                      <w14:ligatures w14:val="none"/>
                    </w:rPr>
                  </w:rPrChange>
                </w:rPr>
                <w:t xml:space="preserve"> sung h</w:t>
              </w:r>
              <w:r w:rsidRPr="00CA691D">
                <w:rPr>
                  <w:rFonts w:ascii="Times New Roman" w:eastAsia="Times New Roman" w:hAnsi="Times New Roman" w:cs="Times New Roman"/>
                  <w:color w:val="000000"/>
                  <w:kern w:val="0"/>
                  <w:sz w:val="24"/>
                  <w:szCs w:val="24"/>
                  <w14:ligatures w14:val="none"/>
                  <w:rPrChange w:id="7229"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7230" w:author="Administrator" w:date="2025-10-28T17:49:00Z" w16du:dateUtc="2025-10-28T10:49:00Z">
                    <w:rPr>
                      <w:rFonts w:ascii="TimesNewRomanPSMT" w:eastAsia="Times New Roman" w:hAnsi="TimesNewRomanPSMT" w:cs="Times New Roman"/>
                      <w:color w:val="000000"/>
                      <w:kern w:val="0"/>
                      <w14:ligatures w14:val="none"/>
                    </w:rPr>
                  </w:rPrChange>
                </w:rPr>
                <w:t>ng d</w:t>
              </w:r>
              <w:r w:rsidRPr="00CA691D">
                <w:rPr>
                  <w:rFonts w:ascii="Times New Roman" w:eastAsia="Times New Roman" w:hAnsi="Times New Roman" w:cs="Times New Roman"/>
                  <w:color w:val="000000"/>
                  <w:kern w:val="0"/>
                  <w:sz w:val="24"/>
                  <w:szCs w:val="24"/>
                  <w14:ligatures w14:val="none"/>
                  <w:rPrChange w:id="7231" w:author="Administrator" w:date="2025-10-28T17:49:00Z" w16du:dateUtc="2025-10-28T10:49:00Z">
                    <w:rPr>
                      <w:rFonts w:ascii="Calibri" w:eastAsia="Times New Roman" w:hAnsi="Calibri" w:cs="Calibri"/>
                      <w:color w:val="000000"/>
                      <w:kern w:val="0"/>
                      <w14:ligatures w14:val="none"/>
                    </w:rPr>
                  </w:rPrChange>
                </w:rPr>
                <w:t>ẫ</w:t>
              </w:r>
              <w:r w:rsidRPr="00CA691D">
                <w:rPr>
                  <w:rFonts w:ascii="Times New Roman" w:eastAsia="Times New Roman" w:hAnsi="Times New Roman" w:cs="Times New Roman"/>
                  <w:color w:val="000000"/>
                  <w:kern w:val="0"/>
                  <w:sz w:val="24"/>
                  <w:szCs w:val="24"/>
                  <w14:ligatures w14:val="none"/>
                  <w:rPrChange w:id="7232" w:author="Administrator" w:date="2025-10-28T17:49:00Z" w16du:dateUtc="2025-10-28T10:49:00Z">
                    <w:rPr>
                      <w:rFonts w:ascii="TimesNewRomanPSMT" w:eastAsia="Times New Roman" w:hAnsi="TimesNewRomanPSMT" w:cs="Times New Roman"/>
                      <w:color w:val="000000"/>
                      <w:kern w:val="0"/>
                      <w14:ligatures w14:val="none"/>
                    </w:rPr>
                  </w:rPrChange>
                </w:rPr>
                <w:t>n x</w:t>
              </w:r>
              <w:r w:rsidRPr="00CA691D">
                <w:rPr>
                  <w:rFonts w:ascii="Times New Roman" w:eastAsia="Times New Roman" w:hAnsi="Times New Roman" w:cs="Times New Roman"/>
                  <w:color w:val="000000"/>
                  <w:kern w:val="0"/>
                  <w:sz w:val="24"/>
                  <w:szCs w:val="24"/>
                  <w14:ligatures w14:val="none"/>
                  <w:rPrChange w:id="7233" w:author="Administrator" w:date="2025-10-28T17:49:00Z" w16du:dateUtc="2025-10-28T10:49:00Z">
                    <w:rPr>
                      <w:rFonts w:ascii="Calibri" w:eastAsia="Times New Roman" w:hAnsi="Calibri" w:cs="Calibri"/>
                      <w:color w:val="000000"/>
                      <w:kern w:val="0"/>
                      <w14:ligatures w14:val="none"/>
                    </w:rPr>
                  </w:rPrChange>
                </w:rPr>
                <w:t>ử</w:t>
              </w:r>
              <w:r w:rsidRPr="00CA691D">
                <w:rPr>
                  <w:rFonts w:ascii="Times New Roman" w:eastAsia="Times New Roman" w:hAnsi="Times New Roman" w:cs="Times New Roman"/>
                  <w:color w:val="000000"/>
                  <w:kern w:val="0"/>
                  <w:sz w:val="24"/>
                  <w:szCs w:val="24"/>
                  <w14:ligatures w14:val="none"/>
                  <w:rPrChange w:id="7234" w:author="Administrator" w:date="2025-10-28T17:49:00Z" w16du:dateUtc="2025-10-28T10:49:00Z">
                    <w:rPr>
                      <w:rFonts w:ascii="TimesNewRomanPSMT" w:eastAsia="Times New Roman" w:hAnsi="TimesNewRomanPSMT" w:cs="Times New Roman"/>
                      <w:color w:val="000000"/>
                      <w:kern w:val="0"/>
                      <w14:ligatures w14:val="none"/>
                    </w:rPr>
                  </w:rPrChange>
                </w:rPr>
                <w:t xml:space="preserve"> l</w:t>
              </w:r>
              <w:r w:rsidRPr="00CA691D">
                <w:rPr>
                  <w:rFonts w:ascii="Times New Roman" w:eastAsia="Times New Roman" w:hAnsi="Times New Roman" w:cs="Times New Roman"/>
                  <w:color w:val="000000"/>
                  <w:kern w:val="0"/>
                  <w:sz w:val="24"/>
                  <w:szCs w:val="24"/>
                  <w14:ligatures w14:val="none"/>
                  <w:rPrChange w:id="7235"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7236" w:author="Administrator" w:date="2025-10-28T17:49:00Z" w16du:dateUtc="2025-10-28T10:49:00Z">
                    <w:rPr>
                      <w:rFonts w:ascii="TimesNewRomanPSMT" w:eastAsia="Times New Roman" w:hAnsi="TimesNewRomanPSMT" w:cs="Times New Roman"/>
                      <w:color w:val="000000"/>
                      <w:kern w:val="0"/>
                      <w14:ligatures w14:val="none"/>
                    </w:rPr>
                  </w:rPrChange>
                </w:rPr>
                <w:t xml:space="preserve"> chuy</w:t>
              </w:r>
              <w:r w:rsidRPr="00CA691D">
                <w:rPr>
                  <w:rFonts w:ascii="Times New Roman" w:eastAsia="Times New Roman" w:hAnsi="Times New Roman" w:cs="Times New Roman"/>
                  <w:color w:val="000000"/>
                  <w:kern w:val="0"/>
                  <w:sz w:val="24"/>
                  <w:szCs w:val="24"/>
                  <w14:ligatures w14:val="none"/>
                  <w:rPrChange w:id="7237"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7238" w:author="Administrator" w:date="2025-10-28T17:49:00Z" w16du:dateUtc="2025-10-28T10:49:00Z">
                    <w:rPr>
                      <w:rFonts w:ascii="TimesNewRomanPSMT" w:eastAsia="Times New Roman" w:hAnsi="TimesNewRomanPSMT" w:cs="Times New Roman"/>
                      <w:color w:val="000000"/>
                      <w:kern w:val="0"/>
                      <w14:ligatures w14:val="none"/>
                    </w:rPr>
                  </w:rPrChange>
                </w:rPr>
                <w:t>n ti</w:t>
              </w:r>
              <w:r w:rsidRPr="00CA691D">
                <w:rPr>
                  <w:rFonts w:ascii="Times New Roman" w:eastAsia="Times New Roman" w:hAnsi="Times New Roman" w:cs="Times New Roman"/>
                  <w:color w:val="000000"/>
                  <w:kern w:val="0"/>
                  <w:sz w:val="24"/>
                  <w:szCs w:val="24"/>
                  <w14:ligatures w14:val="none"/>
                  <w:rPrChange w:id="7239" w:author="Administrator" w:date="2025-10-28T17:49:00Z" w16du:dateUtc="2025-10-28T10:49:00Z">
                    <w:rPr>
                      <w:rFonts w:ascii="Calibri" w:eastAsia="Times New Roman" w:hAnsi="Calibri" w:cs="Calibri"/>
                      <w:color w:val="000000"/>
                      <w:kern w:val="0"/>
                      <w14:ligatures w14:val="none"/>
                    </w:rPr>
                  </w:rPrChange>
                </w:rPr>
                <w:t>ế</w:t>
              </w:r>
              <w:r w:rsidRPr="00CA691D">
                <w:rPr>
                  <w:rFonts w:ascii="Times New Roman" w:eastAsia="Times New Roman" w:hAnsi="Times New Roman" w:cs="Times New Roman"/>
                  <w:color w:val="000000"/>
                  <w:kern w:val="0"/>
                  <w:sz w:val="24"/>
                  <w:szCs w:val="24"/>
                  <w14:ligatures w14:val="none"/>
                  <w:rPrChange w:id="7240" w:author="Administrator" w:date="2025-10-28T17:49:00Z" w16du:dateUtc="2025-10-28T10:49:00Z">
                    <w:rPr>
                      <w:rFonts w:ascii="TimesNewRomanPSMT" w:eastAsia="Times New Roman" w:hAnsi="TimesNewRomanPSMT" w:cs="Times New Roman"/>
                      <w:color w:val="000000"/>
                      <w:kern w:val="0"/>
                      <w14:ligatures w14:val="none"/>
                    </w:rPr>
                  </w:rPrChange>
                </w:rPr>
                <w:t xml:space="preserve">p </w:t>
              </w:r>
              <w:r w:rsidRPr="00CA691D">
                <w:rPr>
                  <w:rFonts w:ascii="Times New Roman" w:eastAsia="Times New Roman" w:hAnsi="Times New Roman" w:cs="Times New Roman"/>
                  <w:color w:val="000000"/>
                  <w:kern w:val="0"/>
                  <w:sz w:val="24"/>
                  <w:szCs w:val="24"/>
                  <w14:ligatures w14:val="none"/>
                  <w:rPrChange w:id="7241"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7242"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7243"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7244" w:author="Administrator" w:date="2025-10-28T17:49:00Z" w16du:dateUtc="2025-10-28T10:49:00Z">
                    <w:rPr>
                      <w:rFonts w:ascii="TimesNewRomanPSMT" w:eastAsia="Times New Roman" w:hAnsi="TimesNewRomanPSMT" w:cs="Times New Roman"/>
                      <w:color w:val="000000"/>
                      <w:kern w:val="0"/>
                      <w14:ligatures w14:val="none"/>
                    </w:rPr>
                  </w:rPrChange>
                </w:rPr>
                <w:t>i Th</w:t>
              </w:r>
              <w:r w:rsidRPr="00CA691D">
                <w:rPr>
                  <w:rFonts w:ascii="Times New Roman" w:eastAsia="Times New Roman" w:hAnsi="Times New Roman" w:cs="Times New Roman"/>
                  <w:color w:val="000000"/>
                  <w:kern w:val="0"/>
                  <w:sz w:val="24"/>
                  <w:szCs w:val="24"/>
                  <w14:ligatures w14:val="none"/>
                  <w:rPrChange w:id="7245"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7246"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7247"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7248" w:author="Administrator" w:date="2025-10-28T17:49:00Z" w16du:dateUtc="2025-10-28T10:49:00Z">
                    <w:rPr>
                      <w:rFonts w:ascii="TimesNewRomanPSMT" w:eastAsia="Times New Roman" w:hAnsi="TimesNewRomanPSMT" w:cs="Times New Roman"/>
                      <w:color w:val="000000"/>
                      <w:kern w:val="0"/>
                      <w14:ligatures w14:val="none"/>
                    </w:rPr>
                  </w:rPrChange>
                </w:rPr>
                <w:t xml:space="preserve"> s</w:t>
              </w:r>
              <w:r w:rsidRPr="00CA691D">
                <w:rPr>
                  <w:rFonts w:ascii="Times New Roman" w:eastAsia="Times New Roman" w:hAnsi="Times New Roman" w:cs="Times New Roman"/>
                  <w:color w:val="000000"/>
                  <w:kern w:val="0"/>
                  <w:sz w:val="24"/>
                  <w:szCs w:val="24"/>
                  <w14:ligatures w14:val="none"/>
                  <w:rPrChange w:id="7249" w:author="Administrator" w:date="2025-10-28T17:49:00Z" w16du:dateUtc="2025-10-28T10:49:00Z">
                    <w:rPr>
                      <w:rFonts w:ascii="Calibri" w:eastAsia="Times New Roman" w:hAnsi="Calibri" w:cs="Calibri"/>
                      <w:color w:val="000000"/>
                      <w:kern w:val="0"/>
                      <w14:ligatures w14:val="none"/>
                    </w:rPr>
                  </w:rPrChange>
                </w:rPr>
                <w:t>ố</w:t>
              </w:r>
            </w:ins>
            <w:ins w:id="7250"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251"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252" w:author="Administrator" w:date="2025-10-28T17:49:00Z" w16du:dateUtc="2025-10-28T10:49:00Z">
                    <w:rPr>
                      <w:rFonts w:ascii="TimesNewRomanPSMT" w:eastAsia="Times New Roman" w:hAnsi="TimesNewRomanPSMT" w:cs="Times New Roman"/>
                      <w:color w:val="000000"/>
                      <w:kern w:val="0"/>
                      <w14:ligatures w14:val="none"/>
                    </w:rPr>
                  </w:rPrChange>
                </w:rPr>
                <w:t>22/2016/TT-BGTVT ng</w:t>
              </w:r>
              <w:r w:rsidRPr="00CA691D">
                <w:rPr>
                  <w:rFonts w:ascii="Times New Roman" w:eastAsia="Times New Roman" w:hAnsi="Times New Roman" w:cs="Times New Roman"/>
                  <w:color w:val="000000"/>
                  <w:kern w:val="0"/>
                  <w:sz w:val="24"/>
                  <w:szCs w:val="24"/>
                  <w14:ligatures w14:val="none"/>
                  <w:rPrChange w:id="7253"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254" w:author="Administrator" w:date="2025-10-28T17:49:00Z" w16du:dateUtc="2025-10-28T10:49:00Z">
                    <w:rPr>
                      <w:rFonts w:ascii="TimesNewRomanPSMT" w:eastAsia="Times New Roman" w:hAnsi="TimesNewRomanPSMT" w:cs="Times New Roman"/>
                      <w:color w:val="000000"/>
                      <w:kern w:val="0"/>
                      <w14:ligatures w14:val="none"/>
                    </w:rPr>
                  </w:rPrChange>
                </w:rPr>
                <w:t>y 01 th</w:t>
              </w:r>
              <w:r w:rsidRPr="00CA691D">
                <w:rPr>
                  <w:rFonts w:ascii="Times New Roman" w:eastAsia="Times New Roman" w:hAnsi="Times New Roman" w:cs="Times New Roman"/>
                  <w:color w:val="000000"/>
                  <w:kern w:val="0"/>
                  <w:sz w:val="24"/>
                  <w:szCs w:val="24"/>
                  <w14:ligatures w14:val="none"/>
                  <w:rPrChange w:id="7255"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7256" w:author="Administrator" w:date="2025-10-28T17:49:00Z" w16du:dateUtc="2025-10-28T10:49:00Z">
                    <w:rPr>
                      <w:rFonts w:ascii="TimesNewRomanPSMT" w:eastAsia="Times New Roman" w:hAnsi="TimesNewRomanPSMT" w:cs="Times New Roman"/>
                      <w:color w:val="000000"/>
                      <w:kern w:val="0"/>
                      <w14:ligatures w14:val="none"/>
                    </w:rPr>
                  </w:rPrChange>
                </w:rPr>
                <w:t>ng 9 n</w:t>
              </w:r>
              <w:r w:rsidRPr="00CA691D">
                <w:rPr>
                  <w:rFonts w:ascii="Times New Roman" w:eastAsia="Times New Roman" w:hAnsi="Times New Roman" w:cs="Times New Roman"/>
                  <w:color w:val="000000"/>
                  <w:kern w:val="0"/>
                  <w:sz w:val="24"/>
                  <w:szCs w:val="24"/>
                  <w14:ligatures w14:val="none"/>
                  <w:rPrChange w:id="7257"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7258" w:author="Administrator" w:date="2025-10-28T17:49:00Z" w16du:dateUtc="2025-10-28T10:49:00Z">
                    <w:rPr>
                      <w:rFonts w:ascii="TimesNewRomanPSMT" w:eastAsia="Times New Roman" w:hAnsi="TimesNewRomanPSMT" w:cs="Times New Roman"/>
                      <w:color w:val="000000"/>
                      <w:kern w:val="0"/>
                      <w14:ligatures w14:val="none"/>
                    </w:rPr>
                  </w:rPrChange>
                </w:rPr>
                <w:t>m 2016 c</w:t>
              </w:r>
              <w:r w:rsidRPr="00CA691D">
                <w:rPr>
                  <w:rFonts w:ascii="Times New Roman" w:eastAsia="Times New Roman" w:hAnsi="Times New Roman" w:cs="Times New Roman"/>
                  <w:color w:val="000000"/>
                  <w:kern w:val="0"/>
                  <w:sz w:val="24"/>
                  <w:szCs w:val="24"/>
                  <w14:ligatures w14:val="none"/>
                  <w:rPrChange w:id="725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260" w:author="Administrator" w:date="2025-10-28T17:49:00Z" w16du:dateUtc="2025-10-28T10:49:00Z">
                    <w:rPr>
                      <w:rFonts w:ascii="TimesNewRomanPSMT" w:eastAsia="Times New Roman" w:hAnsi="TimesNewRomanPSMT" w:cs="Times New Roman"/>
                      <w:color w:val="000000"/>
                      <w:kern w:val="0"/>
                      <w14:ligatures w14:val="none"/>
                    </w:rPr>
                  </w:rPrChange>
                </w:rPr>
                <w:t>a B</w:t>
              </w:r>
              <w:r w:rsidRPr="00CA691D">
                <w:rPr>
                  <w:rFonts w:ascii="Times New Roman" w:eastAsia="Times New Roman" w:hAnsi="Times New Roman" w:cs="Times New Roman"/>
                  <w:color w:val="000000"/>
                  <w:kern w:val="0"/>
                  <w:sz w:val="24"/>
                  <w:szCs w:val="24"/>
                  <w14:ligatures w14:val="none"/>
                  <w:rPrChange w:id="7261"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7262" w:author="Administrator" w:date="2025-10-28T17:49:00Z" w16du:dateUtc="2025-10-28T10:49:00Z">
                    <w:rPr>
                      <w:rFonts w:ascii="TimesNewRomanPSMT" w:eastAsia="Times New Roman" w:hAnsi="TimesNewRomanPSMT" w:cs="Times New Roman"/>
                      <w:color w:val="000000"/>
                      <w:kern w:val="0"/>
                      <w14:ligatures w14:val="none"/>
                    </w:rPr>
                  </w:rPrChange>
                </w:rPr>
                <w:t xml:space="preserve"> Giao th</w:t>
              </w:r>
              <w:r w:rsidRPr="00CA691D">
                <w:rPr>
                  <w:rFonts w:ascii="Times New Roman" w:eastAsia="Times New Roman" w:hAnsi="Times New Roman" w:cs="Times New Roman"/>
                  <w:color w:val="000000"/>
                  <w:kern w:val="0"/>
                  <w:sz w:val="24"/>
                  <w:szCs w:val="24"/>
                  <w14:ligatures w14:val="none"/>
                  <w:rPrChange w:id="7263"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7264" w:author="Administrator" w:date="2025-10-28T17:49:00Z" w16du:dateUtc="2025-10-28T10:49:00Z">
                    <w:rPr>
                      <w:rFonts w:ascii="TimesNewRomanPSMT" w:eastAsia="Times New Roman" w:hAnsi="TimesNewRomanPSMT" w:cs="Times New Roman"/>
                      <w:color w:val="000000"/>
                      <w:kern w:val="0"/>
                      <w14:ligatures w14:val="none"/>
                    </w:rPr>
                  </w:rPrChange>
                </w:rPr>
                <w:t>ng v</w:t>
              </w:r>
              <w:r w:rsidRPr="00CA691D">
                <w:rPr>
                  <w:rFonts w:ascii="Times New Roman" w:eastAsia="Times New Roman" w:hAnsi="Times New Roman" w:cs="Times New Roman"/>
                  <w:color w:val="000000"/>
                  <w:kern w:val="0"/>
                  <w:sz w:val="24"/>
                  <w:szCs w:val="24"/>
                  <w14:ligatures w14:val="none"/>
                  <w:rPrChange w:id="7265" w:author="Administrator" w:date="2025-10-28T17:49:00Z" w16du:dateUtc="2025-10-28T10:49:00Z">
                    <w:rPr>
                      <w:rFonts w:ascii="Calibri" w:eastAsia="Times New Roman" w:hAnsi="Calibri" w:cs="Calibri"/>
                      <w:color w:val="000000"/>
                      <w:kern w:val="0"/>
                      <w14:ligatures w14:val="none"/>
                    </w:rPr>
                  </w:rPrChange>
                </w:rPr>
                <w:t>ậ</w:t>
              </w:r>
              <w:r w:rsidRPr="00CA691D">
                <w:rPr>
                  <w:rFonts w:ascii="Times New Roman" w:eastAsia="Times New Roman" w:hAnsi="Times New Roman" w:cs="Times New Roman"/>
                  <w:color w:val="000000"/>
                  <w:kern w:val="0"/>
                  <w:sz w:val="24"/>
                  <w:szCs w:val="24"/>
                  <w14:ligatures w14:val="none"/>
                  <w:rPrChange w:id="7266" w:author="Administrator" w:date="2025-10-28T17:49:00Z" w16du:dateUtc="2025-10-28T10:49:00Z">
                    <w:rPr>
                      <w:rFonts w:ascii="TimesNewRomanPSMT" w:eastAsia="Times New Roman" w:hAnsi="TimesNewRomanPSMT" w:cs="Times New Roman"/>
                      <w:color w:val="000000"/>
                      <w:kern w:val="0"/>
                      <w14:ligatures w14:val="none"/>
                    </w:rPr>
                  </w:rPrChange>
                </w:rPr>
                <w:t>n t</w:t>
              </w:r>
              <w:r w:rsidRPr="00CA691D">
                <w:rPr>
                  <w:rFonts w:ascii="Times New Roman" w:eastAsia="Times New Roman" w:hAnsi="Times New Roman" w:cs="Times New Roman"/>
                  <w:color w:val="000000"/>
                  <w:kern w:val="0"/>
                  <w:sz w:val="24"/>
                  <w:szCs w:val="24"/>
                  <w14:ligatures w14:val="none"/>
                  <w:rPrChange w:id="7267"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268" w:author="Administrator" w:date="2025-10-28T17:49:00Z" w16du:dateUtc="2025-10-28T10:49:00Z">
                    <w:rPr>
                      <w:rFonts w:ascii="TimesNewRomanPSMT" w:eastAsia="Times New Roman" w:hAnsi="TimesNewRomanPSMT" w:cs="Times New Roman"/>
                      <w:color w:val="000000"/>
                      <w:kern w:val="0"/>
                      <w14:ligatures w14:val="none"/>
                    </w:rPr>
                  </w:rPrChange>
                </w:rPr>
                <w:t>i (nay</w:t>
              </w:r>
            </w:ins>
            <w:ins w:id="7269"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270"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271" w:author="Administrator" w:date="2025-10-28T17:49:00Z" w16du:dateUtc="2025-10-28T10:49:00Z">
                    <w:rPr>
                      <w:rFonts w:ascii="TimesNewRomanPSMT" w:eastAsia="Times New Roman" w:hAnsi="TimesNewRomanPSMT" w:cs="Times New Roman"/>
                      <w:color w:val="000000"/>
                      <w:kern w:val="0"/>
                      <w14:ligatures w14:val="none"/>
                    </w:rPr>
                  </w:rPrChange>
                </w:rPr>
                <w:t>l</w:t>
              </w:r>
              <w:r w:rsidRPr="00CA691D">
                <w:rPr>
                  <w:rFonts w:ascii="Times New Roman" w:eastAsia="Times New Roman" w:hAnsi="Times New Roman" w:cs="Times New Roman"/>
                  <w:color w:val="000000"/>
                  <w:kern w:val="0"/>
                  <w:sz w:val="24"/>
                  <w:szCs w:val="24"/>
                  <w14:ligatures w14:val="none"/>
                  <w:rPrChange w:id="727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273" w:author="Administrator" w:date="2025-10-28T17:49:00Z" w16du:dateUtc="2025-10-28T10:49:00Z">
                    <w:rPr>
                      <w:rFonts w:ascii="TimesNewRomanPSMT" w:eastAsia="Times New Roman" w:hAnsi="TimesNewRomanPSMT" w:cs="Times New Roman"/>
                      <w:color w:val="000000"/>
                      <w:kern w:val="0"/>
                      <w14:ligatures w14:val="none"/>
                    </w:rPr>
                  </w:rPrChange>
                </w:rPr>
                <w:t xml:space="preserve"> B</w:t>
              </w:r>
              <w:r w:rsidRPr="00CA691D">
                <w:rPr>
                  <w:rFonts w:ascii="Times New Roman" w:eastAsia="Times New Roman" w:hAnsi="Times New Roman" w:cs="Times New Roman"/>
                  <w:color w:val="000000"/>
                  <w:kern w:val="0"/>
                  <w:sz w:val="24"/>
                  <w:szCs w:val="24"/>
                  <w14:ligatures w14:val="none"/>
                  <w:rPrChange w:id="7274"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7275" w:author="Administrator" w:date="2025-10-28T17:49:00Z" w16du:dateUtc="2025-10-28T10:49:00Z">
                    <w:rPr>
                      <w:rFonts w:ascii="TimesNewRomanPSMT" w:eastAsia="Times New Roman" w:hAnsi="TimesNewRomanPSMT" w:cs="Times New Roman"/>
                      <w:color w:val="000000"/>
                      <w:kern w:val="0"/>
                      <w14:ligatures w14:val="none"/>
                    </w:rPr>
                  </w:rPrChange>
                </w:rPr>
                <w:t xml:space="preserve"> X</w:t>
              </w:r>
              <w:r w:rsidRPr="00CA691D">
                <w:rPr>
                  <w:rFonts w:ascii="Times New Roman" w:eastAsia="Times New Roman" w:hAnsi="Times New Roman" w:cs="Times New Roman"/>
                  <w:color w:val="000000"/>
                  <w:kern w:val="0"/>
                  <w:sz w:val="24"/>
                  <w:szCs w:val="24"/>
                  <w14:ligatures w14:val="none"/>
                  <w:rPrChange w:id="7276"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7277" w:author="Administrator" w:date="2025-10-28T17:49:00Z" w16du:dateUtc="2025-10-28T10:49:00Z">
                    <w:rPr>
                      <w:rFonts w:ascii="TimesNewRomanPSMT" w:eastAsia="Times New Roman" w:hAnsi="TimesNewRomanPSMT" w:cs="Times New Roman"/>
                      <w:color w:val="000000"/>
                      <w:kern w:val="0"/>
                      <w14:ligatures w14:val="none"/>
                    </w:rPr>
                  </w:rPrChange>
                </w:rPr>
                <w:t>y d</w:t>
              </w:r>
              <w:r w:rsidRPr="00CA691D">
                <w:rPr>
                  <w:rFonts w:ascii="Times New Roman" w:eastAsia="Times New Roman" w:hAnsi="Times New Roman" w:cs="Times New Roman"/>
                  <w:color w:val="000000"/>
                  <w:kern w:val="0"/>
                  <w:sz w:val="24"/>
                  <w:szCs w:val="24"/>
                  <w14:ligatures w14:val="none"/>
                  <w:rPrChange w:id="7278"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7279" w:author="Administrator" w:date="2025-10-28T17:49:00Z" w16du:dateUtc="2025-10-28T10:49:00Z">
                    <w:rPr>
                      <w:rFonts w:ascii="TimesNewRomanPSMT" w:eastAsia="Times New Roman" w:hAnsi="TimesNewRomanPSMT" w:cs="Times New Roman"/>
                      <w:color w:val="000000"/>
                      <w:kern w:val="0"/>
                      <w14:ligatures w14:val="none"/>
                    </w:rPr>
                  </w:rPrChange>
                </w:rPr>
                <w:t xml:space="preserve">ng) quy </w:t>
              </w:r>
              <w:r w:rsidRPr="00CA691D">
                <w:rPr>
                  <w:rFonts w:ascii="Times New Roman" w:eastAsia="Times New Roman" w:hAnsi="Times New Roman" w:cs="Times New Roman"/>
                  <w:color w:val="000000"/>
                  <w:kern w:val="0"/>
                  <w:sz w:val="24"/>
                  <w:szCs w:val="24"/>
                  <w14:ligatures w14:val="none"/>
                  <w:rPrChange w:id="7280"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7281" w:author="Administrator" w:date="2025-10-28T17:49:00Z" w16du:dateUtc="2025-10-28T10:49:00Z">
                    <w:rPr>
                      <w:rFonts w:ascii="TimesNewRomanPSMT" w:eastAsia="Times New Roman" w:hAnsi="TimesNewRomanPSMT" w:cs="Times New Roman"/>
                      <w:color w:val="000000"/>
                      <w:kern w:val="0"/>
                      <w14:ligatures w14:val="none"/>
                    </w:rPr>
                  </w:rPrChange>
                </w:rPr>
                <w:t>nh v</w:t>
              </w:r>
              <w:r w:rsidRPr="00CA691D">
                <w:rPr>
                  <w:rFonts w:ascii="Times New Roman" w:eastAsia="Times New Roman" w:hAnsi="Times New Roman" w:cs="Times New Roman"/>
                  <w:color w:val="000000"/>
                  <w:kern w:val="0"/>
                  <w:sz w:val="24"/>
                  <w:szCs w:val="24"/>
                  <w14:ligatures w14:val="none"/>
                  <w:rPrChange w:id="7282"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7283" w:author="Administrator" w:date="2025-10-28T17:49:00Z" w16du:dateUtc="2025-10-28T10:49:00Z">
                    <w:rPr>
                      <w:rFonts w:ascii="TimesNewRomanPSMT" w:eastAsia="Times New Roman" w:hAnsi="TimesNewRomanPSMT" w:cs="Times New Roman"/>
                      <w:color w:val="000000"/>
                      <w:kern w:val="0"/>
                      <w14:ligatures w14:val="none"/>
                    </w:rPr>
                  </w:rPrChange>
                </w:rPr>
                <w:t xml:space="preserve"> qu</w:t>
              </w:r>
              <w:r w:rsidRPr="00CA691D">
                <w:rPr>
                  <w:rFonts w:ascii="Times New Roman" w:eastAsia="Times New Roman" w:hAnsi="Times New Roman" w:cs="Times New Roman"/>
                  <w:color w:val="000000"/>
                  <w:kern w:val="0"/>
                  <w:sz w:val="24"/>
                  <w:szCs w:val="24"/>
                  <w14:ligatures w14:val="none"/>
                  <w:rPrChange w:id="728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285"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7286"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7287" w:author="Administrator" w:date="2025-10-28T17:49:00Z" w16du:dateUtc="2025-10-28T10:49:00Z">
                    <w:rPr>
                      <w:rFonts w:ascii="TimesNewRomanPSMT" w:eastAsia="Times New Roman" w:hAnsi="TimesNewRomanPSMT" w:cs="Times New Roman"/>
                      <w:color w:val="000000"/>
                      <w:kern w:val="0"/>
                      <w14:ligatures w14:val="none"/>
                    </w:rPr>
                  </w:rPrChange>
                </w:rPr>
                <w:t xml:space="preserve"> ho</w:t>
              </w:r>
              <w:r w:rsidRPr="00CA691D">
                <w:rPr>
                  <w:rFonts w:ascii="Times New Roman" w:eastAsia="Times New Roman" w:hAnsi="Times New Roman" w:cs="Times New Roman"/>
                  <w:color w:val="000000"/>
                  <w:kern w:val="0"/>
                  <w:sz w:val="24"/>
                  <w:szCs w:val="24"/>
                  <w14:ligatures w14:val="none"/>
                  <w:rPrChange w:id="7288"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7289" w:author="Administrator" w:date="2025-10-28T17:49:00Z" w16du:dateUtc="2025-10-28T10:49:00Z">
                    <w:rPr>
                      <w:rFonts w:ascii="TimesNewRomanPSMT" w:eastAsia="Times New Roman" w:hAnsi="TimesNewRomanPSMT" w:cs="Times New Roman"/>
                      <w:color w:val="000000"/>
                      <w:kern w:val="0"/>
                      <w14:ligatures w14:val="none"/>
                    </w:rPr>
                  </w:rPrChange>
                </w:rPr>
                <w:t xml:space="preserve">t </w:t>
              </w:r>
              <w:r w:rsidRPr="00CA691D">
                <w:rPr>
                  <w:rFonts w:ascii="Times New Roman" w:eastAsia="Times New Roman" w:hAnsi="Times New Roman" w:cs="Times New Roman"/>
                  <w:color w:val="000000"/>
                  <w:kern w:val="0"/>
                  <w:sz w:val="24"/>
                  <w:szCs w:val="24"/>
                  <w14:ligatures w14:val="none"/>
                  <w:rPrChange w:id="7290" w:author="Administrator" w:date="2025-10-28T17:49:00Z" w16du:dateUtc="2025-10-28T10:49:00Z">
                    <w:rPr>
                      <w:rFonts w:ascii="Calibri" w:eastAsia="Times New Roman" w:hAnsi="Calibri" w:cs="Calibri"/>
                      <w:color w:val="000000"/>
                      <w:kern w:val="0"/>
                      <w14:ligatures w14:val="none"/>
                    </w:rPr>
                  </w:rPrChange>
                </w:rPr>
                <w:t>độ</w:t>
              </w:r>
              <w:r w:rsidRPr="00CA691D">
                <w:rPr>
                  <w:rFonts w:ascii="Times New Roman" w:eastAsia="Times New Roman" w:hAnsi="Times New Roman" w:cs="Times New Roman"/>
                  <w:color w:val="000000"/>
                  <w:kern w:val="0"/>
                  <w:sz w:val="24"/>
                  <w:szCs w:val="24"/>
                  <w14:ligatures w14:val="none"/>
                  <w:rPrChange w:id="7291" w:author="Administrator" w:date="2025-10-28T17:49:00Z" w16du:dateUtc="2025-10-28T10:49:00Z">
                    <w:rPr>
                      <w:rFonts w:ascii="TimesNewRomanPSMT" w:eastAsia="Times New Roman" w:hAnsi="TimesNewRomanPSMT" w:cs="Times New Roman"/>
                      <w:color w:val="000000"/>
                      <w:kern w:val="0"/>
                      <w14:ligatures w14:val="none"/>
                    </w:rPr>
                  </w:rPrChange>
                </w:rPr>
                <w:t>ng c</w:t>
              </w:r>
              <w:r w:rsidRPr="00CA691D">
                <w:rPr>
                  <w:rFonts w:ascii="Times New Roman" w:eastAsia="Times New Roman" w:hAnsi="Times New Roman" w:cs="Times New Roman"/>
                  <w:color w:val="000000"/>
                  <w:kern w:val="0"/>
                  <w:sz w:val="24"/>
                  <w:szCs w:val="24"/>
                  <w14:ligatures w14:val="none"/>
                  <w:rPrChange w:id="7292"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293" w:author="Administrator" w:date="2025-10-28T17:49:00Z" w16du:dateUtc="2025-10-28T10:49:00Z">
                    <w:rPr>
                      <w:rFonts w:ascii="TimesNewRomanPSMT" w:eastAsia="Times New Roman" w:hAnsi="TimesNewRomanPSMT" w:cs="Times New Roman"/>
                      <w:color w:val="000000"/>
                      <w:kern w:val="0"/>
                      <w14:ligatures w14:val="none"/>
                    </w:rPr>
                  </w:rPrChange>
                </w:rPr>
                <w:t>a th</w:t>
              </w:r>
              <w:r w:rsidRPr="00CA691D">
                <w:rPr>
                  <w:rFonts w:ascii="Times New Roman" w:eastAsia="Times New Roman" w:hAnsi="Times New Roman" w:cs="Times New Roman"/>
                  <w:color w:val="000000"/>
                  <w:kern w:val="0"/>
                  <w:sz w:val="24"/>
                  <w:szCs w:val="24"/>
                  <w14:ligatures w14:val="none"/>
                  <w:rPrChange w:id="7294"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295" w:author="Administrator" w:date="2025-10-28T17:49:00Z" w16du:dateUtc="2025-10-28T10:49:00Z">
                    <w:rPr>
                      <w:rFonts w:ascii="TimesNewRomanPSMT" w:eastAsia="Times New Roman" w:hAnsi="TimesNewRomanPSMT" w:cs="Times New Roman"/>
                      <w:color w:val="000000"/>
                      <w:kern w:val="0"/>
                      <w14:ligatures w14:val="none"/>
                    </w:rPr>
                  </w:rPrChange>
                </w:rPr>
                <w:t>y phi c</w:t>
              </w:r>
              <w:r w:rsidRPr="00CA691D">
                <w:rPr>
                  <w:rFonts w:ascii="Times New Roman" w:eastAsia="Times New Roman" w:hAnsi="Times New Roman" w:cs="Times New Roman"/>
                  <w:color w:val="000000"/>
                  <w:kern w:val="0"/>
                  <w:sz w:val="24"/>
                  <w:szCs w:val="24"/>
                  <w14:ligatures w14:val="none"/>
                  <w:rPrChange w:id="7296"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7297" w:author="Administrator" w:date="2025-10-28T17:49:00Z" w16du:dateUtc="2025-10-28T10:49:00Z">
                    <w:rPr>
                      <w:rFonts w:ascii="TimesNewRomanPSMT" w:eastAsia="Times New Roman" w:hAnsi="TimesNewRomanPSMT" w:cs="Times New Roman"/>
                      <w:color w:val="000000"/>
                      <w:kern w:val="0"/>
                      <w14:ligatures w14:val="none"/>
                    </w:rPr>
                  </w:rPrChange>
                </w:rPr>
                <w:t>, s</w:t>
              </w:r>
              <w:r w:rsidRPr="00CA691D">
                <w:rPr>
                  <w:rFonts w:ascii="Times New Roman" w:eastAsia="Times New Roman" w:hAnsi="Times New Roman" w:cs="Times New Roman"/>
                  <w:color w:val="000000"/>
                  <w:kern w:val="0"/>
                  <w:sz w:val="24"/>
                  <w:szCs w:val="24"/>
                  <w14:ligatures w14:val="none"/>
                  <w:rPrChange w:id="7298"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7299" w:author="Administrator" w:date="2025-10-28T17:49:00Z" w16du:dateUtc="2025-10-28T10:49:00Z">
                    <w:rPr>
                      <w:rFonts w:ascii="TimesNewRomanPSMT" w:eastAsia="Times New Roman" w:hAnsi="TimesNewRomanPSMT" w:cs="Times New Roman"/>
                      <w:color w:val="000000"/>
                      <w:kern w:val="0"/>
                      <w14:ligatures w14:val="none"/>
                    </w:rPr>
                  </w:rPrChange>
                </w:rPr>
                <w:t>n bay chuy</w:t>
              </w:r>
              <w:r w:rsidRPr="00CA691D">
                <w:rPr>
                  <w:rFonts w:ascii="Times New Roman" w:eastAsia="Times New Roman" w:hAnsi="Times New Roman" w:cs="Times New Roman"/>
                  <w:color w:val="000000"/>
                  <w:kern w:val="0"/>
                  <w:sz w:val="24"/>
                  <w:szCs w:val="24"/>
                  <w14:ligatures w14:val="none"/>
                  <w:rPrChange w:id="7300"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7301" w:author="Administrator" w:date="2025-10-28T17:49:00Z" w16du:dateUtc="2025-10-28T10:49:00Z">
                    <w:rPr>
                      <w:rFonts w:ascii="TimesNewRomanPSMT" w:eastAsia="Times New Roman" w:hAnsi="TimesNewRomanPSMT" w:cs="Times New Roman"/>
                      <w:color w:val="000000"/>
                      <w:kern w:val="0"/>
                      <w14:ligatures w14:val="none"/>
                    </w:rPr>
                  </w:rPrChange>
                </w:rPr>
                <w:t>n</w:t>
              </w:r>
            </w:ins>
            <w:ins w:id="7302"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303"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304" w:author="Administrator" w:date="2025-10-28T17:49:00Z" w16du:dateUtc="2025-10-28T10:49:00Z">
                    <w:rPr>
                      <w:rFonts w:ascii="TimesNewRomanPSMT" w:eastAsia="Times New Roman" w:hAnsi="TimesNewRomanPSMT" w:cs="Times New Roman"/>
                      <w:color w:val="000000"/>
                      <w:kern w:val="0"/>
                      <w14:ligatures w14:val="none"/>
                    </w:rPr>
                  </w:rPrChange>
                </w:rPr>
                <w:t>d</w:t>
              </w:r>
              <w:r w:rsidRPr="00CA691D">
                <w:rPr>
                  <w:rFonts w:ascii="Times New Roman" w:eastAsia="Times New Roman" w:hAnsi="Times New Roman" w:cs="Times New Roman" w:hint="eastAsia"/>
                  <w:color w:val="000000"/>
                  <w:kern w:val="0"/>
                  <w:sz w:val="24"/>
                  <w:szCs w:val="24"/>
                  <w14:ligatures w14:val="none"/>
                  <w:rPrChange w:id="7305" w:author="Administrator" w:date="2025-10-28T17:49:00Z" w16du:dateUtc="2025-10-28T10:49:00Z">
                    <w:rPr>
                      <w:rFonts w:ascii="TimesNewRomanPSMT" w:eastAsia="Times New Roman" w:hAnsi="TimesNewRomanPSMT" w:cs="Times New Roman" w:hint="eastAsia"/>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7306" w:author="Administrator" w:date="2025-10-28T17:49:00Z" w16du:dateUtc="2025-10-28T10:49:00Z">
                    <w:rPr>
                      <w:rFonts w:ascii="TimesNewRomanPSMT" w:eastAsia="Times New Roman" w:hAnsi="TimesNewRomanPSMT" w:cs="Times New Roman"/>
                      <w:color w:val="000000"/>
                      <w:kern w:val="0"/>
                      <w14:ligatures w14:val="none"/>
                    </w:rPr>
                  </w:rPrChange>
                </w:rPr>
                <w:t>ng tr</w:t>
              </w:r>
              <w:r w:rsidRPr="00CA691D">
                <w:rPr>
                  <w:rFonts w:ascii="Times New Roman" w:eastAsia="Times New Roman" w:hAnsi="Times New Roman" w:cs="Times New Roman" w:hint="eastAsia"/>
                  <w:color w:val="000000"/>
                  <w:kern w:val="0"/>
                  <w:sz w:val="24"/>
                  <w:szCs w:val="24"/>
                  <w14:ligatures w14:val="none"/>
                  <w:rPrChange w:id="7307" w:author="Administrator" w:date="2025-10-28T17:49:00Z" w16du:dateUtc="2025-10-28T10:49:00Z">
                    <w:rPr>
                      <w:rFonts w:ascii="TimesNewRomanPSMT" w:eastAsia="Times New Roman" w:hAnsi="TimesNewRomanPSMT" w:cs="Times New Roman" w:hint="eastAsia"/>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7308" w:author="Administrator" w:date="2025-10-28T17:49:00Z" w16du:dateUtc="2025-10-28T10:49:00Z">
                    <w:rPr>
                      <w:rFonts w:ascii="TimesNewRomanPSMT" w:eastAsia="Times New Roman" w:hAnsi="TimesNewRomanPSMT" w:cs="Times New Roman"/>
                      <w:color w:val="000000"/>
                      <w:kern w:val="0"/>
                      <w14:ligatures w14:val="none"/>
                    </w:rPr>
                  </w:rPrChange>
                </w:rPr>
                <w:t>n m</w:t>
              </w:r>
              <w:r w:rsidRPr="00CA691D">
                <w:rPr>
                  <w:rFonts w:ascii="Times New Roman" w:eastAsia="Times New Roman" w:hAnsi="Times New Roman" w:cs="Times New Roman"/>
                  <w:color w:val="000000"/>
                  <w:kern w:val="0"/>
                  <w:sz w:val="24"/>
                  <w:szCs w:val="24"/>
                  <w14:ligatures w14:val="none"/>
                  <w:rPrChange w:id="7309" w:author="Administrator" w:date="2025-10-28T17:49:00Z" w16du:dateUtc="2025-10-28T10:49:00Z">
                    <w:rPr>
                      <w:rFonts w:ascii="Calibri" w:eastAsia="Times New Roman" w:hAnsi="Calibri" w:cs="Calibri"/>
                      <w:color w:val="000000"/>
                      <w:kern w:val="0"/>
                      <w14:ligatures w14:val="none"/>
                    </w:rPr>
                  </w:rPrChange>
                </w:rPr>
                <w:t>ặ</w:t>
              </w:r>
              <w:r w:rsidRPr="00CA691D">
                <w:rPr>
                  <w:rFonts w:ascii="Times New Roman" w:eastAsia="Times New Roman" w:hAnsi="Times New Roman" w:cs="Times New Roman"/>
                  <w:color w:val="000000"/>
                  <w:kern w:val="0"/>
                  <w:sz w:val="24"/>
                  <w:szCs w:val="24"/>
                  <w14:ligatures w14:val="none"/>
                  <w:rPrChange w:id="7310" w:author="Administrator" w:date="2025-10-28T17:49:00Z" w16du:dateUtc="2025-10-28T10:49:00Z">
                    <w:rPr>
                      <w:rFonts w:ascii="TimesNewRomanPSMT" w:eastAsia="Times New Roman" w:hAnsi="TimesNewRomanPSMT" w:cs="Times New Roman"/>
                      <w:color w:val="000000"/>
                      <w:kern w:val="0"/>
                      <w14:ligatures w14:val="none"/>
                    </w:rPr>
                  </w:rPrChange>
                </w:rPr>
                <w:t>t n</w:t>
              </w:r>
              <w:r w:rsidRPr="00CA691D">
                <w:rPr>
                  <w:rFonts w:ascii="Times New Roman" w:eastAsia="Times New Roman" w:hAnsi="Times New Roman" w:cs="Times New Roman"/>
                  <w:color w:val="000000"/>
                  <w:kern w:val="0"/>
                  <w:sz w:val="24"/>
                  <w:szCs w:val="24"/>
                  <w14:ligatures w14:val="none"/>
                  <w:rPrChange w:id="7311"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7312" w:author="Administrator" w:date="2025-10-28T17:49:00Z" w16du:dateUtc="2025-10-28T10:49:00Z">
                    <w:rPr>
                      <w:rFonts w:ascii="TimesNewRomanPSMT" w:eastAsia="Times New Roman" w:hAnsi="TimesNewRomanPSMT" w:cs="Times New Roman"/>
                      <w:color w:val="000000"/>
                      <w:kern w:val="0"/>
                      <w14:ligatures w14:val="none"/>
                    </w:rPr>
                  </w:rPrChange>
                </w:rPr>
                <w:t>c, b</w:t>
              </w:r>
              <w:r w:rsidRPr="00CA691D">
                <w:rPr>
                  <w:rFonts w:ascii="Times New Roman" w:eastAsia="Times New Roman" w:hAnsi="Times New Roman" w:cs="Times New Roman"/>
                  <w:color w:val="000000"/>
                  <w:kern w:val="0"/>
                  <w:sz w:val="24"/>
                  <w:szCs w:val="24"/>
                  <w14:ligatures w14:val="none"/>
                  <w:rPrChange w:id="7313" w:author="Administrator" w:date="2025-10-28T17:49:00Z" w16du:dateUtc="2025-10-28T10:49:00Z">
                    <w:rPr>
                      <w:rFonts w:ascii=".VnTime" w:eastAsia="Times New Roman" w:hAnsi=".VnTime" w:cs=".VnTime"/>
                      <w:color w:val="000000"/>
                      <w:kern w:val="0"/>
                      <w14:ligatures w14:val="none"/>
                    </w:rPr>
                  </w:rPrChange>
                </w:rPr>
                <w:t>ã</w:t>
              </w:r>
              <w:r w:rsidRPr="00CA691D">
                <w:rPr>
                  <w:rFonts w:ascii="Times New Roman" w:eastAsia="Times New Roman" w:hAnsi="Times New Roman" w:cs="Times New Roman"/>
                  <w:color w:val="000000"/>
                  <w:kern w:val="0"/>
                  <w:sz w:val="24"/>
                  <w:szCs w:val="24"/>
                  <w14:ligatures w14:val="none"/>
                  <w:rPrChange w:id="7314" w:author="Administrator" w:date="2025-10-28T17:49:00Z" w16du:dateUtc="2025-10-28T10:49:00Z">
                    <w:rPr>
                      <w:rFonts w:ascii="TimesNewRomanPSMT" w:eastAsia="Times New Roman" w:hAnsi="TimesNewRomanPSMT" w:cs="Times New Roman"/>
                      <w:color w:val="000000"/>
                      <w:kern w:val="0"/>
                      <w14:ligatures w14:val="none"/>
                    </w:rPr>
                  </w:rPrChange>
                </w:rPr>
                <w:t>i c</w:t>
              </w:r>
              <w:r w:rsidRPr="00CA691D">
                <w:rPr>
                  <w:rFonts w:ascii="Times New Roman" w:eastAsia="Times New Roman" w:hAnsi="Times New Roman" w:cs="Times New Roman"/>
                  <w:color w:val="000000"/>
                  <w:kern w:val="0"/>
                  <w:sz w:val="24"/>
                  <w:szCs w:val="24"/>
                  <w14:ligatures w14:val="none"/>
                  <w:rPrChange w:id="7315"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7316" w:author="Administrator" w:date="2025-10-28T17:49:00Z" w16du:dateUtc="2025-10-28T10:49:00Z">
                    <w:rPr>
                      <w:rFonts w:ascii="TimesNewRomanPSMT" w:eastAsia="Times New Roman" w:hAnsi="TimesNewRomanPSMT" w:cs="Times New Roman"/>
                      <w:color w:val="000000"/>
                      <w:kern w:val="0"/>
                      <w14:ligatures w14:val="none"/>
                    </w:rPr>
                  </w:rPrChange>
                </w:rPr>
                <w:t>t, h</w:t>
              </w:r>
              <w:r w:rsidRPr="00CA691D">
                <w:rPr>
                  <w:rFonts w:ascii="Times New Roman" w:eastAsia="Times New Roman" w:hAnsi="Times New Roman" w:cs="Times New Roman"/>
                  <w:color w:val="000000"/>
                  <w:kern w:val="0"/>
                  <w:sz w:val="24"/>
                  <w:szCs w:val="24"/>
                  <w14:ligatures w14:val="none"/>
                  <w:rPrChange w:id="7317"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7318" w:author="Administrator" w:date="2025-10-28T17:49:00Z" w16du:dateUtc="2025-10-28T10:49:00Z">
                    <w:rPr>
                      <w:rFonts w:ascii="TimesNewRomanPSMT" w:eastAsia="Times New Roman" w:hAnsi="TimesNewRomanPSMT" w:cs="Times New Roman"/>
                      <w:color w:val="000000"/>
                      <w:kern w:val="0"/>
                      <w14:ligatures w14:val="none"/>
                    </w:rPr>
                  </w:rPrChange>
                </w:rPr>
                <w:t xml:space="preserve"> c</w:t>
              </w:r>
              <w:r w:rsidRPr="00CA691D">
                <w:rPr>
                  <w:rFonts w:ascii="Times New Roman" w:eastAsia="Times New Roman" w:hAnsi="Times New Roman" w:cs="Times New Roman"/>
                  <w:color w:val="000000"/>
                  <w:kern w:val="0"/>
                  <w:sz w:val="24"/>
                  <w:szCs w:val="24"/>
                  <w14:ligatures w14:val="none"/>
                  <w:rPrChange w:id="7319"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7320" w:author="Administrator" w:date="2025-10-28T17:49:00Z" w16du:dateUtc="2025-10-28T10:49:00Z">
                    <w:rPr>
                      <w:rFonts w:ascii="TimesNewRomanPSMT" w:eastAsia="Times New Roman" w:hAnsi="TimesNewRomanPSMT" w:cs="Times New Roman"/>
                      <w:color w:val="000000"/>
                      <w:kern w:val="0"/>
                      <w14:ligatures w14:val="none"/>
                    </w:rPr>
                  </w:rPrChange>
                </w:rPr>
                <w:t>nh tr</w:t>
              </w:r>
              <w:r w:rsidRPr="00CA691D">
                <w:rPr>
                  <w:rFonts w:ascii="Times New Roman" w:eastAsia="Times New Roman" w:hAnsi="Times New Roman" w:cs="Times New Roman"/>
                  <w:color w:val="000000"/>
                  <w:kern w:val="0"/>
                  <w:sz w:val="24"/>
                  <w:szCs w:val="24"/>
                  <w14:ligatures w14:val="none"/>
                  <w:rPrChange w:id="7321"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7322" w:author="Administrator" w:date="2025-10-28T17:49:00Z" w16du:dateUtc="2025-10-28T10:49:00Z">
                    <w:rPr>
                      <w:rFonts w:ascii="TimesNewRomanPSMT" w:eastAsia="Times New Roman" w:hAnsi="TimesNewRomanPSMT" w:cs="Times New Roman"/>
                      <w:color w:val="000000"/>
                      <w:kern w:val="0"/>
                      <w14:ligatures w14:val="none"/>
                    </w:rPr>
                  </w:rPrChange>
                </w:rPr>
                <w:t>n m</w:t>
              </w:r>
              <w:r w:rsidRPr="00CA691D">
                <w:rPr>
                  <w:rFonts w:ascii="Times New Roman" w:eastAsia="Times New Roman" w:hAnsi="Times New Roman" w:cs="Times New Roman"/>
                  <w:color w:val="000000"/>
                  <w:kern w:val="0"/>
                  <w:sz w:val="24"/>
                  <w:szCs w:val="24"/>
                  <w14:ligatures w14:val="none"/>
                  <w:rPrChange w:id="7323" w:author="Administrator" w:date="2025-10-28T17:49:00Z" w16du:dateUtc="2025-10-28T10:49:00Z">
                    <w:rPr>
                      <w:rFonts w:ascii="Calibri" w:eastAsia="Times New Roman" w:hAnsi="Calibri" w:cs="Calibri"/>
                      <w:color w:val="000000"/>
                      <w:kern w:val="0"/>
                      <w14:ligatures w14:val="none"/>
                    </w:rPr>
                  </w:rPrChange>
                </w:rPr>
                <w:t>ặ</w:t>
              </w:r>
              <w:r w:rsidRPr="00CA691D">
                <w:rPr>
                  <w:rFonts w:ascii="Times New Roman" w:eastAsia="Times New Roman" w:hAnsi="Times New Roman" w:cs="Times New Roman"/>
                  <w:color w:val="000000"/>
                  <w:kern w:val="0"/>
                  <w:sz w:val="24"/>
                  <w:szCs w:val="24"/>
                  <w14:ligatures w14:val="none"/>
                  <w:rPrChange w:id="7324" w:author="Administrator" w:date="2025-10-28T17:49:00Z" w16du:dateUtc="2025-10-28T10:49:00Z">
                    <w:rPr>
                      <w:rFonts w:ascii="TimesNewRomanPSMT" w:eastAsia="Times New Roman" w:hAnsi="TimesNewRomanPSMT" w:cs="Times New Roman"/>
                      <w:color w:val="000000"/>
                      <w:kern w:val="0"/>
                      <w14:ligatures w14:val="none"/>
                    </w:rPr>
                  </w:rPrChange>
                </w:rPr>
                <w:t>t n</w:t>
              </w:r>
              <w:r w:rsidRPr="00CA691D">
                <w:rPr>
                  <w:rFonts w:ascii="Times New Roman" w:eastAsia="Times New Roman" w:hAnsi="Times New Roman" w:cs="Times New Roman"/>
                  <w:color w:val="000000"/>
                  <w:kern w:val="0"/>
                  <w:sz w:val="24"/>
                  <w:szCs w:val="24"/>
                  <w14:ligatures w14:val="none"/>
                  <w:rPrChange w:id="7325"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7326" w:author="Administrator" w:date="2025-10-28T17:49:00Z" w16du:dateUtc="2025-10-28T10:49:00Z">
                    <w:rPr>
                      <w:rFonts w:ascii="TimesNewRomanPSMT" w:eastAsia="Times New Roman" w:hAnsi="TimesNewRomanPSMT" w:cs="Times New Roman"/>
                      <w:color w:val="000000"/>
                      <w:kern w:val="0"/>
                      <w14:ligatures w14:val="none"/>
                    </w:rPr>
                  </w:rPrChange>
                </w:rPr>
                <w:t>c.</w:t>
              </w:r>
            </w:ins>
          </w:p>
          <w:p w14:paraId="1F5A0BF4" w14:textId="77777777" w:rsidR="00906222" w:rsidRDefault="00CA691D" w:rsidP="00906222">
            <w:pPr>
              <w:pStyle w:val="Vnbnnidung0"/>
              <w:tabs>
                <w:tab w:val="left" w:pos="1996"/>
              </w:tabs>
              <w:spacing w:after="0" w:line="240" w:lineRule="auto"/>
              <w:ind w:firstLine="0"/>
              <w:jc w:val="both"/>
              <w:rPr>
                <w:ins w:id="7327" w:author="Administrator" w:date="2025-10-28T18:04:00Z" w16du:dateUtc="2025-10-28T11:04:00Z"/>
                <w:rFonts w:ascii="Times New Roman" w:eastAsia="Times New Roman" w:hAnsi="Times New Roman" w:cs="Times New Roman"/>
                <w:color w:val="000000"/>
                <w:kern w:val="0"/>
                <w:sz w:val="24"/>
                <w:szCs w:val="24"/>
                <w14:ligatures w14:val="none"/>
              </w:rPr>
            </w:pPr>
            <w:ins w:id="7328" w:author="Administrator" w:date="2025-10-28T17:46:00Z" w16du:dateUtc="2025-10-28T10:46:00Z">
              <w:r w:rsidRPr="00CA691D">
                <w:rPr>
                  <w:rFonts w:ascii="Times New Roman" w:eastAsia="Times New Roman" w:hAnsi="Times New Roman" w:cs="Times New Roman"/>
                  <w:b/>
                  <w:bCs/>
                  <w:color w:val="000000"/>
                  <w:kern w:val="0"/>
                  <w:sz w:val="24"/>
                  <w:szCs w:val="24"/>
                  <w14:ligatures w14:val="none"/>
                  <w:rPrChange w:id="7329" w:author="Administrator" w:date="2025-10-28T17:49:00Z" w16du:dateUtc="2025-10-28T10:49:00Z">
                    <w:rPr>
                      <w:rFonts w:ascii="TimesNewRomanPS-BoldMT" w:eastAsia="Times New Roman" w:hAnsi="TimesNewRomanPS-BoldMT" w:cs="Times New Roman"/>
                      <w:b/>
                      <w:bCs/>
                      <w:color w:val="000000"/>
                      <w:kern w:val="0"/>
                      <w14:ligatures w14:val="none"/>
                    </w:rPr>
                  </w:rPrChange>
                </w:rPr>
                <w:lastRenderedPageBreak/>
                <w:t xml:space="preserve">11. </w:t>
              </w:r>
              <w:r w:rsidRPr="00CA691D">
                <w:rPr>
                  <w:rFonts w:ascii="Times New Roman" w:eastAsia="Times New Roman" w:hAnsi="Times New Roman" w:cs="Times New Roman"/>
                  <w:color w:val="000000"/>
                  <w:kern w:val="0"/>
                  <w:sz w:val="24"/>
                  <w:szCs w:val="24"/>
                  <w14:ligatures w14:val="none"/>
                  <w:rPrChange w:id="7330" w:author="Administrator" w:date="2025-10-28T17:49:00Z" w16du:dateUtc="2025-10-28T10:49:00Z">
                    <w:rPr>
                      <w:rFonts w:ascii="TimesNewRomanPSMT" w:eastAsia="Times New Roman" w:hAnsi="TimesNewRomanPSMT" w:cs="Times New Roman"/>
                      <w:color w:val="000000"/>
                      <w:kern w:val="0"/>
                      <w14:ligatures w14:val="none"/>
                    </w:rPr>
                  </w:rPrChange>
                </w:rPr>
                <w:t>Ng</w:t>
              </w:r>
              <w:r w:rsidRPr="00CA691D">
                <w:rPr>
                  <w:rFonts w:ascii="Times New Roman" w:eastAsia="Times New Roman" w:hAnsi="Times New Roman" w:cs="Times New Roman"/>
                  <w:color w:val="000000"/>
                  <w:kern w:val="0"/>
                  <w:sz w:val="24"/>
                  <w:szCs w:val="24"/>
                  <w14:ligatures w14:val="none"/>
                  <w:rPrChange w:id="733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332" w:author="Administrator" w:date="2025-10-28T17:49:00Z" w16du:dateUtc="2025-10-28T10:49:00Z">
                    <w:rPr>
                      <w:rFonts w:ascii="TimesNewRomanPSMT" w:eastAsia="Times New Roman" w:hAnsi="TimesNewRomanPSMT" w:cs="Times New Roman"/>
                      <w:color w:val="000000"/>
                      <w:kern w:val="0"/>
                      <w14:ligatures w14:val="none"/>
                    </w:rPr>
                  </w:rPrChange>
                </w:rPr>
                <w:t>y 10 th</w:t>
              </w:r>
              <w:r w:rsidRPr="00CA691D">
                <w:rPr>
                  <w:rFonts w:ascii="Times New Roman" w:eastAsia="Times New Roman" w:hAnsi="Times New Roman" w:cs="Times New Roman"/>
                  <w:color w:val="000000"/>
                  <w:kern w:val="0"/>
                  <w:sz w:val="24"/>
                  <w:szCs w:val="24"/>
                  <w14:ligatures w14:val="none"/>
                  <w:rPrChange w:id="7333"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7334" w:author="Administrator" w:date="2025-10-28T17:49:00Z" w16du:dateUtc="2025-10-28T10:49:00Z">
                    <w:rPr>
                      <w:rFonts w:ascii="TimesNewRomanPSMT" w:eastAsia="Times New Roman" w:hAnsi="TimesNewRomanPSMT" w:cs="Times New Roman"/>
                      <w:color w:val="000000"/>
                      <w:kern w:val="0"/>
                      <w14:ligatures w14:val="none"/>
                    </w:rPr>
                  </w:rPrChange>
                </w:rPr>
                <w:t>ng 7 n</w:t>
              </w:r>
              <w:r w:rsidRPr="00CA691D">
                <w:rPr>
                  <w:rFonts w:ascii="Times New Roman" w:eastAsia="Times New Roman" w:hAnsi="Times New Roman" w:cs="Times New Roman"/>
                  <w:color w:val="000000"/>
                  <w:kern w:val="0"/>
                  <w:sz w:val="24"/>
                  <w:szCs w:val="24"/>
                  <w14:ligatures w14:val="none"/>
                  <w:rPrChange w:id="7335" w:author="Administrator" w:date="2025-10-28T17:49:00Z" w16du:dateUtc="2025-10-28T10:49:00Z">
                    <w:rPr>
                      <w:rFonts w:ascii="Calibri" w:eastAsia="Times New Roman" w:hAnsi="Calibri" w:cs="Calibri"/>
                      <w:color w:val="000000"/>
                      <w:kern w:val="0"/>
                      <w14:ligatures w14:val="none"/>
                    </w:rPr>
                  </w:rPrChange>
                </w:rPr>
                <w:t>ă</w:t>
              </w:r>
              <w:r w:rsidRPr="00CA691D">
                <w:rPr>
                  <w:rFonts w:ascii="Times New Roman" w:eastAsia="Times New Roman" w:hAnsi="Times New Roman" w:cs="Times New Roman"/>
                  <w:color w:val="000000"/>
                  <w:kern w:val="0"/>
                  <w:sz w:val="24"/>
                  <w:szCs w:val="24"/>
                  <w14:ligatures w14:val="none"/>
                  <w:rPrChange w:id="7336" w:author="Administrator" w:date="2025-10-28T17:49:00Z" w16du:dateUtc="2025-10-28T10:49:00Z">
                    <w:rPr>
                      <w:rFonts w:ascii="TimesNewRomanPSMT" w:eastAsia="Times New Roman" w:hAnsi="TimesNewRomanPSMT" w:cs="Times New Roman"/>
                      <w:color w:val="000000"/>
                      <w:kern w:val="0"/>
                      <w14:ligatures w14:val="none"/>
                    </w:rPr>
                  </w:rPrChange>
                </w:rPr>
                <w:t>m 2024, Ch</w:t>
              </w:r>
              <w:r w:rsidRPr="00CA691D">
                <w:rPr>
                  <w:rFonts w:ascii="Times New Roman" w:eastAsia="Times New Roman" w:hAnsi="Times New Roman" w:cs="Times New Roman"/>
                  <w:color w:val="000000"/>
                  <w:kern w:val="0"/>
                  <w:sz w:val="24"/>
                  <w:szCs w:val="24"/>
                  <w14:ligatures w14:val="none"/>
                  <w:rPrChange w:id="7337"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7338"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7339"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340" w:author="Administrator" w:date="2025-10-28T17:49:00Z" w16du:dateUtc="2025-10-28T10:49:00Z">
                    <w:rPr>
                      <w:rFonts w:ascii="TimesNewRomanPSMT" w:eastAsia="Times New Roman" w:hAnsi="TimesNewRomanPSMT" w:cs="Times New Roman"/>
                      <w:color w:val="000000"/>
                      <w:kern w:val="0"/>
                      <w14:ligatures w14:val="none"/>
                    </w:rPr>
                  </w:rPrChange>
                </w:rPr>
                <w:t xml:space="preserve"> ban h</w:t>
              </w:r>
              <w:r w:rsidRPr="00CA691D">
                <w:rPr>
                  <w:rFonts w:ascii="Times New Roman" w:eastAsia="Times New Roman" w:hAnsi="Times New Roman" w:cs="Times New Roman"/>
                  <w:color w:val="000000"/>
                  <w:kern w:val="0"/>
                  <w:sz w:val="24"/>
                  <w:szCs w:val="24"/>
                  <w14:ligatures w14:val="none"/>
                  <w:rPrChange w:id="734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342" w:author="Administrator" w:date="2025-10-28T17:49:00Z" w16du:dateUtc="2025-10-28T10:49:00Z">
                    <w:rPr>
                      <w:rFonts w:ascii="TimesNewRomanPSMT" w:eastAsia="Times New Roman" w:hAnsi="TimesNewRomanPSMT" w:cs="Times New Roman"/>
                      <w:color w:val="000000"/>
                      <w:kern w:val="0"/>
                      <w14:ligatures w14:val="none"/>
                    </w:rPr>
                  </w:rPrChange>
                </w:rPr>
                <w:t>nh Ngh</w:t>
              </w:r>
              <w:r w:rsidRPr="00CA691D">
                <w:rPr>
                  <w:rFonts w:ascii="Times New Roman" w:eastAsia="Times New Roman" w:hAnsi="Times New Roman" w:cs="Times New Roman"/>
                  <w:color w:val="000000"/>
                  <w:kern w:val="0"/>
                  <w:sz w:val="24"/>
                  <w:szCs w:val="24"/>
                  <w14:ligatures w14:val="none"/>
                  <w:rPrChange w:id="7343" w:author="Administrator" w:date="2025-10-28T17:49:00Z" w16du:dateUtc="2025-10-28T10:49:00Z">
                    <w:rPr>
                      <w:rFonts w:ascii="Calibri" w:eastAsia="Times New Roman" w:hAnsi="Calibri" w:cs="Calibri"/>
                      <w:color w:val="000000"/>
                      <w:kern w:val="0"/>
                      <w14:ligatures w14:val="none"/>
                    </w:rPr>
                  </w:rPrChange>
                </w:rPr>
                <w:t>ị</w:t>
              </w:r>
              <w:r w:rsidRPr="00CA691D">
                <w:rPr>
                  <w:rFonts w:ascii="Times New Roman" w:eastAsia="Times New Roman" w:hAnsi="Times New Roman" w:cs="Times New Roman"/>
                  <w:color w:val="000000"/>
                  <w:kern w:val="0"/>
                  <w:sz w:val="24"/>
                  <w:szCs w:val="24"/>
                  <w14:ligatures w14:val="none"/>
                  <w:rPrChange w:id="7344"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7345"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7346" w:author="Administrator" w:date="2025-10-28T17:49:00Z" w16du:dateUtc="2025-10-28T10:49:00Z">
                    <w:rPr>
                      <w:rFonts w:ascii="TimesNewRomanPSMT" w:eastAsia="Times New Roman" w:hAnsi="TimesNewRomanPSMT" w:cs="Times New Roman"/>
                      <w:color w:val="000000"/>
                      <w:kern w:val="0"/>
                      <w14:ligatures w14:val="none"/>
                    </w:rPr>
                  </w:rPrChange>
                </w:rPr>
                <w:t>nh s</w:t>
              </w:r>
              <w:r w:rsidRPr="00CA691D">
                <w:rPr>
                  <w:rFonts w:ascii="Times New Roman" w:eastAsia="Times New Roman" w:hAnsi="Times New Roman" w:cs="Times New Roman"/>
                  <w:color w:val="000000"/>
                  <w:kern w:val="0"/>
                  <w:sz w:val="24"/>
                  <w:szCs w:val="24"/>
                  <w14:ligatures w14:val="none"/>
                  <w:rPrChange w:id="7347" w:author="Administrator" w:date="2025-10-28T17:49:00Z" w16du:dateUtc="2025-10-28T10:49:00Z">
                    <w:rPr>
                      <w:rFonts w:ascii="Calibri" w:eastAsia="Times New Roman" w:hAnsi="Calibri" w:cs="Calibri"/>
                      <w:color w:val="000000"/>
                      <w:kern w:val="0"/>
                      <w14:ligatures w14:val="none"/>
                    </w:rPr>
                  </w:rPrChange>
                </w:rPr>
                <w:t>ố</w:t>
              </w:r>
            </w:ins>
            <w:ins w:id="7348"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349"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350" w:author="Administrator" w:date="2025-10-28T17:49:00Z" w16du:dateUtc="2025-10-28T10:49:00Z">
                    <w:rPr>
                      <w:rFonts w:ascii="TimesNewRomanPSMT" w:eastAsia="Times New Roman" w:hAnsi="TimesNewRomanPSMT" w:cs="Times New Roman"/>
                      <w:color w:val="000000"/>
                      <w:kern w:val="0"/>
                      <w14:ligatures w14:val="none"/>
                    </w:rPr>
                  </w:rPrChange>
                </w:rPr>
                <w:t>84/2024/N</w:t>
              </w:r>
              <w:r w:rsidRPr="00CA691D">
                <w:rPr>
                  <w:rFonts w:ascii="Times New Roman" w:eastAsia="Times New Roman" w:hAnsi="Times New Roman" w:cs="Times New Roman"/>
                  <w:color w:val="000000"/>
                  <w:kern w:val="0"/>
                  <w:sz w:val="24"/>
                  <w:szCs w:val="24"/>
                  <w14:ligatures w14:val="none"/>
                  <w:rPrChange w:id="7351"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7352" w:author="Administrator" w:date="2025-10-28T17:49:00Z" w16du:dateUtc="2025-10-28T10:49:00Z">
                    <w:rPr>
                      <w:rFonts w:ascii="TimesNewRomanPSMT" w:eastAsia="Times New Roman" w:hAnsi="TimesNewRomanPSMT" w:cs="Times New Roman"/>
                      <w:color w:val="000000"/>
                      <w:kern w:val="0"/>
                      <w14:ligatures w14:val="none"/>
                    </w:rPr>
                  </w:rPrChange>
                </w:rPr>
                <w:t>-CP v</w:t>
              </w:r>
              <w:r w:rsidRPr="00CA691D">
                <w:rPr>
                  <w:rFonts w:ascii="Times New Roman" w:eastAsia="Times New Roman" w:hAnsi="Times New Roman" w:cs="Times New Roman"/>
                  <w:color w:val="000000"/>
                  <w:kern w:val="0"/>
                  <w:sz w:val="24"/>
                  <w:szCs w:val="24"/>
                  <w14:ligatures w14:val="none"/>
                  <w:rPrChange w:id="7353"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7354"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7355"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7356"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7357"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7358" w:author="Administrator" w:date="2025-10-28T17:49:00Z" w16du:dateUtc="2025-10-28T10:49:00Z">
                    <w:rPr>
                      <w:rFonts w:ascii="TimesNewRomanPSMT" w:eastAsia="Times New Roman" w:hAnsi="TimesNewRomanPSMT" w:cs="Times New Roman"/>
                      <w:color w:val="000000"/>
                      <w:kern w:val="0"/>
                      <w14:ligatures w14:val="none"/>
                    </w:rPr>
                  </w:rPrChange>
                </w:rPr>
                <w:t>i</w:t>
              </w:r>
              <w:r w:rsidRPr="00CA691D">
                <w:rPr>
                  <w:rFonts w:ascii="Times New Roman" w:eastAsia="Times New Roman" w:hAnsi="Times New Roman" w:cs="Times New Roman"/>
                  <w:color w:val="000000"/>
                  <w:kern w:val="0"/>
                  <w:sz w:val="24"/>
                  <w:szCs w:val="24"/>
                  <w14:ligatures w14:val="none"/>
                  <w:rPrChange w:id="7359" w:author="Administrator" w:date="2025-10-28T17:49:00Z" w16du:dateUtc="2025-10-28T10:49:00Z">
                    <w:rPr>
                      <w:rFonts w:ascii="Calibri" w:eastAsia="Times New Roman" w:hAnsi="Calibri" w:cs="Calibri"/>
                      <w:color w:val="000000"/>
                      <w:kern w:val="0"/>
                      <w14:ligatures w14:val="none"/>
                    </w:rPr>
                  </w:rPrChange>
                </w:rPr>
                <w:t>ể</w:t>
              </w:r>
              <w:r w:rsidRPr="00CA691D">
                <w:rPr>
                  <w:rFonts w:ascii="Times New Roman" w:eastAsia="Times New Roman" w:hAnsi="Times New Roman" w:cs="Times New Roman"/>
                  <w:color w:val="000000"/>
                  <w:kern w:val="0"/>
                  <w:sz w:val="24"/>
                  <w:szCs w:val="24"/>
                  <w14:ligatures w14:val="none"/>
                  <w:rPrChange w:id="7360" w:author="Administrator" w:date="2025-10-28T17:49:00Z" w16du:dateUtc="2025-10-28T10:49:00Z">
                    <w:rPr>
                      <w:rFonts w:ascii="TimesNewRomanPSMT" w:eastAsia="Times New Roman" w:hAnsi="TimesNewRomanPSMT" w:cs="Times New Roman"/>
                      <w:color w:val="000000"/>
                      <w:kern w:val="0"/>
                      <w14:ligatures w14:val="none"/>
                    </w:rPr>
                  </w:rPrChange>
                </w:rPr>
                <w:t>m ph</w:t>
              </w:r>
              <w:r w:rsidRPr="00CA691D">
                <w:rPr>
                  <w:rFonts w:ascii="Times New Roman" w:eastAsia="Times New Roman" w:hAnsi="Times New Roman" w:cs="Times New Roman"/>
                  <w:color w:val="000000"/>
                  <w:kern w:val="0"/>
                  <w:sz w:val="24"/>
                  <w:szCs w:val="24"/>
                  <w14:ligatures w14:val="none"/>
                  <w:rPrChange w:id="7361"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7362"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7363"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7364" w:author="Administrator" w:date="2025-10-28T17:49:00Z" w16du:dateUtc="2025-10-28T10:49:00Z">
                    <w:rPr>
                      <w:rFonts w:ascii="TimesNewRomanPSMT" w:eastAsia="Times New Roman" w:hAnsi="TimesNewRomanPSMT" w:cs="Times New Roman"/>
                      <w:color w:val="000000"/>
                      <w:kern w:val="0"/>
                      <w14:ligatures w14:val="none"/>
                    </w:rPr>
                  </w:rPrChange>
                </w:rPr>
                <w:t>p qu</w:t>
              </w:r>
              <w:r w:rsidRPr="00CA691D">
                <w:rPr>
                  <w:rFonts w:ascii="Times New Roman" w:eastAsia="Times New Roman" w:hAnsi="Times New Roman" w:cs="Times New Roman"/>
                  <w:color w:val="000000"/>
                  <w:kern w:val="0"/>
                  <w:sz w:val="24"/>
                  <w:szCs w:val="24"/>
                  <w14:ligatures w14:val="none"/>
                  <w:rPrChange w:id="7365"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366"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7367"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7368" w:author="Administrator" w:date="2025-10-28T17:49:00Z" w16du:dateUtc="2025-10-28T10:49:00Z">
                    <w:rPr>
                      <w:rFonts w:ascii="TimesNewRomanPSMT" w:eastAsia="Times New Roman" w:hAnsi="TimesNewRomanPSMT" w:cs="Times New Roman"/>
                      <w:color w:val="000000"/>
                      <w:kern w:val="0"/>
                      <w14:ligatures w14:val="none"/>
                    </w:rPr>
                  </w:rPrChange>
                </w:rPr>
                <w:t xml:space="preserve"> nh</w:t>
              </w:r>
              <w:r w:rsidRPr="00CA691D">
                <w:rPr>
                  <w:rFonts w:ascii="Times New Roman" w:eastAsia="Times New Roman" w:hAnsi="Times New Roman" w:cs="Times New Roman"/>
                  <w:color w:val="000000"/>
                  <w:kern w:val="0"/>
                  <w:sz w:val="24"/>
                  <w:szCs w:val="24"/>
                  <w14:ligatures w14:val="none"/>
                  <w:rPrChange w:id="7369"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370"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7371"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7372" w:author="Administrator" w:date="2025-10-28T17:49:00Z" w16du:dateUtc="2025-10-28T10:49:00Z">
                    <w:rPr>
                      <w:rFonts w:ascii="TimesNewRomanPSMT" w:eastAsia="Times New Roman" w:hAnsi="TimesNewRomanPSMT" w:cs="Times New Roman"/>
                      <w:color w:val="000000"/>
                      <w:kern w:val="0"/>
                      <w14:ligatures w14:val="none"/>
                    </w:rPr>
                  </w:rPrChange>
                </w:rPr>
                <w:t>c m</w:t>
              </w:r>
              <w:r w:rsidRPr="00CA691D">
                <w:rPr>
                  <w:rFonts w:ascii="Times New Roman" w:eastAsia="Times New Roman" w:hAnsi="Times New Roman" w:cs="Times New Roman"/>
                  <w:color w:val="000000"/>
                  <w:kern w:val="0"/>
                  <w:sz w:val="24"/>
                  <w:szCs w:val="24"/>
                  <w14:ligatures w14:val="none"/>
                  <w:rPrChange w:id="7373"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7374" w:author="Administrator" w:date="2025-10-28T17:49:00Z" w16du:dateUtc="2025-10-28T10:49:00Z">
                    <w:rPr>
                      <w:rFonts w:ascii="TimesNewRomanPSMT" w:eastAsia="Times New Roman" w:hAnsi="TimesNewRomanPSMT" w:cs="Times New Roman"/>
                      <w:color w:val="000000"/>
                      <w:kern w:val="0"/>
                      <w14:ligatures w14:val="none"/>
                    </w:rPr>
                  </w:rPrChange>
                </w:rPr>
                <w:t>t s</w:t>
              </w:r>
              <w:r w:rsidRPr="00CA691D">
                <w:rPr>
                  <w:rFonts w:ascii="Times New Roman" w:eastAsia="Times New Roman" w:hAnsi="Times New Roman" w:cs="Times New Roman"/>
                  <w:color w:val="000000"/>
                  <w:kern w:val="0"/>
                  <w:sz w:val="24"/>
                  <w:szCs w:val="24"/>
                  <w14:ligatures w14:val="none"/>
                  <w:rPrChange w:id="7375" w:author="Administrator" w:date="2025-10-28T17:49:00Z" w16du:dateUtc="2025-10-28T10:49:00Z">
                    <w:rPr>
                      <w:rFonts w:ascii="Calibri" w:eastAsia="Times New Roman" w:hAnsi="Calibri" w:cs="Calibri"/>
                      <w:color w:val="000000"/>
                      <w:kern w:val="0"/>
                      <w14:ligatures w14:val="none"/>
                    </w:rPr>
                  </w:rPrChange>
                </w:rPr>
                <w:t>ố</w:t>
              </w:r>
            </w:ins>
            <w:ins w:id="7376" w:author="Administrator" w:date="2025-10-28T18:03:00Z" w16du:dateUtc="2025-10-28T11:03:00Z">
              <w:r w:rsidR="00906222">
                <w:rPr>
                  <w:rFonts w:ascii="Times New Roman" w:eastAsia="Times New Roman" w:hAnsi="Times New Roman" w:cs="Times New Roman"/>
                  <w:color w:val="000000"/>
                  <w:kern w:val="0"/>
                  <w:sz w:val="24"/>
                  <w:szCs w:val="24"/>
                  <w14:ligatures w14:val="none"/>
                </w:rPr>
                <w:t xml:space="preserve"> </w:t>
              </w:r>
            </w:ins>
            <w:ins w:id="7377"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378" w:author="Administrator" w:date="2025-10-28T17:49:00Z" w16du:dateUtc="2025-10-28T10:49:00Z">
                    <w:rPr>
                      <w:rFonts w:ascii="TimesNewRomanPSMT" w:eastAsia="Times New Roman" w:hAnsi="TimesNewRomanPSMT" w:cs="Times New Roman"/>
                      <w:color w:val="000000"/>
                      <w:kern w:val="0"/>
                      <w14:ligatures w14:val="none"/>
                    </w:rPr>
                  </w:rPrChange>
                </w:rPr>
                <w:t>l</w:t>
              </w:r>
              <w:r w:rsidRPr="00CA691D">
                <w:rPr>
                  <w:rFonts w:ascii="Times New Roman" w:eastAsia="Times New Roman" w:hAnsi="Times New Roman" w:cs="Times New Roman"/>
                  <w:color w:val="000000"/>
                  <w:kern w:val="0"/>
                  <w:sz w:val="24"/>
                  <w:szCs w:val="24"/>
                  <w14:ligatures w14:val="none"/>
                  <w:rPrChange w:id="7379" w:author="Administrator" w:date="2025-10-28T17:49:00Z" w16du:dateUtc="2025-10-28T10:49:00Z">
                    <w:rPr>
                      <w:rFonts w:ascii="Calibri" w:eastAsia="Times New Roman" w:hAnsi="Calibri" w:cs="Calibri"/>
                      <w:color w:val="000000"/>
                      <w:kern w:val="0"/>
                      <w14:ligatures w14:val="none"/>
                    </w:rPr>
                  </w:rPrChange>
                </w:rPr>
                <w:t>ĩ</w:t>
              </w:r>
              <w:r w:rsidRPr="00CA691D">
                <w:rPr>
                  <w:rFonts w:ascii="Times New Roman" w:eastAsia="Times New Roman" w:hAnsi="Times New Roman" w:cs="Times New Roman"/>
                  <w:color w:val="000000"/>
                  <w:kern w:val="0"/>
                  <w:sz w:val="24"/>
                  <w:szCs w:val="24"/>
                  <w14:ligatures w14:val="none"/>
                  <w:rPrChange w:id="7380" w:author="Administrator" w:date="2025-10-28T17:49:00Z" w16du:dateUtc="2025-10-28T10:49:00Z">
                    <w:rPr>
                      <w:rFonts w:ascii="TimesNewRomanPSMT" w:eastAsia="Times New Roman" w:hAnsi="TimesNewRomanPSMT" w:cs="Times New Roman"/>
                      <w:color w:val="000000"/>
                      <w:kern w:val="0"/>
                      <w14:ligatures w14:val="none"/>
                    </w:rPr>
                  </w:rPrChange>
                </w:rPr>
                <w:t>nh v</w:t>
              </w:r>
              <w:r w:rsidRPr="00CA691D">
                <w:rPr>
                  <w:rFonts w:ascii="Times New Roman" w:eastAsia="Times New Roman" w:hAnsi="Times New Roman" w:cs="Times New Roman"/>
                  <w:color w:val="000000"/>
                  <w:kern w:val="0"/>
                  <w:sz w:val="24"/>
                  <w:szCs w:val="24"/>
                  <w14:ligatures w14:val="none"/>
                  <w:rPrChange w:id="7381"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7382" w:author="Administrator" w:date="2025-10-28T17:49:00Z" w16du:dateUtc="2025-10-28T10:49:00Z">
                    <w:rPr>
                      <w:rFonts w:ascii="TimesNewRomanPSMT" w:eastAsia="Times New Roman" w:hAnsi="TimesNewRomanPSMT" w:cs="Times New Roman"/>
                      <w:color w:val="000000"/>
                      <w:kern w:val="0"/>
                      <w14:ligatures w14:val="none"/>
                    </w:rPr>
                  </w:rPrChange>
                </w:rPr>
                <w:t>c cho ch</w:t>
              </w:r>
              <w:r w:rsidRPr="00CA691D">
                <w:rPr>
                  <w:rFonts w:ascii="Times New Roman" w:eastAsia="Times New Roman" w:hAnsi="Times New Roman" w:cs="Times New Roman"/>
                  <w:color w:val="000000"/>
                  <w:kern w:val="0"/>
                  <w:sz w:val="24"/>
                  <w:szCs w:val="24"/>
                  <w14:ligatures w14:val="none"/>
                  <w:rPrChange w:id="7383"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7384" w:author="Administrator" w:date="2025-10-28T17:49:00Z" w16du:dateUtc="2025-10-28T10:49:00Z">
                    <w:rPr>
                      <w:rFonts w:ascii="TimesNewRomanPSMT" w:eastAsia="Times New Roman" w:hAnsi="TimesNewRomanPSMT" w:cs="Times New Roman"/>
                      <w:color w:val="000000"/>
                      <w:kern w:val="0"/>
                      <w14:ligatures w14:val="none"/>
                    </w:rPr>
                  </w:rPrChange>
                </w:rPr>
                <w:t>nh</w:t>
              </w:r>
            </w:ins>
            <w:ins w:id="7385" w:author="Administrator" w:date="2025-10-28T18:04:00Z" w16du:dateUtc="2025-10-28T11:04:00Z">
              <w:r w:rsidR="00906222">
                <w:rPr>
                  <w:rFonts w:ascii="Times New Roman" w:eastAsia="Times New Roman" w:hAnsi="Times New Roman" w:cs="Times New Roman"/>
                  <w:color w:val="000000"/>
                  <w:kern w:val="0"/>
                  <w:sz w:val="24"/>
                  <w:szCs w:val="24"/>
                  <w14:ligatures w14:val="none"/>
                </w:rPr>
                <w:t xml:space="preserve"> </w:t>
              </w:r>
            </w:ins>
            <w:ins w:id="7386"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387" w:author="Administrator" w:date="2025-10-28T17:49:00Z" w16du:dateUtc="2025-10-28T10:49:00Z">
                    <w:rPr>
                      <w:rFonts w:ascii="TimesNewRomanPSMT" w:eastAsia="Times New Roman" w:hAnsi="TimesNewRomanPSMT" w:cs="Times New Roman"/>
                      <w:color w:val="000000"/>
                      <w:kern w:val="0"/>
                      <w14:ligatures w14:val="none"/>
                    </w:rPr>
                  </w:rPrChange>
                </w:rPr>
                <w:t>quy</w:t>
              </w:r>
              <w:r w:rsidRPr="00CA691D">
                <w:rPr>
                  <w:rFonts w:ascii="Times New Roman" w:eastAsia="Times New Roman" w:hAnsi="Times New Roman" w:cs="Times New Roman"/>
                  <w:color w:val="000000"/>
                  <w:kern w:val="0"/>
                  <w:sz w:val="24"/>
                  <w:szCs w:val="24"/>
                  <w14:ligatures w14:val="none"/>
                  <w:rPrChange w:id="7388"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7389"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7390"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391"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7392"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7393"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7394"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7395" w:author="Administrator" w:date="2025-10-28T17:49:00Z" w16du:dateUtc="2025-10-28T10:49:00Z">
                    <w:rPr>
                      <w:rFonts w:ascii="TimesNewRomanPSMT" w:eastAsia="Times New Roman" w:hAnsi="TimesNewRomanPSMT" w:cs="Times New Roman"/>
                      <w:color w:val="000000"/>
                      <w:kern w:val="0"/>
                      <w14:ligatures w14:val="none"/>
                    </w:rPr>
                  </w:rPrChange>
                </w:rPr>
                <w:t xml:space="preserve"> Ch</w:t>
              </w:r>
              <w:r w:rsidRPr="00CA691D">
                <w:rPr>
                  <w:rFonts w:ascii="Times New Roman" w:eastAsia="Times New Roman" w:hAnsi="Times New Roman" w:cs="Times New Roman"/>
                  <w:color w:val="000000"/>
                  <w:kern w:val="0"/>
                  <w:sz w:val="24"/>
                  <w:szCs w:val="24"/>
                  <w14:ligatures w14:val="none"/>
                  <w:rPrChange w:id="7396"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7397" w:author="Administrator" w:date="2025-10-28T17:49:00Z" w16du:dateUtc="2025-10-28T10:49:00Z">
                    <w:rPr>
                      <w:rFonts w:ascii="TimesNewRomanPSMT" w:eastAsia="Times New Roman" w:hAnsi="TimesNewRomanPSMT" w:cs="Times New Roman"/>
                      <w:color w:val="000000"/>
                      <w:kern w:val="0"/>
                      <w14:ligatures w14:val="none"/>
                    </w:rPr>
                  </w:rPrChange>
                </w:rPr>
                <w:t xml:space="preserve"> Minh. Theo </w:t>
              </w:r>
              <w:r w:rsidRPr="00CA691D">
                <w:rPr>
                  <w:rFonts w:ascii="Times New Roman" w:eastAsia="Times New Roman" w:hAnsi="Times New Roman" w:cs="Times New Roman"/>
                  <w:color w:val="000000"/>
                  <w:kern w:val="0"/>
                  <w:sz w:val="24"/>
                  <w:szCs w:val="24"/>
                  <w14:ligatures w14:val="none"/>
                  <w:rPrChange w:id="7398"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7399" w:author="Administrator" w:date="2025-10-28T17:49:00Z" w16du:dateUtc="2025-10-28T10:49:00Z">
                    <w:rPr>
                      <w:rFonts w:ascii=".VnTime" w:eastAsia="Times New Roman" w:hAnsi=".VnTime" w:cs=".VnTime"/>
                      <w:color w:val="000000"/>
                      <w:kern w:val="0"/>
                      <w14:ligatures w14:val="none"/>
                    </w:rPr>
                  </w:rPrChange>
                </w:rPr>
                <w:t>ó</w:t>
              </w:r>
              <w:r w:rsidRPr="00CA691D">
                <w:rPr>
                  <w:rFonts w:ascii="Times New Roman" w:eastAsia="Times New Roman" w:hAnsi="Times New Roman" w:cs="Times New Roman"/>
                  <w:color w:val="000000"/>
                  <w:kern w:val="0"/>
                  <w:sz w:val="24"/>
                  <w:szCs w:val="24"/>
                  <w14:ligatures w14:val="none"/>
                  <w:rPrChange w:id="7400" w:author="Administrator" w:date="2025-10-28T17:49:00Z" w16du:dateUtc="2025-10-28T10:49:00Z">
                    <w:rPr>
                      <w:rFonts w:ascii="TimesNewRomanPSMT" w:eastAsia="Times New Roman" w:hAnsi="TimesNewRomanPSMT" w:cs="Times New Roman"/>
                      <w:color w:val="000000"/>
                      <w:kern w:val="0"/>
                      <w14:ligatures w14:val="none"/>
                    </w:rPr>
                  </w:rPrChange>
                </w:rPr>
                <w:t>, Ch</w:t>
              </w:r>
              <w:r w:rsidRPr="00CA691D">
                <w:rPr>
                  <w:rFonts w:ascii="Times New Roman" w:eastAsia="Times New Roman" w:hAnsi="Times New Roman" w:cs="Times New Roman"/>
                  <w:color w:val="000000"/>
                  <w:kern w:val="0"/>
                  <w:sz w:val="24"/>
                  <w:szCs w:val="24"/>
                  <w14:ligatures w14:val="none"/>
                  <w:rPrChange w:id="7401"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7402"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7403"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404"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color w:val="000000"/>
                  <w:kern w:val="0"/>
                  <w:sz w:val="24"/>
                  <w:szCs w:val="24"/>
                  <w14:ligatures w14:val="none"/>
                  <w:rPrChange w:id="7405" w:author="Administrator" w:date="2025-10-28T17:49:00Z" w16du:dateUtc="2025-10-28T10:49:00Z">
                    <w:rPr>
                      <w:rFonts w:ascii="Calibri" w:eastAsia="Times New Roman" w:hAnsi="Calibri" w:cs="Calibri"/>
                      <w:color w:val="000000"/>
                      <w:kern w:val="0"/>
                      <w14:ligatures w14:val="none"/>
                    </w:rPr>
                  </w:rPrChange>
                </w:rPr>
                <w:t>đ</w:t>
              </w:r>
              <w:r w:rsidRPr="00CA691D">
                <w:rPr>
                  <w:rFonts w:ascii="Times New Roman" w:eastAsia="Times New Roman" w:hAnsi="Times New Roman" w:cs="Times New Roman"/>
                  <w:color w:val="000000"/>
                  <w:kern w:val="0"/>
                  <w:sz w:val="24"/>
                  <w:szCs w:val="24"/>
                  <w14:ligatures w14:val="none"/>
                  <w:rPrChange w:id="7406" w:author="Administrator" w:date="2025-10-28T17:49:00Z" w16du:dateUtc="2025-10-28T10:49:00Z">
                    <w:rPr>
                      <w:rFonts w:ascii=".VnTime" w:eastAsia="Times New Roman" w:hAnsi=".VnTime" w:cs=".VnTime"/>
                      <w:color w:val="000000"/>
                      <w:kern w:val="0"/>
                      <w14:ligatures w14:val="none"/>
                    </w:rPr>
                  </w:rPrChange>
                </w:rPr>
                <w:t>ã</w:t>
              </w:r>
              <w:r w:rsidRPr="00CA691D">
                <w:rPr>
                  <w:rFonts w:ascii="Times New Roman" w:eastAsia="Times New Roman" w:hAnsi="Times New Roman" w:cs="Times New Roman"/>
                  <w:color w:val="000000"/>
                  <w:kern w:val="0"/>
                  <w:sz w:val="24"/>
                  <w:szCs w:val="24"/>
                  <w14:ligatures w14:val="none"/>
                  <w:rPrChange w:id="7407" w:author="Administrator" w:date="2025-10-28T17:49:00Z" w16du:dateUtc="2025-10-28T10:49:00Z">
                    <w:rPr>
                      <w:rFonts w:ascii="TimesNewRomanPSMT" w:eastAsia="Times New Roman" w:hAnsi="TimesNewRomanPSMT" w:cs="Times New Roman"/>
                      <w:color w:val="000000"/>
                      <w:kern w:val="0"/>
                      <w14:ligatures w14:val="none"/>
                    </w:rPr>
                  </w:rPrChange>
                </w:rPr>
                <w:t xml:space="preserve"> ph</w:t>
              </w:r>
              <w:r w:rsidRPr="00CA691D">
                <w:rPr>
                  <w:rFonts w:ascii="Times New Roman" w:eastAsia="Times New Roman" w:hAnsi="Times New Roman" w:cs="Times New Roman"/>
                  <w:color w:val="000000"/>
                  <w:kern w:val="0"/>
                  <w:sz w:val="24"/>
                  <w:szCs w:val="24"/>
                  <w14:ligatures w14:val="none"/>
                  <w:rPrChange w:id="7408"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7409" w:author="Administrator" w:date="2025-10-28T17:49:00Z" w16du:dateUtc="2025-10-28T10:49:00Z">
                    <w:rPr>
                      <w:rFonts w:ascii="TimesNewRomanPSMT" w:eastAsia="Times New Roman" w:hAnsi="TimesNewRomanPSMT" w:cs="Times New Roman"/>
                      <w:color w:val="000000"/>
                      <w:kern w:val="0"/>
                      <w14:ligatures w14:val="none"/>
                    </w:rPr>
                  </w:rPrChange>
                </w:rPr>
                <w:t>n c</w:t>
              </w:r>
              <w:r w:rsidRPr="00CA691D">
                <w:rPr>
                  <w:rFonts w:ascii="Times New Roman" w:eastAsia="Times New Roman" w:hAnsi="Times New Roman" w:cs="Times New Roman"/>
                  <w:color w:val="000000"/>
                  <w:kern w:val="0"/>
                  <w:sz w:val="24"/>
                  <w:szCs w:val="24"/>
                  <w14:ligatures w14:val="none"/>
                  <w:rPrChange w:id="7410" w:author="Administrator" w:date="2025-10-28T17:49:00Z" w16du:dateUtc="2025-10-28T10:49:00Z">
                    <w:rPr>
                      <w:rFonts w:ascii="Calibri" w:eastAsia="Times New Roman" w:hAnsi="Calibri" w:cs="Calibri"/>
                      <w:color w:val="000000"/>
                      <w:kern w:val="0"/>
                      <w14:ligatures w14:val="none"/>
                    </w:rPr>
                  </w:rPrChange>
                </w:rPr>
                <w:t>ấ</w:t>
              </w:r>
              <w:r w:rsidRPr="00CA691D">
                <w:rPr>
                  <w:rFonts w:ascii="Times New Roman" w:eastAsia="Times New Roman" w:hAnsi="Times New Roman" w:cs="Times New Roman"/>
                  <w:color w:val="000000"/>
                  <w:kern w:val="0"/>
                  <w:sz w:val="24"/>
                  <w:szCs w:val="24"/>
                  <w14:ligatures w14:val="none"/>
                  <w:rPrChange w:id="7411" w:author="Administrator" w:date="2025-10-28T17:49:00Z" w16du:dateUtc="2025-10-28T10:49:00Z">
                    <w:rPr>
                      <w:rFonts w:ascii="TimesNewRomanPSMT" w:eastAsia="Times New Roman" w:hAnsi="TimesNewRomanPSMT" w:cs="Times New Roman"/>
                      <w:color w:val="000000"/>
                      <w:kern w:val="0"/>
                      <w14:ligatures w14:val="none"/>
                    </w:rPr>
                  </w:rPrChange>
                </w:rPr>
                <w:t xml:space="preserve">p cho </w:t>
              </w:r>
              <w:r w:rsidRPr="00CA691D">
                <w:rPr>
                  <w:rFonts w:ascii="Times New Roman" w:eastAsia="Times New Roman" w:hAnsi="Times New Roman" w:cs="Times New Roman"/>
                  <w:color w:val="000000"/>
                  <w:kern w:val="0"/>
                  <w:sz w:val="24"/>
                  <w:szCs w:val="24"/>
                  <w14:ligatures w14:val="none"/>
                  <w:rPrChange w:id="7412"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413" w:author="Administrator" w:date="2025-10-28T17:49:00Z" w16du:dateUtc="2025-10-28T10:49:00Z">
                    <w:rPr>
                      <w:rFonts w:ascii="TimesNewRomanPSMT" w:eastAsia="Times New Roman" w:hAnsi="TimesNewRomanPSMT" w:cs="Times New Roman"/>
                      <w:color w:val="000000"/>
                      <w:kern w:val="0"/>
                      <w14:ligatures w14:val="none"/>
                    </w:rPr>
                  </w:rPrChange>
                </w:rPr>
                <w:t>y ban nh</w:t>
              </w:r>
              <w:r w:rsidRPr="00CA691D">
                <w:rPr>
                  <w:rFonts w:ascii="Times New Roman" w:eastAsia="Times New Roman" w:hAnsi="Times New Roman" w:cs="Times New Roman"/>
                  <w:color w:val="000000"/>
                  <w:kern w:val="0"/>
                  <w:sz w:val="24"/>
                  <w:szCs w:val="24"/>
                  <w14:ligatures w14:val="none"/>
                  <w:rPrChange w:id="7414" w:author="Administrator" w:date="2025-10-28T17:49:00Z" w16du:dateUtc="2025-10-28T10:49:00Z">
                    <w:rPr>
                      <w:rFonts w:ascii=".VnTime" w:eastAsia="Times New Roman" w:hAnsi=".VnTime" w:cs=".VnTime"/>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7415" w:author="Administrator" w:date="2025-10-28T17:49:00Z" w16du:dateUtc="2025-10-28T10:49:00Z">
                    <w:rPr>
                      <w:rFonts w:ascii="TimesNewRomanPSMT" w:eastAsia="Times New Roman" w:hAnsi="TimesNewRomanPSMT" w:cs="Times New Roman"/>
                      <w:color w:val="000000"/>
                      <w:kern w:val="0"/>
                      <w14:ligatures w14:val="none"/>
                    </w:rPr>
                  </w:rPrChange>
                </w:rPr>
                <w:t>n</w:t>
              </w:r>
            </w:ins>
            <w:ins w:id="7416" w:author="Administrator" w:date="2025-10-28T18:04:00Z" w16du:dateUtc="2025-10-28T11:04:00Z">
              <w:r w:rsidR="00906222">
                <w:rPr>
                  <w:rFonts w:ascii="Times New Roman" w:eastAsia="Times New Roman" w:hAnsi="Times New Roman" w:cs="Times New Roman"/>
                  <w:color w:val="000000"/>
                  <w:kern w:val="0"/>
                  <w:sz w:val="24"/>
                  <w:szCs w:val="24"/>
                  <w14:ligatures w14:val="none"/>
                </w:rPr>
                <w:t xml:space="preserve"> </w:t>
              </w:r>
            </w:ins>
            <w:ins w:id="7417"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418" w:author="Administrator" w:date="2025-10-28T17:49:00Z" w16du:dateUtc="2025-10-28T10:49:00Z">
                    <w:rPr>
                      <w:rFonts w:ascii="TimesNewRomanPSMT" w:eastAsia="Times New Roman" w:hAnsi="TimesNewRomanPSMT" w:cs="Times New Roman"/>
                      <w:color w:val="000000"/>
                      <w:kern w:val="0"/>
                      <w14:ligatures w14:val="none"/>
                    </w:rPr>
                  </w:rPrChange>
                </w:rPr>
                <w:t>d</w:t>
              </w:r>
              <w:r w:rsidRPr="00CA691D">
                <w:rPr>
                  <w:rFonts w:ascii="Times New Roman" w:eastAsia="Times New Roman" w:hAnsi="Times New Roman" w:cs="Times New Roman" w:hint="eastAsia"/>
                  <w:color w:val="000000"/>
                  <w:kern w:val="0"/>
                  <w:sz w:val="24"/>
                  <w:szCs w:val="24"/>
                  <w14:ligatures w14:val="none"/>
                  <w:rPrChange w:id="7419" w:author="Administrator" w:date="2025-10-28T17:49:00Z" w16du:dateUtc="2025-10-28T10:49:00Z">
                    <w:rPr>
                      <w:rFonts w:ascii="TimesNewRomanPSMT" w:eastAsia="Times New Roman" w:hAnsi="TimesNewRomanPSMT" w:cs="Times New Roman" w:hint="eastAsia"/>
                      <w:color w:val="000000"/>
                      <w:kern w:val="0"/>
                      <w14:ligatures w14:val="none"/>
                    </w:rPr>
                  </w:rPrChange>
                </w:rPr>
                <w:t>â</w:t>
              </w:r>
              <w:r w:rsidRPr="00CA691D">
                <w:rPr>
                  <w:rFonts w:ascii="Times New Roman" w:eastAsia="Times New Roman" w:hAnsi="Times New Roman" w:cs="Times New Roman"/>
                  <w:color w:val="000000"/>
                  <w:kern w:val="0"/>
                  <w:sz w:val="24"/>
                  <w:szCs w:val="24"/>
                  <w14:ligatures w14:val="none"/>
                  <w:rPrChange w:id="7420"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7421"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422" w:author="Administrator" w:date="2025-10-28T17:49:00Z" w16du:dateUtc="2025-10-28T10:49:00Z">
                    <w:rPr>
                      <w:rFonts w:ascii="TimesNewRomanPSMT" w:eastAsia="Times New Roman" w:hAnsi="TimesNewRomanPSMT" w:cs="Times New Roman"/>
                      <w:color w:val="000000"/>
                      <w:kern w:val="0"/>
                      <w14:ligatures w14:val="none"/>
                    </w:rPr>
                  </w:rPrChange>
                </w:rPr>
                <w:t>nh ph</w:t>
              </w:r>
              <w:r w:rsidRPr="00CA691D">
                <w:rPr>
                  <w:rFonts w:ascii="Times New Roman" w:eastAsia="Times New Roman" w:hAnsi="Times New Roman" w:cs="Times New Roman"/>
                  <w:color w:val="000000"/>
                  <w:kern w:val="0"/>
                  <w:sz w:val="24"/>
                  <w:szCs w:val="24"/>
                  <w14:ligatures w14:val="none"/>
                  <w:rPrChange w:id="7423"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7424" w:author="Administrator" w:date="2025-10-28T17:49:00Z" w16du:dateUtc="2025-10-28T10:49:00Z">
                    <w:rPr>
                      <w:rFonts w:ascii="TimesNewRomanPSMT" w:eastAsia="Times New Roman" w:hAnsi="TimesNewRomanPSMT" w:cs="Times New Roman"/>
                      <w:color w:val="000000"/>
                      <w:kern w:val="0"/>
                      <w14:ligatures w14:val="none"/>
                    </w:rPr>
                  </w:rPrChange>
                </w:rPr>
                <w:t xml:space="preserve"> H</w:t>
              </w:r>
              <w:r w:rsidRPr="00CA691D">
                <w:rPr>
                  <w:rFonts w:ascii="Times New Roman" w:eastAsia="Times New Roman" w:hAnsi="Times New Roman" w:cs="Times New Roman"/>
                  <w:color w:val="000000"/>
                  <w:kern w:val="0"/>
                  <w:sz w:val="24"/>
                  <w:szCs w:val="24"/>
                  <w14:ligatures w14:val="none"/>
                  <w:rPrChange w:id="7425" w:author="Administrator" w:date="2025-10-28T17:49:00Z" w16du:dateUtc="2025-10-28T10:49:00Z">
                    <w:rPr>
                      <w:rFonts w:ascii="Calibri" w:eastAsia="Times New Roman" w:hAnsi="Calibri" w:cs="Calibri"/>
                      <w:color w:val="000000"/>
                      <w:kern w:val="0"/>
                      <w14:ligatures w14:val="none"/>
                    </w:rPr>
                  </w:rPrChange>
                </w:rPr>
                <w:t>ồ</w:t>
              </w:r>
              <w:r w:rsidRPr="00CA691D">
                <w:rPr>
                  <w:rFonts w:ascii="Times New Roman" w:eastAsia="Times New Roman" w:hAnsi="Times New Roman" w:cs="Times New Roman"/>
                  <w:color w:val="000000"/>
                  <w:kern w:val="0"/>
                  <w:sz w:val="24"/>
                  <w:szCs w:val="24"/>
                  <w14:ligatures w14:val="none"/>
                  <w:rPrChange w:id="7426" w:author="Administrator" w:date="2025-10-28T17:49:00Z" w16du:dateUtc="2025-10-28T10:49:00Z">
                    <w:rPr>
                      <w:rFonts w:ascii="TimesNewRomanPSMT" w:eastAsia="Times New Roman" w:hAnsi="TimesNewRomanPSMT" w:cs="Times New Roman"/>
                      <w:color w:val="000000"/>
                      <w:kern w:val="0"/>
                      <w14:ligatures w14:val="none"/>
                    </w:rPr>
                  </w:rPrChange>
                </w:rPr>
                <w:t xml:space="preserve"> Ch</w:t>
              </w:r>
              <w:r w:rsidRPr="00CA691D">
                <w:rPr>
                  <w:rFonts w:ascii="Times New Roman" w:eastAsia="Times New Roman" w:hAnsi="Times New Roman" w:cs="Times New Roman"/>
                  <w:color w:val="000000"/>
                  <w:kern w:val="0"/>
                  <w:sz w:val="24"/>
                  <w:szCs w:val="24"/>
                  <w14:ligatures w14:val="none"/>
                  <w:rPrChange w:id="7427" w:author="Administrator" w:date="2025-10-28T17:49:00Z" w16du:dateUtc="2025-10-28T10:49:00Z">
                    <w:rPr>
                      <w:rFonts w:ascii=".VnTime" w:eastAsia="Times New Roman" w:hAnsi=".VnTime" w:cs=".VnTime"/>
                      <w:color w:val="000000"/>
                      <w:kern w:val="0"/>
                      <w14:ligatures w14:val="none"/>
                    </w:rPr>
                  </w:rPrChange>
                </w:rPr>
                <w:t>í</w:t>
              </w:r>
              <w:r w:rsidRPr="00CA691D">
                <w:rPr>
                  <w:rFonts w:ascii="Times New Roman" w:eastAsia="Times New Roman" w:hAnsi="Times New Roman" w:cs="Times New Roman"/>
                  <w:color w:val="000000"/>
                  <w:kern w:val="0"/>
                  <w:sz w:val="24"/>
                  <w:szCs w:val="24"/>
                  <w14:ligatures w14:val="none"/>
                  <w:rPrChange w:id="7428" w:author="Administrator" w:date="2025-10-28T17:49:00Z" w16du:dateUtc="2025-10-28T10:49:00Z">
                    <w:rPr>
                      <w:rFonts w:ascii="TimesNewRomanPSMT" w:eastAsia="Times New Roman" w:hAnsi="TimesNewRomanPSMT" w:cs="Times New Roman"/>
                      <w:color w:val="000000"/>
                      <w:kern w:val="0"/>
                      <w14:ligatures w14:val="none"/>
                    </w:rPr>
                  </w:rPrChange>
                </w:rPr>
                <w:t xml:space="preserve"> Minh m</w:t>
              </w:r>
              <w:r w:rsidRPr="00CA691D">
                <w:rPr>
                  <w:rFonts w:ascii="Times New Roman" w:eastAsia="Times New Roman" w:hAnsi="Times New Roman" w:cs="Times New Roman"/>
                  <w:color w:val="000000"/>
                  <w:kern w:val="0"/>
                  <w:sz w:val="24"/>
                  <w:szCs w:val="24"/>
                  <w14:ligatures w14:val="none"/>
                  <w:rPrChange w:id="7429"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7430" w:author="Administrator" w:date="2025-10-28T17:49:00Z" w16du:dateUtc="2025-10-28T10:49:00Z">
                    <w:rPr>
                      <w:rFonts w:ascii="TimesNewRomanPSMT" w:eastAsia="Times New Roman" w:hAnsi="TimesNewRomanPSMT" w:cs="Times New Roman"/>
                      <w:color w:val="000000"/>
                      <w:kern w:val="0"/>
                      <w14:ligatures w14:val="none"/>
                    </w:rPr>
                  </w:rPrChange>
                </w:rPr>
                <w:t>t s</w:t>
              </w:r>
              <w:r w:rsidRPr="00CA691D">
                <w:rPr>
                  <w:rFonts w:ascii="Times New Roman" w:eastAsia="Times New Roman" w:hAnsi="Times New Roman" w:cs="Times New Roman"/>
                  <w:color w:val="000000"/>
                  <w:kern w:val="0"/>
                  <w:sz w:val="24"/>
                  <w:szCs w:val="24"/>
                  <w14:ligatures w14:val="none"/>
                  <w:rPrChange w:id="7431" w:author="Administrator" w:date="2025-10-28T17:49:00Z" w16du:dateUtc="2025-10-28T10:49:00Z">
                    <w:rPr>
                      <w:rFonts w:ascii="Calibri" w:eastAsia="Times New Roman" w:hAnsi="Calibri" w:cs="Calibri"/>
                      <w:color w:val="000000"/>
                      <w:kern w:val="0"/>
                      <w14:ligatures w14:val="none"/>
                    </w:rPr>
                  </w:rPrChange>
                </w:rPr>
                <w:t>ố</w:t>
              </w:r>
              <w:r w:rsidRPr="00CA691D">
                <w:rPr>
                  <w:rFonts w:ascii="Times New Roman" w:eastAsia="Times New Roman" w:hAnsi="Times New Roman" w:cs="Times New Roman"/>
                  <w:color w:val="000000"/>
                  <w:kern w:val="0"/>
                  <w:sz w:val="24"/>
                  <w:szCs w:val="24"/>
                  <w14:ligatures w14:val="none"/>
                  <w:rPrChange w:id="7432"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7433" w:author="Administrator" w:date="2025-10-28T17:49:00Z" w16du:dateUtc="2025-10-28T10:49:00Z">
                    <w:rPr>
                      <w:rFonts w:ascii="Calibri" w:eastAsia="Times New Roman" w:hAnsi="Calibri" w:cs="Calibri"/>
                      <w:color w:val="000000"/>
                      <w:kern w:val="0"/>
                      <w14:ligatures w14:val="none"/>
                    </w:rPr>
                  </w:rPrChange>
                </w:rPr>
                <w:t>ộ</w:t>
              </w:r>
              <w:r w:rsidRPr="00CA691D">
                <w:rPr>
                  <w:rFonts w:ascii="Times New Roman" w:eastAsia="Times New Roman" w:hAnsi="Times New Roman" w:cs="Times New Roman"/>
                  <w:color w:val="000000"/>
                  <w:kern w:val="0"/>
                  <w:sz w:val="24"/>
                  <w:szCs w:val="24"/>
                  <w14:ligatures w14:val="none"/>
                  <w:rPrChange w:id="7434" w:author="Administrator" w:date="2025-10-28T17:49:00Z" w16du:dateUtc="2025-10-28T10:49:00Z">
                    <w:rPr>
                      <w:rFonts w:ascii="TimesNewRomanPSMT" w:eastAsia="Times New Roman" w:hAnsi="TimesNewRomanPSMT" w:cs="Times New Roman"/>
                      <w:color w:val="000000"/>
                      <w:kern w:val="0"/>
                      <w14:ligatures w14:val="none"/>
                    </w:rPr>
                  </w:rPrChange>
                </w:rPr>
                <w:t>i dung v</w:t>
              </w:r>
              <w:r w:rsidRPr="00CA691D">
                <w:rPr>
                  <w:rFonts w:ascii="Times New Roman" w:eastAsia="Times New Roman" w:hAnsi="Times New Roman" w:cs="Times New Roman"/>
                  <w:color w:val="000000"/>
                  <w:kern w:val="0"/>
                  <w:sz w:val="24"/>
                  <w:szCs w:val="24"/>
                  <w14:ligatures w14:val="none"/>
                  <w:rPrChange w:id="7435" w:author="Administrator" w:date="2025-10-28T17:49:00Z" w16du:dateUtc="2025-10-28T10:49:00Z">
                    <w:rPr>
                      <w:rFonts w:ascii="Calibri" w:eastAsia="Times New Roman" w:hAnsi="Calibri" w:cs="Calibri"/>
                      <w:color w:val="000000"/>
                      <w:kern w:val="0"/>
                      <w14:ligatures w14:val="none"/>
                    </w:rPr>
                  </w:rPrChange>
                </w:rPr>
                <w:t>ề</w:t>
              </w:r>
              <w:r w:rsidRPr="00CA691D">
                <w:rPr>
                  <w:rFonts w:ascii="Times New Roman" w:eastAsia="Times New Roman" w:hAnsi="Times New Roman" w:cs="Times New Roman"/>
                  <w:color w:val="000000"/>
                  <w:kern w:val="0"/>
                  <w:sz w:val="24"/>
                  <w:szCs w:val="24"/>
                  <w14:ligatures w14:val="none"/>
                  <w:rPrChange w:id="7436"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r w:rsidRPr="00CA691D">
                <w:rPr>
                  <w:rFonts w:ascii="Times New Roman" w:eastAsia="Times New Roman" w:hAnsi="Times New Roman" w:cs="Times New Roman" w:hint="eastAsia"/>
                  <w:b/>
                  <w:bCs/>
                  <w:color w:val="000000"/>
                  <w:kern w:val="0"/>
                  <w:sz w:val="24"/>
                  <w:szCs w:val="24"/>
                  <w14:ligatures w14:val="none"/>
                  <w:rPrChange w:id="7437" w:author="Administrator" w:date="2025-10-28T17:49:00Z" w16du:dateUtc="2025-10-28T10:49:00Z">
                    <w:rPr>
                      <w:rFonts w:ascii="TimesNewRomanPS-BoldMT" w:eastAsia="Times New Roman" w:hAnsi="TimesNewRomanPS-BoldMT" w:cs="Times New Roman" w:hint="eastAsia"/>
                      <w:b/>
                      <w:bCs/>
                      <w:color w:val="000000"/>
                      <w:kern w:val="0"/>
                      <w14:ligatures w14:val="none"/>
                    </w:rPr>
                  </w:rPrChange>
                </w:rPr>
                <w:t>“</w:t>
              </w:r>
              <w:r w:rsidRPr="00CA691D">
                <w:rPr>
                  <w:rFonts w:ascii="Times New Roman" w:eastAsia="Times New Roman" w:hAnsi="Times New Roman" w:cs="Times New Roman"/>
                  <w:b/>
                  <w:bCs/>
                  <w:color w:val="000000"/>
                  <w:kern w:val="0"/>
                  <w:sz w:val="24"/>
                  <w:szCs w:val="24"/>
                  <w14:ligatures w14:val="none"/>
                  <w:rPrChange w:id="7438" w:author="Administrator" w:date="2025-10-28T17:49:00Z" w16du:dateUtc="2025-10-28T10:49:00Z">
                    <w:rPr>
                      <w:rFonts w:ascii="TimesNewRomanPS-BoldMT" w:eastAsia="Times New Roman" w:hAnsi="TimesNewRomanPS-BoldMT" w:cs="Times New Roman"/>
                      <w:b/>
                      <w:bCs/>
                      <w:color w:val="000000"/>
                      <w:kern w:val="0"/>
                      <w14:ligatures w14:val="none"/>
                    </w:rPr>
                  </w:rPrChange>
                </w:rPr>
                <w:t>v</w:t>
              </w:r>
              <w:r w:rsidRPr="00CA691D">
                <w:rPr>
                  <w:rFonts w:ascii="Times New Roman" w:eastAsia="Times New Roman" w:hAnsi="Times New Roman" w:cs="Times New Roman" w:hint="eastAsia"/>
                  <w:b/>
                  <w:bCs/>
                  <w:color w:val="000000"/>
                  <w:kern w:val="0"/>
                  <w:sz w:val="24"/>
                  <w:szCs w:val="24"/>
                  <w14:ligatures w14:val="none"/>
                  <w:rPrChange w:id="7439" w:author="Administrator" w:date="2025-10-28T17:49:00Z" w16du:dateUtc="2025-10-28T10:49:00Z">
                    <w:rPr>
                      <w:rFonts w:ascii="TimesNewRomanPS-BoldMT" w:eastAsia="Times New Roman" w:hAnsi="TimesNewRomanPS-BoldMT" w:cs="Times New Roman" w:hint="eastAsia"/>
                      <w:b/>
                      <w:bCs/>
                      <w:color w:val="000000"/>
                      <w:kern w:val="0"/>
                      <w14:ligatures w14:val="none"/>
                    </w:rPr>
                  </w:rPrChange>
                </w:rPr>
                <w:t>ù</w:t>
              </w:r>
              <w:r w:rsidRPr="00CA691D">
                <w:rPr>
                  <w:rFonts w:ascii="Times New Roman" w:eastAsia="Times New Roman" w:hAnsi="Times New Roman" w:cs="Times New Roman"/>
                  <w:b/>
                  <w:bCs/>
                  <w:color w:val="000000"/>
                  <w:kern w:val="0"/>
                  <w:sz w:val="24"/>
                  <w:szCs w:val="24"/>
                  <w14:ligatures w14:val="none"/>
                  <w:rPrChange w:id="7440" w:author="Administrator" w:date="2025-10-28T17:49:00Z" w16du:dateUtc="2025-10-28T10:49:00Z">
                    <w:rPr>
                      <w:rFonts w:ascii="TimesNewRomanPS-BoldMT" w:eastAsia="Times New Roman" w:hAnsi="TimesNewRomanPS-BoldMT" w:cs="Times New Roman"/>
                      <w:b/>
                      <w:bCs/>
                      <w:color w:val="000000"/>
                      <w:kern w:val="0"/>
                      <w14:ligatures w14:val="none"/>
                    </w:rPr>
                  </w:rPrChange>
                </w:rPr>
                <w:t>ng n</w:t>
              </w:r>
              <w:r w:rsidRPr="00CA691D">
                <w:rPr>
                  <w:rFonts w:ascii="Times New Roman" w:eastAsia="Times New Roman" w:hAnsi="Times New Roman" w:cs="Times New Roman"/>
                  <w:b/>
                  <w:bCs/>
                  <w:color w:val="000000"/>
                  <w:kern w:val="0"/>
                  <w:sz w:val="24"/>
                  <w:szCs w:val="24"/>
                  <w14:ligatures w14:val="none"/>
                  <w:rPrChange w:id="7441" w:author="Administrator" w:date="2025-10-28T17:49:00Z" w16du:dateUtc="2025-10-28T10:49:00Z">
                    <w:rPr>
                      <w:rFonts w:ascii="Calibri" w:eastAsia="Times New Roman" w:hAnsi="Calibri" w:cs="Calibri"/>
                      <w:b/>
                      <w:bCs/>
                      <w:color w:val="000000"/>
                      <w:kern w:val="0"/>
                      <w14:ligatures w14:val="none"/>
                    </w:rPr>
                  </w:rPrChange>
                </w:rPr>
                <w:t>ướ</w:t>
              </w:r>
              <w:r w:rsidRPr="00CA691D">
                <w:rPr>
                  <w:rFonts w:ascii="Times New Roman" w:eastAsia="Times New Roman" w:hAnsi="Times New Roman" w:cs="Times New Roman"/>
                  <w:b/>
                  <w:bCs/>
                  <w:color w:val="000000"/>
                  <w:kern w:val="0"/>
                  <w:sz w:val="24"/>
                  <w:szCs w:val="24"/>
                  <w14:ligatures w14:val="none"/>
                  <w:rPrChange w:id="7442" w:author="Administrator" w:date="2025-10-28T17:49:00Z" w16du:dateUtc="2025-10-28T10:49:00Z">
                    <w:rPr>
                      <w:rFonts w:ascii="TimesNewRomanPS-BoldMT" w:eastAsia="Times New Roman" w:hAnsi="TimesNewRomanPS-BoldMT" w:cs="Times New Roman"/>
                      <w:b/>
                      <w:bCs/>
                      <w:color w:val="000000"/>
                      <w:kern w:val="0"/>
                      <w14:ligatures w14:val="none"/>
                    </w:rPr>
                  </w:rPrChange>
                </w:rPr>
                <w:t xml:space="preserve">c neo </w:t>
              </w:r>
              <w:r w:rsidRPr="00CA691D">
                <w:rPr>
                  <w:rFonts w:ascii="Times New Roman" w:eastAsia="Times New Roman" w:hAnsi="Times New Roman" w:cs="Times New Roman"/>
                  <w:b/>
                  <w:bCs/>
                  <w:color w:val="000000"/>
                  <w:kern w:val="0"/>
                  <w:sz w:val="24"/>
                  <w:szCs w:val="24"/>
                  <w14:ligatures w14:val="none"/>
                  <w:rPrChange w:id="7443" w:author="Administrator" w:date="2025-10-28T17:49:00Z" w16du:dateUtc="2025-10-28T10:49:00Z">
                    <w:rPr>
                      <w:rFonts w:ascii="Calibri" w:eastAsia="Times New Roman" w:hAnsi="Calibri" w:cs="Calibri"/>
                      <w:b/>
                      <w:bCs/>
                      <w:color w:val="000000"/>
                      <w:kern w:val="0"/>
                      <w14:ligatures w14:val="none"/>
                    </w:rPr>
                  </w:rPrChange>
                </w:rPr>
                <w:t>đậ</w:t>
              </w:r>
              <w:r w:rsidRPr="00CA691D">
                <w:rPr>
                  <w:rFonts w:ascii="Times New Roman" w:eastAsia="Times New Roman" w:hAnsi="Times New Roman" w:cs="Times New Roman"/>
                  <w:b/>
                  <w:bCs/>
                  <w:color w:val="000000"/>
                  <w:kern w:val="0"/>
                  <w:sz w:val="24"/>
                  <w:szCs w:val="24"/>
                  <w14:ligatures w14:val="none"/>
                  <w:rPrChange w:id="7444" w:author="Administrator" w:date="2025-10-28T17:49:00Z" w16du:dateUtc="2025-10-28T10:49:00Z">
                    <w:rPr>
                      <w:rFonts w:ascii="TimesNewRomanPS-BoldMT" w:eastAsia="Times New Roman" w:hAnsi="TimesNewRomanPS-BoldMT" w:cs="Times New Roman"/>
                      <w:b/>
                      <w:bCs/>
                      <w:color w:val="000000"/>
                      <w:kern w:val="0"/>
                      <w14:ligatures w14:val="none"/>
                    </w:rPr>
                  </w:rPrChange>
                </w:rPr>
                <w:t>u</w:t>
              </w:r>
              <w:r w:rsidRPr="00CA691D">
                <w:rPr>
                  <w:rFonts w:ascii="Times New Roman" w:eastAsia="Times New Roman" w:hAnsi="Times New Roman" w:cs="Times New Roman"/>
                  <w:b/>
                  <w:bCs/>
                  <w:color w:val="000000"/>
                  <w:kern w:val="0"/>
                  <w:sz w:val="24"/>
                  <w:szCs w:val="24"/>
                  <w14:ligatures w14:val="none"/>
                  <w:rPrChange w:id="7445" w:author="Administrator" w:date="2025-10-28T17:49:00Z" w16du:dateUtc="2025-10-28T10:49:00Z">
                    <w:rPr>
                      <w:rFonts w:ascii=".VnTime" w:eastAsia="Times New Roman" w:hAnsi=".VnTime" w:cs=".VnTime"/>
                      <w:b/>
                      <w:bCs/>
                      <w:color w:val="000000"/>
                      <w:kern w:val="0"/>
                      <w14:ligatures w14:val="none"/>
                    </w:rPr>
                  </w:rPrChange>
                </w:rPr>
                <w:t>”</w:t>
              </w:r>
              <w:r w:rsidRPr="00CA691D">
                <w:rPr>
                  <w:rFonts w:ascii="Times New Roman" w:eastAsia="Times New Roman" w:hAnsi="Times New Roman" w:cs="Times New Roman"/>
                  <w:color w:val="000000"/>
                  <w:kern w:val="0"/>
                  <w:sz w:val="24"/>
                  <w:szCs w:val="24"/>
                  <w14:ligatures w14:val="none"/>
                  <w:rPrChange w:id="7446" w:author="Administrator" w:date="2025-10-28T17:49:00Z" w16du:dateUtc="2025-10-28T10:49:00Z">
                    <w:rPr>
                      <w:rFonts w:ascii="TimesNewRomanPSMT" w:eastAsia="Times New Roman" w:hAnsi="TimesNewRomanPSMT" w:cs="Times New Roman"/>
                      <w:color w:val="000000"/>
                      <w:kern w:val="0"/>
                      <w14:ligatures w14:val="none"/>
                    </w:rPr>
                  </w:rPrChange>
                </w:rPr>
                <w:t xml:space="preserve">. </w:t>
              </w:r>
            </w:ins>
          </w:p>
          <w:p w14:paraId="0C57D632" w14:textId="1C294A12" w:rsidR="00CA691D" w:rsidRPr="00CA691D" w:rsidRDefault="00CA691D" w:rsidP="00906222">
            <w:pPr>
              <w:pStyle w:val="Vnbnnidung0"/>
              <w:tabs>
                <w:tab w:val="left" w:pos="1996"/>
              </w:tabs>
              <w:spacing w:after="0" w:line="240" w:lineRule="auto"/>
              <w:ind w:firstLine="0"/>
              <w:jc w:val="both"/>
              <w:rPr>
                <w:ins w:id="7447" w:author="Administrator" w:date="2025-10-28T17:44:00Z" w16du:dateUtc="2025-10-28T10:44:00Z"/>
                <w:rFonts w:ascii="Times New Roman" w:eastAsia="Times New Roman" w:hAnsi="Times New Roman" w:cs="Times New Roman"/>
                <w:b/>
                <w:bCs/>
                <w:color w:val="000000"/>
                <w:kern w:val="0"/>
                <w:sz w:val="24"/>
                <w:szCs w:val="24"/>
                <w14:ligatures w14:val="none"/>
                <w:rPrChange w:id="7448" w:author="Administrator" w:date="2025-10-28T17:49:00Z" w16du:dateUtc="2025-10-28T10:49:00Z">
                  <w:rPr>
                    <w:ins w:id="7449" w:author="Administrator" w:date="2025-10-28T17:44:00Z" w16du:dateUtc="2025-10-28T10:44:00Z"/>
                    <w:rFonts w:ascii="TimesNewRomanPS-BoldMT" w:eastAsia="Times New Roman" w:hAnsi="TimesNewRomanPS-BoldMT" w:cs="Times New Roman"/>
                    <w:b/>
                    <w:bCs/>
                    <w:color w:val="000000"/>
                    <w:kern w:val="0"/>
                    <w14:ligatures w14:val="none"/>
                  </w:rPr>
                </w:rPrChange>
              </w:rPr>
            </w:pPr>
            <w:ins w:id="7450"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451" w:author="Administrator" w:date="2025-10-28T17:49:00Z" w16du:dateUtc="2025-10-28T10:49:00Z">
                    <w:rPr>
                      <w:rFonts w:ascii="TimesNewRomanPSMT" w:eastAsia="Times New Roman" w:hAnsi="TimesNewRomanPSMT" w:cs="Times New Roman"/>
                      <w:color w:val="000000"/>
                      <w:kern w:val="0"/>
                      <w14:ligatures w14:val="none"/>
                    </w:rPr>
                  </w:rPrChange>
                </w:rPr>
                <w:t>Nh</w:t>
              </w:r>
              <w:r w:rsidRPr="00CA691D">
                <w:rPr>
                  <w:rFonts w:ascii="Times New Roman" w:eastAsia="Times New Roman" w:hAnsi="Times New Roman" w:cs="Times New Roman"/>
                  <w:color w:val="000000"/>
                  <w:kern w:val="0"/>
                  <w:sz w:val="24"/>
                  <w:szCs w:val="24"/>
                  <w14:ligatures w14:val="none"/>
                  <w:rPrChange w:id="7452" w:author="Administrator" w:date="2025-10-28T17:49:00Z" w16du:dateUtc="2025-10-28T10:49:00Z">
                    <w:rPr>
                      <w:rFonts w:ascii="Calibri" w:eastAsia="Times New Roman" w:hAnsi="Calibri" w:cs="Calibri"/>
                      <w:color w:val="000000"/>
                      <w:kern w:val="0"/>
                      <w14:ligatures w14:val="none"/>
                    </w:rPr>
                  </w:rPrChange>
                </w:rPr>
                <w:t>ằ</w:t>
              </w:r>
              <w:r w:rsidRPr="00CA691D">
                <w:rPr>
                  <w:rFonts w:ascii="Times New Roman" w:eastAsia="Times New Roman" w:hAnsi="Times New Roman" w:cs="Times New Roman"/>
                  <w:color w:val="000000"/>
                  <w:kern w:val="0"/>
                  <w:sz w:val="24"/>
                  <w:szCs w:val="24"/>
                  <w14:ligatures w14:val="none"/>
                  <w:rPrChange w:id="7453" w:author="Administrator" w:date="2025-10-28T17:49:00Z" w16du:dateUtc="2025-10-28T10:49:00Z">
                    <w:rPr>
                      <w:rFonts w:ascii="TimesNewRomanPSMT" w:eastAsia="Times New Roman" w:hAnsi="TimesNewRomanPSMT" w:cs="Times New Roman"/>
                      <w:color w:val="000000"/>
                      <w:kern w:val="0"/>
                      <w14:ligatures w14:val="none"/>
                    </w:rPr>
                  </w:rPrChange>
                </w:rPr>
                <w:t>m</w:t>
              </w:r>
            </w:ins>
            <w:ins w:id="7454" w:author="Administrator" w:date="2025-10-28T18:04:00Z" w16du:dateUtc="2025-10-28T11:04:00Z">
              <w:r w:rsidR="00906222">
                <w:rPr>
                  <w:rFonts w:ascii="Times New Roman" w:eastAsia="Times New Roman" w:hAnsi="Times New Roman" w:cs="Times New Roman"/>
                  <w:color w:val="000000"/>
                  <w:kern w:val="0"/>
                  <w:sz w:val="24"/>
                  <w:szCs w:val="24"/>
                  <w14:ligatures w14:val="none"/>
                </w:rPr>
                <w:t xml:space="preserve"> đ</w:t>
              </w:r>
            </w:ins>
            <w:ins w:id="7455"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45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457" w:author="Administrator" w:date="2025-10-28T17:49:00Z" w16du:dateUtc="2025-10-28T10:49:00Z">
                    <w:rPr>
                      <w:rFonts w:ascii="TimesNewRomanPSMT" w:eastAsia="Times New Roman" w:hAnsi="TimesNewRomanPSMT" w:cs="Times New Roman"/>
                      <w:color w:val="000000"/>
                      <w:kern w:val="0"/>
                      <w14:ligatures w14:val="none"/>
                    </w:rPr>
                  </w:rPrChange>
                </w:rPr>
                <w:t>m b</w:t>
              </w:r>
              <w:r w:rsidRPr="00CA691D">
                <w:rPr>
                  <w:rFonts w:ascii="Times New Roman" w:eastAsia="Times New Roman" w:hAnsi="Times New Roman" w:cs="Times New Roman"/>
                  <w:color w:val="000000"/>
                  <w:kern w:val="0"/>
                  <w:sz w:val="24"/>
                  <w:szCs w:val="24"/>
                  <w14:ligatures w14:val="none"/>
                  <w:rPrChange w:id="745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459" w:author="Administrator" w:date="2025-10-28T17:49:00Z" w16du:dateUtc="2025-10-28T10:49:00Z">
                    <w:rPr>
                      <w:rFonts w:ascii="TimesNewRomanPSMT" w:eastAsia="Times New Roman" w:hAnsi="TimesNewRomanPSMT" w:cs="Times New Roman"/>
                      <w:color w:val="000000"/>
                      <w:kern w:val="0"/>
                      <w14:ligatures w14:val="none"/>
                    </w:rPr>
                  </w:rPrChange>
                </w:rPr>
                <w:t>o c</w:t>
              </w:r>
              <w:r w:rsidRPr="00CA691D">
                <w:rPr>
                  <w:rFonts w:ascii="Times New Roman" w:eastAsia="Times New Roman" w:hAnsi="Times New Roman" w:cs="Times New Roman"/>
                  <w:color w:val="000000"/>
                  <w:kern w:val="0"/>
                  <w:sz w:val="24"/>
                  <w:szCs w:val="24"/>
                  <w14:ligatures w14:val="none"/>
                  <w:rPrChange w:id="7460"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7461"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7462" w:author="Administrator" w:date="2025-10-28T17:49:00Z" w16du:dateUtc="2025-10-28T10:49:00Z">
                    <w:rPr>
                      <w:rFonts w:ascii=".VnTime" w:eastAsia="Times New Roman" w:hAnsi=".VnTime" w:cs=".VnTime"/>
                      <w:color w:val="000000"/>
                      <w:kern w:val="0"/>
                      <w14:ligatures w14:val="none"/>
                    </w:rPr>
                  </w:rPrChange>
                </w:rPr>
                <w:t>á</w:t>
              </w:r>
              <w:r w:rsidRPr="00CA691D">
                <w:rPr>
                  <w:rFonts w:ascii="Times New Roman" w:eastAsia="Times New Roman" w:hAnsi="Times New Roman" w:cs="Times New Roman"/>
                  <w:color w:val="000000"/>
                  <w:kern w:val="0"/>
                  <w:sz w:val="24"/>
                  <w:szCs w:val="24"/>
                  <w14:ligatures w14:val="none"/>
                  <w:rPrChange w:id="7463" w:author="Administrator" w:date="2025-10-28T17:49:00Z" w16du:dateUtc="2025-10-28T10:49:00Z">
                    <w:rPr>
                      <w:rFonts w:ascii="TimesNewRomanPSMT" w:eastAsia="Times New Roman" w:hAnsi="TimesNewRomanPSMT" w:cs="Times New Roman"/>
                      <w:color w:val="000000"/>
                      <w:kern w:val="0"/>
                      <w14:ligatures w14:val="none"/>
                    </w:rPr>
                  </w:rPrChange>
                </w:rPr>
                <w:t>c qu</w:t>
              </w:r>
              <w:r w:rsidRPr="00CA691D">
                <w:rPr>
                  <w:rFonts w:ascii="Times New Roman" w:eastAsia="Times New Roman" w:hAnsi="Times New Roman" w:cs="Times New Roman"/>
                  <w:color w:val="000000"/>
                  <w:kern w:val="0"/>
                  <w:sz w:val="24"/>
                  <w:szCs w:val="24"/>
                  <w14:ligatures w14:val="none"/>
                  <w:rPrChange w:id="7464"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465" w:author="Administrator" w:date="2025-10-28T17:49:00Z" w16du:dateUtc="2025-10-28T10:49:00Z">
                    <w:rPr>
                      <w:rFonts w:ascii="TimesNewRomanPSMT" w:eastAsia="Times New Roman" w:hAnsi="TimesNewRomanPSMT" w:cs="Times New Roman"/>
                      <w:color w:val="000000"/>
                      <w:kern w:val="0"/>
                      <w14:ligatures w14:val="none"/>
                    </w:rPr>
                  </w:rPrChange>
                </w:rPr>
                <w:t>n l</w:t>
              </w:r>
              <w:r w:rsidRPr="00CA691D">
                <w:rPr>
                  <w:rFonts w:ascii="Times New Roman" w:eastAsia="Times New Roman" w:hAnsi="Times New Roman" w:cs="Times New Roman"/>
                  <w:color w:val="000000"/>
                  <w:kern w:val="0"/>
                  <w:sz w:val="24"/>
                  <w:szCs w:val="24"/>
                  <w14:ligatures w14:val="none"/>
                  <w:rPrChange w:id="7466" w:author="Administrator" w:date="2025-10-28T17:49:00Z" w16du:dateUtc="2025-10-28T10:49:00Z">
                    <w:rPr>
                      <w:rFonts w:ascii=".VnTime" w:eastAsia="Times New Roman" w:hAnsi=".VnTime" w:cs=".VnTime"/>
                      <w:color w:val="000000"/>
                      <w:kern w:val="0"/>
                      <w14:ligatures w14:val="none"/>
                    </w:rPr>
                  </w:rPrChange>
                </w:rPr>
                <w:t>ý</w:t>
              </w:r>
              <w:r w:rsidRPr="00CA691D">
                <w:rPr>
                  <w:rFonts w:ascii="Times New Roman" w:eastAsia="Times New Roman" w:hAnsi="Times New Roman" w:cs="Times New Roman"/>
                  <w:color w:val="000000"/>
                  <w:kern w:val="0"/>
                  <w:sz w:val="24"/>
                  <w:szCs w:val="24"/>
                  <w14:ligatures w14:val="none"/>
                  <w:rPrChange w:id="7467" w:author="Administrator" w:date="2025-10-28T17:49:00Z" w16du:dateUtc="2025-10-28T10:49:00Z">
                    <w:rPr>
                      <w:rFonts w:ascii="TimesNewRomanPSMT" w:eastAsia="Times New Roman" w:hAnsi="TimesNewRomanPSMT" w:cs="Times New Roman"/>
                      <w:color w:val="000000"/>
                      <w:kern w:val="0"/>
                      <w14:ligatures w14:val="none"/>
                    </w:rPr>
                  </w:rPrChange>
                </w:rPr>
                <w:t xml:space="preserve"> nh</w:t>
              </w:r>
              <w:r w:rsidRPr="00CA691D">
                <w:rPr>
                  <w:rFonts w:ascii="Times New Roman" w:eastAsia="Times New Roman" w:hAnsi="Times New Roman" w:cs="Times New Roman"/>
                  <w:color w:val="000000"/>
                  <w:kern w:val="0"/>
                  <w:sz w:val="24"/>
                  <w:szCs w:val="24"/>
                  <w14:ligatures w14:val="none"/>
                  <w:rPrChange w:id="7468"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469" w:author="Administrator" w:date="2025-10-28T17:49:00Z" w16du:dateUtc="2025-10-28T10:49:00Z">
                    <w:rPr>
                      <w:rFonts w:ascii="TimesNewRomanPSMT" w:eastAsia="Times New Roman" w:hAnsi="TimesNewRomanPSMT" w:cs="Times New Roman"/>
                      <w:color w:val="000000"/>
                      <w:kern w:val="0"/>
                      <w14:ligatures w14:val="none"/>
                    </w:rPr>
                  </w:rPrChange>
                </w:rPr>
                <w:t xml:space="preserve"> n</w:t>
              </w:r>
              <w:r w:rsidRPr="00CA691D">
                <w:rPr>
                  <w:rFonts w:ascii="Times New Roman" w:eastAsia="Times New Roman" w:hAnsi="Times New Roman" w:cs="Times New Roman"/>
                  <w:color w:val="000000"/>
                  <w:kern w:val="0"/>
                  <w:sz w:val="24"/>
                  <w:szCs w:val="24"/>
                  <w14:ligatures w14:val="none"/>
                  <w:rPrChange w:id="7470"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7471" w:author="Administrator" w:date="2025-10-28T17:49:00Z" w16du:dateUtc="2025-10-28T10:49:00Z">
                    <w:rPr>
                      <w:rFonts w:ascii="TimesNewRomanPSMT" w:eastAsia="Times New Roman" w:hAnsi="TimesNewRomanPSMT" w:cs="Times New Roman"/>
                      <w:color w:val="000000"/>
                      <w:kern w:val="0"/>
                      <w14:ligatures w14:val="none"/>
                    </w:rPr>
                  </w:rPrChange>
                </w:rPr>
                <w:t>c chuy</w:t>
              </w:r>
              <w:r w:rsidRPr="00CA691D">
                <w:rPr>
                  <w:rFonts w:ascii="Times New Roman" w:eastAsia="Times New Roman" w:hAnsi="Times New Roman" w:cs="Times New Roman"/>
                  <w:color w:val="000000"/>
                  <w:kern w:val="0"/>
                  <w:sz w:val="24"/>
                  <w:szCs w:val="24"/>
                  <w14:ligatures w14:val="none"/>
                  <w:rPrChange w:id="7472" w:author="Administrator" w:date="2025-10-28T17:49:00Z" w16du:dateUtc="2025-10-28T10:49:00Z">
                    <w:rPr>
                      <w:rFonts w:ascii=".VnTime" w:eastAsia="Times New Roman" w:hAnsi=".VnTime" w:cs=".VnTime"/>
                      <w:color w:val="000000"/>
                      <w:kern w:val="0"/>
                      <w14:ligatures w14:val="none"/>
                    </w:rPr>
                  </w:rPrChange>
                </w:rPr>
                <w:t>ê</w:t>
              </w:r>
              <w:r w:rsidRPr="00CA691D">
                <w:rPr>
                  <w:rFonts w:ascii="Times New Roman" w:eastAsia="Times New Roman" w:hAnsi="Times New Roman" w:cs="Times New Roman"/>
                  <w:color w:val="000000"/>
                  <w:kern w:val="0"/>
                  <w:sz w:val="24"/>
                  <w:szCs w:val="24"/>
                  <w14:ligatures w14:val="none"/>
                  <w:rPrChange w:id="7473" w:author="Administrator" w:date="2025-10-28T17:49:00Z" w16du:dateUtc="2025-10-28T10:49:00Z">
                    <w:rPr>
                      <w:rFonts w:ascii="TimesNewRomanPSMT" w:eastAsia="Times New Roman" w:hAnsi="TimesNewRomanPSMT" w:cs="Times New Roman"/>
                      <w:color w:val="000000"/>
                      <w:kern w:val="0"/>
                      <w14:ligatures w14:val="none"/>
                    </w:rPr>
                  </w:rPrChange>
                </w:rPr>
                <w:t>n ng</w:t>
              </w:r>
              <w:r w:rsidRPr="00CA691D">
                <w:rPr>
                  <w:rFonts w:ascii="Times New Roman" w:eastAsia="Times New Roman" w:hAnsi="Times New Roman" w:cs="Times New Roman"/>
                  <w:color w:val="000000"/>
                  <w:kern w:val="0"/>
                  <w:sz w:val="24"/>
                  <w:szCs w:val="24"/>
                  <w14:ligatures w14:val="none"/>
                  <w:rPrChange w:id="7474"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475" w:author="Administrator" w:date="2025-10-28T17:49:00Z" w16du:dateUtc="2025-10-28T10:49:00Z">
                    <w:rPr>
                      <w:rFonts w:ascii="TimesNewRomanPSMT" w:eastAsia="Times New Roman" w:hAnsi="TimesNewRomanPSMT" w:cs="Times New Roman"/>
                      <w:color w:val="000000"/>
                      <w:kern w:val="0"/>
                      <w14:ligatures w14:val="none"/>
                    </w:rPr>
                  </w:rPrChange>
                </w:rPr>
                <w:t>nh t</w:t>
              </w:r>
              <w:r w:rsidRPr="00CA691D">
                <w:rPr>
                  <w:rFonts w:ascii="Times New Roman" w:eastAsia="Times New Roman" w:hAnsi="Times New Roman" w:cs="Times New Roman"/>
                  <w:color w:val="000000"/>
                  <w:kern w:val="0"/>
                  <w:sz w:val="24"/>
                  <w:szCs w:val="24"/>
                  <w14:ligatures w14:val="none"/>
                  <w:rPrChange w:id="747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7477"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7478" w:author="Administrator" w:date="2025-10-28T17:49:00Z" w16du:dateUtc="2025-10-28T10:49:00Z">
                    <w:rPr>
                      <w:rFonts w:ascii=".VnTime" w:eastAsia="Times New Roman" w:hAnsi=".VnTime" w:cs=".VnTime"/>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7479" w:author="Administrator" w:date="2025-10-28T17:49:00Z" w16du:dateUtc="2025-10-28T10:49:00Z">
                    <w:rPr>
                      <w:rFonts w:ascii="TimesNewRomanPSMT" w:eastAsia="Times New Roman" w:hAnsi="TimesNewRomanPSMT" w:cs="Times New Roman"/>
                      <w:color w:val="000000"/>
                      <w:kern w:val="0"/>
                      <w14:ligatures w14:val="none"/>
                    </w:rPr>
                  </w:rPrChange>
                </w:rPr>
                <w:t>ng n</w:t>
              </w:r>
              <w:r w:rsidRPr="00CA691D">
                <w:rPr>
                  <w:rFonts w:ascii="Times New Roman" w:eastAsia="Times New Roman" w:hAnsi="Times New Roman" w:cs="Times New Roman"/>
                  <w:color w:val="000000"/>
                  <w:kern w:val="0"/>
                  <w:sz w:val="24"/>
                  <w:szCs w:val="24"/>
                  <w14:ligatures w14:val="none"/>
                  <w:rPrChange w:id="7480"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7481" w:author="Administrator" w:date="2025-10-28T17:49:00Z" w16du:dateUtc="2025-10-28T10:49:00Z">
                    <w:rPr>
                      <w:rFonts w:ascii="TimesNewRomanPSMT" w:eastAsia="Times New Roman" w:hAnsi="TimesNewRomanPSMT" w:cs="Times New Roman"/>
                      <w:color w:val="000000"/>
                      <w:kern w:val="0"/>
                      <w14:ligatures w14:val="none"/>
                    </w:rPr>
                  </w:rPrChange>
                </w:rPr>
                <w:t xml:space="preserve">c neo </w:t>
              </w:r>
              <w:r w:rsidRPr="00CA691D">
                <w:rPr>
                  <w:rFonts w:ascii="Times New Roman" w:eastAsia="Times New Roman" w:hAnsi="Times New Roman" w:cs="Times New Roman"/>
                  <w:color w:val="000000"/>
                  <w:kern w:val="0"/>
                  <w:sz w:val="24"/>
                  <w:szCs w:val="24"/>
                  <w14:ligatures w14:val="none"/>
                  <w:rPrChange w:id="7482"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7483" w:author="Administrator" w:date="2025-10-28T17:49:00Z" w16du:dateUtc="2025-10-28T10:49:00Z">
                    <w:rPr>
                      <w:rFonts w:ascii="TimesNewRomanPSMT" w:eastAsia="Times New Roman" w:hAnsi="TimesNewRomanPSMT" w:cs="Times New Roman"/>
                      <w:color w:val="000000"/>
                      <w:kern w:val="0"/>
                      <w14:ligatures w14:val="none"/>
                    </w:rPr>
                  </w:rPrChange>
                </w:rPr>
                <w:t xml:space="preserve">u, </w:t>
              </w:r>
              <w:r w:rsidRPr="00CA691D">
                <w:rPr>
                  <w:rFonts w:ascii="Times New Roman" w:eastAsia="Times New Roman" w:hAnsi="Times New Roman" w:cs="Times New Roman"/>
                  <w:color w:val="000000"/>
                  <w:kern w:val="0"/>
                  <w:sz w:val="24"/>
                  <w:szCs w:val="24"/>
                  <w14:ligatures w14:val="none"/>
                  <w:rPrChange w:id="7484" w:author="Administrator" w:date="2025-10-28T17:49:00Z" w16du:dateUtc="2025-10-28T10:49:00Z">
                    <w:rPr>
                      <w:rFonts w:ascii="Calibri" w:eastAsia="Times New Roman" w:hAnsi="Calibri" w:cs="Calibri"/>
                      <w:color w:val="000000"/>
                      <w:kern w:val="0"/>
                      <w14:ligatures w14:val="none"/>
                    </w:rPr>
                  </w:rPrChange>
                </w:rPr>
                <w:t>đề</w:t>
              </w:r>
              <w:r w:rsidRPr="00CA691D">
                <w:rPr>
                  <w:rFonts w:ascii="Times New Roman" w:eastAsia="Times New Roman" w:hAnsi="Times New Roman" w:cs="Times New Roman"/>
                  <w:color w:val="000000"/>
                  <w:kern w:val="0"/>
                  <w:sz w:val="24"/>
                  <w:szCs w:val="24"/>
                  <w14:ligatures w14:val="none"/>
                  <w:rPrChange w:id="7485" w:author="Administrator" w:date="2025-10-28T17:49:00Z" w16du:dateUtc="2025-10-28T10:49:00Z">
                    <w:rPr>
                      <w:rFonts w:ascii="TimesNewRomanPSMT" w:eastAsia="Times New Roman" w:hAnsi="TimesNewRomanPSMT" w:cs="Times New Roman"/>
                      <w:color w:val="000000"/>
                      <w:kern w:val="0"/>
                      <w14:ligatures w14:val="none"/>
                    </w:rPr>
                  </w:rPrChange>
                </w:rPr>
                <w:t xml:space="preserve"> ngh</w:t>
              </w:r>
              <w:r w:rsidRPr="00CA691D">
                <w:rPr>
                  <w:rFonts w:ascii="Times New Roman" w:eastAsia="Times New Roman" w:hAnsi="Times New Roman" w:cs="Times New Roman"/>
                  <w:color w:val="000000"/>
                  <w:kern w:val="0"/>
                  <w:sz w:val="24"/>
                  <w:szCs w:val="24"/>
                  <w14:ligatures w14:val="none"/>
                  <w:rPrChange w:id="7486" w:author="Administrator" w:date="2025-10-28T17:49:00Z" w16du:dateUtc="2025-10-28T10:49:00Z">
                    <w:rPr>
                      <w:rFonts w:ascii="Calibri" w:eastAsia="Times New Roman" w:hAnsi="Calibri" w:cs="Calibri"/>
                      <w:color w:val="000000"/>
                      <w:kern w:val="0"/>
                      <w14:ligatures w14:val="none"/>
                    </w:rPr>
                  </w:rPrChange>
                </w:rPr>
                <w:t>ị</w:t>
              </w:r>
            </w:ins>
            <w:ins w:id="7487" w:author="Administrator" w:date="2025-10-28T18:04:00Z" w16du:dateUtc="2025-10-28T11:04:00Z">
              <w:r w:rsidR="00906222">
                <w:rPr>
                  <w:rFonts w:ascii="Times New Roman" w:eastAsia="Times New Roman" w:hAnsi="Times New Roman" w:cs="Times New Roman"/>
                  <w:color w:val="000000"/>
                  <w:kern w:val="0"/>
                  <w:sz w:val="24"/>
                  <w:szCs w:val="24"/>
                  <w14:ligatures w14:val="none"/>
                </w:rPr>
                <w:t xml:space="preserve"> </w:t>
              </w:r>
            </w:ins>
            <w:ins w:id="7488"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489" w:author="Administrator" w:date="2025-10-28T17:49:00Z" w16du:dateUtc="2025-10-28T10:49:00Z">
                    <w:rPr>
                      <w:rFonts w:ascii="TimesNewRomanPSMT" w:eastAsia="Times New Roman" w:hAnsi="TimesNewRomanPSMT" w:cs="Times New Roman"/>
                      <w:color w:val="000000"/>
                      <w:kern w:val="0"/>
                      <w14:ligatures w14:val="none"/>
                    </w:rPr>
                  </w:rPrChange>
                </w:rPr>
                <w:t>c</w:t>
              </w:r>
              <w:r w:rsidRPr="00CA691D">
                <w:rPr>
                  <w:rFonts w:ascii="Times New Roman" w:eastAsia="Times New Roman" w:hAnsi="Times New Roman" w:cs="Times New Roman"/>
                  <w:color w:val="000000"/>
                  <w:kern w:val="0"/>
                  <w:sz w:val="24"/>
                  <w:szCs w:val="24"/>
                  <w14:ligatures w14:val="none"/>
                  <w:rPrChange w:id="7490" w:author="Administrator" w:date="2025-10-28T17:49:00Z" w16du:dateUtc="2025-10-28T10:49:00Z">
                    <w:rPr>
                      <w:rFonts w:ascii="Calibri" w:eastAsia="Times New Roman" w:hAnsi="Calibri" w:cs="Calibri"/>
                      <w:color w:val="000000"/>
                      <w:kern w:val="0"/>
                      <w14:ligatures w14:val="none"/>
                    </w:rPr>
                  </w:rPrChange>
                </w:rPr>
                <w:t>ơ</w:t>
              </w:r>
              <w:r w:rsidRPr="00CA691D">
                <w:rPr>
                  <w:rFonts w:ascii="Times New Roman" w:eastAsia="Times New Roman" w:hAnsi="Times New Roman" w:cs="Times New Roman"/>
                  <w:color w:val="000000"/>
                  <w:kern w:val="0"/>
                  <w:sz w:val="24"/>
                  <w:szCs w:val="24"/>
                  <w14:ligatures w14:val="none"/>
                  <w:rPrChange w:id="7491" w:author="Administrator" w:date="2025-10-28T17:49:00Z" w16du:dateUtc="2025-10-28T10:49:00Z">
                    <w:rPr>
                      <w:rFonts w:ascii="TimesNewRomanPSMT" w:eastAsia="Times New Roman" w:hAnsi="TimesNewRomanPSMT" w:cs="Times New Roman"/>
                      <w:color w:val="000000"/>
                      <w:kern w:val="0"/>
                      <w14:ligatures w14:val="none"/>
                    </w:rPr>
                  </w:rPrChange>
                </w:rPr>
                <w:t xml:space="preserve"> quan ch</w:t>
              </w:r>
              <w:r w:rsidRPr="00CA691D">
                <w:rPr>
                  <w:rFonts w:ascii="Times New Roman" w:eastAsia="Times New Roman" w:hAnsi="Times New Roman" w:cs="Times New Roman"/>
                  <w:color w:val="000000"/>
                  <w:kern w:val="0"/>
                  <w:sz w:val="24"/>
                  <w:szCs w:val="24"/>
                  <w14:ligatures w14:val="none"/>
                  <w:rPrChange w:id="7492" w:author="Administrator" w:date="2025-10-28T17:49:00Z" w16du:dateUtc="2025-10-28T10:49:00Z">
                    <w:rPr>
                      <w:rFonts w:ascii="Calibri" w:eastAsia="Times New Roman" w:hAnsi="Calibri" w:cs="Calibri"/>
                      <w:color w:val="000000"/>
                      <w:kern w:val="0"/>
                      <w14:ligatures w14:val="none"/>
                    </w:rPr>
                  </w:rPrChange>
                </w:rPr>
                <w:t>ủ</w:t>
              </w:r>
              <w:r w:rsidRPr="00CA691D">
                <w:rPr>
                  <w:rFonts w:ascii="Times New Roman" w:eastAsia="Times New Roman" w:hAnsi="Times New Roman" w:cs="Times New Roman"/>
                  <w:color w:val="000000"/>
                  <w:kern w:val="0"/>
                  <w:sz w:val="24"/>
                  <w:szCs w:val="24"/>
                  <w14:ligatures w14:val="none"/>
                  <w:rPrChange w:id="7493" w:author="Administrator" w:date="2025-10-28T17:49:00Z" w16du:dateUtc="2025-10-28T10:49:00Z">
                    <w:rPr>
                      <w:rFonts w:ascii="TimesNewRomanPSMT" w:eastAsia="Times New Roman" w:hAnsi="TimesNewRomanPSMT" w:cs="Times New Roman"/>
                      <w:color w:val="000000"/>
                      <w:kern w:val="0"/>
                      <w14:ligatures w14:val="none"/>
                    </w:rPr>
                  </w:rPrChange>
                </w:rPr>
                <w:t xml:space="preserve"> tr</w:t>
              </w:r>
              <w:r w:rsidRPr="00CA691D">
                <w:rPr>
                  <w:rFonts w:ascii="Times New Roman" w:eastAsia="Times New Roman" w:hAnsi="Times New Roman" w:cs="Times New Roman"/>
                  <w:color w:val="000000"/>
                  <w:kern w:val="0"/>
                  <w:sz w:val="24"/>
                  <w:szCs w:val="24"/>
                  <w14:ligatures w14:val="none"/>
                  <w:rPrChange w:id="7494" w:author="Administrator" w:date="2025-10-28T17:49:00Z" w16du:dateUtc="2025-10-28T10:49:00Z">
                    <w:rPr>
                      <w:rFonts w:ascii=".VnTime" w:eastAsia="Times New Roman" w:hAnsi=".VnTime" w:cs=".VnTime"/>
                      <w:color w:val="000000"/>
                      <w:kern w:val="0"/>
                      <w14:ligatures w14:val="none"/>
                    </w:rPr>
                  </w:rPrChange>
                </w:rPr>
                <w:t>ì</w:t>
              </w:r>
              <w:r w:rsidRPr="00CA691D">
                <w:rPr>
                  <w:rFonts w:ascii="Times New Roman" w:eastAsia="Times New Roman" w:hAnsi="Times New Roman" w:cs="Times New Roman"/>
                  <w:color w:val="000000"/>
                  <w:kern w:val="0"/>
                  <w:sz w:val="24"/>
                  <w:szCs w:val="24"/>
                  <w14:ligatures w14:val="none"/>
                  <w:rPrChange w:id="7495" w:author="Administrator" w:date="2025-10-28T17:49:00Z" w16du:dateUtc="2025-10-28T10:49:00Z">
                    <w:rPr>
                      <w:rFonts w:ascii="TimesNewRomanPSMT" w:eastAsia="Times New Roman" w:hAnsi="TimesNewRomanPSMT" w:cs="Times New Roman"/>
                      <w:color w:val="000000"/>
                      <w:kern w:val="0"/>
                      <w14:ligatures w14:val="none"/>
                    </w:rPr>
                  </w:rPrChange>
                </w:rPr>
                <w:t xml:space="preserve"> so</w:t>
              </w:r>
              <w:r w:rsidRPr="00CA691D">
                <w:rPr>
                  <w:rFonts w:ascii="Times New Roman" w:eastAsia="Times New Roman" w:hAnsi="Times New Roman" w:cs="Times New Roman"/>
                  <w:color w:val="000000"/>
                  <w:kern w:val="0"/>
                  <w:sz w:val="24"/>
                  <w:szCs w:val="24"/>
                  <w14:ligatures w14:val="none"/>
                  <w:rPrChange w:id="7496" w:author="Administrator" w:date="2025-10-28T17:49:00Z" w16du:dateUtc="2025-10-28T10:49:00Z">
                    <w:rPr>
                      <w:rFonts w:ascii="Calibri" w:eastAsia="Times New Roman" w:hAnsi="Calibri" w:cs="Calibri"/>
                      <w:color w:val="000000"/>
                      <w:kern w:val="0"/>
                      <w14:ligatures w14:val="none"/>
                    </w:rPr>
                  </w:rPrChange>
                </w:rPr>
                <w:t>ạ</w:t>
              </w:r>
              <w:r w:rsidRPr="00CA691D">
                <w:rPr>
                  <w:rFonts w:ascii="Times New Roman" w:eastAsia="Times New Roman" w:hAnsi="Times New Roman" w:cs="Times New Roman"/>
                  <w:color w:val="000000"/>
                  <w:kern w:val="0"/>
                  <w:sz w:val="24"/>
                  <w:szCs w:val="24"/>
                  <w14:ligatures w14:val="none"/>
                  <w:rPrChange w:id="7497" w:author="Administrator" w:date="2025-10-28T17:49:00Z" w16du:dateUtc="2025-10-28T10:49:00Z">
                    <w:rPr>
                      <w:rFonts w:ascii="TimesNewRomanPSMT" w:eastAsia="Times New Roman" w:hAnsi="TimesNewRomanPSMT" w:cs="Times New Roman"/>
                      <w:color w:val="000000"/>
                      <w:kern w:val="0"/>
                      <w14:ligatures w14:val="none"/>
                    </w:rPr>
                  </w:rPrChange>
                </w:rPr>
                <w:t>n th</w:t>
              </w:r>
              <w:r w:rsidRPr="00CA691D">
                <w:rPr>
                  <w:rFonts w:ascii="Times New Roman" w:eastAsia="Times New Roman" w:hAnsi="Times New Roman" w:cs="Times New Roman"/>
                  <w:color w:val="000000"/>
                  <w:kern w:val="0"/>
                  <w:sz w:val="24"/>
                  <w:szCs w:val="24"/>
                  <w14:ligatures w14:val="none"/>
                  <w:rPrChange w:id="7498"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499" w:author="Administrator" w:date="2025-10-28T17:49:00Z" w16du:dateUtc="2025-10-28T10:49:00Z">
                    <w:rPr>
                      <w:rFonts w:ascii="TimesNewRomanPSMT" w:eastAsia="Times New Roman" w:hAnsi="TimesNewRomanPSMT" w:cs="Times New Roman"/>
                      <w:color w:val="000000"/>
                      <w:kern w:val="0"/>
                      <w14:ligatures w14:val="none"/>
                    </w:rPr>
                  </w:rPrChange>
                </w:rPr>
                <w:t>o xem x</w:t>
              </w:r>
              <w:r w:rsidRPr="00CA691D">
                <w:rPr>
                  <w:rFonts w:ascii="Times New Roman" w:eastAsia="Times New Roman" w:hAnsi="Times New Roman" w:cs="Times New Roman"/>
                  <w:color w:val="000000"/>
                  <w:kern w:val="0"/>
                  <w:sz w:val="24"/>
                  <w:szCs w:val="24"/>
                  <w14:ligatures w14:val="none"/>
                  <w:rPrChange w:id="7500" w:author="Administrator" w:date="2025-10-28T17:49:00Z" w16du:dateUtc="2025-10-28T10:49:00Z">
                    <w:rPr>
                      <w:rFonts w:ascii=".VnTime" w:eastAsia="Times New Roman" w:hAnsi=".VnTime" w:cs=".VnTime"/>
                      <w:color w:val="000000"/>
                      <w:kern w:val="0"/>
                      <w14:ligatures w14:val="none"/>
                    </w:rPr>
                  </w:rPrChange>
                </w:rPr>
                <w:t>é</w:t>
              </w:r>
              <w:r w:rsidRPr="00CA691D">
                <w:rPr>
                  <w:rFonts w:ascii="Times New Roman" w:eastAsia="Times New Roman" w:hAnsi="Times New Roman" w:cs="Times New Roman"/>
                  <w:color w:val="000000"/>
                  <w:kern w:val="0"/>
                  <w:sz w:val="24"/>
                  <w:szCs w:val="24"/>
                  <w14:ligatures w14:val="none"/>
                  <w:rPrChange w:id="7501" w:author="Administrator" w:date="2025-10-28T17:49:00Z" w16du:dateUtc="2025-10-28T10:49:00Z">
                    <w:rPr>
                      <w:rFonts w:ascii="TimesNewRomanPSMT" w:eastAsia="Times New Roman" w:hAnsi="TimesNewRomanPSMT" w:cs="Times New Roman"/>
                      <w:color w:val="000000"/>
                      <w:kern w:val="0"/>
                      <w14:ligatures w14:val="none"/>
                    </w:rPr>
                  </w:rPrChange>
                </w:rPr>
                <w:t>t, b</w:t>
              </w:r>
              <w:r w:rsidRPr="00CA691D">
                <w:rPr>
                  <w:rFonts w:ascii="Times New Roman" w:eastAsia="Times New Roman" w:hAnsi="Times New Roman" w:cs="Times New Roman"/>
                  <w:color w:val="000000"/>
                  <w:kern w:val="0"/>
                  <w:sz w:val="24"/>
                  <w:szCs w:val="24"/>
                  <w14:ligatures w14:val="none"/>
                  <w:rPrChange w:id="7502" w:author="Administrator" w:date="2025-10-28T17:49:00Z" w16du:dateUtc="2025-10-28T10:49:00Z">
                    <w:rPr>
                      <w:rFonts w:ascii="Calibri" w:eastAsia="Times New Roman" w:hAnsi="Calibri" w:cs="Calibri"/>
                      <w:color w:val="000000"/>
                      <w:kern w:val="0"/>
                      <w14:ligatures w14:val="none"/>
                    </w:rPr>
                  </w:rPrChange>
                </w:rPr>
                <w:t>ổ</w:t>
              </w:r>
              <w:r w:rsidRPr="00CA691D">
                <w:rPr>
                  <w:rFonts w:ascii="Times New Roman" w:eastAsia="Times New Roman" w:hAnsi="Times New Roman" w:cs="Times New Roman"/>
                  <w:color w:val="000000"/>
                  <w:kern w:val="0"/>
                  <w:sz w:val="24"/>
                  <w:szCs w:val="24"/>
                  <w14:ligatures w14:val="none"/>
                  <w:rPrChange w:id="7503" w:author="Administrator" w:date="2025-10-28T17:49:00Z" w16du:dateUtc="2025-10-28T10:49:00Z">
                    <w:rPr>
                      <w:rFonts w:ascii="TimesNewRomanPSMT" w:eastAsia="Times New Roman" w:hAnsi="TimesNewRomanPSMT" w:cs="Times New Roman"/>
                      <w:color w:val="000000"/>
                      <w:kern w:val="0"/>
                      <w14:ligatures w14:val="none"/>
                    </w:rPr>
                  </w:rPrChange>
                </w:rPr>
                <w:t xml:space="preserve"> sung</w:t>
              </w:r>
            </w:ins>
            <w:ins w:id="7504" w:author="Administrator" w:date="2025-10-28T18:04:00Z" w16du:dateUtc="2025-10-28T11:04:00Z">
              <w:r w:rsidR="00906222">
                <w:rPr>
                  <w:rFonts w:ascii="Times New Roman" w:eastAsia="Times New Roman" w:hAnsi="Times New Roman" w:cs="Times New Roman"/>
                  <w:color w:val="000000"/>
                  <w:kern w:val="0"/>
                  <w:sz w:val="24"/>
                  <w:szCs w:val="24"/>
                  <w14:ligatures w14:val="none"/>
                </w:rPr>
                <w:t xml:space="preserve"> </w:t>
              </w:r>
            </w:ins>
            <w:ins w:id="7505"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506" w:author="Administrator" w:date="2025-10-28T17:49:00Z" w16du:dateUtc="2025-10-28T10:49:00Z">
                    <w:rPr>
                      <w:rFonts w:ascii="TimesNewRomanPSMT" w:eastAsia="Times New Roman" w:hAnsi="TimesNewRomanPSMT" w:cs="Times New Roman"/>
                      <w:color w:val="000000"/>
                      <w:kern w:val="0"/>
                      <w14:ligatures w14:val="none"/>
                    </w:rPr>
                  </w:rPrChange>
                </w:rPr>
                <w:t xml:space="preserve">quy </w:t>
              </w:r>
              <w:r w:rsidRPr="00CA691D">
                <w:rPr>
                  <w:rFonts w:ascii="Times New Roman" w:eastAsia="Times New Roman" w:hAnsi="Times New Roman" w:cs="Times New Roman"/>
                  <w:color w:val="000000"/>
                  <w:kern w:val="0"/>
                  <w:sz w:val="24"/>
                  <w:szCs w:val="24"/>
                  <w14:ligatures w14:val="none"/>
                  <w:rPrChange w:id="7507" w:author="Administrator" w:date="2025-10-28T17:49:00Z" w16du:dateUtc="2025-10-28T10:49:00Z">
                    <w:rPr>
                      <w:rFonts w:ascii="Calibri" w:eastAsia="Times New Roman" w:hAnsi="Calibri" w:cs="Calibri"/>
                      <w:color w:val="000000"/>
                      <w:kern w:val="0"/>
                      <w14:ligatures w14:val="none"/>
                    </w:rPr>
                  </w:rPrChange>
                </w:rPr>
                <w:t>đị</w:t>
              </w:r>
              <w:r w:rsidRPr="00CA691D">
                <w:rPr>
                  <w:rFonts w:ascii="Times New Roman" w:eastAsia="Times New Roman" w:hAnsi="Times New Roman" w:cs="Times New Roman"/>
                  <w:color w:val="000000"/>
                  <w:kern w:val="0"/>
                  <w:sz w:val="24"/>
                  <w:szCs w:val="24"/>
                  <w14:ligatures w14:val="none"/>
                  <w:rPrChange w:id="7508" w:author="Administrator" w:date="2025-10-28T17:49:00Z" w16du:dateUtc="2025-10-28T10:49:00Z">
                    <w:rPr>
                      <w:rFonts w:ascii="TimesNewRomanPSMT" w:eastAsia="Times New Roman" w:hAnsi="TimesNewRomanPSMT" w:cs="Times New Roman"/>
                      <w:color w:val="000000"/>
                      <w:kern w:val="0"/>
                      <w14:ligatures w14:val="none"/>
                    </w:rPr>
                  </w:rPrChange>
                </w:rPr>
                <w:t xml:space="preserve">nh </w:t>
              </w:r>
              <w:r w:rsidRPr="00CA691D">
                <w:rPr>
                  <w:rFonts w:ascii="Times New Roman" w:eastAsia="Times New Roman" w:hAnsi="Times New Roman" w:cs="Times New Roman"/>
                  <w:color w:val="000000"/>
                  <w:kern w:val="0"/>
                  <w:sz w:val="24"/>
                  <w:szCs w:val="24"/>
                  <w14:ligatures w14:val="none"/>
                  <w:rPrChange w:id="7509" w:author="Administrator" w:date="2025-10-28T17:49:00Z" w16du:dateUtc="2025-10-28T10:49:00Z">
                    <w:rPr>
                      <w:rFonts w:ascii="Calibri" w:eastAsia="Times New Roman" w:hAnsi="Calibri" w:cs="Calibri"/>
                      <w:color w:val="000000"/>
                      <w:kern w:val="0"/>
                      <w14:ligatures w14:val="none"/>
                    </w:rPr>
                  </w:rPrChange>
                </w:rPr>
                <w:t>đố</w:t>
              </w:r>
              <w:r w:rsidRPr="00CA691D">
                <w:rPr>
                  <w:rFonts w:ascii="Times New Roman" w:eastAsia="Times New Roman" w:hAnsi="Times New Roman" w:cs="Times New Roman"/>
                  <w:color w:val="000000"/>
                  <w:kern w:val="0"/>
                  <w:sz w:val="24"/>
                  <w:szCs w:val="24"/>
                  <w14:ligatures w14:val="none"/>
                  <w:rPrChange w:id="7510"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7511" w:author="Administrator" w:date="2025-10-28T17:49:00Z" w16du:dateUtc="2025-10-28T10:49:00Z">
                    <w:rPr>
                      <w:rFonts w:ascii="Calibri" w:eastAsia="Times New Roman" w:hAnsi="Calibri" w:cs="Calibri"/>
                      <w:color w:val="000000"/>
                      <w:kern w:val="0"/>
                      <w14:ligatures w14:val="none"/>
                    </w:rPr>
                  </w:rPrChange>
                </w:rPr>
                <w:t>ớ</w:t>
              </w:r>
              <w:r w:rsidRPr="00CA691D">
                <w:rPr>
                  <w:rFonts w:ascii="Times New Roman" w:eastAsia="Times New Roman" w:hAnsi="Times New Roman" w:cs="Times New Roman"/>
                  <w:color w:val="000000"/>
                  <w:kern w:val="0"/>
                  <w:sz w:val="24"/>
                  <w:szCs w:val="24"/>
                  <w14:ligatures w14:val="none"/>
                  <w:rPrChange w:id="7512" w:author="Administrator" w:date="2025-10-28T17:49:00Z" w16du:dateUtc="2025-10-28T10:49:00Z">
                    <w:rPr>
                      <w:rFonts w:ascii="TimesNewRomanPSMT" w:eastAsia="Times New Roman" w:hAnsi="TimesNewRomanPSMT" w:cs="Times New Roman"/>
                      <w:color w:val="000000"/>
                      <w:kern w:val="0"/>
                      <w14:ligatures w14:val="none"/>
                    </w:rPr>
                  </w:rPrChange>
                </w:rPr>
                <w:t>i v</w:t>
              </w:r>
              <w:r w:rsidRPr="00CA691D">
                <w:rPr>
                  <w:rFonts w:ascii="Times New Roman" w:eastAsia="Times New Roman" w:hAnsi="Times New Roman" w:cs="Times New Roman"/>
                  <w:color w:val="000000"/>
                  <w:kern w:val="0"/>
                  <w:sz w:val="24"/>
                  <w:szCs w:val="24"/>
                  <w14:ligatures w14:val="none"/>
                  <w:rPrChange w:id="7513" w:author="Administrator" w:date="2025-10-28T17:49:00Z" w16du:dateUtc="2025-10-28T10:49:00Z">
                    <w:rPr>
                      <w:rFonts w:ascii=".VnTime" w:eastAsia="Times New Roman" w:hAnsi=".VnTime" w:cs=".VnTime"/>
                      <w:color w:val="000000"/>
                      <w:kern w:val="0"/>
                      <w14:ligatures w14:val="none"/>
                    </w:rPr>
                  </w:rPrChange>
                </w:rPr>
                <w:t>ù</w:t>
              </w:r>
              <w:r w:rsidRPr="00CA691D">
                <w:rPr>
                  <w:rFonts w:ascii="Times New Roman" w:eastAsia="Times New Roman" w:hAnsi="Times New Roman" w:cs="Times New Roman"/>
                  <w:color w:val="000000"/>
                  <w:kern w:val="0"/>
                  <w:sz w:val="24"/>
                  <w:szCs w:val="24"/>
                  <w14:ligatures w14:val="none"/>
                  <w:rPrChange w:id="7514" w:author="Administrator" w:date="2025-10-28T17:49:00Z" w16du:dateUtc="2025-10-28T10:49:00Z">
                    <w:rPr>
                      <w:rFonts w:ascii="TimesNewRomanPSMT" w:eastAsia="Times New Roman" w:hAnsi="TimesNewRomanPSMT" w:cs="Times New Roman"/>
                      <w:color w:val="000000"/>
                      <w:kern w:val="0"/>
                      <w14:ligatures w14:val="none"/>
                    </w:rPr>
                  </w:rPrChange>
                </w:rPr>
                <w:t>ng n</w:t>
              </w:r>
              <w:r w:rsidRPr="00CA691D">
                <w:rPr>
                  <w:rFonts w:ascii="Times New Roman" w:eastAsia="Times New Roman" w:hAnsi="Times New Roman" w:cs="Times New Roman"/>
                  <w:color w:val="000000"/>
                  <w:kern w:val="0"/>
                  <w:sz w:val="24"/>
                  <w:szCs w:val="24"/>
                  <w14:ligatures w14:val="none"/>
                  <w:rPrChange w:id="7515" w:author="Administrator" w:date="2025-10-28T17:49:00Z" w16du:dateUtc="2025-10-28T10:49:00Z">
                    <w:rPr>
                      <w:rFonts w:ascii="Calibri" w:eastAsia="Times New Roman" w:hAnsi="Calibri" w:cs="Calibri"/>
                      <w:color w:val="000000"/>
                      <w:kern w:val="0"/>
                      <w14:ligatures w14:val="none"/>
                    </w:rPr>
                  </w:rPrChange>
                </w:rPr>
                <w:t>ướ</w:t>
              </w:r>
              <w:r w:rsidRPr="00CA691D">
                <w:rPr>
                  <w:rFonts w:ascii="Times New Roman" w:eastAsia="Times New Roman" w:hAnsi="Times New Roman" w:cs="Times New Roman"/>
                  <w:color w:val="000000"/>
                  <w:kern w:val="0"/>
                  <w:sz w:val="24"/>
                  <w:szCs w:val="24"/>
                  <w14:ligatures w14:val="none"/>
                  <w:rPrChange w:id="7516" w:author="Administrator" w:date="2025-10-28T17:49:00Z" w16du:dateUtc="2025-10-28T10:49:00Z">
                    <w:rPr>
                      <w:rFonts w:ascii="TimesNewRomanPSMT" w:eastAsia="Times New Roman" w:hAnsi="TimesNewRomanPSMT" w:cs="Times New Roman"/>
                      <w:color w:val="000000"/>
                      <w:kern w:val="0"/>
                      <w14:ligatures w14:val="none"/>
                    </w:rPr>
                  </w:rPrChange>
                </w:rPr>
                <w:t xml:space="preserve">c neo </w:t>
              </w:r>
              <w:r w:rsidRPr="00CA691D">
                <w:rPr>
                  <w:rFonts w:ascii="Times New Roman" w:eastAsia="Times New Roman" w:hAnsi="Times New Roman" w:cs="Times New Roman"/>
                  <w:color w:val="000000"/>
                  <w:kern w:val="0"/>
                  <w:sz w:val="24"/>
                  <w:szCs w:val="24"/>
                  <w14:ligatures w14:val="none"/>
                  <w:rPrChange w:id="7517" w:author="Administrator" w:date="2025-10-28T17:49:00Z" w16du:dateUtc="2025-10-28T10:49:00Z">
                    <w:rPr>
                      <w:rFonts w:ascii="Calibri" w:eastAsia="Times New Roman" w:hAnsi="Calibri" w:cs="Calibri"/>
                      <w:color w:val="000000"/>
                      <w:kern w:val="0"/>
                      <w14:ligatures w14:val="none"/>
                    </w:rPr>
                  </w:rPrChange>
                </w:rPr>
                <w:t>đậ</w:t>
              </w:r>
              <w:r w:rsidRPr="00CA691D">
                <w:rPr>
                  <w:rFonts w:ascii="Times New Roman" w:eastAsia="Times New Roman" w:hAnsi="Times New Roman" w:cs="Times New Roman"/>
                  <w:color w:val="000000"/>
                  <w:kern w:val="0"/>
                  <w:sz w:val="24"/>
                  <w:szCs w:val="24"/>
                  <w14:ligatures w14:val="none"/>
                  <w:rPrChange w:id="7518" w:author="Administrator" w:date="2025-10-28T17:49:00Z" w16du:dateUtc="2025-10-28T10:49:00Z">
                    <w:rPr>
                      <w:rFonts w:ascii="TimesNewRomanPSMT" w:eastAsia="Times New Roman" w:hAnsi="TimesNewRomanPSMT" w:cs="Times New Roman"/>
                      <w:color w:val="000000"/>
                      <w:kern w:val="0"/>
                      <w14:ligatures w14:val="none"/>
                    </w:rPr>
                  </w:rPrChange>
                </w:rPr>
                <w:t>u</w:t>
              </w:r>
            </w:ins>
            <w:ins w:id="7519" w:author="Administrator" w:date="2025-10-28T18:04:00Z" w16du:dateUtc="2025-10-28T11:04:00Z">
              <w:r w:rsidR="00906222">
                <w:rPr>
                  <w:rFonts w:ascii="Times New Roman" w:eastAsia="Times New Roman" w:hAnsi="Times New Roman" w:cs="Times New Roman"/>
                  <w:color w:val="000000"/>
                  <w:kern w:val="0"/>
                  <w:sz w:val="24"/>
                  <w:szCs w:val="24"/>
                  <w14:ligatures w14:val="none"/>
                </w:rPr>
                <w:t xml:space="preserve"> </w:t>
              </w:r>
            </w:ins>
            <w:ins w:id="7520" w:author="Administrator" w:date="2025-10-28T17:46:00Z" w16du:dateUtc="2025-10-28T10:46:00Z">
              <w:r w:rsidRPr="00CA691D">
                <w:rPr>
                  <w:rFonts w:ascii="Times New Roman" w:eastAsia="Times New Roman" w:hAnsi="Times New Roman" w:cs="Times New Roman"/>
                  <w:color w:val="000000"/>
                  <w:kern w:val="0"/>
                  <w:sz w:val="24"/>
                  <w:szCs w:val="24"/>
                  <w14:ligatures w14:val="none"/>
                  <w:rPrChange w:id="7521" w:author="Administrator" w:date="2025-10-28T17:49:00Z" w16du:dateUtc="2025-10-28T10:49:00Z">
                    <w:rPr>
                      <w:rFonts w:ascii="TimesNewRomanPSMT" w:eastAsia="Times New Roman" w:hAnsi="TimesNewRomanPSMT" w:cs="Times New Roman"/>
                      <w:color w:val="000000"/>
                      <w:kern w:val="0"/>
                      <w14:ligatures w14:val="none"/>
                    </w:rPr>
                  </w:rPrChange>
                </w:rPr>
                <w:t>v</w:t>
              </w:r>
              <w:r w:rsidRPr="00CA691D">
                <w:rPr>
                  <w:rFonts w:ascii="Times New Roman" w:eastAsia="Times New Roman" w:hAnsi="Times New Roman" w:cs="Times New Roman"/>
                  <w:color w:val="000000"/>
                  <w:kern w:val="0"/>
                  <w:sz w:val="24"/>
                  <w:szCs w:val="24"/>
                  <w14:ligatures w14:val="none"/>
                  <w:rPrChange w:id="7522" w:author="Administrator" w:date="2025-10-28T17:49:00Z" w16du:dateUtc="2025-10-28T10:49:00Z">
                    <w:rPr>
                      <w:rFonts w:ascii="Calibri" w:eastAsia="Times New Roman" w:hAnsi="Calibri" w:cs="Calibri"/>
                      <w:color w:val="000000"/>
                      <w:kern w:val="0"/>
                      <w14:ligatures w14:val="none"/>
                    </w:rPr>
                  </w:rPrChange>
                </w:rPr>
                <w:t>à</w:t>
              </w:r>
              <w:r w:rsidRPr="00CA691D">
                <w:rPr>
                  <w:rFonts w:ascii="Times New Roman" w:eastAsia="Times New Roman" w:hAnsi="Times New Roman" w:cs="Times New Roman"/>
                  <w:color w:val="000000"/>
                  <w:kern w:val="0"/>
                  <w:sz w:val="24"/>
                  <w:szCs w:val="24"/>
                  <w14:ligatures w14:val="none"/>
                  <w:rPrChange w:id="7523" w:author="Administrator" w:date="2025-10-28T17:49:00Z" w16du:dateUtc="2025-10-28T10:49:00Z">
                    <w:rPr>
                      <w:rFonts w:ascii="TimesNewRomanPSMT" w:eastAsia="Times New Roman" w:hAnsi="TimesNewRomanPSMT" w:cs="Times New Roman"/>
                      <w:color w:val="000000"/>
                      <w:kern w:val="0"/>
                      <w14:ligatures w14:val="none"/>
                    </w:rPr>
                  </w:rPrChange>
                </w:rPr>
                <w:t>o d</w:t>
              </w:r>
              <w:r w:rsidRPr="00CA691D">
                <w:rPr>
                  <w:rFonts w:ascii="Times New Roman" w:eastAsia="Times New Roman" w:hAnsi="Times New Roman" w:cs="Times New Roman"/>
                  <w:color w:val="000000"/>
                  <w:kern w:val="0"/>
                  <w:sz w:val="24"/>
                  <w:szCs w:val="24"/>
                  <w14:ligatures w14:val="none"/>
                  <w:rPrChange w:id="7524" w:author="Administrator" w:date="2025-10-28T17:49:00Z" w16du:dateUtc="2025-10-28T10:49:00Z">
                    <w:rPr>
                      <w:rFonts w:ascii="Calibri" w:eastAsia="Times New Roman" w:hAnsi="Calibri" w:cs="Calibri"/>
                      <w:color w:val="000000"/>
                      <w:kern w:val="0"/>
                      <w14:ligatures w14:val="none"/>
                    </w:rPr>
                  </w:rPrChange>
                </w:rPr>
                <w:t>ự</w:t>
              </w:r>
              <w:r w:rsidRPr="00CA691D">
                <w:rPr>
                  <w:rFonts w:ascii="Times New Roman" w:eastAsia="Times New Roman" w:hAnsi="Times New Roman" w:cs="Times New Roman"/>
                  <w:color w:val="000000"/>
                  <w:kern w:val="0"/>
                  <w:sz w:val="24"/>
                  <w:szCs w:val="24"/>
                  <w14:ligatures w14:val="none"/>
                  <w:rPrChange w:id="7525" w:author="Administrator" w:date="2025-10-28T17:49:00Z" w16du:dateUtc="2025-10-28T10:49:00Z">
                    <w:rPr>
                      <w:rFonts w:ascii="TimesNewRomanPSMT" w:eastAsia="Times New Roman" w:hAnsi="TimesNewRomanPSMT" w:cs="Times New Roman"/>
                      <w:color w:val="000000"/>
                      <w:kern w:val="0"/>
                      <w14:ligatures w14:val="none"/>
                    </w:rPr>
                  </w:rPrChange>
                </w:rPr>
                <w:t xml:space="preserve"> th</w:t>
              </w:r>
              <w:r w:rsidRPr="00CA691D">
                <w:rPr>
                  <w:rFonts w:ascii="Times New Roman" w:eastAsia="Times New Roman" w:hAnsi="Times New Roman" w:cs="Times New Roman"/>
                  <w:color w:val="000000"/>
                  <w:kern w:val="0"/>
                  <w:sz w:val="24"/>
                  <w:szCs w:val="24"/>
                  <w14:ligatures w14:val="none"/>
                  <w:rPrChange w:id="7526" w:author="Administrator" w:date="2025-10-28T17:49:00Z" w16du:dateUtc="2025-10-28T10:49:00Z">
                    <w:rPr>
                      <w:rFonts w:ascii="Calibri" w:eastAsia="Times New Roman" w:hAnsi="Calibri" w:cs="Calibri"/>
                      <w:color w:val="000000"/>
                      <w:kern w:val="0"/>
                      <w14:ligatures w14:val="none"/>
                    </w:rPr>
                  </w:rPrChange>
                </w:rPr>
                <w:t>ả</w:t>
              </w:r>
              <w:r w:rsidRPr="00CA691D">
                <w:rPr>
                  <w:rFonts w:ascii="Times New Roman" w:eastAsia="Times New Roman" w:hAnsi="Times New Roman" w:cs="Times New Roman"/>
                  <w:color w:val="000000"/>
                  <w:kern w:val="0"/>
                  <w:sz w:val="24"/>
                  <w:szCs w:val="24"/>
                  <w14:ligatures w14:val="none"/>
                  <w:rPrChange w:id="7527" w:author="Administrator" w:date="2025-10-28T17:49:00Z" w16du:dateUtc="2025-10-28T10:49:00Z">
                    <w:rPr>
                      <w:rFonts w:ascii="TimesNewRomanPSMT" w:eastAsia="Times New Roman" w:hAnsi="TimesNewRomanPSMT" w:cs="Times New Roman"/>
                      <w:color w:val="000000"/>
                      <w:kern w:val="0"/>
                      <w14:ligatures w14:val="none"/>
                    </w:rPr>
                  </w:rPrChange>
                </w:rPr>
                <w:t>o Th</w:t>
              </w:r>
              <w:r w:rsidRPr="00CA691D">
                <w:rPr>
                  <w:rFonts w:ascii="Times New Roman" w:eastAsia="Times New Roman" w:hAnsi="Times New Roman" w:cs="Times New Roman"/>
                  <w:color w:val="000000"/>
                  <w:kern w:val="0"/>
                  <w:sz w:val="24"/>
                  <w:szCs w:val="24"/>
                  <w14:ligatures w14:val="none"/>
                  <w:rPrChange w:id="7528" w:author="Administrator" w:date="2025-10-28T17:49:00Z" w16du:dateUtc="2025-10-28T10:49:00Z">
                    <w:rPr>
                      <w:rFonts w:ascii=".VnTime" w:eastAsia="Times New Roman" w:hAnsi=".VnTime" w:cs=".VnTime"/>
                      <w:color w:val="000000"/>
                      <w:kern w:val="0"/>
                      <w14:ligatures w14:val="none"/>
                    </w:rPr>
                  </w:rPrChange>
                </w:rPr>
                <w:t>ô</w:t>
              </w:r>
              <w:r w:rsidRPr="00CA691D">
                <w:rPr>
                  <w:rFonts w:ascii="Times New Roman" w:eastAsia="Times New Roman" w:hAnsi="Times New Roman" w:cs="Times New Roman"/>
                  <w:color w:val="000000"/>
                  <w:kern w:val="0"/>
                  <w:sz w:val="24"/>
                  <w:szCs w:val="24"/>
                  <w14:ligatures w14:val="none"/>
                  <w:rPrChange w:id="7529" w:author="Administrator" w:date="2025-10-28T17:49:00Z" w16du:dateUtc="2025-10-28T10:49:00Z">
                    <w:rPr>
                      <w:rFonts w:ascii="TimesNewRomanPSMT" w:eastAsia="Times New Roman" w:hAnsi="TimesNewRomanPSMT" w:cs="Times New Roman"/>
                      <w:color w:val="000000"/>
                      <w:kern w:val="0"/>
                      <w14:ligatures w14:val="none"/>
                    </w:rPr>
                  </w:rPrChange>
                </w:rPr>
                <w:t>ng t</w:t>
              </w:r>
              <w:r w:rsidRPr="00CA691D">
                <w:rPr>
                  <w:rFonts w:ascii="Times New Roman" w:eastAsia="Times New Roman" w:hAnsi="Times New Roman" w:cs="Times New Roman"/>
                  <w:color w:val="000000"/>
                  <w:kern w:val="0"/>
                  <w:sz w:val="24"/>
                  <w:szCs w:val="24"/>
                  <w14:ligatures w14:val="none"/>
                  <w:rPrChange w:id="7530" w:author="Administrator" w:date="2025-10-28T17:49:00Z" w16du:dateUtc="2025-10-28T10:49:00Z">
                    <w:rPr>
                      <w:rFonts w:ascii="Calibri" w:eastAsia="Times New Roman" w:hAnsi="Calibri" w:cs="Calibri"/>
                      <w:color w:val="000000"/>
                      <w:kern w:val="0"/>
                      <w14:ligatures w14:val="none"/>
                    </w:rPr>
                  </w:rPrChange>
                </w:rPr>
                <w:t>ư</w:t>
              </w:r>
              <w:r w:rsidRPr="00CA691D">
                <w:rPr>
                  <w:rFonts w:ascii="Times New Roman" w:eastAsia="Times New Roman" w:hAnsi="Times New Roman" w:cs="Times New Roman"/>
                  <w:color w:val="000000"/>
                  <w:kern w:val="0"/>
                  <w:sz w:val="24"/>
                  <w:szCs w:val="24"/>
                  <w14:ligatures w14:val="none"/>
                  <w:rPrChange w:id="7531" w:author="Administrator" w:date="2025-10-28T17:49:00Z" w16du:dateUtc="2025-10-28T10:49:00Z">
                    <w:rPr>
                      <w:rFonts w:ascii="TimesNewRomanPSMT" w:eastAsia="Times New Roman" w:hAnsi="TimesNewRomanPSMT" w:cs="Times New Roman"/>
                      <w:color w:val="000000"/>
                      <w:kern w:val="0"/>
                      <w14:ligatures w14:val="none"/>
                    </w:rPr>
                  </w:rPrChange>
                </w:rPr>
                <w:t>.</w:t>
              </w:r>
            </w:ins>
          </w:p>
        </w:tc>
        <w:tc>
          <w:tcPr>
            <w:tcW w:w="5103" w:type="dxa"/>
          </w:tcPr>
          <w:p w14:paraId="20C0EA3F" w14:textId="77777777" w:rsidR="00D91701" w:rsidRPr="00CA691D" w:rsidRDefault="00D91701" w:rsidP="00A3338D">
            <w:pPr>
              <w:autoSpaceDE w:val="0"/>
              <w:autoSpaceDN w:val="0"/>
              <w:adjustRightInd w:val="0"/>
              <w:jc w:val="both"/>
              <w:rPr>
                <w:ins w:id="7532" w:author="Administrator" w:date="2025-10-28T17:44:00Z" w16du:dateUtc="2025-10-28T10:44:00Z"/>
                <w:rFonts w:ascii="Times New Roman" w:hAnsi="Times New Roman"/>
                <w:sz w:val="24"/>
              </w:rPr>
            </w:pPr>
          </w:p>
        </w:tc>
      </w:tr>
      <w:tr w:rsidR="00CA691D" w:rsidRPr="00CA691D" w14:paraId="4173C5A4" w14:textId="77777777" w:rsidTr="00A3338D">
        <w:trPr>
          <w:ins w:id="7533" w:author="Administrator" w:date="2025-10-28T17:46:00Z"/>
        </w:trPr>
        <w:tc>
          <w:tcPr>
            <w:tcW w:w="708" w:type="dxa"/>
          </w:tcPr>
          <w:p w14:paraId="07D22268" w14:textId="6534797F" w:rsidR="00CA691D" w:rsidRPr="00CA691D" w:rsidRDefault="00CA691D" w:rsidP="00A3338D">
            <w:pPr>
              <w:autoSpaceDE w:val="0"/>
              <w:autoSpaceDN w:val="0"/>
              <w:adjustRightInd w:val="0"/>
              <w:jc w:val="both"/>
              <w:rPr>
                <w:ins w:id="7534" w:author="Administrator" w:date="2025-10-28T17:46:00Z" w16du:dateUtc="2025-10-28T10:46:00Z"/>
                <w:rFonts w:ascii="Times New Roman" w:hAnsi="Times New Roman"/>
                <w:i/>
                <w:iCs/>
                <w:sz w:val="24"/>
              </w:rPr>
            </w:pPr>
            <w:ins w:id="7535" w:author="Administrator" w:date="2025-10-28T17:47:00Z" w16du:dateUtc="2025-10-28T10:47:00Z">
              <w:r w:rsidRPr="00CA691D">
                <w:rPr>
                  <w:rFonts w:ascii="Times New Roman" w:hAnsi="Times New Roman"/>
                  <w:i/>
                  <w:iCs/>
                  <w:sz w:val="24"/>
                </w:rPr>
                <w:lastRenderedPageBreak/>
                <w:t>24</w:t>
              </w:r>
            </w:ins>
          </w:p>
        </w:tc>
        <w:tc>
          <w:tcPr>
            <w:tcW w:w="2122" w:type="dxa"/>
          </w:tcPr>
          <w:p w14:paraId="237EACC6" w14:textId="46AE86A4" w:rsidR="00CA691D" w:rsidRPr="00CA691D" w:rsidRDefault="00CA691D" w:rsidP="00A3338D">
            <w:pPr>
              <w:pStyle w:val="Vnbnnidung0"/>
              <w:tabs>
                <w:tab w:val="left" w:pos="1996"/>
              </w:tabs>
              <w:spacing w:after="0" w:line="240" w:lineRule="auto"/>
              <w:ind w:firstLine="0"/>
              <w:jc w:val="both"/>
              <w:rPr>
                <w:ins w:id="7536" w:author="Administrator" w:date="2025-10-28T17:46:00Z" w16du:dateUtc="2025-10-28T10:46:00Z"/>
                <w:rFonts w:ascii="Times New Roman" w:hAnsi="Times New Roman" w:cs="Times New Roman"/>
                <w:sz w:val="24"/>
                <w:szCs w:val="24"/>
              </w:rPr>
            </w:pPr>
            <w:ins w:id="7537" w:author="Administrator" w:date="2025-10-28T17:47:00Z" w16du:dateUtc="2025-10-28T10:47:00Z">
              <w:r w:rsidRPr="00CA691D">
                <w:rPr>
                  <w:rFonts w:ascii="Times New Roman" w:hAnsi="Times New Roman" w:cs="Times New Roman"/>
                  <w:sz w:val="24"/>
                  <w:szCs w:val="24"/>
                </w:rPr>
                <w:t>Bộ Y tế (7211/BYT</w:t>
              </w:r>
            </w:ins>
            <w:ins w:id="7538" w:author="Administrator" w:date="2025-10-28T17:48:00Z" w16du:dateUtc="2025-10-28T10:48:00Z">
              <w:r w:rsidRPr="00CA691D">
                <w:rPr>
                  <w:rFonts w:ascii="Times New Roman" w:hAnsi="Times New Roman" w:cs="Times New Roman"/>
                  <w:sz w:val="24"/>
                  <w:szCs w:val="24"/>
                </w:rPr>
                <w:t>-PC ngày 20/10/2025)</w:t>
              </w:r>
            </w:ins>
          </w:p>
        </w:tc>
        <w:tc>
          <w:tcPr>
            <w:tcW w:w="6521" w:type="dxa"/>
          </w:tcPr>
          <w:p w14:paraId="4DB6FC39" w14:textId="429DB41E" w:rsidR="00CA691D" w:rsidRPr="00CA691D" w:rsidRDefault="00CA691D" w:rsidP="00A3338D">
            <w:pPr>
              <w:pStyle w:val="Vnbnnidung0"/>
              <w:tabs>
                <w:tab w:val="left" w:pos="1996"/>
              </w:tabs>
              <w:spacing w:after="0" w:line="240" w:lineRule="auto"/>
              <w:ind w:firstLine="0"/>
              <w:jc w:val="both"/>
              <w:rPr>
                <w:ins w:id="7539" w:author="Administrator" w:date="2025-10-28T17:46:00Z" w16du:dateUtc="2025-10-28T10:46:00Z"/>
                <w:rFonts w:ascii="Times New Roman" w:eastAsia="Times New Roman" w:hAnsi="Times New Roman" w:cs="Times New Roman"/>
                <w:b/>
                <w:bCs/>
                <w:color w:val="000000"/>
                <w:kern w:val="0"/>
                <w:sz w:val="24"/>
                <w:szCs w:val="24"/>
                <w14:ligatures w14:val="none"/>
                <w:rPrChange w:id="7540" w:author="Administrator" w:date="2025-10-28T17:49:00Z" w16du:dateUtc="2025-10-28T10:49:00Z">
                  <w:rPr>
                    <w:ins w:id="7541" w:author="Administrator" w:date="2025-10-28T17:46:00Z" w16du:dateUtc="2025-10-28T10:46:00Z"/>
                    <w:rFonts w:ascii="TimesNewRomanPS-BoldMT" w:eastAsia="Times New Roman" w:hAnsi="TimesNewRomanPS-BoldMT" w:cs="Times New Roman"/>
                    <w:b/>
                    <w:bCs/>
                    <w:color w:val="000000"/>
                    <w:kern w:val="0"/>
                    <w14:ligatures w14:val="none"/>
                  </w:rPr>
                </w:rPrChange>
              </w:rPr>
            </w:pPr>
            <w:ins w:id="7542" w:author="Administrator" w:date="2025-10-28T17:48:00Z" w16du:dateUtc="2025-10-28T10:48:00Z">
              <w:r w:rsidRPr="00CA691D">
                <w:rPr>
                  <w:rStyle w:val="fontstyle01"/>
                  <w:rFonts w:ascii="Times New Roman" w:hAnsi="Times New Roman" w:cs="Times New Roman"/>
                  <w:sz w:val="24"/>
                  <w:szCs w:val="24"/>
                  <w:rPrChange w:id="7543" w:author="Administrator" w:date="2025-10-28T17:49:00Z" w16du:dateUtc="2025-10-28T10:49:00Z">
                    <w:rPr>
                      <w:rStyle w:val="fontstyle01"/>
                    </w:rPr>
                  </w:rPrChange>
                </w:rPr>
                <w:t>Kho</w:t>
              </w:r>
              <w:r w:rsidRPr="00CA691D">
                <w:rPr>
                  <w:rStyle w:val="fontstyle01"/>
                  <w:rFonts w:ascii="Times New Roman" w:hAnsi="Times New Roman" w:cs="Times New Roman"/>
                  <w:sz w:val="24"/>
                  <w:szCs w:val="24"/>
                  <w:rPrChange w:id="7544"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7545" w:author="Administrator" w:date="2025-10-28T17:49:00Z" w16du:dateUtc="2025-10-28T10:49:00Z">
                    <w:rPr>
                      <w:rStyle w:val="fontstyle01"/>
                    </w:rPr>
                  </w:rPrChange>
                </w:rPr>
                <w:t xml:space="preserve">n 5 </w:t>
              </w:r>
              <w:r w:rsidRPr="00CA691D">
                <w:rPr>
                  <w:rStyle w:val="fontstyle01"/>
                  <w:rFonts w:ascii="Times New Roman" w:hAnsi="Times New Roman" w:cs="Times New Roman"/>
                  <w:sz w:val="24"/>
                  <w:szCs w:val="24"/>
                  <w:rPrChange w:id="7546" w:author="Administrator" w:date="2025-10-28T17:49:00Z" w16du:dateUtc="2025-10-28T10:49:00Z">
                    <w:rPr>
                      <w:rStyle w:val="fontstyle01"/>
                      <w:rFonts w:ascii="Calibri" w:hAnsi="Calibri" w:cs="Calibri"/>
                    </w:rPr>
                  </w:rPrChange>
                </w:rPr>
                <w:t>Đ</w:t>
              </w:r>
              <w:r w:rsidRPr="00CA691D">
                <w:rPr>
                  <w:rStyle w:val="fontstyle01"/>
                  <w:rFonts w:ascii="Times New Roman" w:hAnsi="Times New Roman" w:cs="Times New Roman"/>
                  <w:sz w:val="24"/>
                  <w:szCs w:val="24"/>
                  <w:rPrChange w:id="7547" w:author="Administrator" w:date="2025-10-28T17:49:00Z" w16du:dateUtc="2025-10-28T10:49:00Z">
                    <w:rPr>
                      <w:rStyle w:val="fontstyle01"/>
                    </w:rPr>
                  </w:rPrChange>
                </w:rPr>
                <w:t>i</w:t>
              </w:r>
              <w:r w:rsidRPr="00CA691D">
                <w:rPr>
                  <w:rStyle w:val="fontstyle01"/>
                  <w:rFonts w:ascii="Times New Roman" w:hAnsi="Times New Roman" w:cs="Times New Roman"/>
                  <w:sz w:val="24"/>
                  <w:szCs w:val="24"/>
                  <w:rPrChange w:id="7548" w:author="Administrator" w:date="2025-10-28T17:49:00Z" w16du:dateUtc="2025-10-28T10:49:00Z">
                    <w:rPr>
                      <w:rStyle w:val="fontstyle01"/>
                      <w:rFonts w:ascii="Calibri" w:hAnsi="Calibri" w:cs="Calibri"/>
                    </w:rPr>
                  </w:rPrChange>
                </w:rPr>
                <w:t>ề</w:t>
              </w:r>
              <w:r w:rsidRPr="00CA691D">
                <w:rPr>
                  <w:rStyle w:val="fontstyle01"/>
                  <w:rFonts w:ascii="Times New Roman" w:hAnsi="Times New Roman" w:cs="Times New Roman"/>
                  <w:sz w:val="24"/>
                  <w:szCs w:val="24"/>
                  <w:rPrChange w:id="7549" w:author="Administrator" w:date="2025-10-28T17:49:00Z" w16du:dateUtc="2025-10-28T10:49:00Z">
                    <w:rPr>
                      <w:rStyle w:val="fontstyle01"/>
                    </w:rPr>
                  </w:rPrChange>
                </w:rPr>
                <w:t xml:space="preserve">u 18: </w:t>
              </w:r>
              <w:r w:rsidRPr="00CA691D">
                <w:rPr>
                  <w:rStyle w:val="fontstyle01"/>
                  <w:rFonts w:ascii="Times New Roman" w:hAnsi="Times New Roman" w:cs="Times New Roman"/>
                  <w:sz w:val="24"/>
                  <w:szCs w:val="24"/>
                  <w:rPrChange w:id="7550" w:author="Administrator" w:date="2025-10-28T17:49:00Z" w16du:dateUtc="2025-10-28T10:49:00Z">
                    <w:rPr>
                      <w:rStyle w:val="fontstyle01"/>
                      <w:rFonts w:ascii="Calibri" w:hAnsi="Calibri" w:cs="Calibri"/>
                    </w:rPr>
                  </w:rPrChange>
                </w:rPr>
                <w:t>Đề</w:t>
              </w:r>
              <w:r w:rsidRPr="00CA691D">
                <w:rPr>
                  <w:rStyle w:val="fontstyle01"/>
                  <w:rFonts w:ascii="Times New Roman" w:hAnsi="Times New Roman" w:cs="Times New Roman"/>
                  <w:sz w:val="24"/>
                  <w:szCs w:val="24"/>
                  <w:rPrChange w:id="7551" w:author="Administrator" w:date="2025-10-28T17:49:00Z" w16du:dateUtc="2025-10-28T10:49:00Z">
                    <w:rPr>
                      <w:rStyle w:val="fontstyle01"/>
                    </w:rPr>
                  </w:rPrChange>
                </w:rPr>
                <w:t xml:space="preserve"> ngh</w:t>
              </w:r>
              <w:r w:rsidRPr="00CA691D">
                <w:rPr>
                  <w:rStyle w:val="fontstyle01"/>
                  <w:rFonts w:ascii="Times New Roman" w:hAnsi="Times New Roman" w:cs="Times New Roman"/>
                  <w:sz w:val="24"/>
                  <w:szCs w:val="24"/>
                  <w:rPrChange w:id="7552" w:author="Administrator" w:date="2025-10-28T17:49:00Z" w16du:dateUtc="2025-10-28T10:49:00Z">
                    <w:rPr>
                      <w:rStyle w:val="fontstyle01"/>
                      <w:rFonts w:ascii="Calibri" w:hAnsi="Calibri" w:cs="Calibri"/>
                    </w:rPr>
                  </w:rPrChange>
                </w:rPr>
                <w:t>ị</w:t>
              </w:r>
              <w:r w:rsidRPr="00CA691D">
                <w:rPr>
                  <w:rStyle w:val="fontstyle01"/>
                  <w:rFonts w:ascii="Times New Roman" w:hAnsi="Times New Roman" w:cs="Times New Roman"/>
                  <w:sz w:val="24"/>
                  <w:szCs w:val="24"/>
                  <w:rPrChange w:id="7553" w:author="Administrator" w:date="2025-10-28T17:49:00Z" w16du:dateUtc="2025-10-28T10:49:00Z">
                    <w:rPr>
                      <w:rStyle w:val="fontstyle01"/>
                    </w:rPr>
                  </w:rPrChange>
                </w:rPr>
                <w:t xml:space="preserve"> thay th</w:t>
              </w:r>
              <w:r w:rsidRPr="00CA691D">
                <w:rPr>
                  <w:rStyle w:val="fontstyle01"/>
                  <w:rFonts w:ascii="Times New Roman" w:hAnsi="Times New Roman" w:cs="Times New Roman"/>
                  <w:sz w:val="24"/>
                  <w:szCs w:val="24"/>
                  <w:rPrChange w:id="7554"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7555" w:author="Administrator" w:date="2025-10-28T17:49:00Z" w16du:dateUtc="2025-10-28T10:49:00Z">
                    <w:rPr>
                      <w:rStyle w:val="fontstyle01"/>
                    </w:rPr>
                  </w:rPrChange>
                </w:rPr>
                <w:t xml:space="preserve"> c</w:t>
              </w:r>
              <w:r w:rsidRPr="00CA691D">
                <w:rPr>
                  <w:rStyle w:val="fontstyle01"/>
                  <w:rFonts w:ascii="Times New Roman" w:hAnsi="Times New Roman" w:cs="Times New Roman"/>
                  <w:sz w:val="24"/>
                  <w:szCs w:val="24"/>
                  <w:rPrChange w:id="7556"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7557" w:author="Administrator" w:date="2025-10-28T17:49:00Z" w16du:dateUtc="2025-10-28T10:49:00Z">
                    <w:rPr>
                      <w:rStyle w:val="fontstyle01"/>
                    </w:rPr>
                  </w:rPrChange>
                </w:rPr>
                <w:t>m t</w:t>
              </w:r>
              <w:r w:rsidRPr="00CA691D">
                <w:rPr>
                  <w:rStyle w:val="fontstyle01"/>
                  <w:rFonts w:ascii="Times New Roman" w:hAnsi="Times New Roman" w:cs="Times New Roman"/>
                  <w:sz w:val="24"/>
                  <w:szCs w:val="24"/>
                  <w:rPrChange w:id="7558" w:author="Administrator" w:date="2025-10-28T17:49:00Z" w16du:dateUtc="2025-10-28T10:49:00Z">
                    <w:rPr>
                      <w:rStyle w:val="fontstyle01"/>
                      <w:rFonts w:ascii="Calibri" w:hAnsi="Calibri" w:cs="Calibri"/>
                    </w:rPr>
                  </w:rPrChange>
                </w:rPr>
                <w:t>ừ</w:t>
              </w:r>
              <w:r w:rsidRPr="00CA691D">
                <w:rPr>
                  <w:rStyle w:val="fontstyle01"/>
                  <w:rFonts w:ascii="Times New Roman" w:hAnsi="Times New Roman" w:cs="Times New Roman"/>
                  <w:sz w:val="24"/>
                  <w:szCs w:val="24"/>
                  <w:rPrChange w:id="7559" w:author="Administrator" w:date="2025-10-28T17:49:00Z" w16du:dateUtc="2025-10-28T10:49:00Z">
                    <w:rPr>
                      <w:rStyle w:val="fontstyle01"/>
                    </w:rPr>
                  </w:rPrChange>
                </w:rPr>
                <w:t xml:space="preserve"> "Trung t</w:t>
              </w:r>
              <w:r w:rsidRPr="00CA691D">
                <w:rPr>
                  <w:rStyle w:val="fontstyle01"/>
                  <w:rFonts w:ascii="Times New Roman" w:hAnsi="Times New Roman" w:cs="Times New Roman"/>
                  <w:sz w:val="24"/>
                  <w:szCs w:val="24"/>
                  <w:rPrChange w:id="7560" w:author="Administrator" w:date="2025-10-28T17:49:00Z" w16du:dateUtc="2025-10-28T10:49:00Z">
                    <w:rPr>
                      <w:rStyle w:val="fontstyle01"/>
                      <w:rFonts w:ascii=".VnTime" w:hAnsi=".VnTime" w:cs=".VnTime"/>
                    </w:rPr>
                  </w:rPrChange>
                </w:rPr>
                <w:t>â</w:t>
              </w:r>
              <w:r w:rsidRPr="00CA691D">
                <w:rPr>
                  <w:rStyle w:val="fontstyle01"/>
                  <w:rFonts w:ascii="Times New Roman" w:hAnsi="Times New Roman" w:cs="Times New Roman"/>
                  <w:sz w:val="24"/>
                  <w:szCs w:val="24"/>
                  <w:rPrChange w:id="7561" w:author="Administrator" w:date="2025-10-28T17:49:00Z" w16du:dateUtc="2025-10-28T10:49:00Z">
                    <w:rPr>
                      <w:rStyle w:val="fontstyle01"/>
                    </w:rPr>
                  </w:rPrChange>
                </w:rPr>
                <w:t>m Y t</w:t>
              </w:r>
              <w:r w:rsidRPr="00CA691D">
                <w:rPr>
                  <w:rStyle w:val="fontstyle01"/>
                  <w:rFonts w:ascii="Times New Roman" w:hAnsi="Times New Roman" w:cs="Times New Roman"/>
                  <w:sz w:val="24"/>
                  <w:szCs w:val="24"/>
                  <w:rPrChange w:id="7562"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7563" w:author="Administrator" w:date="2025-10-28T17:49:00Z" w16du:dateUtc="2025-10-28T10:49:00Z">
                    <w:rPr>
                      <w:rStyle w:val="fontstyle01"/>
                    </w:rPr>
                  </w:rPrChange>
                </w:rPr>
                <w:t xml:space="preserve"> d</w:t>
              </w:r>
              <w:r w:rsidRPr="00CA691D">
                <w:rPr>
                  <w:rStyle w:val="fontstyle01"/>
                  <w:rFonts w:ascii="Times New Roman" w:hAnsi="Times New Roman" w:cs="Times New Roman"/>
                  <w:sz w:val="24"/>
                  <w:szCs w:val="24"/>
                  <w:rPrChange w:id="7564" w:author="Administrator" w:date="2025-10-28T17:49:00Z" w16du:dateUtc="2025-10-28T10:49:00Z">
                    <w:rPr>
                      <w:rStyle w:val="fontstyle01"/>
                      <w:rFonts w:ascii="Calibri" w:hAnsi="Calibri" w:cs="Calibri"/>
                    </w:rPr>
                  </w:rPrChange>
                </w:rPr>
                <w:t>ự</w:t>
              </w:r>
            </w:ins>
            <w:ins w:id="7565" w:author="Administrator" w:date="2025-10-28T18:04:00Z" w16du:dateUtc="2025-10-28T11:04:00Z">
              <w:r w:rsidR="00906222">
                <w:rPr>
                  <w:rStyle w:val="fontstyle01"/>
                  <w:rFonts w:ascii="Times New Roman" w:hAnsi="Times New Roman" w:cs="Times New Roman"/>
                  <w:sz w:val="24"/>
                  <w:szCs w:val="24"/>
                </w:rPr>
                <w:t xml:space="preserve"> </w:t>
              </w:r>
            </w:ins>
            <w:ins w:id="7566" w:author="Administrator" w:date="2025-10-28T17:48:00Z" w16du:dateUtc="2025-10-28T10:48:00Z">
              <w:r w:rsidRPr="00CA691D">
                <w:rPr>
                  <w:rStyle w:val="fontstyle01"/>
                  <w:rFonts w:ascii="Times New Roman" w:hAnsi="Times New Roman" w:cs="Times New Roman"/>
                  <w:sz w:val="24"/>
                  <w:szCs w:val="24"/>
                  <w:rPrChange w:id="7567" w:author="Administrator" w:date="2025-10-28T17:49:00Z" w16du:dateUtc="2025-10-28T10:49:00Z">
                    <w:rPr>
                      <w:rStyle w:val="fontstyle01"/>
                    </w:rPr>
                  </w:rPrChange>
                </w:rPr>
                <w:t>ph</w:t>
              </w:r>
              <w:r w:rsidRPr="00CA691D">
                <w:rPr>
                  <w:rStyle w:val="fontstyle01"/>
                  <w:rFonts w:ascii="Times New Roman" w:hAnsi="Times New Roman" w:cs="Times New Roman"/>
                  <w:sz w:val="24"/>
                  <w:szCs w:val="24"/>
                  <w:rPrChange w:id="7568" w:author="Administrator" w:date="2025-10-28T17:49:00Z" w16du:dateUtc="2025-10-28T10:49:00Z">
                    <w:rPr>
                      <w:rStyle w:val="fontstyle01"/>
                      <w:rFonts w:ascii=".VnTime" w:hAnsi=".VnTime" w:cs=".VnTime"/>
                    </w:rPr>
                  </w:rPrChange>
                </w:rPr>
                <w:t>ò</w:t>
              </w:r>
              <w:r w:rsidRPr="00CA691D">
                <w:rPr>
                  <w:rStyle w:val="fontstyle01"/>
                  <w:rFonts w:ascii="Times New Roman" w:hAnsi="Times New Roman" w:cs="Times New Roman"/>
                  <w:sz w:val="24"/>
                  <w:szCs w:val="24"/>
                  <w:rPrChange w:id="7569" w:author="Administrator" w:date="2025-10-28T17:49:00Z" w16du:dateUtc="2025-10-28T10:49:00Z">
                    <w:rPr>
                      <w:rStyle w:val="fontstyle01"/>
                    </w:rPr>
                  </w:rPrChange>
                </w:rPr>
                <w:t>ng" th</w:t>
              </w:r>
              <w:r w:rsidRPr="00CA691D">
                <w:rPr>
                  <w:rStyle w:val="fontstyle01"/>
                  <w:rFonts w:ascii="Times New Roman" w:hAnsi="Times New Roman" w:cs="Times New Roman"/>
                  <w:sz w:val="24"/>
                  <w:szCs w:val="24"/>
                  <w:rPrChange w:id="7570"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7571" w:author="Administrator" w:date="2025-10-28T17:49:00Z" w16du:dateUtc="2025-10-28T10:49:00Z">
                    <w:rPr>
                      <w:rStyle w:val="fontstyle01"/>
                    </w:rPr>
                  </w:rPrChange>
                </w:rPr>
                <w:t>nh</w:t>
              </w:r>
            </w:ins>
            <w:ins w:id="7572" w:author="Administrator" w:date="2025-10-28T18:04:00Z" w16du:dateUtc="2025-10-28T11:04:00Z">
              <w:r w:rsidR="00906222">
                <w:rPr>
                  <w:rFonts w:ascii="Times New Roman" w:hAnsi="Times New Roman" w:cs="Times New Roman"/>
                  <w:color w:val="000000"/>
                  <w:sz w:val="24"/>
                  <w:szCs w:val="24"/>
                </w:rPr>
                <w:t xml:space="preserve"> </w:t>
              </w:r>
            </w:ins>
            <w:ins w:id="7573" w:author="Administrator" w:date="2025-10-28T17:48:00Z" w16du:dateUtc="2025-10-28T10:48:00Z">
              <w:r w:rsidRPr="00CA691D">
                <w:rPr>
                  <w:rStyle w:val="fontstyle01"/>
                  <w:rFonts w:ascii="Times New Roman" w:hAnsi="Times New Roman" w:cs="Times New Roman"/>
                  <w:sz w:val="24"/>
                  <w:szCs w:val="24"/>
                  <w:rPrChange w:id="7574" w:author="Administrator" w:date="2025-10-28T17:49:00Z" w16du:dateUtc="2025-10-28T10:49:00Z">
                    <w:rPr>
                      <w:rStyle w:val="fontstyle01"/>
                    </w:rPr>
                  </w:rPrChange>
                </w:rPr>
                <w:t>"Trung t</w:t>
              </w:r>
              <w:r w:rsidRPr="00CA691D">
                <w:rPr>
                  <w:rStyle w:val="fontstyle01"/>
                  <w:rFonts w:ascii="Times New Roman" w:hAnsi="Times New Roman" w:cs="Times New Roman" w:hint="eastAsia"/>
                  <w:sz w:val="24"/>
                  <w:szCs w:val="24"/>
                  <w:rPrChange w:id="7575" w:author="Administrator" w:date="2025-10-28T17:49:00Z" w16du:dateUtc="2025-10-28T10:49:00Z">
                    <w:rPr>
                      <w:rStyle w:val="fontstyle01"/>
                      <w:rFonts w:hint="eastAsia"/>
                    </w:rPr>
                  </w:rPrChange>
                </w:rPr>
                <w:t>â</w:t>
              </w:r>
              <w:r w:rsidRPr="00CA691D">
                <w:rPr>
                  <w:rStyle w:val="fontstyle01"/>
                  <w:rFonts w:ascii="Times New Roman" w:hAnsi="Times New Roman" w:cs="Times New Roman"/>
                  <w:sz w:val="24"/>
                  <w:szCs w:val="24"/>
                  <w:rPrChange w:id="7576" w:author="Administrator" w:date="2025-10-28T17:49:00Z" w16du:dateUtc="2025-10-28T10:49:00Z">
                    <w:rPr>
                      <w:rStyle w:val="fontstyle01"/>
                    </w:rPr>
                  </w:rPrChange>
                </w:rPr>
                <w:t>m Ki</w:t>
              </w:r>
              <w:r w:rsidRPr="00CA691D">
                <w:rPr>
                  <w:rStyle w:val="fontstyle01"/>
                  <w:rFonts w:ascii="Times New Roman" w:hAnsi="Times New Roman" w:cs="Times New Roman"/>
                  <w:sz w:val="24"/>
                  <w:szCs w:val="24"/>
                  <w:rPrChange w:id="7577"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7578" w:author="Administrator" w:date="2025-10-28T17:49:00Z" w16du:dateUtc="2025-10-28T10:49:00Z">
                    <w:rPr>
                      <w:rStyle w:val="fontstyle01"/>
                    </w:rPr>
                  </w:rPrChange>
                </w:rPr>
                <w:t>m so</w:t>
              </w:r>
              <w:r w:rsidRPr="00CA691D">
                <w:rPr>
                  <w:rStyle w:val="fontstyle01"/>
                  <w:rFonts w:ascii="Times New Roman" w:hAnsi="Times New Roman" w:cs="Times New Roman"/>
                  <w:sz w:val="24"/>
                  <w:szCs w:val="24"/>
                  <w:rPrChange w:id="7579"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7580" w:author="Administrator" w:date="2025-10-28T17:49:00Z" w16du:dateUtc="2025-10-28T10:49:00Z">
                    <w:rPr>
                      <w:rStyle w:val="fontstyle01"/>
                    </w:rPr>
                  </w:rPrChange>
                </w:rPr>
                <w:t>t b</w:t>
              </w:r>
              <w:r w:rsidRPr="00CA691D">
                <w:rPr>
                  <w:rStyle w:val="fontstyle01"/>
                  <w:rFonts w:ascii="Times New Roman" w:hAnsi="Times New Roman" w:cs="Times New Roman"/>
                  <w:sz w:val="24"/>
                  <w:szCs w:val="24"/>
                  <w:rPrChange w:id="7581"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7582" w:author="Administrator" w:date="2025-10-28T17:49:00Z" w16du:dateUtc="2025-10-28T10:49:00Z">
                    <w:rPr>
                      <w:rStyle w:val="fontstyle01"/>
                    </w:rPr>
                  </w:rPrChange>
                </w:rPr>
                <w:t>nh t</w:t>
              </w:r>
              <w:r w:rsidRPr="00CA691D">
                <w:rPr>
                  <w:rStyle w:val="fontstyle01"/>
                  <w:rFonts w:ascii="Times New Roman" w:hAnsi="Times New Roman" w:cs="Times New Roman"/>
                  <w:sz w:val="24"/>
                  <w:szCs w:val="24"/>
                  <w:rPrChange w:id="7583" w:author="Administrator" w:date="2025-10-28T17:49:00Z" w16du:dateUtc="2025-10-28T10:49:00Z">
                    <w:rPr>
                      <w:rStyle w:val="fontstyle01"/>
                      <w:rFonts w:ascii="Calibri" w:hAnsi="Calibri" w:cs="Calibri"/>
                    </w:rPr>
                  </w:rPrChange>
                </w:rPr>
                <w:t>ậ</w:t>
              </w:r>
              <w:r w:rsidRPr="00CA691D">
                <w:rPr>
                  <w:rStyle w:val="fontstyle01"/>
                  <w:rFonts w:ascii="Times New Roman" w:hAnsi="Times New Roman" w:cs="Times New Roman"/>
                  <w:sz w:val="24"/>
                  <w:szCs w:val="24"/>
                  <w:rPrChange w:id="7584" w:author="Administrator" w:date="2025-10-28T17:49:00Z" w16du:dateUtc="2025-10-28T10:49:00Z">
                    <w:rPr>
                      <w:rStyle w:val="fontstyle01"/>
                    </w:rPr>
                  </w:rPrChange>
                </w:rPr>
                <w:t xml:space="preserve">t" </w:t>
              </w:r>
              <w:r w:rsidRPr="00CA691D">
                <w:rPr>
                  <w:rStyle w:val="fontstyle01"/>
                  <w:rFonts w:ascii="Times New Roman" w:hAnsi="Times New Roman" w:cs="Times New Roman"/>
                  <w:sz w:val="24"/>
                  <w:szCs w:val="24"/>
                  <w:rPrChange w:id="7585" w:author="Administrator" w:date="2025-10-28T17:49:00Z" w16du:dateUtc="2025-10-28T10:49:00Z">
                    <w:rPr>
                      <w:rStyle w:val="fontstyle01"/>
                      <w:rFonts w:ascii="Calibri" w:hAnsi="Calibri" w:cs="Calibri"/>
                    </w:rPr>
                  </w:rPrChange>
                </w:rPr>
                <w:t>để</w:t>
              </w:r>
              <w:r w:rsidRPr="00CA691D">
                <w:rPr>
                  <w:rStyle w:val="fontstyle01"/>
                  <w:rFonts w:ascii="Times New Roman" w:hAnsi="Times New Roman" w:cs="Times New Roman"/>
                  <w:sz w:val="24"/>
                  <w:szCs w:val="24"/>
                  <w:rPrChange w:id="7586" w:author="Administrator" w:date="2025-10-28T17:49:00Z" w16du:dateUtc="2025-10-28T10:49:00Z">
                    <w:rPr>
                      <w:rStyle w:val="fontstyle01"/>
                    </w:rPr>
                  </w:rPrChange>
                </w:rPr>
                <w:t xml:space="preserve"> b</w:t>
              </w:r>
              <w:r w:rsidRPr="00CA691D">
                <w:rPr>
                  <w:rStyle w:val="fontstyle01"/>
                  <w:rFonts w:ascii="Times New Roman" w:hAnsi="Times New Roman" w:cs="Times New Roman"/>
                  <w:sz w:val="24"/>
                  <w:szCs w:val="24"/>
                  <w:rPrChange w:id="7587" w:author="Administrator" w:date="2025-10-28T17:49:00Z" w16du:dateUtc="2025-10-28T10:49:00Z">
                    <w:rPr>
                      <w:rStyle w:val="fontstyle01"/>
                      <w:rFonts w:ascii="Calibri" w:hAnsi="Calibri" w:cs="Calibri"/>
                    </w:rPr>
                  </w:rPrChange>
                </w:rPr>
                <w:t>ả</w:t>
              </w:r>
              <w:r w:rsidRPr="00CA691D">
                <w:rPr>
                  <w:rStyle w:val="fontstyle01"/>
                  <w:rFonts w:ascii="Times New Roman" w:hAnsi="Times New Roman" w:cs="Times New Roman"/>
                  <w:sz w:val="24"/>
                  <w:szCs w:val="24"/>
                  <w:rPrChange w:id="7588" w:author="Administrator" w:date="2025-10-28T17:49:00Z" w16du:dateUtc="2025-10-28T10:49:00Z">
                    <w:rPr>
                      <w:rStyle w:val="fontstyle01"/>
                    </w:rPr>
                  </w:rPrChange>
                </w:rPr>
                <w:t xml:space="preserve">o </w:t>
              </w:r>
              <w:r w:rsidRPr="00CA691D">
                <w:rPr>
                  <w:rStyle w:val="fontstyle01"/>
                  <w:rFonts w:ascii="Times New Roman" w:hAnsi="Times New Roman" w:cs="Times New Roman"/>
                  <w:sz w:val="24"/>
                  <w:szCs w:val="24"/>
                  <w:rPrChange w:id="7589" w:author="Administrator" w:date="2025-10-28T17:49:00Z" w16du:dateUtc="2025-10-28T10:49:00Z">
                    <w:rPr>
                      <w:rStyle w:val="fontstyle01"/>
                      <w:rFonts w:ascii="Calibri" w:hAnsi="Calibri" w:cs="Calibri"/>
                    </w:rPr>
                  </w:rPrChange>
                </w:rPr>
                <w:t>đả</w:t>
              </w:r>
              <w:r w:rsidRPr="00CA691D">
                <w:rPr>
                  <w:rStyle w:val="fontstyle01"/>
                  <w:rFonts w:ascii="Times New Roman" w:hAnsi="Times New Roman" w:cs="Times New Roman"/>
                  <w:sz w:val="24"/>
                  <w:szCs w:val="24"/>
                  <w:rPrChange w:id="7590" w:author="Administrator" w:date="2025-10-28T17:49:00Z" w16du:dateUtc="2025-10-28T10:49:00Z">
                    <w:rPr>
                      <w:rStyle w:val="fontstyle01"/>
                    </w:rPr>
                  </w:rPrChange>
                </w:rPr>
                <w:t>m th</w:t>
              </w:r>
              <w:r w:rsidRPr="00CA691D">
                <w:rPr>
                  <w:rStyle w:val="fontstyle01"/>
                  <w:rFonts w:ascii="Times New Roman" w:hAnsi="Times New Roman" w:cs="Times New Roman"/>
                  <w:sz w:val="24"/>
                  <w:szCs w:val="24"/>
                  <w:rPrChange w:id="7591"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7592" w:author="Administrator" w:date="2025-10-28T17:49:00Z" w16du:dateUtc="2025-10-28T10:49:00Z">
                    <w:rPr>
                      <w:rStyle w:val="fontstyle01"/>
                    </w:rPr>
                  </w:rPrChange>
                </w:rPr>
                <w:t>ng nh</w:t>
              </w:r>
              <w:r w:rsidRPr="00CA691D">
                <w:rPr>
                  <w:rStyle w:val="fontstyle01"/>
                  <w:rFonts w:ascii="Times New Roman" w:hAnsi="Times New Roman" w:cs="Times New Roman"/>
                  <w:sz w:val="24"/>
                  <w:szCs w:val="24"/>
                  <w:rPrChange w:id="7593"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7594" w:author="Administrator" w:date="2025-10-28T17:49:00Z" w16du:dateUtc="2025-10-28T10:49:00Z">
                    <w:rPr>
                      <w:rStyle w:val="fontstyle01"/>
                    </w:rPr>
                  </w:rPrChange>
                </w:rPr>
                <w:t>t v</w:t>
              </w:r>
              <w:r w:rsidRPr="00CA691D">
                <w:rPr>
                  <w:rStyle w:val="fontstyle01"/>
                  <w:rFonts w:ascii="Times New Roman" w:hAnsi="Times New Roman" w:cs="Times New Roman"/>
                  <w:sz w:val="24"/>
                  <w:szCs w:val="24"/>
                  <w:rPrChange w:id="7595" w:author="Administrator" w:date="2025-10-28T17:49:00Z" w16du:dateUtc="2025-10-28T10:49:00Z">
                    <w:rPr>
                      <w:rStyle w:val="fontstyle01"/>
                      <w:rFonts w:ascii="Calibri" w:hAnsi="Calibri" w:cs="Calibri"/>
                    </w:rPr>
                  </w:rPrChange>
                </w:rPr>
                <w:t>ớ</w:t>
              </w:r>
              <w:r w:rsidRPr="00CA691D">
                <w:rPr>
                  <w:rStyle w:val="fontstyle01"/>
                  <w:rFonts w:ascii="Times New Roman" w:hAnsi="Times New Roman" w:cs="Times New Roman"/>
                  <w:sz w:val="24"/>
                  <w:szCs w:val="24"/>
                  <w:rPrChange w:id="7596" w:author="Administrator" w:date="2025-10-28T17:49:00Z" w16du:dateUtc="2025-10-28T10:49:00Z">
                    <w:rPr>
                      <w:rStyle w:val="fontstyle01"/>
                    </w:rPr>
                  </w:rPrChange>
                </w:rPr>
                <w:t xml:space="preserve">i quy </w:t>
              </w:r>
              <w:r w:rsidRPr="00CA691D">
                <w:rPr>
                  <w:rStyle w:val="fontstyle01"/>
                  <w:rFonts w:ascii="Times New Roman" w:hAnsi="Times New Roman" w:cs="Times New Roman"/>
                  <w:sz w:val="24"/>
                  <w:szCs w:val="24"/>
                  <w:rPrChange w:id="7597" w:author="Administrator" w:date="2025-10-28T17:49:00Z" w16du:dateUtc="2025-10-28T10:49:00Z">
                    <w:rPr>
                      <w:rStyle w:val="fontstyle01"/>
                      <w:rFonts w:ascii="Calibri" w:hAnsi="Calibri" w:cs="Calibri"/>
                    </w:rPr>
                  </w:rPrChange>
                </w:rPr>
                <w:t>đị</w:t>
              </w:r>
              <w:r w:rsidRPr="00CA691D">
                <w:rPr>
                  <w:rStyle w:val="fontstyle01"/>
                  <w:rFonts w:ascii="Times New Roman" w:hAnsi="Times New Roman" w:cs="Times New Roman"/>
                  <w:sz w:val="24"/>
                  <w:szCs w:val="24"/>
                  <w:rPrChange w:id="7598" w:author="Administrator" w:date="2025-10-28T17:49:00Z" w16du:dateUtc="2025-10-28T10:49:00Z">
                    <w:rPr>
                      <w:rStyle w:val="fontstyle01"/>
                    </w:rPr>
                  </w:rPrChange>
                </w:rPr>
                <w:t>nh c</w:t>
              </w:r>
              <w:r w:rsidRPr="00CA691D">
                <w:rPr>
                  <w:rStyle w:val="fontstyle01"/>
                  <w:rFonts w:ascii="Times New Roman" w:hAnsi="Times New Roman" w:cs="Times New Roman"/>
                  <w:sz w:val="24"/>
                  <w:szCs w:val="24"/>
                  <w:rPrChange w:id="7599"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7600" w:author="Administrator" w:date="2025-10-28T17:49:00Z" w16du:dateUtc="2025-10-28T10:49:00Z">
                    <w:rPr>
                      <w:rStyle w:val="fontstyle01"/>
                    </w:rPr>
                  </w:rPrChange>
                </w:rPr>
                <w:t>a Th</w:t>
              </w:r>
              <w:r w:rsidRPr="00CA691D">
                <w:rPr>
                  <w:rStyle w:val="fontstyle01"/>
                  <w:rFonts w:ascii="Times New Roman" w:hAnsi="Times New Roman" w:cs="Times New Roman"/>
                  <w:sz w:val="24"/>
                  <w:szCs w:val="24"/>
                  <w:rPrChange w:id="7601" w:author="Administrator" w:date="2025-10-28T17:49:00Z" w16du:dateUtc="2025-10-28T10:49:00Z">
                    <w:rPr>
                      <w:rStyle w:val="fontstyle01"/>
                      <w:rFonts w:ascii=".VnTime" w:hAnsi=".VnTime" w:cs=".VnTime"/>
                    </w:rPr>
                  </w:rPrChange>
                </w:rPr>
                <w:t>ô</w:t>
              </w:r>
              <w:r w:rsidRPr="00CA691D">
                <w:rPr>
                  <w:rStyle w:val="fontstyle01"/>
                  <w:rFonts w:ascii="Times New Roman" w:hAnsi="Times New Roman" w:cs="Times New Roman"/>
                  <w:sz w:val="24"/>
                  <w:szCs w:val="24"/>
                  <w:rPrChange w:id="7602" w:author="Administrator" w:date="2025-10-28T17:49:00Z" w16du:dateUtc="2025-10-28T10:49:00Z">
                    <w:rPr>
                      <w:rStyle w:val="fontstyle01"/>
                    </w:rPr>
                  </w:rPrChange>
                </w:rPr>
                <w:t>ng t</w:t>
              </w:r>
              <w:r w:rsidRPr="00CA691D">
                <w:rPr>
                  <w:rStyle w:val="fontstyle01"/>
                  <w:rFonts w:ascii="Times New Roman" w:hAnsi="Times New Roman" w:cs="Times New Roman"/>
                  <w:sz w:val="24"/>
                  <w:szCs w:val="24"/>
                  <w:rPrChange w:id="7603" w:author="Administrator" w:date="2025-10-28T17:49:00Z" w16du:dateUtc="2025-10-28T10:49:00Z">
                    <w:rPr>
                      <w:rStyle w:val="fontstyle01"/>
                      <w:rFonts w:ascii="Calibri" w:hAnsi="Calibri" w:cs="Calibri"/>
                    </w:rPr>
                  </w:rPrChange>
                </w:rPr>
                <w:t>ư</w:t>
              </w:r>
            </w:ins>
            <w:ins w:id="7604" w:author="Administrator" w:date="2025-10-28T18:04:00Z" w16du:dateUtc="2025-10-28T11:04:00Z">
              <w:r w:rsidR="00906222">
                <w:t xml:space="preserve"> </w:t>
              </w:r>
            </w:ins>
            <w:ins w:id="7605" w:author="Administrator" w:date="2025-10-28T17:48:00Z" w16du:dateUtc="2025-10-28T10:48:00Z">
              <w:r w:rsidRPr="00CA691D">
                <w:rPr>
                  <w:rStyle w:val="fontstyle01"/>
                  <w:rFonts w:ascii="Times New Roman" w:hAnsi="Times New Roman" w:cs="Times New Roman"/>
                  <w:sz w:val="24"/>
                  <w:szCs w:val="24"/>
                  <w:rPrChange w:id="7606" w:author="Administrator" w:date="2025-10-28T17:49:00Z" w16du:dateUtc="2025-10-28T10:49:00Z">
                    <w:rPr>
                      <w:rStyle w:val="fontstyle01"/>
                    </w:rPr>
                  </w:rPrChange>
                </w:rPr>
                <w:t>s</w:t>
              </w:r>
              <w:r w:rsidRPr="00CA691D">
                <w:rPr>
                  <w:rStyle w:val="fontstyle01"/>
                  <w:rFonts w:ascii="Times New Roman" w:hAnsi="Times New Roman" w:cs="Times New Roman"/>
                  <w:sz w:val="24"/>
                  <w:szCs w:val="24"/>
                  <w:rPrChange w:id="7607"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7608" w:author="Administrator" w:date="2025-10-28T17:49:00Z" w16du:dateUtc="2025-10-28T10:49:00Z">
                    <w:rPr>
                      <w:rStyle w:val="fontstyle01"/>
                    </w:rPr>
                  </w:rPrChange>
                </w:rPr>
                <w:t xml:space="preserve"> 26/2017/TT-BYT ng</w:t>
              </w:r>
              <w:r w:rsidRPr="00CA691D">
                <w:rPr>
                  <w:rStyle w:val="fontstyle01"/>
                  <w:rFonts w:ascii="Times New Roman" w:hAnsi="Times New Roman" w:cs="Times New Roman"/>
                  <w:sz w:val="24"/>
                  <w:szCs w:val="24"/>
                  <w:rPrChange w:id="7609"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7610" w:author="Administrator" w:date="2025-10-28T17:49:00Z" w16du:dateUtc="2025-10-28T10:49:00Z">
                    <w:rPr>
                      <w:rStyle w:val="fontstyle01"/>
                    </w:rPr>
                  </w:rPrChange>
                </w:rPr>
                <w:t>y 26/6/2017 c</w:t>
              </w:r>
              <w:r w:rsidRPr="00CA691D">
                <w:rPr>
                  <w:rStyle w:val="fontstyle01"/>
                  <w:rFonts w:ascii="Times New Roman" w:hAnsi="Times New Roman" w:cs="Times New Roman"/>
                  <w:sz w:val="24"/>
                  <w:szCs w:val="24"/>
                  <w:rPrChange w:id="7611"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7612" w:author="Administrator" w:date="2025-10-28T17:49:00Z" w16du:dateUtc="2025-10-28T10:49:00Z">
                    <w:rPr>
                      <w:rStyle w:val="fontstyle01"/>
                    </w:rPr>
                  </w:rPrChange>
                </w:rPr>
                <w:t>a B</w:t>
              </w:r>
              <w:r w:rsidRPr="00CA691D">
                <w:rPr>
                  <w:rStyle w:val="fontstyle01"/>
                  <w:rFonts w:ascii="Times New Roman" w:hAnsi="Times New Roman" w:cs="Times New Roman"/>
                  <w:sz w:val="24"/>
                  <w:szCs w:val="24"/>
                  <w:rPrChange w:id="7613" w:author="Administrator" w:date="2025-10-28T17:49:00Z" w16du:dateUtc="2025-10-28T10:49:00Z">
                    <w:rPr>
                      <w:rStyle w:val="fontstyle01"/>
                      <w:rFonts w:ascii="Calibri" w:hAnsi="Calibri" w:cs="Calibri"/>
                    </w:rPr>
                  </w:rPrChange>
                </w:rPr>
                <w:t>ộ</w:t>
              </w:r>
              <w:r w:rsidRPr="00CA691D">
                <w:rPr>
                  <w:rStyle w:val="fontstyle01"/>
                  <w:rFonts w:ascii="Times New Roman" w:hAnsi="Times New Roman" w:cs="Times New Roman"/>
                  <w:sz w:val="24"/>
                  <w:szCs w:val="24"/>
                  <w:rPrChange w:id="7614" w:author="Administrator" w:date="2025-10-28T17:49:00Z" w16du:dateUtc="2025-10-28T10:49:00Z">
                    <w:rPr>
                      <w:rStyle w:val="fontstyle01"/>
                    </w:rPr>
                  </w:rPrChange>
                </w:rPr>
                <w:t xml:space="preserve"> tr</w:t>
              </w:r>
              <w:r w:rsidRPr="00CA691D">
                <w:rPr>
                  <w:rStyle w:val="fontstyle01"/>
                  <w:rFonts w:ascii="Times New Roman" w:hAnsi="Times New Roman" w:cs="Times New Roman"/>
                  <w:sz w:val="24"/>
                  <w:szCs w:val="24"/>
                  <w:rPrChange w:id="7615" w:author="Administrator" w:date="2025-10-28T17:49:00Z" w16du:dateUtc="2025-10-28T10:49:00Z">
                    <w:rPr>
                      <w:rStyle w:val="fontstyle01"/>
                      <w:rFonts w:ascii="Calibri" w:hAnsi="Calibri" w:cs="Calibri"/>
                    </w:rPr>
                  </w:rPrChange>
                </w:rPr>
                <w:t>ưở</w:t>
              </w:r>
              <w:r w:rsidRPr="00CA691D">
                <w:rPr>
                  <w:rStyle w:val="fontstyle01"/>
                  <w:rFonts w:ascii="Times New Roman" w:hAnsi="Times New Roman" w:cs="Times New Roman"/>
                  <w:sz w:val="24"/>
                  <w:szCs w:val="24"/>
                  <w:rPrChange w:id="7616" w:author="Administrator" w:date="2025-10-28T17:49:00Z" w16du:dateUtc="2025-10-28T10:49:00Z">
                    <w:rPr>
                      <w:rStyle w:val="fontstyle01"/>
                    </w:rPr>
                  </w:rPrChange>
                </w:rPr>
                <w:t>ng B</w:t>
              </w:r>
              <w:r w:rsidRPr="00CA691D">
                <w:rPr>
                  <w:rStyle w:val="fontstyle01"/>
                  <w:rFonts w:ascii="Times New Roman" w:hAnsi="Times New Roman" w:cs="Times New Roman"/>
                  <w:sz w:val="24"/>
                  <w:szCs w:val="24"/>
                  <w:rPrChange w:id="7617" w:author="Administrator" w:date="2025-10-28T17:49:00Z" w16du:dateUtc="2025-10-28T10:49:00Z">
                    <w:rPr>
                      <w:rStyle w:val="fontstyle01"/>
                      <w:rFonts w:ascii="Calibri" w:hAnsi="Calibri" w:cs="Calibri"/>
                    </w:rPr>
                  </w:rPrChange>
                </w:rPr>
                <w:t>ộ</w:t>
              </w:r>
              <w:r w:rsidRPr="00CA691D">
                <w:rPr>
                  <w:rStyle w:val="fontstyle01"/>
                  <w:rFonts w:ascii="Times New Roman" w:hAnsi="Times New Roman" w:cs="Times New Roman"/>
                  <w:sz w:val="24"/>
                  <w:szCs w:val="24"/>
                  <w:rPrChange w:id="7618" w:author="Administrator" w:date="2025-10-28T17:49:00Z" w16du:dateUtc="2025-10-28T10:49:00Z">
                    <w:rPr>
                      <w:rStyle w:val="fontstyle01"/>
                    </w:rPr>
                  </w:rPrChange>
                </w:rPr>
                <w:t xml:space="preserve"> Y t</w:t>
              </w:r>
              <w:r w:rsidRPr="00CA691D">
                <w:rPr>
                  <w:rStyle w:val="fontstyle01"/>
                  <w:rFonts w:ascii="Times New Roman" w:hAnsi="Times New Roman" w:cs="Times New Roman"/>
                  <w:sz w:val="24"/>
                  <w:szCs w:val="24"/>
                  <w:rPrChange w:id="7619" w:author="Administrator" w:date="2025-10-28T17:49:00Z" w16du:dateUtc="2025-10-28T10:49:00Z">
                    <w:rPr>
                      <w:rStyle w:val="fontstyle01"/>
                      <w:rFonts w:ascii="Calibri" w:hAnsi="Calibri" w:cs="Calibri"/>
                    </w:rPr>
                  </w:rPrChange>
                </w:rPr>
                <w:t>ế</w:t>
              </w:r>
              <w:r w:rsidRPr="00CA691D">
                <w:rPr>
                  <w:rStyle w:val="fontstyle01"/>
                  <w:rFonts w:ascii="Times New Roman" w:hAnsi="Times New Roman" w:cs="Times New Roman"/>
                  <w:sz w:val="24"/>
                  <w:szCs w:val="24"/>
                  <w:rPrChange w:id="7620" w:author="Administrator" w:date="2025-10-28T17:49:00Z" w16du:dateUtc="2025-10-28T10:49:00Z">
                    <w:rPr>
                      <w:rStyle w:val="fontstyle01"/>
                    </w:rPr>
                  </w:rPrChange>
                </w:rPr>
                <w:t xml:space="preserve"> h</w:t>
              </w:r>
              <w:r w:rsidRPr="00CA691D">
                <w:rPr>
                  <w:rStyle w:val="fontstyle01"/>
                  <w:rFonts w:ascii="Times New Roman" w:hAnsi="Times New Roman" w:cs="Times New Roman"/>
                  <w:sz w:val="24"/>
                  <w:szCs w:val="24"/>
                  <w:rPrChange w:id="7621" w:author="Administrator" w:date="2025-10-28T17:49:00Z" w16du:dateUtc="2025-10-28T10:49:00Z">
                    <w:rPr>
                      <w:rStyle w:val="fontstyle01"/>
                      <w:rFonts w:ascii="Calibri" w:hAnsi="Calibri" w:cs="Calibri"/>
                    </w:rPr>
                  </w:rPrChange>
                </w:rPr>
                <w:t>ướ</w:t>
              </w:r>
              <w:r w:rsidRPr="00CA691D">
                <w:rPr>
                  <w:rStyle w:val="fontstyle01"/>
                  <w:rFonts w:ascii="Times New Roman" w:hAnsi="Times New Roman" w:cs="Times New Roman"/>
                  <w:sz w:val="24"/>
                  <w:szCs w:val="24"/>
                  <w:rPrChange w:id="7622" w:author="Administrator" w:date="2025-10-28T17:49:00Z" w16du:dateUtc="2025-10-28T10:49:00Z">
                    <w:rPr>
                      <w:rStyle w:val="fontstyle01"/>
                    </w:rPr>
                  </w:rPrChange>
                </w:rPr>
                <w:t>ng d</w:t>
              </w:r>
              <w:r w:rsidRPr="00CA691D">
                <w:rPr>
                  <w:rStyle w:val="fontstyle01"/>
                  <w:rFonts w:ascii="Times New Roman" w:hAnsi="Times New Roman" w:cs="Times New Roman"/>
                  <w:sz w:val="24"/>
                  <w:szCs w:val="24"/>
                  <w:rPrChange w:id="7623" w:author="Administrator" w:date="2025-10-28T17:49:00Z" w16du:dateUtc="2025-10-28T10:49:00Z">
                    <w:rPr>
                      <w:rStyle w:val="fontstyle01"/>
                      <w:rFonts w:ascii="Calibri" w:hAnsi="Calibri" w:cs="Calibri"/>
                    </w:rPr>
                  </w:rPrChange>
                </w:rPr>
                <w:t>ẫ</w:t>
              </w:r>
              <w:r w:rsidRPr="00CA691D">
                <w:rPr>
                  <w:rStyle w:val="fontstyle01"/>
                  <w:rFonts w:ascii="Times New Roman" w:hAnsi="Times New Roman" w:cs="Times New Roman"/>
                  <w:sz w:val="24"/>
                  <w:szCs w:val="24"/>
                  <w:rPrChange w:id="7624" w:author="Administrator" w:date="2025-10-28T17:49:00Z" w16du:dateUtc="2025-10-28T10:49:00Z">
                    <w:rPr>
                      <w:rStyle w:val="fontstyle01"/>
                    </w:rPr>
                  </w:rPrChange>
                </w:rPr>
                <w:t>n ch</w:t>
              </w:r>
              <w:r w:rsidRPr="00CA691D">
                <w:rPr>
                  <w:rStyle w:val="fontstyle01"/>
                  <w:rFonts w:ascii="Times New Roman" w:hAnsi="Times New Roman" w:cs="Times New Roman"/>
                  <w:sz w:val="24"/>
                  <w:szCs w:val="24"/>
                  <w:rPrChange w:id="7625" w:author="Administrator" w:date="2025-10-28T17:49:00Z" w16du:dateUtc="2025-10-28T10:49:00Z">
                    <w:rPr>
                      <w:rStyle w:val="fontstyle01"/>
                      <w:rFonts w:ascii="Calibri" w:hAnsi="Calibri" w:cs="Calibri"/>
                    </w:rPr>
                  </w:rPrChange>
                </w:rPr>
                <w:t>ứ</w:t>
              </w:r>
              <w:r w:rsidRPr="00CA691D">
                <w:rPr>
                  <w:rStyle w:val="fontstyle01"/>
                  <w:rFonts w:ascii="Times New Roman" w:hAnsi="Times New Roman" w:cs="Times New Roman"/>
                  <w:sz w:val="24"/>
                  <w:szCs w:val="24"/>
                  <w:rPrChange w:id="7626" w:author="Administrator" w:date="2025-10-28T17:49:00Z" w16du:dateUtc="2025-10-28T10:49:00Z">
                    <w:rPr>
                      <w:rStyle w:val="fontstyle01"/>
                    </w:rPr>
                  </w:rPrChange>
                </w:rPr>
                <w:t>c n</w:t>
              </w:r>
              <w:r w:rsidRPr="00CA691D">
                <w:rPr>
                  <w:rStyle w:val="fontstyle01"/>
                  <w:rFonts w:ascii="Times New Roman" w:hAnsi="Times New Roman" w:cs="Times New Roman"/>
                  <w:sz w:val="24"/>
                  <w:szCs w:val="24"/>
                  <w:rPrChange w:id="7627" w:author="Administrator" w:date="2025-10-28T17:49:00Z" w16du:dateUtc="2025-10-28T10:49:00Z">
                    <w:rPr>
                      <w:rStyle w:val="fontstyle01"/>
                      <w:rFonts w:ascii="Calibri" w:hAnsi="Calibri" w:cs="Calibri"/>
                    </w:rPr>
                  </w:rPrChange>
                </w:rPr>
                <w:t>ă</w:t>
              </w:r>
              <w:r w:rsidRPr="00CA691D">
                <w:rPr>
                  <w:rStyle w:val="fontstyle01"/>
                  <w:rFonts w:ascii="Times New Roman" w:hAnsi="Times New Roman" w:cs="Times New Roman"/>
                  <w:sz w:val="24"/>
                  <w:szCs w:val="24"/>
                  <w:rPrChange w:id="7628" w:author="Administrator" w:date="2025-10-28T17:49:00Z" w16du:dateUtc="2025-10-28T10:49:00Z">
                    <w:rPr>
                      <w:rStyle w:val="fontstyle01"/>
                    </w:rPr>
                  </w:rPrChange>
                </w:rPr>
                <w:t>ng,</w:t>
              </w:r>
            </w:ins>
            <w:ins w:id="7629" w:author="Administrator" w:date="2025-10-28T18:04:00Z" w16du:dateUtc="2025-10-28T11:04:00Z">
              <w:r w:rsidR="00906222">
                <w:rPr>
                  <w:rFonts w:ascii="Times New Roman" w:hAnsi="Times New Roman" w:cs="Times New Roman"/>
                  <w:color w:val="000000"/>
                  <w:sz w:val="24"/>
                  <w:szCs w:val="24"/>
                </w:rPr>
                <w:t xml:space="preserve"> </w:t>
              </w:r>
            </w:ins>
            <w:ins w:id="7630" w:author="Administrator" w:date="2025-10-28T17:48:00Z" w16du:dateUtc="2025-10-28T10:48:00Z">
              <w:r w:rsidRPr="00CA691D">
                <w:rPr>
                  <w:rStyle w:val="fontstyle01"/>
                  <w:rFonts w:ascii="Times New Roman" w:hAnsi="Times New Roman" w:cs="Times New Roman"/>
                  <w:sz w:val="24"/>
                  <w:szCs w:val="24"/>
                  <w:rPrChange w:id="7631" w:author="Administrator" w:date="2025-10-28T17:49:00Z" w16du:dateUtc="2025-10-28T10:49:00Z">
                    <w:rPr>
                      <w:rStyle w:val="fontstyle01"/>
                    </w:rPr>
                  </w:rPrChange>
                </w:rPr>
                <w:t>nhi</w:t>
              </w:r>
              <w:r w:rsidRPr="00CA691D">
                <w:rPr>
                  <w:rStyle w:val="fontstyle01"/>
                  <w:rFonts w:ascii="Times New Roman" w:hAnsi="Times New Roman" w:cs="Times New Roman"/>
                  <w:sz w:val="24"/>
                  <w:szCs w:val="24"/>
                  <w:rPrChange w:id="7632"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7633" w:author="Administrator" w:date="2025-10-28T17:49:00Z" w16du:dateUtc="2025-10-28T10:49:00Z">
                    <w:rPr>
                      <w:rStyle w:val="fontstyle01"/>
                    </w:rPr>
                  </w:rPrChange>
                </w:rPr>
                <w:t>m v</w:t>
              </w:r>
              <w:r w:rsidRPr="00CA691D">
                <w:rPr>
                  <w:rStyle w:val="fontstyle01"/>
                  <w:rFonts w:ascii="Times New Roman" w:hAnsi="Times New Roman" w:cs="Times New Roman"/>
                  <w:sz w:val="24"/>
                  <w:szCs w:val="24"/>
                  <w:rPrChange w:id="7634" w:author="Administrator" w:date="2025-10-28T17:49:00Z" w16du:dateUtc="2025-10-28T10:49:00Z">
                    <w:rPr>
                      <w:rStyle w:val="fontstyle01"/>
                      <w:rFonts w:ascii="Calibri" w:hAnsi="Calibri" w:cs="Calibri"/>
                    </w:rPr>
                  </w:rPrChange>
                </w:rPr>
                <w:t>ụ</w:t>
              </w:r>
              <w:r w:rsidRPr="00CA691D">
                <w:rPr>
                  <w:rStyle w:val="fontstyle01"/>
                  <w:rFonts w:ascii="Times New Roman" w:hAnsi="Times New Roman" w:cs="Times New Roman"/>
                  <w:sz w:val="24"/>
                  <w:szCs w:val="24"/>
                  <w:rPrChange w:id="7635" w:author="Administrator" w:date="2025-10-28T17:49:00Z" w16du:dateUtc="2025-10-28T10:49:00Z">
                    <w:rPr>
                      <w:rStyle w:val="fontstyle01"/>
                    </w:rPr>
                  </w:rPrChange>
                </w:rPr>
                <w:t>, quy</w:t>
              </w:r>
              <w:r w:rsidRPr="00CA691D">
                <w:rPr>
                  <w:rStyle w:val="fontstyle01"/>
                  <w:rFonts w:ascii="Times New Roman" w:hAnsi="Times New Roman" w:cs="Times New Roman"/>
                  <w:sz w:val="24"/>
                  <w:szCs w:val="24"/>
                  <w:rPrChange w:id="7636" w:author="Administrator" w:date="2025-10-28T17:49:00Z" w16du:dateUtc="2025-10-28T10:49:00Z">
                    <w:rPr>
                      <w:rStyle w:val="fontstyle01"/>
                      <w:rFonts w:ascii="Calibri" w:hAnsi="Calibri" w:cs="Calibri"/>
                    </w:rPr>
                  </w:rPrChange>
                </w:rPr>
                <w:t>ề</w:t>
              </w:r>
              <w:r w:rsidRPr="00CA691D">
                <w:rPr>
                  <w:rStyle w:val="fontstyle01"/>
                  <w:rFonts w:ascii="Times New Roman" w:hAnsi="Times New Roman" w:cs="Times New Roman"/>
                  <w:sz w:val="24"/>
                  <w:szCs w:val="24"/>
                  <w:rPrChange w:id="7637" w:author="Administrator" w:date="2025-10-28T17:49:00Z" w16du:dateUtc="2025-10-28T10:49:00Z">
                    <w:rPr>
                      <w:rStyle w:val="fontstyle01"/>
                    </w:rPr>
                  </w:rPrChange>
                </w:rPr>
                <w:t>n h</w:t>
              </w:r>
              <w:r w:rsidRPr="00CA691D">
                <w:rPr>
                  <w:rStyle w:val="fontstyle01"/>
                  <w:rFonts w:ascii="Times New Roman" w:hAnsi="Times New Roman" w:cs="Times New Roman"/>
                  <w:sz w:val="24"/>
                  <w:szCs w:val="24"/>
                  <w:rPrChange w:id="7638" w:author="Administrator" w:date="2025-10-28T17:49:00Z" w16du:dateUtc="2025-10-28T10:49:00Z">
                    <w:rPr>
                      <w:rStyle w:val="fontstyle01"/>
                      <w:rFonts w:ascii="Calibri" w:hAnsi="Calibri" w:cs="Calibri"/>
                    </w:rPr>
                  </w:rPrChange>
                </w:rPr>
                <w:t>ạ</w:t>
              </w:r>
              <w:r w:rsidRPr="00CA691D">
                <w:rPr>
                  <w:rStyle w:val="fontstyle01"/>
                  <w:rFonts w:ascii="Times New Roman" w:hAnsi="Times New Roman" w:cs="Times New Roman"/>
                  <w:sz w:val="24"/>
                  <w:szCs w:val="24"/>
                  <w:rPrChange w:id="7639" w:author="Administrator" w:date="2025-10-28T17:49:00Z" w16du:dateUtc="2025-10-28T10:49:00Z">
                    <w:rPr>
                      <w:rStyle w:val="fontstyle01"/>
                    </w:rPr>
                  </w:rPrChange>
                </w:rPr>
                <w:t>n v</w:t>
              </w:r>
              <w:r w:rsidRPr="00CA691D">
                <w:rPr>
                  <w:rStyle w:val="fontstyle01"/>
                  <w:rFonts w:ascii="Times New Roman" w:hAnsi="Times New Roman" w:cs="Times New Roman"/>
                  <w:sz w:val="24"/>
                  <w:szCs w:val="24"/>
                  <w:rPrChange w:id="7640"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7641" w:author="Administrator" w:date="2025-10-28T17:49:00Z" w16du:dateUtc="2025-10-28T10:49:00Z">
                    <w:rPr>
                      <w:rStyle w:val="fontstyle01"/>
                    </w:rPr>
                  </w:rPrChange>
                </w:rPr>
                <w:t xml:space="preserve"> c</w:t>
              </w:r>
              <w:r w:rsidRPr="00CA691D">
                <w:rPr>
                  <w:rStyle w:val="fontstyle01"/>
                  <w:rFonts w:ascii="Times New Roman" w:hAnsi="Times New Roman" w:cs="Times New Roman"/>
                  <w:sz w:val="24"/>
                  <w:szCs w:val="24"/>
                  <w:rPrChange w:id="7642" w:author="Administrator" w:date="2025-10-28T17:49:00Z" w16du:dateUtc="2025-10-28T10:49:00Z">
                    <w:rPr>
                      <w:rStyle w:val="fontstyle01"/>
                      <w:rFonts w:ascii="Calibri" w:hAnsi="Calibri" w:cs="Calibri"/>
                    </w:rPr>
                  </w:rPrChange>
                </w:rPr>
                <w:t>ơ</w:t>
              </w:r>
              <w:r w:rsidRPr="00CA691D">
                <w:rPr>
                  <w:rStyle w:val="fontstyle01"/>
                  <w:rFonts w:ascii="Times New Roman" w:hAnsi="Times New Roman" w:cs="Times New Roman"/>
                  <w:sz w:val="24"/>
                  <w:szCs w:val="24"/>
                  <w:rPrChange w:id="7643" w:author="Administrator" w:date="2025-10-28T17:49:00Z" w16du:dateUtc="2025-10-28T10:49:00Z">
                    <w:rPr>
                      <w:rStyle w:val="fontstyle01"/>
                    </w:rPr>
                  </w:rPrChange>
                </w:rPr>
                <w:t xml:space="preserve"> c</w:t>
              </w:r>
              <w:r w:rsidRPr="00CA691D">
                <w:rPr>
                  <w:rStyle w:val="fontstyle01"/>
                  <w:rFonts w:ascii="Times New Roman" w:hAnsi="Times New Roman" w:cs="Times New Roman"/>
                  <w:sz w:val="24"/>
                  <w:szCs w:val="24"/>
                  <w:rPrChange w:id="7644" w:author="Administrator" w:date="2025-10-28T17:49:00Z" w16du:dateUtc="2025-10-28T10:49:00Z">
                    <w:rPr>
                      <w:rStyle w:val="fontstyle01"/>
                      <w:rFonts w:ascii="Calibri" w:hAnsi="Calibri" w:cs="Calibri"/>
                    </w:rPr>
                  </w:rPrChange>
                </w:rPr>
                <w:t>ấ</w:t>
              </w:r>
              <w:r w:rsidRPr="00CA691D">
                <w:rPr>
                  <w:rStyle w:val="fontstyle01"/>
                  <w:rFonts w:ascii="Times New Roman" w:hAnsi="Times New Roman" w:cs="Times New Roman"/>
                  <w:sz w:val="24"/>
                  <w:szCs w:val="24"/>
                  <w:rPrChange w:id="7645" w:author="Administrator" w:date="2025-10-28T17:49:00Z" w16du:dateUtc="2025-10-28T10:49:00Z">
                    <w:rPr>
                      <w:rStyle w:val="fontstyle01"/>
                    </w:rPr>
                  </w:rPrChange>
                </w:rPr>
                <w:t>u t</w:t>
              </w:r>
              <w:r w:rsidRPr="00CA691D">
                <w:rPr>
                  <w:rStyle w:val="fontstyle01"/>
                  <w:rFonts w:ascii="Times New Roman" w:hAnsi="Times New Roman" w:cs="Times New Roman"/>
                  <w:sz w:val="24"/>
                  <w:szCs w:val="24"/>
                  <w:rPrChange w:id="7646" w:author="Administrator" w:date="2025-10-28T17:49:00Z" w16du:dateUtc="2025-10-28T10:49:00Z">
                    <w:rPr>
                      <w:rStyle w:val="fontstyle01"/>
                      <w:rFonts w:ascii="Calibri" w:hAnsi="Calibri" w:cs="Calibri"/>
                    </w:rPr>
                  </w:rPrChange>
                </w:rPr>
                <w:t>ổ</w:t>
              </w:r>
              <w:r w:rsidRPr="00CA691D">
                <w:rPr>
                  <w:rStyle w:val="fontstyle01"/>
                  <w:rFonts w:ascii="Times New Roman" w:hAnsi="Times New Roman" w:cs="Times New Roman"/>
                  <w:sz w:val="24"/>
                  <w:szCs w:val="24"/>
                  <w:rPrChange w:id="7647" w:author="Administrator" w:date="2025-10-28T17:49:00Z" w16du:dateUtc="2025-10-28T10:49:00Z">
                    <w:rPr>
                      <w:rStyle w:val="fontstyle01"/>
                    </w:rPr>
                  </w:rPrChange>
                </w:rPr>
                <w:t xml:space="preserve"> ch</w:t>
              </w:r>
              <w:r w:rsidRPr="00CA691D">
                <w:rPr>
                  <w:rStyle w:val="fontstyle01"/>
                  <w:rFonts w:ascii="Times New Roman" w:hAnsi="Times New Roman" w:cs="Times New Roman"/>
                  <w:sz w:val="24"/>
                  <w:szCs w:val="24"/>
                  <w:rPrChange w:id="7648" w:author="Administrator" w:date="2025-10-28T17:49:00Z" w16du:dateUtc="2025-10-28T10:49:00Z">
                    <w:rPr>
                      <w:rStyle w:val="fontstyle01"/>
                      <w:rFonts w:ascii="Calibri" w:hAnsi="Calibri" w:cs="Calibri"/>
                    </w:rPr>
                  </w:rPrChange>
                </w:rPr>
                <w:t>ứ</w:t>
              </w:r>
              <w:r w:rsidRPr="00CA691D">
                <w:rPr>
                  <w:rStyle w:val="fontstyle01"/>
                  <w:rFonts w:ascii="Times New Roman" w:hAnsi="Times New Roman" w:cs="Times New Roman"/>
                  <w:sz w:val="24"/>
                  <w:szCs w:val="24"/>
                  <w:rPrChange w:id="7649" w:author="Administrator" w:date="2025-10-28T17:49:00Z" w16du:dateUtc="2025-10-28T10:49:00Z">
                    <w:rPr>
                      <w:rStyle w:val="fontstyle01"/>
                    </w:rPr>
                  </w:rPrChange>
                </w:rPr>
                <w:t>c c</w:t>
              </w:r>
              <w:r w:rsidRPr="00CA691D">
                <w:rPr>
                  <w:rStyle w:val="fontstyle01"/>
                  <w:rFonts w:ascii="Times New Roman" w:hAnsi="Times New Roman" w:cs="Times New Roman"/>
                  <w:sz w:val="24"/>
                  <w:szCs w:val="24"/>
                  <w:rPrChange w:id="7650" w:author="Administrator" w:date="2025-10-28T17:49:00Z" w16du:dateUtc="2025-10-28T10:49:00Z">
                    <w:rPr>
                      <w:rStyle w:val="fontstyle01"/>
                      <w:rFonts w:ascii="Calibri" w:hAnsi="Calibri" w:cs="Calibri"/>
                    </w:rPr>
                  </w:rPrChange>
                </w:rPr>
                <w:t>ủ</w:t>
              </w:r>
              <w:r w:rsidRPr="00CA691D">
                <w:rPr>
                  <w:rStyle w:val="fontstyle01"/>
                  <w:rFonts w:ascii="Times New Roman" w:hAnsi="Times New Roman" w:cs="Times New Roman"/>
                  <w:sz w:val="24"/>
                  <w:szCs w:val="24"/>
                  <w:rPrChange w:id="7651" w:author="Administrator" w:date="2025-10-28T17:49:00Z" w16du:dateUtc="2025-10-28T10:49:00Z">
                    <w:rPr>
                      <w:rStyle w:val="fontstyle01"/>
                    </w:rPr>
                  </w:rPrChange>
                </w:rPr>
                <w:t>a Trung t</w:t>
              </w:r>
              <w:r w:rsidRPr="00CA691D">
                <w:rPr>
                  <w:rStyle w:val="fontstyle01"/>
                  <w:rFonts w:ascii="Times New Roman" w:hAnsi="Times New Roman" w:cs="Times New Roman"/>
                  <w:sz w:val="24"/>
                  <w:szCs w:val="24"/>
                  <w:rPrChange w:id="7652" w:author="Administrator" w:date="2025-10-28T17:49:00Z" w16du:dateUtc="2025-10-28T10:49:00Z">
                    <w:rPr>
                      <w:rStyle w:val="fontstyle01"/>
                      <w:rFonts w:ascii=".VnTime" w:hAnsi=".VnTime" w:cs=".VnTime"/>
                    </w:rPr>
                  </w:rPrChange>
                </w:rPr>
                <w:t>â</w:t>
              </w:r>
              <w:r w:rsidRPr="00CA691D">
                <w:rPr>
                  <w:rStyle w:val="fontstyle01"/>
                  <w:rFonts w:ascii="Times New Roman" w:hAnsi="Times New Roman" w:cs="Times New Roman"/>
                  <w:sz w:val="24"/>
                  <w:szCs w:val="24"/>
                  <w:rPrChange w:id="7653" w:author="Administrator" w:date="2025-10-28T17:49:00Z" w16du:dateUtc="2025-10-28T10:49:00Z">
                    <w:rPr>
                      <w:rStyle w:val="fontstyle01"/>
                    </w:rPr>
                  </w:rPrChange>
                </w:rPr>
                <w:t>m Ki</w:t>
              </w:r>
              <w:r w:rsidRPr="00CA691D">
                <w:rPr>
                  <w:rStyle w:val="fontstyle01"/>
                  <w:rFonts w:ascii="Times New Roman" w:hAnsi="Times New Roman" w:cs="Times New Roman"/>
                  <w:sz w:val="24"/>
                  <w:szCs w:val="24"/>
                  <w:rPrChange w:id="7654" w:author="Administrator" w:date="2025-10-28T17:49:00Z" w16du:dateUtc="2025-10-28T10:49:00Z">
                    <w:rPr>
                      <w:rStyle w:val="fontstyle01"/>
                      <w:rFonts w:ascii="Calibri" w:hAnsi="Calibri" w:cs="Calibri"/>
                    </w:rPr>
                  </w:rPrChange>
                </w:rPr>
                <w:t>ể</w:t>
              </w:r>
              <w:r w:rsidRPr="00CA691D">
                <w:rPr>
                  <w:rStyle w:val="fontstyle01"/>
                  <w:rFonts w:ascii="Times New Roman" w:hAnsi="Times New Roman" w:cs="Times New Roman"/>
                  <w:sz w:val="24"/>
                  <w:szCs w:val="24"/>
                  <w:rPrChange w:id="7655" w:author="Administrator" w:date="2025-10-28T17:49:00Z" w16du:dateUtc="2025-10-28T10:49:00Z">
                    <w:rPr>
                      <w:rStyle w:val="fontstyle01"/>
                    </w:rPr>
                  </w:rPrChange>
                </w:rPr>
                <w:t>m so</w:t>
              </w:r>
              <w:r w:rsidRPr="00CA691D">
                <w:rPr>
                  <w:rStyle w:val="fontstyle01"/>
                  <w:rFonts w:ascii="Times New Roman" w:hAnsi="Times New Roman" w:cs="Times New Roman"/>
                  <w:sz w:val="24"/>
                  <w:szCs w:val="24"/>
                  <w:rPrChange w:id="7656" w:author="Administrator" w:date="2025-10-28T17:49:00Z" w16du:dateUtc="2025-10-28T10:49:00Z">
                    <w:rPr>
                      <w:rStyle w:val="fontstyle01"/>
                      <w:rFonts w:ascii=".VnTime" w:hAnsi=".VnTime" w:cs=".VnTime"/>
                    </w:rPr>
                  </w:rPrChange>
                </w:rPr>
                <w:t>á</w:t>
              </w:r>
              <w:r w:rsidRPr="00CA691D">
                <w:rPr>
                  <w:rStyle w:val="fontstyle01"/>
                  <w:rFonts w:ascii="Times New Roman" w:hAnsi="Times New Roman" w:cs="Times New Roman"/>
                  <w:sz w:val="24"/>
                  <w:szCs w:val="24"/>
                  <w:rPrChange w:id="7657" w:author="Administrator" w:date="2025-10-28T17:49:00Z" w16du:dateUtc="2025-10-28T10:49:00Z">
                    <w:rPr>
                      <w:rStyle w:val="fontstyle01"/>
                    </w:rPr>
                  </w:rPrChange>
                </w:rPr>
                <w:t>t b</w:t>
              </w:r>
              <w:r w:rsidRPr="00CA691D">
                <w:rPr>
                  <w:rStyle w:val="fontstyle01"/>
                  <w:rFonts w:ascii="Times New Roman" w:hAnsi="Times New Roman" w:cs="Times New Roman"/>
                  <w:sz w:val="24"/>
                  <w:szCs w:val="24"/>
                  <w:rPrChange w:id="7658" w:author="Administrator" w:date="2025-10-28T17:49:00Z" w16du:dateUtc="2025-10-28T10:49:00Z">
                    <w:rPr>
                      <w:rStyle w:val="fontstyle01"/>
                      <w:rFonts w:ascii="Calibri" w:hAnsi="Calibri" w:cs="Calibri"/>
                    </w:rPr>
                  </w:rPrChange>
                </w:rPr>
                <w:t>ệ</w:t>
              </w:r>
              <w:r w:rsidRPr="00CA691D">
                <w:rPr>
                  <w:rStyle w:val="fontstyle01"/>
                  <w:rFonts w:ascii="Times New Roman" w:hAnsi="Times New Roman" w:cs="Times New Roman"/>
                  <w:sz w:val="24"/>
                  <w:szCs w:val="24"/>
                  <w:rPrChange w:id="7659" w:author="Administrator" w:date="2025-10-28T17:49:00Z" w16du:dateUtc="2025-10-28T10:49:00Z">
                    <w:rPr>
                      <w:rStyle w:val="fontstyle01"/>
                    </w:rPr>
                  </w:rPrChange>
                </w:rPr>
                <w:t>nh t</w:t>
              </w:r>
              <w:r w:rsidRPr="00CA691D">
                <w:rPr>
                  <w:rStyle w:val="fontstyle01"/>
                  <w:rFonts w:ascii="Times New Roman" w:hAnsi="Times New Roman" w:cs="Times New Roman"/>
                  <w:sz w:val="24"/>
                  <w:szCs w:val="24"/>
                  <w:rPrChange w:id="7660" w:author="Administrator" w:date="2025-10-28T17:49:00Z" w16du:dateUtc="2025-10-28T10:49:00Z">
                    <w:rPr>
                      <w:rStyle w:val="fontstyle01"/>
                      <w:rFonts w:ascii="Calibri" w:hAnsi="Calibri" w:cs="Calibri"/>
                    </w:rPr>
                  </w:rPrChange>
                </w:rPr>
                <w:t>ậ</w:t>
              </w:r>
              <w:r w:rsidRPr="00CA691D">
                <w:rPr>
                  <w:rStyle w:val="fontstyle01"/>
                  <w:rFonts w:ascii="Times New Roman" w:hAnsi="Times New Roman" w:cs="Times New Roman"/>
                  <w:sz w:val="24"/>
                  <w:szCs w:val="24"/>
                  <w:rPrChange w:id="7661" w:author="Administrator" w:date="2025-10-28T17:49:00Z" w16du:dateUtc="2025-10-28T10:49:00Z">
                    <w:rPr>
                      <w:rStyle w:val="fontstyle01"/>
                    </w:rPr>
                  </w:rPrChange>
                </w:rPr>
                <w:t>t t</w:t>
              </w:r>
              <w:r w:rsidRPr="00CA691D">
                <w:rPr>
                  <w:rStyle w:val="fontstyle01"/>
                  <w:rFonts w:ascii="Times New Roman" w:hAnsi="Times New Roman" w:cs="Times New Roman"/>
                  <w:sz w:val="24"/>
                  <w:szCs w:val="24"/>
                  <w:rPrChange w:id="7662" w:author="Administrator" w:date="2025-10-28T17:49:00Z" w16du:dateUtc="2025-10-28T10:49:00Z">
                    <w:rPr>
                      <w:rStyle w:val="fontstyle01"/>
                      <w:rFonts w:ascii="Calibri" w:hAnsi="Calibri" w:cs="Calibri"/>
                    </w:rPr>
                  </w:rPrChange>
                </w:rPr>
                <w:t>ỉ</w:t>
              </w:r>
              <w:r w:rsidRPr="00CA691D">
                <w:rPr>
                  <w:rStyle w:val="fontstyle01"/>
                  <w:rFonts w:ascii="Times New Roman" w:hAnsi="Times New Roman" w:cs="Times New Roman"/>
                  <w:sz w:val="24"/>
                  <w:szCs w:val="24"/>
                  <w:rPrChange w:id="7663" w:author="Administrator" w:date="2025-10-28T17:49:00Z" w16du:dateUtc="2025-10-28T10:49:00Z">
                    <w:rPr>
                      <w:rStyle w:val="fontstyle01"/>
                    </w:rPr>
                  </w:rPrChange>
                </w:rPr>
                <w:t>nh,</w:t>
              </w:r>
            </w:ins>
            <w:ins w:id="7664" w:author="Administrator" w:date="2025-10-28T18:04:00Z" w16du:dateUtc="2025-10-28T11:04:00Z">
              <w:r w:rsidR="00906222">
                <w:rPr>
                  <w:rFonts w:ascii="Times New Roman" w:hAnsi="Times New Roman" w:cs="Times New Roman"/>
                  <w:color w:val="000000"/>
                  <w:sz w:val="24"/>
                  <w:szCs w:val="24"/>
                </w:rPr>
                <w:t xml:space="preserve"> </w:t>
              </w:r>
            </w:ins>
            <w:ins w:id="7665" w:author="Administrator" w:date="2025-10-28T17:48:00Z" w16du:dateUtc="2025-10-28T10:48:00Z">
              <w:r w:rsidRPr="00CA691D">
                <w:rPr>
                  <w:rStyle w:val="fontstyle01"/>
                  <w:rFonts w:ascii="Times New Roman" w:hAnsi="Times New Roman" w:cs="Times New Roman"/>
                  <w:sz w:val="24"/>
                  <w:szCs w:val="24"/>
                  <w:rPrChange w:id="7666" w:author="Administrator" w:date="2025-10-28T17:49:00Z" w16du:dateUtc="2025-10-28T10:49:00Z">
                    <w:rPr>
                      <w:rStyle w:val="fontstyle01"/>
                    </w:rPr>
                  </w:rPrChange>
                </w:rPr>
                <w:t>th</w:t>
              </w:r>
              <w:r w:rsidRPr="00CA691D">
                <w:rPr>
                  <w:rStyle w:val="fontstyle01"/>
                  <w:rFonts w:ascii="Times New Roman" w:hAnsi="Times New Roman" w:cs="Times New Roman"/>
                  <w:sz w:val="24"/>
                  <w:szCs w:val="24"/>
                  <w:rPrChange w:id="7667" w:author="Administrator" w:date="2025-10-28T17:49:00Z" w16du:dateUtc="2025-10-28T10:49:00Z">
                    <w:rPr>
                      <w:rStyle w:val="fontstyle01"/>
                      <w:rFonts w:ascii="Calibri" w:hAnsi="Calibri" w:cs="Calibri"/>
                    </w:rPr>
                  </w:rPrChange>
                </w:rPr>
                <w:t>à</w:t>
              </w:r>
              <w:r w:rsidRPr="00CA691D">
                <w:rPr>
                  <w:rStyle w:val="fontstyle01"/>
                  <w:rFonts w:ascii="Times New Roman" w:hAnsi="Times New Roman" w:cs="Times New Roman"/>
                  <w:sz w:val="24"/>
                  <w:szCs w:val="24"/>
                  <w:rPrChange w:id="7668" w:author="Administrator" w:date="2025-10-28T17:49:00Z" w16du:dateUtc="2025-10-28T10:49:00Z">
                    <w:rPr>
                      <w:rStyle w:val="fontstyle01"/>
                    </w:rPr>
                  </w:rPrChange>
                </w:rPr>
                <w:t>nh ph</w:t>
              </w:r>
              <w:r w:rsidRPr="00CA691D">
                <w:rPr>
                  <w:rStyle w:val="fontstyle01"/>
                  <w:rFonts w:ascii="Times New Roman" w:hAnsi="Times New Roman" w:cs="Times New Roman"/>
                  <w:sz w:val="24"/>
                  <w:szCs w:val="24"/>
                  <w:rPrChange w:id="7669" w:author="Administrator" w:date="2025-10-28T17:49:00Z" w16du:dateUtc="2025-10-28T10:49:00Z">
                    <w:rPr>
                      <w:rStyle w:val="fontstyle01"/>
                      <w:rFonts w:ascii="Calibri" w:hAnsi="Calibri" w:cs="Calibri"/>
                    </w:rPr>
                  </w:rPrChange>
                </w:rPr>
                <w:t>ố</w:t>
              </w:r>
              <w:r w:rsidRPr="00CA691D">
                <w:rPr>
                  <w:rStyle w:val="fontstyle01"/>
                  <w:rFonts w:ascii="Times New Roman" w:hAnsi="Times New Roman" w:cs="Times New Roman"/>
                  <w:sz w:val="24"/>
                  <w:szCs w:val="24"/>
                  <w:rPrChange w:id="7670" w:author="Administrator" w:date="2025-10-28T17:49:00Z" w16du:dateUtc="2025-10-28T10:49:00Z">
                    <w:rPr>
                      <w:rStyle w:val="fontstyle01"/>
                    </w:rPr>
                  </w:rPrChange>
                </w:rPr>
                <w:t xml:space="preserve"> tr</w:t>
              </w:r>
              <w:r w:rsidRPr="00CA691D">
                <w:rPr>
                  <w:rStyle w:val="fontstyle01"/>
                  <w:rFonts w:ascii="Times New Roman" w:hAnsi="Times New Roman" w:cs="Times New Roman"/>
                  <w:sz w:val="24"/>
                  <w:szCs w:val="24"/>
                  <w:rPrChange w:id="7671" w:author="Administrator" w:date="2025-10-28T17:49:00Z" w16du:dateUtc="2025-10-28T10:49:00Z">
                    <w:rPr>
                      <w:rStyle w:val="fontstyle01"/>
                      <w:rFonts w:ascii="Calibri" w:hAnsi="Calibri" w:cs="Calibri"/>
                    </w:rPr>
                  </w:rPrChange>
                </w:rPr>
                <w:t>ự</w:t>
              </w:r>
              <w:r w:rsidRPr="00CA691D">
                <w:rPr>
                  <w:rStyle w:val="fontstyle01"/>
                  <w:rFonts w:ascii="Times New Roman" w:hAnsi="Times New Roman" w:cs="Times New Roman"/>
                  <w:sz w:val="24"/>
                  <w:szCs w:val="24"/>
                  <w:rPrChange w:id="7672" w:author="Administrator" w:date="2025-10-28T17:49:00Z" w16du:dateUtc="2025-10-28T10:49:00Z">
                    <w:rPr>
                      <w:rStyle w:val="fontstyle01"/>
                    </w:rPr>
                  </w:rPrChange>
                </w:rPr>
                <w:t>c thu</w:t>
              </w:r>
              <w:r w:rsidRPr="00CA691D">
                <w:rPr>
                  <w:rStyle w:val="fontstyle01"/>
                  <w:rFonts w:ascii="Times New Roman" w:hAnsi="Times New Roman" w:cs="Times New Roman"/>
                  <w:sz w:val="24"/>
                  <w:szCs w:val="24"/>
                  <w:rPrChange w:id="7673" w:author="Administrator" w:date="2025-10-28T17:49:00Z" w16du:dateUtc="2025-10-28T10:49:00Z">
                    <w:rPr>
                      <w:rStyle w:val="fontstyle01"/>
                      <w:rFonts w:ascii="Calibri" w:hAnsi="Calibri" w:cs="Calibri"/>
                    </w:rPr>
                  </w:rPrChange>
                </w:rPr>
                <w:t>ộ</w:t>
              </w:r>
              <w:r w:rsidRPr="00CA691D">
                <w:rPr>
                  <w:rStyle w:val="fontstyle01"/>
                  <w:rFonts w:ascii="Times New Roman" w:hAnsi="Times New Roman" w:cs="Times New Roman"/>
                  <w:sz w:val="24"/>
                  <w:szCs w:val="24"/>
                  <w:rPrChange w:id="7674" w:author="Administrator" w:date="2025-10-28T17:49:00Z" w16du:dateUtc="2025-10-28T10:49:00Z">
                    <w:rPr>
                      <w:rStyle w:val="fontstyle01"/>
                    </w:rPr>
                  </w:rPrChange>
                </w:rPr>
                <w:t xml:space="preserve">c Trung </w:t>
              </w:r>
              <w:r w:rsidRPr="00CA691D">
                <w:rPr>
                  <w:rStyle w:val="fontstyle01"/>
                  <w:rFonts w:ascii="Times New Roman" w:hAnsi="Times New Roman" w:cs="Times New Roman"/>
                  <w:sz w:val="24"/>
                  <w:szCs w:val="24"/>
                  <w:rPrChange w:id="7675" w:author="Administrator" w:date="2025-10-28T17:49:00Z" w16du:dateUtc="2025-10-28T10:49:00Z">
                    <w:rPr>
                      <w:rStyle w:val="fontstyle01"/>
                      <w:rFonts w:ascii="Calibri" w:hAnsi="Calibri" w:cs="Calibri"/>
                    </w:rPr>
                  </w:rPrChange>
                </w:rPr>
                <w:t>ươ</w:t>
              </w:r>
              <w:r w:rsidRPr="00CA691D">
                <w:rPr>
                  <w:rStyle w:val="fontstyle01"/>
                  <w:rFonts w:ascii="Times New Roman" w:hAnsi="Times New Roman" w:cs="Times New Roman"/>
                  <w:sz w:val="24"/>
                  <w:szCs w:val="24"/>
                  <w:rPrChange w:id="7676" w:author="Administrator" w:date="2025-10-28T17:49:00Z" w16du:dateUtc="2025-10-28T10:49:00Z">
                    <w:rPr>
                      <w:rStyle w:val="fontstyle01"/>
                    </w:rPr>
                  </w:rPrChange>
                </w:rPr>
                <w:t>ng.</w:t>
              </w:r>
            </w:ins>
          </w:p>
        </w:tc>
        <w:tc>
          <w:tcPr>
            <w:tcW w:w="5103" w:type="dxa"/>
          </w:tcPr>
          <w:p w14:paraId="7FF6FDCE" w14:textId="77777777" w:rsidR="00CA691D" w:rsidRPr="00CA691D" w:rsidRDefault="00CA691D" w:rsidP="00A3338D">
            <w:pPr>
              <w:autoSpaceDE w:val="0"/>
              <w:autoSpaceDN w:val="0"/>
              <w:adjustRightInd w:val="0"/>
              <w:jc w:val="both"/>
              <w:rPr>
                <w:ins w:id="7677" w:author="Administrator" w:date="2025-10-28T17:46:00Z" w16du:dateUtc="2025-10-28T10:46:00Z"/>
                <w:rFonts w:ascii="Times New Roman" w:hAnsi="Times New Roman"/>
                <w:sz w:val="24"/>
              </w:rPr>
            </w:pPr>
          </w:p>
        </w:tc>
      </w:tr>
    </w:tbl>
    <w:p w14:paraId="35858D54" w14:textId="77777777" w:rsidR="00D85076" w:rsidRPr="00CA691D" w:rsidRDefault="00D85076" w:rsidP="00D85076">
      <w:pPr>
        <w:rPr>
          <w:rFonts w:ascii="Times New Roman" w:hAnsi="Times New Roman"/>
          <w:sz w:val="24"/>
          <w:rPrChange w:id="7678" w:author="Administrator" w:date="2025-10-28T17:49:00Z" w16du:dateUtc="2025-10-28T10:49:00Z">
            <w:rPr/>
          </w:rPrChange>
        </w:rPr>
      </w:pPr>
    </w:p>
    <w:p w14:paraId="00D42CC9" w14:textId="77777777" w:rsidR="001A3FCE" w:rsidRPr="00CA691D" w:rsidRDefault="001A3FCE">
      <w:pPr>
        <w:rPr>
          <w:rFonts w:ascii="Times New Roman" w:hAnsi="Times New Roman"/>
          <w:sz w:val="24"/>
          <w:rPrChange w:id="7679" w:author="Administrator" w:date="2025-10-28T17:49:00Z" w16du:dateUtc="2025-10-28T10:49:00Z">
            <w:rPr/>
          </w:rPrChange>
        </w:rPr>
      </w:pPr>
    </w:p>
    <w:sectPr w:rsidR="001A3FCE" w:rsidRPr="00CA691D" w:rsidSect="00B519A4">
      <w:headerReference w:type="default" r:id="rId6"/>
      <w:footerReference w:type="even" r:id="rId7"/>
      <w:footerReference w:type="first" r:id="rId8"/>
      <w:pgSz w:w="16840" w:h="11907" w:orient="landscape" w:code="9"/>
      <w:pgMar w:top="1134" w:right="1134" w:bottom="1134" w:left="1701" w:header="425" w:footer="22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E594C5" w14:textId="77777777" w:rsidR="00C97E82" w:rsidRDefault="00C97E82">
      <w:r>
        <w:separator/>
      </w:r>
    </w:p>
  </w:endnote>
  <w:endnote w:type="continuationSeparator" w:id="0">
    <w:p w14:paraId="01A4DB0A" w14:textId="77777777" w:rsidR="00C97E82" w:rsidRDefault="00C97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8F14F" w14:textId="77777777" w:rsidR="006F472A" w:rsidRDefault="000000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DE24BD" w14:textId="77777777" w:rsidR="006F472A" w:rsidRDefault="006F47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CD66B" w14:textId="77777777" w:rsidR="006F472A" w:rsidRPr="00464FEB" w:rsidRDefault="006F472A">
    <w:pPr>
      <w:pStyle w:val="Footer"/>
      <w:jc w:val="center"/>
      <w:rPr>
        <w:rFonts w:ascii="Times New Roman" w:hAnsi="Times New Roman"/>
        <w:sz w:val="24"/>
      </w:rPr>
    </w:pPr>
  </w:p>
  <w:p w14:paraId="2FAA8C55" w14:textId="77777777" w:rsidR="006F472A" w:rsidRDefault="006F47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FBEDB" w14:textId="77777777" w:rsidR="00C97E82" w:rsidRDefault="00C97E82">
      <w:r>
        <w:separator/>
      </w:r>
    </w:p>
  </w:footnote>
  <w:footnote w:type="continuationSeparator" w:id="0">
    <w:p w14:paraId="73C16DD1" w14:textId="77777777" w:rsidR="00C97E82" w:rsidRDefault="00C97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5653392"/>
      <w:docPartObj>
        <w:docPartGallery w:val="Page Numbers (Top of Page)"/>
        <w:docPartUnique/>
      </w:docPartObj>
    </w:sdtPr>
    <w:sdtEndPr>
      <w:rPr>
        <w:rFonts w:ascii="Times New Roman" w:hAnsi="Times New Roman"/>
        <w:noProof/>
        <w:sz w:val="24"/>
      </w:rPr>
    </w:sdtEndPr>
    <w:sdtContent>
      <w:p w14:paraId="4DBFB779" w14:textId="77777777" w:rsidR="006F472A" w:rsidRPr="006B7CD0" w:rsidRDefault="00000000">
        <w:pPr>
          <w:pStyle w:val="Header"/>
          <w:jc w:val="center"/>
          <w:rPr>
            <w:rFonts w:ascii="Times New Roman" w:hAnsi="Times New Roman"/>
            <w:sz w:val="24"/>
          </w:rPr>
        </w:pPr>
        <w:r w:rsidRPr="006B7CD0">
          <w:rPr>
            <w:rFonts w:ascii="Times New Roman" w:hAnsi="Times New Roman"/>
            <w:sz w:val="24"/>
          </w:rPr>
          <w:fldChar w:fldCharType="begin"/>
        </w:r>
        <w:r w:rsidRPr="006B7CD0">
          <w:rPr>
            <w:rFonts w:ascii="Times New Roman" w:hAnsi="Times New Roman"/>
            <w:sz w:val="24"/>
          </w:rPr>
          <w:instrText xml:space="preserve"> PAGE   \* MERGEFORMAT </w:instrText>
        </w:r>
        <w:r w:rsidRPr="006B7CD0">
          <w:rPr>
            <w:rFonts w:ascii="Times New Roman" w:hAnsi="Times New Roman"/>
            <w:sz w:val="24"/>
          </w:rPr>
          <w:fldChar w:fldCharType="separate"/>
        </w:r>
        <w:r>
          <w:rPr>
            <w:rFonts w:ascii="Times New Roman" w:hAnsi="Times New Roman"/>
            <w:noProof/>
            <w:sz w:val="24"/>
          </w:rPr>
          <w:t>6</w:t>
        </w:r>
        <w:r w:rsidRPr="006B7CD0">
          <w:rPr>
            <w:rFonts w:ascii="Times New Roman" w:hAnsi="Times New Roman"/>
            <w:noProof/>
            <w:sz w:val="24"/>
          </w:rPr>
          <w:fldChar w:fldCharType="end"/>
        </w:r>
      </w:p>
    </w:sdtContent>
  </w:sdt>
  <w:p w14:paraId="4EEE8B2D" w14:textId="77777777" w:rsidR="006F472A" w:rsidRDefault="006F472A">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076"/>
    <w:rsid w:val="00164B3E"/>
    <w:rsid w:val="001A3FCE"/>
    <w:rsid w:val="002F2D40"/>
    <w:rsid w:val="00465013"/>
    <w:rsid w:val="006D70BF"/>
    <w:rsid w:val="006F472A"/>
    <w:rsid w:val="00755FCB"/>
    <w:rsid w:val="00906222"/>
    <w:rsid w:val="00C97E82"/>
    <w:rsid w:val="00CA691D"/>
    <w:rsid w:val="00D85076"/>
    <w:rsid w:val="00D91701"/>
    <w:rsid w:val="00ED6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13ABA"/>
  <w15:chartTrackingRefBased/>
  <w15:docId w15:val="{F999DB8A-03F8-4FA7-9DE9-A9D98665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076"/>
    <w:pPr>
      <w:spacing w:after="0" w:line="240" w:lineRule="auto"/>
    </w:pPr>
    <w:rPr>
      <w:rFonts w:ascii=".VnTime" w:eastAsia="Times New Roman" w:hAnsi=".VnTime" w:cs="Times New Roman"/>
      <w:kern w:val="0"/>
      <w:sz w:val="28"/>
      <w:szCs w:val="24"/>
      <w14:ligatures w14:val="none"/>
    </w:rPr>
  </w:style>
  <w:style w:type="paragraph" w:styleId="Heading1">
    <w:name w:val="heading 1"/>
    <w:basedOn w:val="Normal"/>
    <w:next w:val="Normal"/>
    <w:link w:val="Heading1Char"/>
    <w:autoRedefine/>
    <w:uiPriority w:val="9"/>
    <w:qFormat/>
    <w:rsid w:val="00465013"/>
    <w:pPr>
      <w:keepNext/>
      <w:keepLines/>
      <w:spacing w:before="240" w:line="324" w:lineRule="auto"/>
      <w:outlineLvl w:val="0"/>
    </w:pPr>
    <w:rPr>
      <w:rFonts w:ascii="Times New Roman" w:eastAsiaTheme="majorEastAsia" w:hAnsi="Times New Roman" w:cstheme="majorBidi"/>
      <w:b/>
      <w:kern w:val="2"/>
      <w:sz w:val="26"/>
      <w:szCs w:val="32"/>
      <w14:ligatures w14:val="standardContextual"/>
    </w:rPr>
  </w:style>
  <w:style w:type="paragraph" w:styleId="Heading2">
    <w:name w:val="heading 2"/>
    <w:basedOn w:val="Normal"/>
    <w:next w:val="Normal"/>
    <w:link w:val="Heading2Char"/>
    <w:autoRedefine/>
    <w:uiPriority w:val="9"/>
    <w:semiHidden/>
    <w:unhideWhenUsed/>
    <w:qFormat/>
    <w:rsid w:val="00465013"/>
    <w:pPr>
      <w:keepNext/>
      <w:keepLines/>
      <w:spacing w:before="120" w:line="324" w:lineRule="auto"/>
      <w:outlineLvl w:val="1"/>
    </w:pPr>
    <w:rPr>
      <w:rFonts w:ascii="Times New Roman" w:eastAsiaTheme="majorEastAsia" w:hAnsi="Times New Roman" w:cstheme="majorBidi"/>
      <w:b/>
      <w:kern w:val="2"/>
      <w:sz w:val="26"/>
      <w:szCs w:val="26"/>
      <w14:ligatures w14:val="standardContextual"/>
    </w:rPr>
  </w:style>
  <w:style w:type="paragraph" w:styleId="Heading3">
    <w:name w:val="heading 3"/>
    <w:basedOn w:val="Normal"/>
    <w:next w:val="Normal"/>
    <w:link w:val="Heading3Char"/>
    <w:autoRedefine/>
    <w:unhideWhenUsed/>
    <w:qFormat/>
    <w:rsid w:val="00ED6A85"/>
    <w:pPr>
      <w:keepNext/>
      <w:keepLines/>
      <w:spacing w:before="120" w:line="324" w:lineRule="auto"/>
      <w:jc w:val="center"/>
      <w:outlineLvl w:val="2"/>
      <w:pPrChange w:id="0" w:author="Administrator" w:date="2025-10-31T14:30:00Z">
        <w:pPr>
          <w:keepNext/>
          <w:keepLines/>
          <w:spacing w:before="120" w:line="324" w:lineRule="auto"/>
          <w:jc w:val="center"/>
          <w:outlineLvl w:val="2"/>
        </w:pPr>
      </w:pPrChange>
    </w:pPr>
    <w:rPr>
      <w:rFonts w:ascii="Times New Roman" w:eastAsiaTheme="majorEastAsia" w:hAnsi="Times New Roman" w:cstheme="majorBidi"/>
      <w:bCs/>
      <w:iCs/>
      <w:kern w:val="2"/>
      <w:sz w:val="26"/>
      <w14:ligatures w14:val="standardContextual"/>
      <w:rPrChange w:id="0" w:author="Administrator" w:date="2025-10-31T14:30:00Z">
        <w:rPr>
          <w:rFonts w:eastAsiaTheme="majorEastAsia" w:cstheme="majorBidi"/>
          <w:bCs/>
          <w:iCs/>
          <w:kern w:val="2"/>
          <w:sz w:val="26"/>
          <w:szCs w:val="24"/>
          <w:lang w:val="en-US" w:eastAsia="en-US" w:bidi="ar-SA"/>
          <w14:ligatures w14:val="standardContextual"/>
        </w:rPr>
      </w:rPrChange>
    </w:rPr>
  </w:style>
  <w:style w:type="paragraph" w:styleId="Heading4">
    <w:name w:val="heading 4"/>
    <w:basedOn w:val="Normal"/>
    <w:next w:val="Normal"/>
    <w:link w:val="Heading4Char"/>
    <w:autoRedefine/>
    <w:uiPriority w:val="9"/>
    <w:unhideWhenUsed/>
    <w:qFormat/>
    <w:rsid w:val="00465013"/>
    <w:pPr>
      <w:keepNext/>
      <w:keepLines/>
      <w:spacing w:before="120" w:line="324" w:lineRule="auto"/>
      <w:outlineLvl w:val="3"/>
    </w:pPr>
    <w:rPr>
      <w:rFonts w:ascii="Times New Roman" w:eastAsiaTheme="majorEastAsia" w:hAnsi="Times New Roman" w:cstheme="majorBidi"/>
      <w:i/>
      <w:iCs/>
      <w:kern w:val="2"/>
      <w:sz w:val="26"/>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013"/>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46501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rsid w:val="00ED6A85"/>
    <w:rPr>
      <w:rFonts w:ascii="Times New Roman" w:eastAsiaTheme="majorEastAsia" w:hAnsi="Times New Roman" w:cstheme="majorBidi"/>
      <w:bCs/>
      <w:iCs/>
      <w:sz w:val="26"/>
      <w:szCs w:val="24"/>
    </w:rPr>
  </w:style>
  <w:style w:type="character" w:customStyle="1" w:styleId="Heading4Char">
    <w:name w:val="Heading 4 Char"/>
    <w:basedOn w:val="DefaultParagraphFont"/>
    <w:link w:val="Heading4"/>
    <w:uiPriority w:val="9"/>
    <w:rsid w:val="00465013"/>
    <w:rPr>
      <w:rFonts w:ascii="Times New Roman" w:eastAsiaTheme="majorEastAsia" w:hAnsi="Times New Roman" w:cstheme="majorBidi"/>
      <w:i/>
      <w:iCs/>
      <w:sz w:val="26"/>
    </w:rPr>
  </w:style>
  <w:style w:type="paragraph" w:styleId="Caption">
    <w:name w:val="caption"/>
    <w:basedOn w:val="Normal"/>
    <w:next w:val="Normal"/>
    <w:autoRedefine/>
    <w:uiPriority w:val="35"/>
    <w:unhideWhenUsed/>
    <w:qFormat/>
    <w:rsid w:val="00465013"/>
    <w:pPr>
      <w:spacing w:before="120" w:after="200"/>
      <w:jc w:val="center"/>
    </w:pPr>
    <w:rPr>
      <w:rFonts w:ascii="Times New Roman" w:eastAsiaTheme="minorHAnsi" w:hAnsi="Times New Roman" w:cstheme="minorBidi"/>
      <w:i/>
      <w:iCs/>
      <w:kern w:val="2"/>
      <w:sz w:val="26"/>
      <w:szCs w:val="18"/>
      <w14:ligatures w14:val="standardContextual"/>
    </w:rPr>
  </w:style>
  <w:style w:type="paragraph" w:styleId="BodyText">
    <w:name w:val="Body Text"/>
    <w:basedOn w:val="Normal"/>
    <w:link w:val="BodyTextChar"/>
    <w:rsid w:val="00D85076"/>
    <w:pPr>
      <w:jc w:val="center"/>
    </w:pPr>
    <w:rPr>
      <w:rFonts w:ascii=".VnTimeH" w:hAnsi=".VnTimeH"/>
    </w:rPr>
  </w:style>
  <w:style w:type="character" w:customStyle="1" w:styleId="BodyTextChar">
    <w:name w:val="Body Text Char"/>
    <w:basedOn w:val="DefaultParagraphFont"/>
    <w:link w:val="BodyText"/>
    <w:rsid w:val="00D85076"/>
    <w:rPr>
      <w:rFonts w:ascii=".VnTimeH" w:eastAsia="Times New Roman" w:hAnsi=".VnTimeH" w:cs="Times New Roman"/>
      <w:kern w:val="0"/>
      <w:sz w:val="28"/>
      <w:szCs w:val="24"/>
      <w14:ligatures w14:val="none"/>
    </w:rPr>
  </w:style>
  <w:style w:type="character" w:styleId="PageNumber">
    <w:name w:val="page number"/>
    <w:basedOn w:val="DefaultParagraphFont"/>
    <w:rsid w:val="00D85076"/>
  </w:style>
  <w:style w:type="paragraph" w:styleId="Footer">
    <w:name w:val="footer"/>
    <w:basedOn w:val="Normal"/>
    <w:link w:val="FooterChar"/>
    <w:uiPriority w:val="99"/>
    <w:rsid w:val="00D85076"/>
    <w:pPr>
      <w:tabs>
        <w:tab w:val="center" w:pos="4320"/>
        <w:tab w:val="right" w:pos="8640"/>
      </w:tabs>
    </w:pPr>
  </w:style>
  <w:style w:type="character" w:customStyle="1" w:styleId="FooterChar">
    <w:name w:val="Footer Char"/>
    <w:basedOn w:val="DefaultParagraphFont"/>
    <w:link w:val="Footer"/>
    <w:uiPriority w:val="99"/>
    <w:rsid w:val="00D85076"/>
    <w:rPr>
      <w:rFonts w:ascii=".VnTime" w:eastAsia="Times New Roman" w:hAnsi=".VnTime" w:cs="Times New Roman"/>
      <w:kern w:val="0"/>
      <w:sz w:val="28"/>
      <w:szCs w:val="24"/>
      <w14:ligatures w14:val="none"/>
    </w:rPr>
  </w:style>
  <w:style w:type="paragraph" w:styleId="Header">
    <w:name w:val="header"/>
    <w:basedOn w:val="Normal"/>
    <w:link w:val="HeaderChar"/>
    <w:rsid w:val="00D85076"/>
    <w:pPr>
      <w:tabs>
        <w:tab w:val="center" w:pos="4320"/>
        <w:tab w:val="right" w:pos="8640"/>
      </w:tabs>
    </w:pPr>
  </w:style>
  <w:style w:type="character" w:customStyle="1" w:styleId="HeaderChar">
    <w:name w:val="Header Char"/>
    <w:basedOn w:val="DefaultParagraphFont"/>
    <w:link w:val="Header"/>
    <w:rsid w:val="00D85076"/>
    <w:rPr>
      <w:rFonts w:ascii=".VnTime" w:eastAsia="Times New Roman" w:hAnsi=".VnTime" w:cs="Times New Roman"/>
      <w:kern w:val="0"/>
      <w:sz w:val="28"/>
      <w:szCs w:val="24"/>
      <w14:ligatures w14:val="none"/>
    </w:rPr>
  </w:style>
  <w:style w:type="table" w:styleId="TableGrid">
    <w:name w:val="Table Grid"/>
    <w:basedOn w:val="TableNormal"/>
    <w:uiPriority w:val="39"/>
    <w:rsid w:val="00D85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link w:val="Vnbnnidung0"/>
    <w:rsid w:val="00D85076"/>
    <w:rPr>
      <w:sz w:val="28"/>
      <w:szCs w:val="28"/>
    </w:rPr>
  </w:style>
  <w:style w:type="paragraph" w:customStyle="1" w:styleId="Vnbnnidung0">
    <w:name w:val="Văn bản nội dung"/>
    <w:basedOn w:val="Normal"/>
    <w:link w:val="Vnbnnidung"/>
    <w:rsid w:val="00D85076"/>
    <w:pPr>
      <w:widowControl w:val="0"/>
      <w:spacing w:after="100" w:line="276" w:lineRule="auto"/>
      <w:ind w:firstLine="400"/>
    </w:pPr>
    <w:rPr>
      <w:rFonts w:asciiTheme="minorHAnsi" w:eastAsiaTheme="minorHAnsi" w:hAnsiTheme="minorHAnsi" w:cstheme="minorBidi"/>
      <w:kern w:val="2"/>
      <w:szCs w:val="28"/>
      <w14:ligatures w14:val="standardContextual"/>
    </w:rPr>
  </w:style>
  <w:style w:type="paragraph" w:styleId="Revision">
    <w:name w:val="Revision"/>
    <w:hidden/>
    <w:uiPriority w:val="99"/>
    <w:semiHidden/>
    <w:rsid w:val="00755FCB"/>
    <w:pPr>
      <w:spacing w:after="0" w:line="240" w:lineRule="auto"/>
    </w:pPr>
    <w:rPr>
      <w:rFonts w:ascii=".VnTime" w:eastAsia="Times New Roman" w:hAnsi=".VnTime" w:cs="Times New Roman"/>
      <w:kern w:val="0"/>
      <w:sz w:val="28"/>
      <w:szCs w:val="24"/>
      <w14:ligatures w14:val="none"/>
    </w:rPr>
  </w:style>
  <w:style w:type="character" w:customStyle="1" w:styleId="fontstyle01">
    <w:name w:val="fontstyle01"/>
    <w:basedOn w:val="DefaultParagraphFont"/>
    <w:rsid w:val="002F2D40"/>
    <w:rPr>
      <w:rFonts w:ascii="TimesNewRomanPSMT" w:hAnsi="TimesNewRomanPSMT" w:hint="default"/>
      <w:b w:val="0"/>
      <w:bCs w:val="0"/>
      <w:i w:val="0"/>
      <w:iCs w:val="0"/>
      <w:color w:val="000000"/>
      <w:sz w:val="28"/>
      <w:szCs w:val="28"/>
    </w:rPr>
  </w:style>
  <w:style w:type="character" w:customStyle="1" w:styleId="fontstyle21">
    <w:name w:val="fontstyle21"/>
    <w:basedOn w:val="DefaultParagraphFont"/>
    <w:rsid w:val="002F2D40"/>
    <w:rPr>
      <w:rFonts w:ascii="TimesNewRomanPS-ItalicMT" w:hAnsi="TimesNewRomanPS-ItalicMT" w:hint="default"/>
      <w:b w:val="0"/>
      <w:bCs w:val="0"/>
      <w:i/>
      <w:iCs/>
      <w:color w:val="000000"/>
      <w:sz w:val="28"/>
      <w:szCs w:val="28"/>
    </w:rPr>
  </w:style>
  <w:style w:type="character" w:customStyle="1" w:styleId="fontstyle31">
    <w:name w:val="fontstyle31"/>
    <w:basedOn w:val="DefaultParagraphFont"/>
    <w:rsid w:val="002F2D40"/>
    <w:rPr>
      <w:rFonts w:ascii="TimesNewRomanPS-BoldItalicMT" w:hAnsi="TimesNewRomanPS-BoldItalicMT" w:hint="default"/>
      <w:b/>
      <w:bCs/>
      <w:i/>
      <w:iCs/>
      <w:color w:val="000000"/>
      <w:sz w:val="28"/>
      <w:szCs w:val="28"/>
    </w:rPr>
  </w:style>
  <w:style w:type="character" w:customStyle="1" w:styleId="fontstyle41">
    <w:name w:val="fontstyle41"/>
    <w:basedOn w:val="DefaultParagraphFont"/>
    <w:rsid w:val="00D91701"/>
    <w:rPr>
      <w:rFonts w:ascii="TimesNewRomanPS-BoldItalicMT" w:hAnsi="TimesNewRomanPS-BoldItalicMT" w:hint="default"/>
      <w:b/>
      <w:bCs/>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34</Pages>
  <Words>11002</Words>
  <Characters>62712</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2025-10-28T10:13:00Z</dcterms:created>
  <dcterms:modified xsi:type="dcterms:W3CDTF">2025-10-31T07:46:00Z</dcterms:modified>
</cp:coreProperties>
</file>